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F5F22" w14:textId="77777777" w:rsidR="00914E9D" w:rsidRDefault="00914E9D" w:rsidP="0025778B">
      <w:pPr>
        <w:jc w:val="center"/>
        <w:rPr>
          <w:rFonts w:ascii="Tahoma" w:hAnsi="Tahoma" w:cs="Tahoma"/>
          <w:b/>
          <w:color w:val="365F91"/>
        </w:rPr>
      </w:pPr>
    </w:p>
    <w:p w14:paraId="4BC1653B" w14:textId="77777777" w:rsidR="00914E9D" w:rsidRDefault="00914E9D" w:rsidP="0025778B">
      <w:pPr>
        <w:jc w:val="center"/>
        <w:rPr>
          <w:rFonts w:ascii="Tahoma" w:hAnsi="Tahoma" w:cs="Tahoma"/>
          <w:b/>
          <w:color w:val="365F91"/>
        </w:rPr>
      </w:pPr>
    </w:p>
    <w:p w14:paraId="55556605" w14:textId="77777777" w:rsidR="00914E9D" w:rsidRDefault="00914E9D" w:rsidP="0025778B">
      <w:pPr>
        <w:jc w:val="center"/>
        <w:rPr>
          <w:rFonts w:ascii="Tahoma" w:hAnsi="Tahoma" w:cs="Tahoma"/>
          <w:b/>
          <w:color w:val="365F91"/>
        </w:rPr>
      </w:pPr>
    </w:p>
    <w:p w14:paraId="4837A2A3" w14:textId="77777777" w:rsidR="00403334" w:rsidRPr="00403334" w:rsidRDefault="00403334" w:rsidP="0025778B">
      <w:pPr>
        <w:jc w:val="center"/>
        <w:rPr>
          <w:rFonts w:ascii="Tahoma" w:hAnsi="Tahoma" w:cs="Tahoma"/>
          <w:b/>
          <w:color w:val="365F91"/>
          <w:sz w:val="22"/>
          <w:szCs w:val="22"/>
        </w:rPr>
      </w:pPr>
    </w:p>
    <w:p w14:paraId="1967125F" w14:textId="77777777" w:rsidR="00403334" w:rsidRPr="00403334" w:rsidRDefault="00403334" w:rsidP="0025778B">
      <w:pPr>
        <w:jc w:val="center"/>
        <w:rPr>
          <w:rFonts w:ascii="Tahoma" w:hAnsi="Tahoma" w:cs="Tahoma"/>
          <w:b/>
          <w:color w:val="365F91"/>
          <w:sz w:val="22"/>
          <w:szCs w:val="22"/>
        </w:rPr>
      </w:pPr>
    </w:p>
    <w:p w14:paraId="2238811C" w14:textId="77777777" w:rsidR="00403334" w:rsidRPr="00403334" w:rsidRDefault="00403334" w:rsidP="0025778B">
      <w:pPr>
        <w:jc w:val="center"/>
        <w:rPr>
          <w:rFonts w:ascii="Tahoma" w:hAnsi="Tahoma" w:cs="Tahoma"/>
          <w:b/>
          <w:color w:val="365F91"/>
          <w:sz w:val="22"/>
          <w:szCs w:val="22"/>
        </w:rPr>
      </w:pPr>
    </w:p>
    <w:p w14:paraId="6CBDC44B" w14:textId="77777777" w:rsidR="00403334" w:rsidRPr="00403334" w:rsidRDefault="00403334" w:rsidP="0025778B">
      <w:pPr>
        <w:jc w:val="center"/>
        <w:rPr>
          <w:rFonts w:ascii="Tahoma" w:hAnsi="Tahoma" w:cs="Tahoma"/>
          <w:b/>
          <w:color w:val="365F91"/>
          <w:sz w:val="22"/>
          <w:szCs w:val="22"/>
        </w:rPr>
      </w:pPr>
    </w:p>
    <w:p w14:paraId="47206922" w14:textId="77777777" w:rsidR="00403334" w:rsidRPr="00403334" w:rsidRDefault="00403334" w:rsidP="0025778B">
      <w:pPr>
        <w:jc w:val="center"/>
        <w:rPr>
          <w:rFonts w:ascii="Tahoma" w:hAnsi="Tahoma" w:cs="Tahoma"/>
          <w:b/>
          <w:color w:val="365F91"/>
          <w:sz w:val="22"/>
          <w:szCs w:val="22"/>
        </w:rPr>
      </w:pPr>
    </w:p>
    <w:p w14:paraId="416E08CE" w14:textId="77777777" w:rsidR="00403334" w:rsidRPr="00403334" w:rsidRDefault="00403334" w:rsidP="0025778B">
      <w:pPr>
        <w:jc w:val="center"/>
        <w:rPr>
          <w:rFonts w:ascii="Tahoma" w:hAnsi="Tahoma" w:cs="Tahoma"/>
          <w:b/>
          <w:color w:val="365F91"/>
          <w:sz w:val="22"/>
          <w:szCs w:val="22"/>
        </w:rPr>
      </w:pPr>
    </w:p>
    <w:p w14:paraId="35549D4E" w14:textId="77777777" w:rsidR="00914E9D" w:rsidRPr="00403334" w:rsidRDefault="00914E9D" w:rsidP="0025778B">
      <w:pPr>
        <w:jc w:val="center"/>
        <w:rPr>
          <w:rFonts w:ascii="Tahoma" w:hAnsi="Tahoma" w:cs="Tahoma"/>
          <w:b/>
          <w:color w:val="365F91"/>
          <w:sz w:val="22"/>
          <w:szCs w:val="22"/>
        </w:rPr>
      </w:pPr>
    </w:p>
    <w:p w14:paraId="0A238458" w14:textId="77777777" w:rsidR="00914E9D" w:rsidRPr="00403334" w:rsidRDefault="00914E9D" w:rsidP="0025778B">
      <w:pPr>
        <w:jc w:val="center"/>
        <w:rPr>
          <w:rFonts w:ascii="Tahoma" w:hAnsi="Tahoma" w:cs="Tahoma"/>
          <w:b/>
          <w:color w:val="365F91"/>
          <w:sz w:val="22"/>
          <w:szCs w:val="22"/>
        </w:rPr>
      </w:pPr>
    </w:p>
    <w:p w14:paraId="0F98D0A1" w14:textId="77777777" w:rsidR="00914E9D" w:rsidRPr="00403334" w:rsidRDefault="00914E9D" w:rsidP="0025778B">
      <w:pPr>
        <w:jc w:val="center"/>
        <w:rPr>
          <w:rFonts w:ascii="Tahoma" w:hAnsi="Tahoma" w:cs="Tahoma"/>
          <w:b/>
          <w:color w:val="365F91"/>
          <w:sz w:val="22"/>
          <w:szCs w:val="22"/>
        </w:rPr>
      </w:pPr>
    </w:p>
    <w:p w14:paraId="74886DDA" w14:textId="77777777" w:rsidR="00914E9D" w:rsidRDefault="00914E9D" w:rsidP="0025778B">
      <w:pPr>
        <w:jc w:val="center"/>
        <w:rPr>
          <w:rFonts w:ascii="Tahoma" w:hAnsi="Tahoma" w:cs="Tahoma"/>
          <w:b/>
          <w:color w:val="365F91"/>
        </w:rPr>
      </w:pPr>
    </w:p>
    <w:p w14:paraId="30EB3B55"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B4FFE86" w14:textId="77777777" w:rsidR="0025778B" w:rsidRPr="00403334" w:rsidRDefault="00546110" w:rsidP="0025778B">
      <w:pPr>
        <w:jc w:val="center"/>
        <w:rPr>
          <w:rFonts w:ascii="Tahoma" w:hAnsi="Tahoma" w:cs="Tahoma"/>
          <w:b/>
          <w:color w:val="365F91"/>
          <w:sz w:val="32"/>
          <w:szCs w:val="32"/>
        </w:rPr>
      </w:pPr>
      <w:r>
        <w:rPr>
          <w:rFonts w:ascii="Tahoma" w:hAnsi="Tahoma" w:cs="Tahoma"/>
          <w:b/>
          <w:color w:val="365F91"/>
          <w:sz w:val="32"/>
          <w:szCs w:val="32"/>
        </w:rPr>
        <w:t>ENTEL S.A.</w:t>
      </w:r>
      <w:r w:rsidR="0025778B" w:rsidRPr="00403334">
        <w:rPr>
          <w:rFonts w:ascii="Tahoma" w:hAnsi="Tahoma" w:cs="Tahoma"/>
          <w:b/>
          <w:color w:val="365F91"/>
          <w:sz w:val="32"/>
          <w:szCs w:val="32"/>
        </w:rPr>
        <w:t xml:space="preserve"> S.A.</w:t>
      </w:r>
    </w:p>
    <w:p w14:paraId="56E441EE" w14:textId="77777777" w:rsidR="0025778B" w:rsidRDefault="0025778B" w:rsidP="0025778B">
      <w:pPr>
        <w:jc w:val="center"/>
        <w:rPr>
          <w:rFonts w:ascii="Tahoma" w:hAnsi="Tahoma" w:cs="Tahoma"/>
          <w:b/>
          <w:color w:val="365F91"/>
        </w:rPr>
      </w:pPr>
    </w:p>
    <w:p w14:paraId="0DC22CD8" w14:textId="77777777" w:rsidR="0025778B" w:rsidRDefault="0025778B" w:rsidP="0025778B">
      <w:pPr>
        <w:jc w:val="center"/>
        <w:rPr>
          <w:rFonts w:ascii="Tahoma" w:hAnsi="Tahoma" w:cs="Tahoma"/>
          <w:b/>
          <w:color w:val="365F91"/>
        </w:rPr>
      </w:pPr>
    </w:p>
    <w:p w14:paraId="6D3F04BA" w14:textId="77777777" w:rsidR="0025778B" w:rsidRDefault="0025778B" w:rsidP="0025778B">
      <w:pPr>
        <w:jc w:val="center"/>
        <w:rPr>
          <w:rFonts w:ascii="Tahoma" w:hAnsi="Tahoma" w:cs="Tahoma"/>
          <w:b/>
          <w:color w:val="365F91"/>
        </w:rPr>
      </w:pPr>
    </w:p>
    <w:p w14:paraId="25A53E7F" w14:textId="77777777" w:rsidR="0025778B" w:rsidRDefault="0025778B" w:rsidP="0025778B">
      <w:pPr>
        <w:jc w:val="center"/>
        <w:rPr>
          <w:rFonts w:ascii="Tahoma" w:hAnsi="Tahoma" w:cs="Tahoma"/>
          <w:b/>
          <w:color w:val="365F91"/>
        </w:rPr>
      </w:pPr>
    </w:p>
    <w:p w14:paraId="4F5B4968" w14:textId="77777777" w:rsidR="0025778B" w:rsidRPr="003E21C0" w:rsidRDefault="0025778B" w:rsidP="0025778B">
      <w:pPr>
        <w:jc w:val="center"/>
        <w:rPr>
          <w:rFonts w:ascii="Tahoma" w:hAnsi="Tahoma" w:cs="Tahoma"/>
          <w:b/>
          <w:color w:val="365F91"/>
        </w:rPr>
      </w:pPr>
    </w:p>
    <w:p w14:paraId="7C1BE841"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5DCA0B6D" wp14:editId="2B252B4B">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5A9FEC5" w14:textId="77777777" w:rsidR="0025778B" w:rsidRDefault="0025778B" w:rsidP="0025778B">
      <w:pPr>
        <w:jc w:val="center"/>
        <w:rPr>
          <w:rFonts w:ascii="Tahoma" w:hAnsi="Tahoma" w:cs="Tahoma"/>
          <w:snapToGrid w:val="0"/>
          <w:color w:val="365F91"/>
        </w:rPr>
      </w:pPr>
    </w:p>
    <w:p w14:paraId="759FC0D4" w14:textId="77777777" w:rsidR="0025778B" w:rsidRDefault="0025778B" w:rsidP="0025778B">
      <w:pPr>
        <w:jc w:val="center"/>
        <w:rPr>
          <w:rFonts w:ascii="Tahoma" w:hAnsi="Tahoma" w:cs="Tahoma"/>
          <w:snapToGrid w:val="0"/>
          <w:color w:val="365F91"/>
        </w:rPr>
      </w:pPr>
    </w:p>
    <w:p w14:paraId="0CB56920" w14:textId="77777777" w:rsidR="0025778B" w:rsidRDefault="0025778B" w:rsidP="0025778B">
      <w:pPr>
        <w:jc w:val="center"/>
        <w:rPr>
          <w:rFonts w:ascii="Tahoma" w:hAnsi="Tahoma" w:cs="Tahoma"/>
          <w:snapToGrid w:val="0"/>
          <w:color w:val="365F91"/>
        </w:rPr>
      </w:pPr>
    </w:p>
    <w:p w14:paraId="268E9784" w14:textId="77777777" w:rsidR="0025778B" w:rsidRDefault="0025778B" w:rsidP="0025778B">
      <w:pPr>
        <w:jc w:val="center"/>
        <w:rPr>
          <w:rFonts w:ascii="Tahoma" w:hAnsi="Tahoma" w:cs="Tahoma"/>
          <w:snapToGrid w:val="0"/>
          <w:color w:val="365F91"/>
        </w:rPr>
      </w:pPr>
    </w:p>
    <w:p w14:paraId="475760D8" w14:textId="77777777" w:rsidR="0025778B" w:rsidRDefault="0025778B" w:rsidP="0025778B">
      <w:pPr>
        <w:jc w:val="center"/>
        <w:rPr>
          <w:rFonts w:ascii="Tahoma" w:hAnsi="Tahoma" w:cs="Tahoma"/>
          <w:snapToGrid w:val="0"/>
          <w:color w:val="365F91"/>
        </w:rPr>
      </w:pPr>
    </w:p>
    <w:p w14:paraId="7E2B19A7" w14:textId="77777777" w:rsidR="0025778B" w:rsidRDefault="0025778B" w:rsidP="0025778B">
      <w:pPr>
        <w:jc w:val="center"/>
        <w:rPr>
          <w:rFonts w:ascii="Tahoma" w:hAnsi="Tahoma" w:cs="Tahoma"/>
          <w:snapToGrid w:val="0"/>
          <w:color w:val="365F91"/>
        </w:rPr>
      </w:pPr>
    </w:p>
    <w:p w14:paraId="56841E0B" w14:textId="77777777" w:rsidR="0025778B" w:rsidRDefault="0025778B" w:rsidP="0025778B">
      <w:pPr>
        <w:jc w:val="center"/>
        <w:rPr>
          <w:rFonts w:ascii="Tahoma" w:hAnsi="Tahoma" w:cs="Tahoma"/>
          <w:snapToGrid w:val="0"/>
          <w:color w:val="365F91"/>
        </w:rPr>
      </w:pPr>
    </w:p>
    <w:p w14:paraId="258167EF" w14:textId="77777777" w:rsidR="0025778B" w:rsidRDefault="0025778B" w:rsidP="0025778B">
      <w:pPr>
        <w:jc w:val="center"/>
        <w:rPr>
          <w:rFonts w:ascii="Tahoma" w:hAnsi="Tahoma" w:cs="Tahoma"/>
          <w:snapToGrid w:val="0"/>
          <w:color w:val="365F91"/>
        </w:rPr>
      </w:pPr>
    </w:p>
    <w:p w14:paraId="707D10CA" w14:textId="77777777" w:rsidR="0025778B" w:rsidRDefault="0025778B" w:rsidP="0025778B">
      <w:pPr>
        <w:jc w:val="center"/>
        <w:rPr>
          <w:rFonts w:ascii="Tahoma" w:hAnsi="Tahoma" w:cs="Tahoma"/>
          <w:snapToGrid w:val="0"/>
          <w:color w:val="365F91"/>
        </w:rPr>
      </w:pPr>
    </w:p>
    <w:p w14:paraId="08FA14D7" w14:textId="77777777" w:rsidR="0025778B" w:rsidRDefault="0025778B" w:rsidP="0025778B">
      <w:pPr>
        <w:jc w:val="center"/>
        <w:rPr>
          <w:rFonts w:ascii="Tahoma" w:hAnsi="Tahoma" w:cs="Tahoma"/>
          <w:snapToGrid w:val="0"/>
          <w:color w:val="365F91"/>
        </w:rPr>
      </w:pPr>
    </w:p>
    <w:p w14:paraId="7CFE2E87" w14:textId="77777777" w:rsidR="0025778B" w:rsidRDefault="0025778B" w:rsidP="0025778B">
      <w:pPr>
        <w:jc w:val="center"/>
        <w:rPr>
          <w:rFonts w:ascii="Tahoma" w:hAnsi="Tahoma" w:cs="Tahoma"/>
          <w:snapToGrid w:val="0"/>
          <w:color w:val="365F91"/>
        </w:rPr>
      </w:pPr>
    </w:p>
    <w:p w14:paraId="3E4BFA9D" w14:textId="77777777" w:rsidR="0025778B" w:rsidRDefault="0025778B" w:rsidP="0025778B">
      <w:pPr>
        <w:jc w:val="center"/>
        <w:rPr>
          <w:rFonts w:ascii="Tahoma" w:hAnsi="Tahoma" w:cs="Tahoma"/>
          <w:snapToGrid w:val="0"/>
          <w:color w:val="365F91"/>
        </w:rPr>
      </w:pPr>
    </w:p>
    <w:p w14:paraId="03DA1F66" w14:textId="77777777" w:rsidR="0025778B" w:rsidRDefault="0025778B" w:rsidP="0025778B">
      <w:pPr>
        <w:jc w:val="center"/>
        <w:rPr>
          <w:rFonts w:ascii="Tahoma" w:hAnsi="Tahoma" w:cs="Tahoma"/>
          <w:snapToGrid w:val="0"/>
          <w:color w:val="365F91"/>
        </w:rPr>
      </w:pPr>
    </w:p>
    <w:p w14:paraId="61F32EAB" w14:textId="77777777" w:rsidR="0025778B" w:rsidRDefault="0025778B" w:rsidP="0025778B">
      <w:pPr>
        <w:jc w:val="center"/>
        <w:rPr>
          <w:rFonts w:ascii="Tahoma" w:hAnsi="Tahoma" w:cs="Tahoma"/>
          <w:snapToGrid w:val="0"/>
          <w:color w:val="365F91"/>
        </w:rPr>
      </w:pPr>
    </w:p>
    <w:p w14:paraId="4952532D" w14:textId="77777777" w:rsidR="0025778B" w:rsidRDefault="0025778B" w:rsidP="0025778B">
      <w:pPr>
        <w:jc w:val="center"/>
        <w:rPr>
          <w:rFonts w:ascii="Tahoma" w:hAnsi="Tahoma" w:cs="Tahoma"/>
          <w:snapToGrid w:val="0"/>
          <w:color w:val="365F91"/>
        </w:rPr>
      </w:pPr>
    </w:p>
    <w:p w14:paraId="764DC541" w14:textId="77777777" w:rsidR="0025778B" w:rsidRDefault="0025778B" w:rsidP="0025778B">
      <w:pPr>
        <w:jc w:val="center"/>
        <w:rPr>
          <w:rFonts w:ascii="Tahoma" w:hAnsi="Tahoma" w:cs="Tahoma"/>
          <w:snapToGrid w:val="0"/>
          <w:color w:val="365F91"/>
        </w:rPr>
      </w:pPr>
    </w:p>
    <w:p w14:paraId="20953BA3" w14:textId="77777777" w:rsidR="0025778B" w:rsidRDefault="0025778B" w:rsidP="0025778B">
      <w:pPr>
        <w:jc w:val="center"/>
        <w:rPr>
          <w:rFonts w:ascii="Tahoma" w:hAnsi="Tahoma" w:cs="Tahoma"/>
          <w:snapToGrid w:val="0"/>
          <w:color w:val="365F91"/>
        </w:rPr>
      </w:pPr>
    </w:p>
    <w:p w14:paraId="181D9AC8" w14:textId="77777777" w:rsidR="0025778B" w:rsidRPr="003E21C0" w:rsidRDefault="0025778B" w:rsidP="0025778B">
      <w:pPr>
        <w:jc w:val="center"/>
        <w:rPr>
          <w:rFonts w:ascii="Tahoma" w:hAnsi="Tahoma" w:cs="Tahoma"/>
          <w:snapToGrid w:val="0"/>
          <w:color w:val="365F91"/>
        </w:rPr>
      </w:pPr>
    </w:p>
    <w:p w14:paraId="42C7B7D5" w14:textId="77777777" w:rsidR="00FA28C0" w:rsidRDefault="00FA28C0" w:rsidP="0025778B">
      <w:pPr>
        <w:jc w:val="center"/>
        <w:rPr>
          <w:rFonts w:ascii="Tahoma" w:hAnsi="Tahoma" w:cs="Tahoma"/>
          <w:b/>
          <w:color w:val="365F91"/>
        </w:rPr>
      </w:pPr>
    </w:p>
    <w:p w14:paraId="02E443AB" w14:textId="77777777" w:rsidR="00FA28C0" w:rsidRDefault="00FA28C0" w:rsidP="0025778B">
      <w:pPr>
        <w:jc w:val="center"/>
        <w:rPr>
          <w:rFonts w:ascii="Tahoma" w:hAnsi="Tahoma" w:cs="Tahoma"/>
          <w:b/>
          <w:color w:val="365F91"/>
        </w:rPr>
      </w:pPr>
    </w:p>
    <w:p w14:paraId="0A04B012" w14:textId="77777777" w:rsidR="00FA28C0" w:rsidRDefault="00FA28C0" w:rsidP="0025778B">
      <w:pPr>
        <w:jc w:val="center"/>
        <w:rPr>
          <w:rFonts w:ascii="Tahoma" w:hAnsi="Tahoma" w:cs="Tahoma"/>
          <w:b/>
          <w:color w:val="365F91"/>
        </w:rPr>
      </w:pPr>
    </w:p>
    <w:p w14:paraId="70E357D0" w14:textId="77777777" w:rsidR="00FA28C0" w:rsidRDefault="00FA28C0" w:rsidP="0025778B">
      <w:pPr>
        <w:jc w:val="center"/>
        <w:rPr>
          <w:rFonts w:ascii="Tahoma" w:hAnsi="Tahoma" w:cs="Tahoma"/>
          <w:b/>
          <w:color w:val="365F91"/>
        </w:rPr>
      </w:pPr>
    </w:p>
    <w:p w14:paraId="5CACBD03" w14:textId="77777777" w:rsidR="00FA28C0" w:rsidRDefault="00FA28C0" w:rsidP="0025778B">
      <w:pPr>
        <w:jc w:val="center"/>
        <w:rPr>
          <w:rFonts w:ascii="Tahoma" w:hAnsi="Tahoma" w:cs="Tahoma"/>
          <w:b/>
          <w:color w:val="365F91"/>
        </w:rPr>
      </w:pPr>
    </w:p>
    <w:p w14:paraId="69DC13C0" w14:textId="77777777" w:rsidR="00FA28C0" w:rsidRDefault="00FA28C0" w:rsidP="0025778B">
      <w:pPr>
        <w:jc w:val="center"/>
        <w:rPr>
          <w:rFonts w:ascii="Tahoma" w:hAnsi="Tahoma" w:cs="Tahoma"/>
          <w:b/>
          <w:color w:val="365F91"/>
        </w:rPr>
      </w:pPr>
    </w:p>
    <w:p w14:paraId="3AEE89A9"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6C23FB39" w14:textId="77777777" w:rsidR="0025778B" w:rsidRDefault="0025778B" w:rsidP="0025778B">
      <w:pPr>
        <w:jc w:val="center"/>
        <w:rPr>
          <w:rFonts w:ascii="Tahoma" w:hAnsi="Tahoma" w:cs="Tahoma"/>
          <w:color w:val="365F91"/>
        </w:rPr>
      </w:pPr>
    </w:p>
    <w:p w14:paraId="3B69A9F3" w14:textId="77777777" w:rsidR="0025778B" w:rsidRPr="003E21C0" w:rsidRDefault="0025778B" w:rsidP="0025778B">
      <w:pPr>
        <w:jc w:val="center"/>
        <w:rPr>
          <w:rFonts w:ascii="Tahoma" w:hAnsi="Tahoma" w:cs="Tahoma"/>
          <w:color w:val="365F91"/>
        </w:rPr>
      </w:pPr>
    </w:p>
    <w:p w14:paraId="5FA9AD03" w14:textId="77777777" w:rsidR="0025778B" w:rsidRPr="003E21C0" w:rsidRDefault="0025778B" w:rsidP="0025778B">
      <w:pPr>
        <w:jc w:val="center"/>
        <w:rPr>
          <w:rFonts w:ascii="Tahoma" w:hAnsi="Tahoma" w:cs="Tahoma"/>
          <w:color w:val="365F91"/>
        </w:rPr>
      </w:pPr>
    </w:p>
    <w:p w14:paraId="0B5F2ED9" w14:textId="77777777" w:rsidR="0025778B" w:rsidRPr="003E21C0" w:rsidRDefault="0025778B" w:rsidP="0025778B">
      <w:pPr>
        <w:jc w:val="center"/>
        <w:rPr>
          <w:rFonts w:ascii="Tahoma" w:hAnsi="Tahoma" w:cs="Tahoma"/>
          <w:color w:val="365F91"/>
        </w:rPr>
      </w:pPr>
    </w:p>
    <w:p w14:paraId="5D94FDBE" w14:textId="77777777" w:rsidR="0025778B" w:rsidRPr="003E21C0" w:rsidRDefault="0025778B" w:rsidP="0025778B">
      <w:pPr>
        <w:jc w:val="center"/>
        <w:rPr>
          <w:rFonts w:ascii="Tahoma" w:hAnsi="Tahoma" w:cs="Tahoma"/>
          <w:b/>
          <w:color w:val="365F91"/>
        </w:rPr>
      </w:pPr>
    </w:p>
    <w:p w14:paraId="37D743BB" w14:textId="77777777" w:rsidR="0025778B" w:rsidRDefault="0025778B" w:rsidP="0025778B">
      <w:pPr>
        <w:jc w:val="center"/>
        <w:rPr>
          <w:rFonts w:ascii="Tahoma" w:hAnsi="Tahoma" w:cs="Tahoma"/>
          <w:b/>
          <w:color w:val="365F91"/>
        </w:rPr>
      </w:pPr>
    </w:p>
    <w:p w14:paraId="584E3160" w14:textId="77777777" w:rsidR="0025778B" w:rsidRDefault="0025778B" w:rsidP="0025778B">
      <w:pPr>
        <w:jc w:val="center"/>
        <w:rPr>
          <w:rFonts w:ascii="Tahoma" w:hAnsi="Tahoma" w:cs="Tahoma"/>
          <w:b/>
          <w:color w:val="365F91"/>
        </w:rPr>
      </w:pPr>
    </w:p>
    <w:p w14:paraId="4AC924EA" w14:textId="77777777" w:rsidR="0025778B" w:rsidRDefault="0025778B" w:rsidP="0025778B">
      <w:pPr>
        <w:jc w:val="center"/>
        <w:rPr>
          <w:rFonts w:ascii="Tahoma" w:hAnsi="Tahoma" w:cs="Tahoma"/>
          <w:b/>
          <w:color w:val="365F91"/>
        </w:rPr>
      </w:pPr>
    </w:p>
    <w:p w14:paraId="2199F436" w14:textId="77777777" w:rsidR="0025778B" w:rsidRDefault="0025778B" w:rsidP="0025778B">
      <w:pPr>
        <w:jc w:val="center"/>
        <w:rPr>
          <w:rFonts w:ascii="Tahoma" w:hAnsi="Tahoma" w:cs="Tahoma"/>
          <w:b/>
          <w:color w:val="365F91"/>
        </w:rPr>
      </w:pPr>
    </w:p>
    <w:p w14:paraId="2A3A6EDF" w14:textId="77777777" w:rsidR="0025778B" w:rsidRDefault="0025778B" w:rsidP="0025778B">
      <w:pPr>
        <w:jc w:val="center"/>
        <w:rPr>
          <w:rFonts w:ascii="Tahoma" w:hAnsi="Tahoma" w:cs="Tahoma"/>
          <w:b/>
          <w:color w:val="365F91"/>
        </w:rPr>
      </w:pPr>
    </w:p>
    <w:p w14:paraId="1EBC1DC8" w14:textId="77777777" w:rsidR="0025778B" w:rsidRPr="003E21C0" w:rsidRDefault="0025778B" w:rsidP="0025778B">
      <w:pPr>
        <w:jc w:val="center"/>
        <w:rPr>
          <w:rFonts w:ascii="Tahoma" w:hAnsi="Tahoma" w:cs="Tahoma"/>
          <w:b/>
          <w:color w:val="365F91"/>
        </w:rPr>
      </w:pPr>
    </w:p>
    <w:p w14:paraId="31CF410C"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2027A582"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6FF3675" w14:textId="77253F03" w:rsidR="0025778B" w:rsidRPr="00F75905" w:rsidRDefault="00986AD8" w:rsidP="0025778B">
            <w:pPr>
              <w:jc w:val="center"/>
              <w:rPr>
                <w:rFonts w:ascii="Tahoma" w:hAnsi="Tahoma" w:cs="Tahoma"/>
                <w:b/>
                <w:color w:val="365F91"/>
                <w:sz w:val="28"/>
                <w:szCs w:val="28"/>
              </w:rPr>
            </w:pPr>
            <w:r w:rsidRPr="00F75905">
              <w:rPr>
                <w:rFonts w:ascii="Tahoma" w:hAnsi="Tahoma" w:cs="Tahoma"/>
                <w:b/>
                <w:color w:val="365F91"/>
                <w:sz w:val="28"/>
                <w:szCs w:val="28"/>
              </w:rPr>
              <w:t>LICITACION PUBLICA</w:t>
            </w:r>
            <w:r w:rsidR="007C3B04" w:rsidRPr="00F75905">
              <w:rPr>
                <w:rFonts w:ascii="Tahoma" w:hAnsi="Tahoma" w:cs="Tahoma"/>
                <w:b/>
                <w:color w:val="365F91"/>
                <w:sz w:val="28"/>
                <w:szCs w:val="28"/>
              </w:rPr>
              <w:t xml:space="preserve"> </w:t>
            </w:r>
            <w:r w:rsidR="00CA5955" w:rsidRPr="00F75905">
              <w:rPr>
                <w:rFonts w:ascii="Tahoma" w:hAnsi="Tahoma" w:cs="Tahoma"/>
                <w:b/>
                <w:color w:val="365F91"/>
                <w:sz w:val="28"/>
                <w:szCs w:val="28"/>
              </w:rPr>
              <w:t xml:space="preserve"> </w:t>
            </w:r>
            <w:r w:rsidR="00696B12" w:rsidRPr="00F75905">
              <w:rPr>
                <w:rFonts w:ascii="Tahoma" w:hAnsi="Tahoma" w:cs="Tahoma"/>
                <w:b/>
                <w:color w:val="365F91"/>
                <w:sz w:val="28"/>
                <w:szCs w:val="28"/>
              </w:rPr>
              <w:t>N</w:t>
            </w:r>
            <w:r w:rsidRPr="00F75905">
              <w:rPr>
                <w:rFonts w:ascii="Tahoma" w:hAnsi="Tahoma" w:cs="Tahoma"/>
                <w:b/>
                <w:color w:val="365F91"/>
                <w:sz w:val="28"/>
                <w:szCs w:val="28"/>
              </w:rPr>
              <w:t xml:space="preserve">° </w:t>
            </w:r>
            <w:r w:rsidR="00F75905">
              <w:rPr>
                <w:rFonts w:ascii="Tahoma" w:hAnsi="Tahoma" w:cs="Tahoma"/>
                <w:b/>
                <w:color w:val="365F91"/>
                <w:sz w:val="28"/>
                <w:szCs w:val="28"/>
              </w:rPr>
              <w:t>074</w:t>
            </w:r>
            <w:r w:rsidRPr="00F75905">
              <w:rPr>
                <w:rFonts w:ascii="Tahoma" w:hAnsi="Tahoma" w:cs="Tahoma"/>
                <w:b/>
                <w:color w:val="365F91"/>
                <w:sz w:val="28"/>
                <w:szCs w:val="28"/>
              </w:rPr>
              <w:t>/2017</w:t>
            </w:r>
          </w:p>
          <w:p w14:paraId="37D9232F" w14:textId="7A05160B" w:rsidR="0025778B" w:rsidRPr="003E21C0" w:rsidRDefault="0025778B" w:rsidP="0025778B">
            <w:pPr>
              <w:jc w:val="center"/>
              <w:rPr>
                <w:rFonts w:ascii="Tahoma" w:hAnsi="Tahoma" w:cs="Tahoma"/>
                <w:b/>
                <w:color w:val="365F91"/>
              </w:rPr>
            </w:pPr>
            <w:r w:rsidRPr="00F75905">
              <w:rPr>
                <w:rFonts w:ascii="Tahoma" w:hAnsi="Tahoma" w:cs="Tahoma"/>
                <w:b/>
                <w:color w:val="365F91"/>
                <w:sz w:val="28"/>
                <w:szCs w:val="28"/>
              </w:rPr>
              <w:t>“</w:t>
            </w:r>
            <w:r w:rsidR="00997D7A" w:rsidRPr="00F75905">
              <w:rPr>
                <w:rFonts w:ascii="Tahoma" w:hAnsi="Tahoma" w:cs="Tahoma"/>
                <w:b/>
                <w:color w:val="365F91"/>
                <w:sz w:val="28"/>
                <w:szCs w:val="28"/>
              </w:rPr>
              <w:t>REQUERIMIENTO EMPRESAS DE TRANSPORTE NACIONAL</w:t>
            </w:r>
            <w:r w:rsidRPr="00F75905">
              <w:rPr>
                <w:rFonts w:ascii="Tahoma" w:hAnsi="Tahoma" w:cs="Tahoma"/>
                <w:b/>
                <w:color w:val="365F91"/>
                <w:sz w:val="28"/>
                <w:szCs w:val="28"/>
              </w:rPr>
              <w:t>“</w:t>
            </w:r>
          </w:p>
        </w:tc>
      </w:tr>
    </w:tbl>
    <w:p w14:paraId="2C052121" w14:textId="77777777" w:rsidR="00A817C8" w:rsidRPr="002C3600" w:rsidRDefault="00A817C8" w:rsidP="002C3600"/>
    <w:p w14:paraId="5BD4AB9B" w14:textId="77777777" w:rsidR="00A817C8" w:rsidRPr="002C3600" w:rsidRDefault="00A817C8" w:rsidP="002C3600"/>
    <w:p w14:paraId="08C83121" w14:textId="2051DBF0" w:rsidR="00A817C8" w:rsidRPr="002C3600" w:rsidRDefault="00A817C8" w:rsidP="002C3600"/>
    <w:p w14:paraId="03116DF9" w14:textId="77777777" w:rsidR="00A817C8" w:rsidRPr="002C3600" w:rsidRDefault="00A817C8" w:rsidP="002C3600"/>
    <w:p w14:paraId="4EB498A9" w14:textId="77777777" w:rsidR="00A817C8" w:rsidRPr="002C3600" w:rsidRDefault="00A817C8" w:rsidP="002C3600"/>
    <w:p w14:paraId="015175E0" w14:textId="77777777" w:rsidR="00A817C8" w:rsidRPr="002C3600" w:rsidRDefault="00A817C8" w:rsidP="002C3600"/>
    <w:p w14:paraId="2D23BAC3" w14:textId="77777777" w:rsidR="00A817C8" w:rsidRPr="002C3600" w:rsidRDefault="00A817C8" w:rsidP="002C3600"/>
    <w:p w14:paraId="4EC0A102" w14:textId="77777777" w:rsidR="00A817C8" w:rsidRPr="002C3600" w:rsidRDefault="00A817C8" w:rsidP="002C3600"/>
    <w:p w14:paraId="4EEDAAB8" w14:textId="77777777" w:rsidR="00A817C8" w:rsidRPr="002C3600" w:rsidRDefault="00A817C8" w:rsidP="002C3600"/>
    <w:p w14:paraId="0EBB470A" w14:textId="77777777" w:rsidR="007F4A49" w:rsidRDefault="007F4A49" w:rsidP="009B4E25">
      <w:pPr>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14:paraId="41A0F737" w14:textId="77777777" w:rsidR="00A817C8" w:rsidRPr="002C3600" w:rsidRDefault="00A817C8" w:rsidP="002C3600"/>
    <w:p w14:paraId="5738D5BE" w14:textId="77777777" w:rsidR="00A817C8" w:rsidRPr="002C3600" w:rsidRDefault="00A817C8" w:rsidP="002C3600"/>
    <w:p w14:paraId="3A6CAEEB" w14:textId="77777777" w:rsidR="00A817C8" w:rsidRPr="002C3600" w:rsidRDefault="00A817C8" w:rsidP="002C3600"/>
    <w:p w14:paraId="767F3F7D" w14:textId="77777777" w:rsidR="00A817C8" w:rsidRPr="002C3600" w:rsidRDefault="00A817C8" w:rsidP="002C3600"/>
    <w:p w14:paraId="0AB3A19D" w14:textId="77777777" w:rsidR="00A817C8" w:rsidRPr="002C3600" w:rsidRDefault="00A817C8" w:rsidP="002C3600"/>
    <w:p w14:paraId="284BB99C" w14:textId="77777777" w:rsidR="00A817C8" w:rsidRPr="002C3600" w:rsidRDefault="00A817C8" w:rsidP="002C3600"/>
    <w:p w14:paraId="7C1C6AA3" w14:textId="77777777"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6933EEAA" w14:textId="77777777" w:rsidR="00FA28C0" w:rsidRDefault="00FA28C0" w:rsidP="00FA28C0"/>
    <w:p w14:paraId="0857EEEA" w14:textId="77777777" w:rsidR="00FA28C0" w:rsidRDefault="00FA28C0" w:rsidP="00FA28C0"/>
    <w:p w14:paraId="307543DA" w14:textId="77777777" w:rsidR="00FA28C0" w:rsidRDefault="00FA28C0" w:rsidP="00FA28C0"/>
    <w:p w14:paraId="1DB8C88E" w14:textId="77777777" w:rsidR="00FA28C0" w:rsidRDefault="00FA28C0" w:rsidP="00FA28C0"/>
    <w:p w14:paraId="54F2B891" w14:textId="77777777" w:rsidR="00FA28C0" w:rsidRDefault="00FA28C0" w:rsidP="00FA28C0"/>
    <w:p w14:paraId="7E9F695D"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449A1B0F" w14:textId="77777777" w:rsidR="00FA28C0" w:rsidRDefault="00FA28C0" w:rsidP="00FA28C0"/>
    <w:p w14:paraId="670CD51B" w14:textId="77777777"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A50382">
          <w:rPr>
            <w:noProof/>
            <w:webHidden/>
          </w:rPr>
          <w:t>4</w:t>
        </w:r>
        <w:r>
          <w:rPr>
            <w:noProof/>
            <w:webHidden/>
          </w:rPr>
          <w:fldChar w:fldCharType="end"/>
        </w:r>
      </w:hyperlink>
    </w:p>
    <w:p w14:paraId="725851A9" w14:textId="77777777" w:rsidR="004D07BD" w:rsidRDefault="005F6453">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A50382">
          <w:rPr>
            <w:noProof/>
            <w:webHidden/>
          </w:rPr>
          <w:t>12</w:t>
        </w:r>
        <w:r w:rsidR="007259DC">
          <w:rPr>
            <w:noProof/>
            <w:webHidden/>
          </w:rPr>
          <w:fldChar w:fldCharType="end"/>
        </w:r>
      </w:hyperlink>
    </w:p>
    <w:p w14:paraId="4141ACF7" w14:textId="77777777" w:rsidR="004D07BD" w:rsidRDefault="005F6453">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A50382">
          <w:rPr>
            <w:noProof/>
            <w:webHidden/>
          </w:rPr>
          <w:t>17</w:t>
        </w:r>
        <w:r w:rsidR="007259DC">
          <w:rPr>
            <w:noProof/>
            <w:webHidden/>
          </w:rPr>
          <w:fldChar w:fldCharType="end"/>
        </w:r>
      </w:hyperlink>
    </w:p>
    <w:p w14:paraId="0239B982" w14:textId="0F00CFE6" w:rsidR="00F75905" w:rsidRDefault="007259DC" w:rsidP="00FA28C0">
      <w:pPr>
        <w:rPr>
          <w:b/>
          <w:color w:val="004990"/>
          <w:highlight w:val="yellow"/>
        </w:rPr>
      </w:pPr>
      <w:r w:rsidRPr="00F01617">
        <w:rPr>
          <w:b/>
          <w:color w:val="004990"/>
          <w:highlight w:val="yellow"/>
        </w:rPr>
        <w:fldChar w:fldCharType="end"/>
      </w:r>
    </w:p>
    <w:p w14:paraId="7B8E6AD1" w14:textId="77777777" w:rsidR="00F75905" w:rsidRDefault="00F75905" w:rsidP="00FA28C0">
      <w:pPr>
        <w:rPr>
          <w:b/>
          <w:color w:val="004990"/>
          <w:highlight w:val="yellow"/>
        </w:rPr>
      </w:pPr>
    </w:p>
    <w:p w14:paraId="21A4D5C8" w14:textId="77777777" w:rsidR="00F75905" w:rsidRDefault="00F75905" w:rsidP="00FA28C0">
      <w:pPr>
        <w:rPr>
          <w:b/>
          <w:color w:val="004990"/>
          <w:highlight w:val="yellow"/>
        </w:rPr>
      </w:pPr>
    </w:p>
    <w:p w14:paraId="4BAA1BD1" w14:textId="77777777" w:rsidR="00F75905" w:rsidRDefault="00F75905" w:rsidP="00FA28C0">
      <w:pPr>
        <w:rPr>
          <w:b/>
          <w:color w:val="004990"/>
          <w:highlight w:val="yellow"/>
        </w:rPr>
      </w:pPr>
    </w:p>
    <w:p w14:paraId="57FA09AD" w14:textId="77777777" w:rsidR="00F75905" w:rsidRDefault="00F75905" w:rsidP="00FA28C0">
      <w:pPr>
        <w:rPr>
          <w:b/>
          <w:color w:val="004990"/>
          <w:highlight w:val="yellow"/>
        </w:rPr>
      </w:pPr>
    </w:p>
    <w:p w14:paraId="2E520924" w14:textId="77777777" w:rsidR="00F75905" w:rsidRDefault="00F75905" w:rsidP="00FA28C0">
      <w:pPr>
        <w:rPr>
          <w:b/>
          <w:color w:val="004990"/>
          <w:highlight w:val="yellow"/>
        </w:rPr>
      </w:pPr>
    </w:p>
    <w:p w14:paraId="1C357502" w14:textId="77777777" w:rsidR="00F75905" w:rsidRDefault="00F75905" w:rsidP="00FA28C0">
      <w:pPr>
        <w:rPr>
          <w:b/>
          <w:color w:val="004990"/>
          <w:highlight w:val="yellow"/>
        </w:rPr>
      </w:pPr>
    </w:p>
    <w:p w14:paraId="49D699C7" w14:textId="77777777" w:rsidR="00F75905" w:rsidRDefault="00F75905" w:rsidP="00FA28C0">
      <w:pPr>
        <w:rPr>
          <w:b/>
          <w:color w:val="004990"/>
          <w:highlight w:val="yellow"/>
        </w:rPr>
      </w:pPr>
    </w:p>
    <w:p w14:paraId="48D64F25" w14:textId="77777777" w:rsidR="00F75905" w:rsidRDefault="00F75905" w:rsidP="00FA28C0">
      <w:pPr>
        <w:rPr>
          <w:b/>
          <w:color w:val="004990"/>
          <w:highlight w:val="yellow"/>
        </w:rPr>
      </w:pPr>
    </w:p>
    <w:p w14:paraId="60A70ED6" w14:textId="77777777" w:rsidR="00F75905" w:rsidRDefault="00F75905" w:rsidP="00FA28C0">
      <w:pPr>
        <w:rPr>
          <w:b/>
          <w:color w:val="004990"/>
          <w:highlight w:val="yellow"/>
        </w:rPr>
      </w:pPr>
    </w:p>
    <w:p w14:paraId="03F12421" w14:textId="77777777" w:rsidR="00F75905" w:rsidRDefault="00F75905" w:rsidP="00FA28C0">
      <w:pPr>
        <w:rPr>
          <w:b/>
          <w:color w:val="004990"/>
          <w:highlight w:val="yellow"/>
        </w:rPr>
      </w:pPr>
    </w:p>
    <w:p w14:paraId="5503A72E" w14:textId="77777777" w:rsidR="00F75905" w:rsidRDefault="00F75905" w:rsidP="00FA28C0">
      <w:pPr>
        <w:rPr>
          <w:b/>
          <w:color w:val="004990"/>
          <w:highlight w:val="yellow"/>
        </w:rPr>
      </w:pPr>
    </w:p>
    <w:p w14:paraId="08317B76" w14:textId="77777777" w:rsidR="00F75905" w:rsidRDefault="00F75905" w:rsidP="00FA28C0">
      <w:pPr>
        <w:rPr>
          <w:b/>
          <w:color w:val="004990"/>
          <w:highlight w:val="yellow"/>
        </w:rPr>
      </w:pPr>
    </w:p>
    <w:p w14:paraId="6D5A18FC" w14:textId="77777777" w:rsidR="00F75905" w:rsidRDefault="00F75905" w:rsidP="00FA28C0">
      <w:pPr>
        <w:rPr>
          <w:b/>
          <w:color w:val="004990"/>
          <w:highlight w:val="yellow"/>
        </w:rPr>
      </w:pPr>
    </w:p>
    <w:p w14:paraId="347D6173" w14:textId="77777777" w:rsidR="00F75905" w:rsidRDefault="00F75905" w:rsidP="00FA28C0">
      <w:pPr>
        <w:rPr>
          <w:b/>
          <w:color w:val="004990"/>
          <w:highlight w:val="yellow"/>
        </w:rPr>
      </w:pPr>
    </w:p>
    <w:p w14:paraId="491053D1" w14:textId="77777777" w:rsidR="00F75905" w:rsidRDefault="00F75905" w:rsidP="00FA28C0">
      <w:pPr>
        <w:rPr>
          <w:b/>
          <w:color w:val="004990"/>
          <w:highlight w:val="yellow"/>
        </w:rPr>
      </w:pPr>
    </w:p>
    <w:p w14:paraId="126C4701" w14:textId="77777777" w:rsidR="00F75905" w:rsidRDefault="00F75905" w:rsidP="00FA28C0">
      <w:pPr>
        <w:rPr>
          <w:b/>
          <w:color w:val="004990"/>
          <w:highlight w:val="yellow"/>
        </w:rPr>
      </w:pPr>
    </w:p>
    <w:p w14:paraId="5EECAF2D" w14:textId="77777777" w:rsidR="00F75905" w:rsidRDefault="00F75905" w:rsidP="00FA28C0">
      <w:pPr>
        <w:rPr>
          <w:b/>
          <w:color w:val="004990"/>
          <w:highlight w:val="yellow"/>
        </w:rPr>
      </w:pPr>
    </w:p>
    <w:p w14:paraId="39094BEE" w14:textId="77777777" w:rsidR="00F75905" w:rsidRDefault="00F75905" w:rsidP="00FA28C0">
      <w:pPr>
        <w:rPr>
          <w:b/>
          <w:color w:val="004990"/>
          <w:highlight w:val="yellow"/>
        </w:rPr>
      </w:pPr>
    </w:p>
    <w:p w14:paraId="34B2C998" w14:textId="77777777" w:rsidR="00F75905" w:rsidRDefault="00F75905" w:rsidP="00FA28C0">
      <w:pPr>
        <w:rPr>
          <w:b/>
          <w:color w:val="004990"/>
          <w:highlight w:val="yellow"/>
        </w:rPr>
      </w:pPr>
    </w:p>
    <w:p w14:paraId="49ECA7C8" w14:textId="77777777" w:rsidR="00F75905" w:rsidRDefault="00F75905" w:rsidP="00FA28C0">
      <w:pPr>
        <w:rPr>
          <w:b/>
          <w:color w:val="004990"/>
          <w:highlight w:val="yellow"/>
        </w:rPr>
      </w:pPr>
    </w:p>
    <w:p w14:paraId="16ED7C26" w14:textId="77777777" w:rsidR="00F75905" w:rsidRDefault="00F75905" w:rsidP="00FA28C0">
      <w:pPr>
        <w:rPr>
          <w:b/>
          <w:color w:val="004990"/>
          <w:highlight w:val="yellow"/>
        </w:rPr>
      </w:pPr>
    </w:p>
    <w:p w14:paraId="2FC08523" w14:textId="77777777" w:rsidR="00F75905" w:rsidRDefault="00F75905" w:rsidP="00FA28C0">
      <w:pPr>
        <w:rPr>
          <w:b/>
          <w:color w:val="004990"/>
          <w:highlight w:val="yellow"/>
        </w:rPr>
      </w:pPr>
    </w:p>
    <w:p w14:paraId="07C0668F" w14:textId="77777777" w:rsidR="00F75905" w:rsidRDefault="00F75905" w:rsidP="00FA28C0">
      <w:pPr>
        <w:rPr>
          <w:b/>
          <w:color w:val="004990"/>
          <w:highlight w:val="yellow"/>
        </w:rPr>
      </w:pPr>
    </w:p>
    <w:p w14:paraId="7B2B436D" w14:textId="77777777" w:rsidR="00F75905" w:rsidRDefault="00F75905" w:rsidP="00FA28C0">
      <w:pPr>
        <w:rPr>
          <w:b/>
          <w:color w:val="004990"/>
          <w:highlight w:val="yellow"/>
        </w:rPr>
      </w:pPr>
    </w:p>
    <w:p w14:paraId="45C6B7BD" w14:textId="77777777" w:rsidR="00F75905" w:rsidRDefault="00F75905" w:rsidP="00FA28C0">
      <w:pPr>
        <w:rPr>
          <w:b/>
          <w:color w:val="004990"/>
          <w:highlight w:val="yellow"/>
        </w:rPr>
      </w:pPr>
    </w:p>
    <w:p w14:paraId="7383B356" w14:textId="77777777" w:rsidR="00F75905" w:rsidRDefault="00F75905" w:rsidP="00FA28C0">
      <w:pPr>
        <w:rPr>
          <w:b/>
          <w:color w:val="004990"/>
          <w:highlight w:val="yellow"/>
        </w:rPr>
      </w:pPr>
    </w:p>
    <w:p w14:paraId="1E83D6BE" w14:textId="77777777" w:rsidR="00F75905" w:rsidRDefault="00F75905" w:rsidP="00FA28C0">
      <w:pPr>
        <w:rPr>
          <w:b/>
          <w:color w:val="004990"/>
          <w:highlight w:val="yellow"/>
        </w:rPr>
      </w:pPr>
    </w:p>
    <w:p w14:paraId="42D1EB19" w14:textId="77777777" w:rsidR="00F75905" w:rsidRDefault="00F75905" w:rsidP="00FA28C0">
      <w:pPr>
        <w:rPr>
          <w:b/>
          <w:color w:val="004990"/>
          <w:highlight w:val="yellow"/>
        </w:rPr>
      </w:pPr>
    </w:p>
    <w:p w14:paraId="0A350124" w14:textId="77777777" w:rsidR="00F75905" w:rsidRDefault="00F75905" w:rsidP="00FA28C0">
      <w:pPr>
        <w:rPr>
          <w:b/>
          <w:color w:val="004990"/>
          <w:highlight w:val="yellow"/>
        </w:rPr>
      </w:pPr>
    </w:p>
    <w:p w14:paraId="2E797A80" w14:textId="77777777" w:rsidR="00F75905" w:rsidRDefault="00F75905" w:rsidP="00FA28C0">
      <w:pPr>
        <w:rPr>
          <w:b/>
          <w:color w:val="004990"/>
          <w:highlight w:val="yellow"/>
        </w:rPr>
      </w:pPr>
    </w:p>
    <w:p w14:paraId="055D51BA" w14:textId="77777777" w:rsidR="00F75905" w:rsidRDefault="00F75905" w:rsidP="00FA28C0">
      <w:pPr>
        <w:rPr>
          <w:b/>
          <w:color w:val="004990"/>
          <w:highlight w:val="yellow"/>
        </w:rPr>
      </w:pPr>
    </w:p>
    <w:p w14:paraId="6814FC26" w14:textId="77777777" w:rsidR="00F75905" w:rsidRDefault="00F75905" w:rsidP="00FA28C0">
      <w:pPr>
        <w:rPr>
          <w:b/>
          <w:color w:val="004990"/>
          <w:highlight w:val="yellow"/>
        </w:rPr>
      </w:pPr>
    </w:p>
    <w:p w14:paraId="081A24C3" w14:textId="77777777" w:rsidR="00F75905" w:rsidRDefault="00F75905" w:rsidP="00FA28C0">
      <w:pPr>
        <w:rPr>
          <w:b/>
          <w:color w:val="004990"/>
          <w:highlight w:val="yellow"/>
        </w:rPr>
      </w:pPr>
    </w:p>
    <w:p w14:paraId="6E00EFFB" w14:textId="77777777" w:rsidR="00F75905" w:rsidRDefault="00F75905" w:rsidP="00FA28C0">
      <w:pPr>
        <w:rPr>
          <w:b/>
          <w:color w:val="004990"/>
          <w:highlight w:val="yellow"/>
        </w:rPr>
      </w:pPr>
    </w:p>
    <w:p w14:paraId="3503514B" w14:textId="77777777" w:rsidR="00F75905" w:rsidRDefault="00F75905" w:rsidP="00FA28C0">
      <w:pPr>
        <w:rPr>
          <w:b/>
          <w:color w:val="004990"/>
          <w:highlight w:val="yellow"/>
        </w:rPr>
      </w:pPr>
    </w:p>
    <w:p w14:paraId="5B526D4E" w14:textId="77777777" w:rsidR="00F75905" w:rsidRDefault="00F75905" w:rsidP="00FA28C0">
      <w:pPr>
        <w:rPr>
          <w:b/>
          <w:color w:val="004990"/>
          <w:highlight w:val="yellow"/>
        </w:rPr>
      </w:pPr>
    </w:p>
    <w:p w14:paraId="043838FC" w14:textId="77777777" w:rsidR="00F75905" w:rsidRDefault="00F75905" w:rsidP="00FA28C0">
      <w:pPr>
        <w:rPr>
          <w:b/>
          <w:color w:val="004990"/>
          <w:highlight w:val="yellow"/>
        </w:rPr>
      </w:pPr>
    </w:p>
    <w:p w14:paraId="7BEEC162" w14:textId="77777777" w:rsidR="00F75905" w:rsidRDefault="00F75905" w:rsidP="00FA28C0">
      <w:pPr>
        <w:rPr>
          <w:b/>
          <w:color w:val="004990"/>
          <w:highlight w:val="yellow"/>
        </w:rPr>
      </w:pPr>
    </w:p>
    <w:p w14:paraId="117DC264" w14:textId="77777777" w:rsidR="00F75905" w:rsidRDefault="00F75905" w:rsidP="00FA28C0">
      <w:pPr>
        <w:rPr>
          <w:b/>
          <w:color w:val="004990"/>
          <w:highlight w:val="yellow"/>
        </w:rPr>
      </w:pPr>
    </w:p>
    <w:p w14:paraId="20973E7C" w14:textId="77777777" w:rsidR="00F75905" w:rsidRDefault="00F75905" w:rsidP="00FA28C0">
      <w:pPr>
        <w:rPr>
          <w:b/>
          <w:color w:val="004990"/>
          <w:highlight w:val="yellow"/>
        </w:rPr>
      </w:pPr>
    </w:p>
    <w:p w14:paraId="6544F1D0" w14:textId="77777777" w:rsidR="00F75905" w:rsidRDefault="00F75905" w:rsidP="00FA28C0">
      <w:pPr>
        <w:rPr>
          <w:b/>
          <w:color w:val="004990"/>
          <w:highlight w:val="yellow"/>
        </w:rPr>
      </w:pPr>
    </w:p>
    <w:p w14:paraId="20FD9F71" w14:textId="77777777" w:rsidR="00F75905" w:rsidRDefault="00F75905" w:rsidP="00FA28C0">
      <w:pPr>
        <w:rPr>
          <w:b/>
          <w:color w:val="004990"/>
          <w:highlight w:val="yellow"/>
        </w:rPr>
      </w:pPr>
    </w:p>
    <w:p w14:paraId="3CDA7496" w14:textId="77777777" w:rsidR="00F75905" w:rsidRDefault="00F75905" w:rsidP="00FA28C0">
      <w:pPr>
        <w:rPr>
          <w:b/>
          <w:color w:val="004990"/>
          <w:highlight w:val="yellow"/>
        </w:rPr>
      </w:pPr>
    </w:p>
    <w:p w14:paraId="23B783B9" w14:textId="77777777" w:rsidR="00F75905" w:rsidRDefault="00F75905" w:rsidP="00FA28C0">
      <w:pPr>
        <w:rPr>
          <w:b/>
          <w:color w:val="004990"/>
          <w:highlight w:val="yellow"/>
        </w:rPr>
      </w:pPr>
    </w:p>
    <w:p w14:paraId="524512E4" w14:textId="77777777" w:rsidR="00F75905" w:rsidRDefault="00F75905" w:rsidP="00FA28C0">
      <w:pPr>
        <w:rPr>
          <w:b/>
          <w:color w:val="004990"/>
          <w:highlight w:val="yellow"/>
        </w:rPr>
      </w:pPr>
    </w:p>
    <w:p w14:paraId="3EF2A7FE" w14:textId="77777777" w:rsidR="00F75905" w:rsidRDefault="00F75905" w:rsidP="00FA28C0">
      <w:pPr>
        <w:rPr>
          <w:b/>
          <w:color w:val="004990"/>
          <w:highlight w:val="yellow"/>
        </w:rPr>
      </w:pPr>
    </w:p>
    <w:p w14:paraId="7E239C14" w14:textId="77777777" w:rsidR="00F75905" w:rsidRDefault="00F75905" w:rsidP="00FA28C0">
      <w:pPr>
        <w:rPr>
          <w:b/>
          <w:color w:val="004990"/>
          <w:highlight w:val="yellow"/>
        </w:rPr>
      </w:pPr>
    </w:p>
    <w:p w14:paraId="2F6297A8" w14:textId="0612818E" w:rsidR="00F75905" w:rsidRDefault="00F75905" w:rsidP="00F75905">
      <w:pPr>
        <w:rPr>
          <w:rFonts w:ascii="Tahoma" w:hAnsi="Tahoma" w:cs="Tahoma"/>
          <w:color w:val="365F91"/>
          <w:sz w:val="22"/>
          <w:szCs w:val="22"/>
          <w:lang w:eastAsia="en-US" w:bidi="en-US"/>
        </w:rPr>
      </w:pPr>
      <w:bookmarkStart w:id="0" w:name="_Toc330030630"/>
    </w:p>
    <w:p w14:paraId="43AC1AD9" w14:textId="1271273D" w:rsidR="00F75905" w:rsidRPr="00F75905" w:rsidRDefault="00F75905" w:rsidP="00F75905">
      <w:pPr>
        <w:pStyle w:val="Ttulo1"/>
        <w:numPr>
          <w:ilvl w:val="0"/>
          <w:numId w:val="0"/>
        </w:numPr>
        <w:rPr>
          <w:rFonts w:cs="Tahoma"/>
          <w:color w:val="1F497D"/>
          <w:sz w:val="28"/>
          <w:szCs w:val="28"/>
          <w:u w:val="none"/>
        </w:rPr>
      </w:pP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bookmarkStart w:id="1" w:name="_Toc437850695"/>
      <w:r w:rsidRPr="00F75905">
        <w:rPr>
          <w:rFonts w:cs="Tahoma"/>
          <w:color w:val="1F497D"/>
          <w:sz w:val="28"/>
          <w:szCs w:val="28"/>
          <w:u w:val="none"/>
        </w:rPr>
        <w:t>PARTE I</w:t>
      </w:r>
      <w:bookmarkEnd w:id="1"/>
    </w:p>
    <w:p w14:paraId="3C8ECF06" w14:textId="77777777" w:rsidR="00F75905" w:rsidRPr="00025CE7" w:rsidRDefault="00F75905" w:rsidP="00F75905">
      <w:pPr>
        <w:rPr>
          <w:color w:val="1F497D"/>
          <w:sz w:val="12"/>
          <w:lang w:val="es-MX"/>
        </w:rPr>
      </w:pPr>
    </w:p>
    <w:p w14:paraId="4DA8EB00" w14:textId="77777777" w:rsidR="00F75905" w:rsidRPr="00025CE7" w:rsidRDefault="00F75905" w:rsidP="00F75905">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644C4653" w14:textId="77777777" w:rsidR="00F75905" w:rsidRPr="00025CE7" w:rsidRDefault="00F75905" w:rsidP="00F75905">
      <w:pPr>
        <w:jc w:val="center"/>
        <w:rPr>
          <w:rFonts w:cs="Arial"/>
          <w:b/>
          <w:color w:val="1F497D"/>
          <w:sz w:val="18"/>
          <w:szCs w:val="18"/>
        </w:rPr>
      </w:pPr>
    </w:p>
    <w:p w14:paraId="5D32CA7F" w14:textId="77777777" w:rsidR="00F75905" w:rsidRPr="00BF0518" w:rsidRDefault="00F75905" w:rsidP="00B60017">
      <w:pPr>
        <w:pStyle w:val="Prrafodelista"/>
        <w:numPr>
          <w:ilvl w:val="1"/>
          <w:numId w:val="7"/>
        </w:numPr>
        <w:ind w:left="709" w:hanging="709"/>
        <w:jc w:val="both"/>
        <w:rPr>
          <w:rFonts w:ascii="Tahoma" w:hAnsi="Tahoma" w:cs="Tahoma"/>
          <w:b/>
          <w:color w:val="1F497D"/>
          <w:sz w:val="28"/>
          <w:szCs w:val="28"/>
          <w:lang w:bidi="en-US"/>
        </w:rPr>
      </w:pPr>
      <w:r w:rsidRPr="00BF0518">
        <w:rPr>
          <w:rFonts w:ascii="Tahoma" w:hAnsi="Tahoma" w:cs="Tahoma"/>
          <w:b/>
          <w:color w:val="1F497D"/>
          <w:sz w:val="22"/>
          <w:szCs w:val="28"/>
          <w:lang w:bidi="en-US"/>
        </w:rPr>
        <w:t xml:space="preserve">Antecedentes </w:t>
      </w:r>
    </w:p>
    <w:p w14:paraId="008F5D02" w14:textId="77777777" w:rsidR="00F75905" w:rsidRPr="00BE77E7" w:rsidRDefault="00F75905" w:rsidP="00F75905">
      <w:pPr>
        <w:jc w:val="both"/>
        <w:rPr>
          <w:rFonts w:ascii="Tahoma" w:hAnsi="Tahoma" w:cs="Tahoma"/>
          <w:b/>
          <w:color w:val="1F497D"/>
          <w:sz w:val="22"/>
          <w:szCs w:val="28"/>
          <w:lang w:eastAsia="en-US" w:bidi="en-US"/>
        </w:rPr>
      </w:pPr>
    </w:p>
    <w:p w14:paraId="16EFB44D" w14:textId="7A8E8C19" w:rsidR="00F75905" w:rsidRDefault="00F75905" w:rsidP="00F75905">
      <w:pPr>
        <w:ind w:left="709"/>
        <w:jc w:val="both"/>
        <w:rPr>
          <w:rFonts w:ascii="Tahoma" w:hAnsi="Tahoma" w:cs="Tahoma"/>
          <w:color w:val="365F91"/>
          <w:sz w:val="22"/>
          <w:szCs w:val="22"/>
        </w:rPr>
      </w:pPr>
      <w:r>
        <w:rPr>
          <w:rFonts w:ascii="Tahoma" w:hAnsi="Tahoma" w:cs="Tahoma"/>
          <w:color w:val="365F91"/>
          <w:sz w:val="22"/>
          <w:szCs w:val="22"/>
        </w:rPr>
        <w:t xml:space="preserve">La </w:t>
      </w:r>
      <w:r w:rsidR="007F7E9E">
        <w:rPr>
          <w:rFonts w:ascii="Tahoma" w:hAnsi="Tahoma" w:cs="Tahoma"/>
          <w:color w:val="365F91"/>
          <w:sz w:val="22"/>
          <w:szCs w:val="22"/>
        </w:rPr>
        <w:t>E</w:t>
      </w:r>
      <w:r>
        <w:rPr>
          <w:rFonts w:ascii="Tahoma" w:hAnsi="Tahoma" w:cs="Tahoma"/>
          <w:color w:val="365F91"/>
          <w:sz w:val="22"/>
          <w:szCs w:val="22"/>
        </w:rPr>
        <w:t xml:space="preserve">mpresa </w:t>
      </w:r>
      <w:r w:rsidR="007F7E9E">
        <w:rPr>
          <w:rFonts w:ascii="Tahoma" w:hAnsi="Tahoma" w:cs="Tahoma"/>
          <w:color w:val="365F91"/>
          <w:sz w:val="22"/>
          <w:szCs w:val="22"/>
        </w:rPr>
        <w:t>N</w:t>
      </w:r>
      <w:r>
        <w:rPr>
          <w:rFonts w:ascii="Tahoma" w:hAnsi="Tahoma" w:cs="Tahoma"/>
          <w:color w:val="365F91"/>
          <w:sz w:val="22"/>
          <w:szCs w:val="22"/>
        </w:rPr>
        <w:t xml:space="preserve">acional de </w:t>
      </w:r>
      <w:r w:rsidR="007F7E9E">
        <w:rPr>
          <w:rFonts w:ascii="Tahoma" w:hAnsi="Tahoma" w:cs="Tahoma"/>
          <w:color w:val="365F91"/>
          <w:sz w:val="22"/>
          <w:szCs w:val="22"/>
        </w:rPr>
        <w:t>T</w:t>
      </w:r>
      <w:r>
        <w:rPr>
          <w:rFonts w:ascii="Tahoma" w:hAnsi="Tahoma" w:cs="Tahoma"/>
          <w:color w:val="365F91"/>
          <w:sz w:val="22"/>
          <w:szCs w:val="22"/>
        </w:rPr>
        <w:t xml:space="preserve">elecomunicaciones (ENTEL S.A.) en cumplimiento a normas internas en vigencia efectúa el proceso mediante </w:t>
      </w:r>
      <w:r w:rsidR="007F7E9E">
        <w:rPr>
          <w:rFonts w:ascii="Tahoma" w:hAnsi="Tahoma" w:cs="Tahoma"/>
          <w:color w:val="365F91"/>
          <w:sz w:val="22"/>
          <w:szCs w:val="22"/>
        </w:rPr>
        <w:t xml:space="preserve">Licitación </w:t>
      </w:r>
      <w:r w:rsidR="00095F2A">
        <w:rPr>
          <w:rFonts w:ascii="Tahoma" w:hAnsi="Tahoma" w:cs="Tahoma"/>
          <w:color w:val="365F91"/>
          <w:sz w:val="22"/>
          <w:szCs w:val="22"/>
        </w:rPr>
        <w:t>Pública</w:t>
      </w:r>
      <w:r>
        <w:rPr>
          <w:rFonts w:ascii="Tahoma" w:hAnsi="Tahoma" w:cs="Tahoma"/>
          <w:color w:val="365F91"/>
          <w:sz w:val="22"/>
          <w:szCs w:val="22"/>
        </w:rPr>
        <w:t xml:space="preserve"> para las empresas de transporte interesadas presenten sus ofertas conforme a lo especificado en presente documento.</w:t>
      </w:r>
    </w:p>
    <w:p w14:paraId="04E4A5A6" w14:textId="7ADBB461" w:rsidR="00F75905" w:rsidRPr="00D35325" w:rsidRDefault="00F75905" w:rsidP="00F75905">
      <w:pPr>
        <w:ind w:left="709"/>
        <w:jc w:val="both"/>
        <w:rPr>
          <w:rFonts w:ascii="Tahoma" w:hAnsi="Tahoma" w:cs="Tahoma"/>
          <w:sz w:val="22"/>
          <w:szCs w:val="22"/>
        </w:rPr>
      </w:pPr>
      <w:r>
        <w:rPr>
          <w:rFonts w:ascii="Tahoma" w:hAnsi="Tahoma" w:cs="Tahoma"/>
          <w:color w:val="365F91"/>
          <w:sz w:val="22"/>
          <w:szCs w:val="22"/>
        </w:rPr>
        <w:t xml:space="preserve">Para ello es necesario contratar  los servicios de </w:t>
      </w:r>
      <w:r w:rsidR="007F7E9E">
        <w:rPr>
          <w:rFonts w:ascii="Tahoma" w:hAnsi="Tahoma" w:cs="Tahoma"/>
          <w:color w:val="365F91"/>
          <w:sz w:val="22"/>
          <w:szCs w:val="22"/>
        </w:rPr>
        <w:t>Dos (2)</w:t>
      </w:r>
      <w:r>
        <w:rPr>
          <w:rFonts w:ascii="Tahoma" w:hAnsi="Tahoma" w:cs="Tahoma"/>
          <w:color w:val="365F91"/>
          <w:sz w:val="22"/>
          <w:szCs w:val="22"/>
        </w:rPr>
        <w:t xml:space="preserve"> empresas especializadas en el rubro que cumplan y satisfagan los requerimientos, en lo referido a especificación  técnicas, calidad del servicio, entrega en los lugares y tiempos especificados, cuidado del material a transportar , soporte técnico, etc.   </w:t>
      </w:r>
    </w:p>
    <w:p w14:paraId="52B38EB5" w14:textId="77777777" w:rsidR="00F75905" w:rsidRPr="00025CE7" w:rsidRDefault="00F75905" w:rsidP="00F75905">
      <w:pPr>
        <w:ind w:left="708" w:firstLine="1"/>
        <w:jc w:val="both"/>
        <w:rPr>
          <w:rFonts w:ascii="Tahoma" w:hAnsi="Tahoma" w:cs="Tahoma"/>
          <w:color w:val="1F497D"/>
          <w:sz w:val="22"/>
          <w:szCs w:val="22"/>
          <w:lang w:val="es-BO"/>
        </w:rPr>
      </w:pPr>
    </w:p>
    <w:p w14:paraId="4D769D31" w14:textId="77777777" w:rsidR="00F75905" w:rsidRPr="00025CE7" w:rsidRDefault="00F75905" w:rsidP="00B60017">
      <w:pPr>
        <w:numPr>
          <w:ilvl w:val="0"/>
          <w:numId w:val="35"/>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5A794474" w14:textId="77777777" w:rsidR="00F75905" w:rsidRPr="0043195C" w:rsidRDefault="00F75905" w:rsidP="00F75905">
      <w:pPr>
        <w:jc w:val="both"/>
        <w:rPr>
          <w:rFonts w:ascii="Tahoma" w:hAnsi="Tahoma" w:cs="Tahoma"/>
          <w:color w:val="1F497D"/>
          <w:sz w:val="22"/>
          <w:szCs w:val="20"/>
          <w:lang w:val="es-BO" w:eastAsia="en-US"/>
        </w:rPr>
      </w:pPr>
    </w:p>
    <w:p w14:paraId="7944064E" w14:textId="36C8EDE6" w:rsidR="00F75905" w:rsidRDefault="00F75905" w:rsidP="00F75905">
      <w:pPr>
        <w:ind w:left="708" w:firstLine="1"/>
        <w:jc w:val="both"/>
        <w:rPr>
          <w:rFonts w:ascii="Tahoma" w:hAnsi="Tahoma" w:cs="Tahoma"/>
          <w:color w:val="365F91"/>
          <w:sz w:val="22"/>
          <w:szCs w:val="22"/>
        </w:rPr>
      </w:pPr>
      <w:r w:rsidRPr="00D35325">
        <w:rPr>
          <w:rFonts w:ascii="Tahoma" w:hAnsi="Tahoma" w:cs="Tahoma"/>
          <w:color w:val="365F91"/>
          <w:sz w:val="22"/>
          <w:szCs w:val="22"/>
        </w:rPr>
        <w:t xml:space="preserve">El objetivo de ésta contratación es </w:t>
      </w:r>
      <w:r>
        <w:rPr>
          <w:rFonts w:ascii="Tahoma" w:hAnsi="Tahoma" w:cs="Tahoma"/>
          <w:color w:val="365F91"/>
          <w:sz w:val="22"/>
          <w:szCs w:val="22"/>
        </w:rPr>
        <w:t xml:space="preserve"> atender los requerimientos de ENTEL S.A. </w:t>
      </w:r>
      <w:r w:rsidR="007F7E9E">
        <w:rPr>
          <w:rFonts w:ascii="Tahoma" w:hAnsi="Tahoma" w:cs="Tahoma"/>
          <w:color w:val="365F91"/>
          <w:sz w:val="22"/>
          <w:szCs w:val="22"/>
        </w:rPr>
        <w:t>e</w:t>
      </w:r>
      <w:r>
        <w:rPr>
          <w:rFonts w:ascii="Tahoma" w:hAnsi="Tahoma" w:cs="Tahoma"/>
          <w:color w:val="365F91"/>
          <w:sz w:val="22"/>
          <w:szCs w:val="22"/>
        </w:rPr>
        <w:t xml:space="preserve">n el envío de equipos de Red, Celulares, Tarjetas, Material publicitario a nivel </w:t>
      </w:r>
      <w:r w:rsidR="007F7E9E">
        <w:rPr>
          <w:rFonts w:ascii="Tahoma" w:hAnsi="Tahoma" w:cs="Tahoma"/>
          <w:color w:val="365F91"/>
          <w:sz w:val="22"/>
          <w:szCs w:val="22"/>
        </w:rPr>
        <w:t>Nacional</w:t>
      </w:r>
      <w:r>
        <w:rPr>
          <w:rFonts w:ascii="Tahoma" w:hAnsi="Tahoma" w:cs="Tahoma"/>
          <w:color w:val="365F91"/>
          <w:sz w:val="22"/>
          <w:szCs w:val="22"/>
        </w:rPr>
        <w:t xml:space="preserve">, </w:t>
      </w:r>
      <w:r w:rsidR="007F7E9E">
        <w:rPr>
          <w:rFonts w:ascii="Tahoma" w:hAnsi="Tahoma" w:cs="Tahoma"/>
          <w:color w:val="365F91"/>
          <w:sz w:val="22"/>
          <w:szCs w:val="22"/>
        </w:rPr>
        <w:t xml:space="preserve">en áreas </w:t>
      </w:r>
      <w:r>
        <w:rPr>
          <w:rFonts w:ascii="Tahoma" w:hAnsi="Tahoma" w:cs="Tahoma"/>
          <w:color w:val="365F91"/>
          <w:sz w:val="22"/>
          <w:szCs w:val="22"/>
        </w:rPr>
        <w:t>rural</w:t>
      </w:r>
      <w:r w:rsidR="007F7E9E">
        <w:rPr>
          <w:rFonts w:ascii="Tahoma" w:hAnsi="Tahoma" w:cs="Tahoma"/>
          <w:color w:val="365F91"/>
          <w:sz w:val="22"/>
          <w:szCs w:val="22"/>
        </w:rPr>
        <w:t>es</w:t>
      </w:r>
      <w:r>
        <w:rPr>
          <w:rFonts w:ascii="Tahoma" w:hAnsi="Tahoma" w:cs="Tahoma"/>
          <w:color w:val="365F91"/>
          <w:sz w:val="22"/>
          <w:szCs w:val="22"/>
        </w:rPr>
        <w:t xml:space="preserve"> </w:t>
      </w:r>
      <w:r w:rsidR="007F7E9E">
        <w:rPr>
          <w:rFonts w:ascii="Tahoma" w:hAnsi="Tahoma" w:cs="Tahoma"/>
          <w:color w:val="365F91"/>
          <w:sz w:val="22"/>
          <w:szCs w:val="22"/>
        </w:rPr>
        <w:t>y urbanas</w:t>
      </w:r>
      <w:r>
        <w:rPr>
          <w:rFonts w:ascii="Tahoma" w:hAnsi="Tahoma" w:cs="Tahoma"/>
          <w:color w:val="365F91"/>
          <w:sz w:val="22"/>
          <w:szCs w:val="22"/>
        </w:rPr>
        <w:t>.</w:t>
      </w:r>
    </w:p>
    <w:p w14:paraId="41B2DB51" w14:textId="77777777" w:rsidR="00F75905" w:rsidRDefault="00F75905" w:rsidP="00F75905">
      <w:pPr>
        <w:ind w:firstLine="709"/>
        <w:jc w:val="both"/>
        <w:rPr>
          <w:rFonts w:ascii="Tahoma" w:hAnsi="Tahoma" w:cs="Tahoma"/>
          <w:color w:val="365F91"/>
          <w:sz w:val="22"/>
          <w:szCs w:val="22"/>
        </w:rPr>
      </w:pPr>
    </w:p>
    <w:p w14:paraId="05948B5F" w14:textId="77777777" w:rsidR="00F75905" w:rsidRDefault="00F75905" w:rsidP="00F75905">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w:t>
      </w:r>
      <w:r w:rsidRPr="00702DAB">
        <w:rPr>
          <w:rFonts w:ascii="Tahoma" w:hAnsi="Tahoma" w:cs="Tahoma"/>
          <w:color w:val="365F91"/>
          <w:sz w:val="22"/>
          <w:szCs w:val="22"/>
        </w:rPr>
        <w:t>considerar todos los puntos descritos en el documento Parte II Información Técnica de la Contratación.</w:t>
      </w:r>
    </w:p>
    <w:p w14:paraId="2EB35FEE" w14:textId="77777777" w:rsidR="00F75905" w:rsidRPr="00025CE7" w:rsidRDefault="00F75905" w:rsidP="00F75905">
      <w:pPr>
        <w:pStyle w:val="Prrafodelista"/>
        <w:ind w:left="360"/>
        <w:jc w:val="both"/>
        <w:rPr>
          <w:rFonts w:ascii="Tahoma" w:hAnsi="Tahoma" w:cs="Tahoma"/>
          <w:color w:val="1F497D"/>
          <w:sz w:val="22"/>
          <w:szCs w:val="22"/>
          <w:lang w:val="es-ES_tradnl" w:bidi="en-US"/>
        </w:rPr>
      </w:pPr>
    </w:p>
    <w:p w14:paraId="3273EB94" w14:textId="77777777" w:rsidR="00F75905" w:rsidRPr="00025CE7" w:rsidRDefault="00F75905" w:rsidP="00B60017">
      <w:pPr>
        <w:numPr>
          <w:ilvl w:val="0"/>
          <w:numId w:val="35"/>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Pr>
          <w:rFonts w:ascii="Tahoma" w:hAnsi="Tahoma" w:cs="Tahoma"/>
          <w:b/>
          <w:color w:val="1F497D"/>
          <w:sz w:val="22"/>
          <w:szCs w:val="28"/>
          <w:lang w:eastAsia="en-US" w:bidi="en-US"/>
        </w:rPr>
        <w:t>Realización del Servicio</w:t>
      </w:r>
    </w:p>
    <w:p w14:paraId="2421567F" w14:textId="77777777" w:rsidR="00F75905" w:rsidRDefault="00F75905" w:rsidP="00F75905">
      <w:pPr>
        <w:tabs>
          <w:tab w:val="left" w:pos="709"/>
        </w:tabs>
        <w:jc w:val="both"/>
        <w:rPr>
          <w:rFonts w:ascii="Tahoma" w:hAnsi="Tahoma" w:cs="Tahoma"/>
          <w:b/>
          <w:color w:val="1F497D"/>
          <w:sz w:val="22"/>
          <w:szCs w:val="28"/>
          <w:lang w:eastAsia="en-US" w:bidi="en-US"/>
        </w:rPr>
      </w:pPr>
    </w:p>
    <w:p w14:paraId="2E0015C9" w14:textId="65E1B757" w:rsidR="00F75905" w:rsidRDefault="00F75905" w:rsidP="00F75905">
      <w:pPr>
        <w:ind w:left="708"/>
        <w:jc w:val="both"/>
        <w:rPr>
          <w:lang w:val="es-ES_tradnl"/>
        </w:rPr>
      </w:pPr>
      <w:r>
        <w:rPr>
          <w:rFonts w:ascii="Tahoma" w:hAnsi="Tahoma" w:cs="Tahoma"/>
          <w:color w:val="365F91"/>
          <w:sz w:val="22"/>
          <w:szCs w:val="22"/>
        </w:rPr>
        <w:t xml:space="preserve">Las empresas deberán realizar las entregas de acuerdo a lo requerido por ENTEL S.A. a </w:t>
      </w:r>
      <w:r w:rsidR="007F7E9E">
        <w:rPr>
          <w:rFonts w:ascii="Tahoma" w:hAnsi="Tahoma" w:cs="Tahoma"/>
          <w:color w:val="365F91"/>
          <w:sz w:val="22"/>
          <w:szCs w:val="22"/>
        </w:rPr>
        <w:t>N</w:t>
      </w:r>
      <w:r>
        <w:rPr>
          <w:rFonts w:ascii="Tahoma" w:hAnsi="Tahoma" w:cs="Tahoma"/>
          <w:color w:val="365F91"/>
          <w:sz w:val="22"/>
          <w:szCs w:val="22"/>
        </w:rPr>
        <w:t xml:space="preserve">ivel </w:t>
      </w:r>
      <w:r w:rsidR="007F7E9E">
        <w:rPr>
          <w:rFonts w:ascii="Tahoma" w:hAnsi="Tahoma" w:cs="Tahoma"/>
          <w:color w:val="365F91"/>
          <w:sz w:val="22"/>
          <w:szCs w:val="22"/>
        </w:rPr>
        <w:t>N</w:t>
      </w:r>
      <w:r>
        <w:rPr>
          <w:rFonts w:ascii="Tahoma" w:hAnsi="Tahoma" w:cs="Tahoma"/>
          <w:color w:val="365F91"/>
          <w:sz w:val="22"/>
          <w:szCs w:val="22"/>
        </w:rPr>
        <w:t>acional</w:t>
      </w:r>
    </w:p>
    <w:p w14:paraId="54509D14" w14:textId="77777777" w:rsidR="00F75905" w:rsidRPr="00025CE7" w:rsidRDefault="00F75905" w:rsidP="00F75905">
      <w:pPr>
        <w:pStyle w:val="Continuarlista"/>
        <w:spacing w:after="0"/>
        <w:ind w:left="709"/>
        <w:rPr>
          <w:rFonts w:ascii="Tahoma" w:hAnsi="Tahoma" w:cs="Tahoma"/>
          <w:color w:val="1F497D"/>
          <w:sz w:val="22"/>
          <w:lang w:val="es-ES_tradnl" w:eastAsia="es-ES"/>
        </w:rPr>
      </w:pPr>
    </w:p>
    <w:p w14:paraId="33A6F909" w14:textId="77777777" w:rsidR="00F75905" w:rsidRPr="00025CE7" w:rsidRDefault="00F75905" w:rsidP="00B60017">
      <w:pPr>
        <w:numPr>
          <w:ilvl w:val="0"/>
          <w:numId w:val="35"/>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7AC8FE9" w14:textId="77777777" w:rsidR="00F75905" w:rsidRPr="00025CE7" w:rsidRDefault="00F75905" w:rsidP="00F75905">
      <w:pPr>
        <w:ind w:left="567"/>
        <w:jc w:val="both"/>
        <w:rPr>
          <w:rFonts w:ascii="Tahoma" w:hAnsi="Tahoma" w:cs="Tahoma"/>
          <w:color w:val="1F497D"/>
          <w:sz w:val="22"/>
          <w:szCs w:val="22"/>
        </w:rPr>
      </w:pPr>
    </w:p>
    <w:p w14:paraId="2219959E" w14:textId="77777777" w:rsidR="00F75905" w:rsidRPr="00025CE7" w:rsidRDefault="00F75905" w:rsidP="00F75905">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 xml:space="preserve">Jefatura de Servicios Generales y Almacenes </w:t>
      </w:r>
      <w:r w:rsidRPr="00025CE7">
        <w:rPr>
          <w:rFonts w:ascii="Tahoma" w:hAnsi="Tahoma" w:cs="Tahoma"/>
          <w:color w:val="1F497D"/>
          <w:sz w:val="22"/>
          <w:szCs w:val="20"/>
          <w:lang w:val="es-ES_tradnl"/>
        </w:rPr>
        <w:t xml:space="preserve">como responsable del seguimiento y control al contrato. </w:t>
      </w:r>
    </w:p>
    <w:p w14:paraId="4A8D9C2C" w14:textId="77777777" w:rsidR="00F75905" w:rsidRPr="00025CE7" w:rsidRDefault="00F75905" w:rsidP="00F75905">
      <w:pPr>
        <w:pStyle w:val="WW-Textoindependiente20"/>
        <w:suppressAutoHyphens w:val="0"/>
        <w:spacing w:line="240" w:lineRule="auto"/>
        <w:ind w:left="709"/>
        <w:outlineLvl w:val="2"/>
        <w:rPr>
          <w:rFonts w:ascii="Tahoma" w:hAnsi="Tahoma" w:cs="Tahoma"/>
          <w:color w:val="1F497D"/>
          <w:sz w:val="22"/>
          <w:szCs w:val="22"/>
          <w:lang w:eastAsia="en-US" w:bidi="en-US"/>
        </w:rPr>
      </w:pPr>
    </w:p>
    <w:p w14:paraId="35AD32A8" w14:textId="77777777" w:rsidR="00F75905" w:rsidRPr="00025CE7" w:rsidRDefault="00F75905" w:rsidP="00B60017">
      <w:pPr>
        <w:numPr>
          <w:ilvl w:val="0"/>
          <w:numId w:val="35"/>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507D155F" w14:textId="77777777" w:rsidR="00F75905" w:rsidRPr="00025CE7" w:rsidRDefault="00F75905" w:rsidP="00F75905">
      <w:pPr>
        <w:ind w:left="567"/>
        <w:jc w:val="both"/>
        <w:rPr>
          <w:rFonts w:ascii="Tahoma" w:hAnsi="Tahoma" w:cs="Tahoma"/>
          <w:b/>
          <w:color w:val="1F497D"/>
          <w:sz w:val="18"/>
          <w:szCs w:val="28"/>
          <w:lang w:eastAsia="en-US" w:bidi="en-US"/>
        </w:rPr>
      </w:pPr>
    </w:p>
    <w:p w14:paraId="69A9BC25" w14:textId="77777777" w:rsidR="00F75905" w:rsidRPr="006F7F16" w:rsidRDefault="00F75905" w:rsidP="00F75905">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2FA3C117" w14:textId="77777777" w:rsidR="00F75905" w:rsidRPr="006F7F16" w:rsidRDefault="00F75905" w:rsidP="00B60017">
      <w:pPr>
        <w:numPr>
          <w:ilvl w:val="0"/>
          <w:numId w:val="31"/>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r>
        <w:rPr>
          <w:rFonts w:ascii="Tahoma" w:hAnsi="Tahoma" w:cs="Tahoma"/>
          <w:color w:val="004990"/>
          <w:sz w:val="22"/>
          <w:szCs w:val="22"/>
          <w:lang w:val="es-BO"/>
        </w:rPr>
        <w:t>.</w:t>
      </w:r>
    </w:p>
    <w:p w14:paraId="38336D8B" w14:textId="77777777" w:rsidR="00F75905" w:rsidRPr="006F7F16" w:rsidRDefault="00F75905" w:rsidP="00B60017">
      <w:pPr>
        <w:numPr>
          <w:ilvl w:val="0"/>
          <w:numId w:val="31"/>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27FE2D56" w14:textId="77777777" w:rsidR="00F75905" w:rsidRDefault="00F75905" w:rsidP="00F75905">
      <w:pPr>
        <w:ind w:left="709"/>
        <w:jc w:val="both"/>
        <w:rPr>
          <w:rFonts w:ascii="Tahoma" w:hAnsi="Tahoma" w:cs="Tahoma"/>
          <w:color w:val="1F497D"/>
          <w:sz w:val="22"/>
          <w:szCs w:val="20"/>
          <w:lang w:val="es-BO" w:eastAsia="en-US"/>
        </w:rPr>
      </w:pPr>
    </w:p>
    <w:p w14:paraId="5D1E0CCA" w14:textId="77777777" w:rsidR="00F75905" w:rsidRPr="00025CE7" w:rsidRDefault="00F75905" w:rsidP="00F75905">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64DD8556" w14:textId="77777777" w:rsidR="00F75905" w:rsidRPr="00025CE7" w:rsidRDefault="00F75905" w:rsidP="00F75905">
      <w:pPr>
        <w:ind w:left="1276"/>
        <w:jc w:val="both"/>
        <w:rPr>
          <w:rFonts w:ascii="Tahoma" w:hAnsi="Tahoma" w:cs="Tahoma"/>
          <w:color w:val="1F497D"/>
          <w:sz w:val="22"/>
          <w:szCs w:val="20"/>
          <w:lang w:val="es-BO" w:eastAsia="en-US"/>
        </w:rPr>
      </w:pPr>
    </w:p>
    <w:p w14:paraId="215119EC"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tengan:</w:t>
      </w:r>
    </w:p>
    <w:p w14:paraId="3F5C38DE"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lastRenderedPageBreak/>
        <w:t>Cuentas por pagar a Entel S.A.</w:t>
      </w:r>
    </w:p>
    <w:p w14:paraId="4FFE7716"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702B6A0B"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C902D25"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 xml:space="preserve">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220B5BD"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hubiesen declarado su disolución o quiebra.</w:t>
      </w:r>
    </w:p>
    <w:p w14:paraId="4BE8F092"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261F3DF"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42D57BE4" w14:textId="77777777" w:rsidR="00F75905"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contratistas y consultores que hubiesen incumplido el pedido de compra o resuelto el contrato por causales atribuibles a éstos, no podrán participar hasta dos (2) años posteriores a la fecha de la resolución o incumplimiento.</w:t>
      </w:r>
    </w:p>
    <w:p w14:paraId="12FEB76B"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50CF3253"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37CA8BAB" w14:textId="77777777" w:rsidR="00F75905" w:rsidRDefault="00F75905" w:rsidP="00B60017">
      <w:pPr>
        <w:numPr>
          <w:ilvl w:val="0"/>
          <w:numId w:val="30"/>
        </w:numPr>
        <w:spacing w:after="240"/>
        <w:ind w:left="1276" w:hanging="283"/>
        <w:contextualSpacing/>
        <w:jc w:val="both"/>
        <w:rPr>
          <w:rFonts w:ascii="Tahoma" w:hAnsi="Tahoma" w:cs="Tahoma"/>
          <w:color w:val="365F91"/>
          <w:sz w:val="22"/>
          <w:szCs w:val="22"/>
          <w:lang w:eastAsia="en-US"/>
        </w:rPr>
      </w:pPr>
      <w:r>
        <w:rPr>
          <w:rFonts w:ascii="Tahoma" w:hAnsi="Tahoma" w:cs="Tahoma"/>
          <w:color w:val="1F497D"/>
          <w:sz w:val="22"/>
          <w:lang w:val="es-BO"/>
        </w:rPr>
        <w:t>Los P</w:t>
      </w:r>
      <w:r w:rsidRPr="00025CE7">
        <w:rPr>
          <w:rFonts w:ascii="Tahoma" w:hAnsi="Tahoma" w:cs="Tahoma"/>
          <w:color w:val="1F497D"/>
          <w:sz w:val="22"/>
          <w:lang w:val="es-BO"/>
        </w:rPr>
        <w:t xml:space="preserve">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705D0013" w14:textId="77777777" w:rsidR="00F75905" w:rsidRDefault="00F75905" w:rsidP="00B60017">
      <w:pPr>
        <w:numPr>
          <w:ilvl w:val="0"/>
          <w:numId w:val="30"/>
        </w:numPr>
        <w:spacing w:after="240"/>
        <w:ind w:left="1276" w:hanging="283"/>
        <w:contextualSpacing/>
        <w:jc w:val="both"/>
        <w:rPr>
          <w:rFonts w:ascii="Tahoma" w:hAnsi="Tahoma" w:cs="Tahoma"/>
          <w:color w:val="365F91"/>
          <w:sz w:val="22"/>
          <w:szCs w:val="22"/>
        </w:rPr>
      </w:pPr>
      <w:r>
        <w:rPr>
          <w:rFonts w:ascii="Tahoma" w:hAnsi="Tahoma" w:cs="Tahoma"/>
          <w:color w:val="365F91"/>
          <w:sz w:val="22"/>
          <w:szCs w:val="22"/>
        </w:rPr>
        <w:t>Los P</w:t>
      </w:r>
      <w:r w:rsidRPr="009F0B76">
        <w:rPr>
          <w:rFonts w:ascii="Tahoma" w:hAnsi="Tahoma" w:cs="Tahoma"/>
          <w:color w:val="365F91"/>
          <w:sz w:val="22"/>
          <w:szCs w:val="22"/>
        </w:rPr>
        <w:t>roveedores que desistieron total o parcialmente la adjudicación o contrato</w:t>
      </w:r>
    </w:p>
    <w:p w14:paraId="3AD8DAC1" w14:textId="77777777" w:rsidR="00F75905" w:rsidRDefault="00F75905" w:rsidP="00B60017">
      <w:pPr>
        <w:numPr>
          <w:ilvl w:val="0"/>
          <w:numId w:val="30"/>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t xml:space="preserve">Los </w:t>
      </w:r>
      <w:r>
        <w:rPr>
          <w:rFonts w:ascii="Tahoma" w:hAnsi="Tahoma" w:cs="Tahoma"/>
          <w:color w:val="1F497D"/>
          <w:sz w:val="22"/>
          <w:szCs w:val="22"/>
        </w:rPr>
        <w:t>P</w:t>
      </w:r>
      <w:r w:rsidRPr="00DF41CE">
        <w:rPr>
          <w:rFonts w:ascii="Tahoma" w:hAnsi="Tahoma" w:cs="Tahoma"/>
          <w:color w:val="1F497D"/>
          <w:sz w:val="22"/>
          <w:szCs w:val="22"/>
        </w:rPr>
        <w:t>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2C4CEFB6" w14:textId="77777777" w:rsidR="00F75905" w:rsidRPr="00DF41CE" w:rsidRDefault="00F75905" w:rsidP="00B60017">
      <w:pPr>
        <w:numPr>
          <w:ilvl w:val="0"/>
          <w:numId w:val="30"/>
        </w:numPr>
        <w:spacing w:after="240"/>
        <w:ind w:left="1276" w:hanging="283"/>
        <w:contextualSpacing/>
        <w:jc w:val="both"/>
        <w:rPr>
          <w:rFonts w:ascii="Tahoma" w:hAnsi="Tahoma" w:cs="Tahoma"/>
          <w:color w:val="1F497D"/>
          <w:sz w:val="22"/>
          <w:szCs w:val="22"/>
        </w:rPr>
      </w:pPr>
      <w:r w:rsidRPr="00DF41CE">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1E94EB8A" w14:textId="77777777" w:rsidR="00F75905" w:rsidRPr="00DF41CE" w:rsidRDefault="00F75905" w:rsidP="00F75905">
      <w:pPr>
        <w:ind w:left="709"/>
        <w:jc w:val="both"/>
        <w:rPr>
          <w:rFonts w:ascii="Tahoma" w:hAnsi="Tahoma" w:cs="Tahoma"/>
          <w:color w:val="1F497D"/>
          <w:sz w:val="22"/>
          <w:szCs w:val="22"/>
        </w:rPr>
      </w:pPr>
    </w:p>
    <w:p w14:paraId="521CDF7A" w14:textId="77777777" w:rsidR="00F75905" w:rsidRDefault="00F75905" w:rsidP="00B60017">
      <w:pPr>
        <w:pStyle w:val="Prrafodelista"/>
        <w:numPr>
          <w:ilvl w:val="0"/>
          <w:numId w:val="35"/>
        </w:numPr>
        <w:tabs>
          <w:tab w:val="left" w:pos="709"/>
        </w:tabs>
        <w:ind w:left="709" w:hanging="709"/>
        <w:jc w:val="both"/>
        <w:rPr>
          <w:rFonts w:ascii="Tahoma" w:hAnsi="Tahoma" w:cs="Tahoma"/>
          <w:b/>
          <w:color w:val="365F91" w:themeColor="accent1" w:themeShade="BF"/>
          <w:sz w:val="22"/>
          <w:szCs w:val="22"/>
          <w:lang w:bidi="en-US"/>
        </w:rPr>
      </w:pPr>
      <w:r w:rsidRPr="00430425">
        <w:rPr>
          <w:rFonts w:ascii="Tahoma" w:hAnsi="Tahoma" w:cs="Tahoma"/>
          <w:b/>
          <w:color w:val="365F91" w:themeColor="accent1" w:themeShade="BF"/>
          <w:sz w:val="22"/>
          <w:szCs w:val="22"/>
          <w:lang w:bidi="en-US"/>
        </w:rPr>
        <w:t>Actividades Previas a la Presentación de Propuestas</w:t>
      </w:r>
    </w:p>
    <w:p w14:paraId="38B63D10" w14:textId="77777777" w:rsidR="00F75905" w:rsidRPr="00BF0518" w:rsidRDefault="00F75905" w:rsidP="00F75905">
      <w:pPr>
        <w:tabs>
          <w:tab w:val="left" w:pos="709"/>
        </w:tabs>
        <w:jc w:val="both"/>
        <w:rPr>
          <w:rFonts w:ascii="Tahoma" w:hAnsi="Tahoma" w:cs="Tahoma"/>
          <w:b/>
          <w:color w:val="365F91" w:themeColor="accent1" w:themeShade="BF"/>
          <w:sz w:val="22"/>
          <w:szCs w:val="28"/>
          <w:lang w:bidi="en-US"/>
        </w:rPr>
      </w:pPr>
    </w:p>
    <w:p w14:paraId="42515E50" w14:textId="77777777" w:rsidR="00F75905" w:rsidRPr="00BA4439" w:rsidRDefault="00F75905" w:rsidP="00F75905">
      <w:pPr>
        <w:pStyle w:val="Prrafodelista"/>
        <w:tabs>
          <w:tab w:val="left" w:pos="709"/>
        </w:tabs>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Consultas escritas sobre los Términos Básicos de Contratación:</w:t>
      </w:r>
      <w:r w:rsidRPr="00BA1717">
        <w:rPr>
          <w:rFonts w:ascii="Tahoma" w:hAnsi="Tahoma" w:cs="Tahoma"/>
          <w:color w:val="365F91" w:themeColor="accent1" w:themeShade="BF"/>
          <w:sz w:val="22"/>
          <w:szCs w:val="22"/>
        </w:rPr>
        <w:t xml:space="preserve"> Cualquier potencial proponente puede formular consultas escritas dirigidas a la Subgerencia d</w:t>
      </w:r>
      <w:r>
        <w:rPr>
          <w:rFonts w:ascii="Tahoma" w:hAnsi="Tahoma" w:cs="Tahoma"/>
          <w:color w:val="365F91" w:themeColor="accent1" w:themeShade="BF"/>
          <w:sz w:val="22"/>
          <w:szCs w:val="22"/>
        </w:rPr>
        <w:t xml:space="preserve">e </w:t>
      </w:r>
      <w:r>
        <w:rPr>
          <w:rFonts w:ascii="Tahoma" w:hAnsi="Tahoma" w:cs="Tahoma"/>
          <w:color w:val="365F91" w:themeColor="accent1" w:themeShade="BF"/>
          <w:sz w:val="22"/>
          <w:szCs w:val="22"/>
        </w:rPr>
        <w:lastRenderedPageBreak/>
        <w:t>Adquisiciones, hasta el día 22</w:t>
      </w:r>
      <w:r w:rsidRPr="00BA1717">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 xml:space="preserve">Septiembre de 2017, </w:t>
      </w:r>
      <w:proofErr w:type="spellStart"/>
      <w:r>
        <w:rPr>
          <w:rFonts w:ascii="Tahoma" w:hAnsi="Tahoma" w:cs="Tahoma"/>
          <w:color w:val="365F91" w:themeColor="accent1" w:themeShade="BF"/>
          <w:sz w:val="22"/>
          <w:szCs w:val="22"/>
        </w:rPr>
        <w:t>hrs</w:t>
      </w:r>
      <w:proofErr w:type="spellEnd"/>
      <w:r>
        <w:rPr>
          <w:rFonts w:ascii="Tahoma" w:hAnsi="Tahoma" w:cs="Tahoma"/>
          <w:color w:val="365F91" w:themeColor="accent1" w:themeShade="BF"/>
          <w:sz w:val="22"/>
          <w:szCs w:val="22"/>
        </w:rPr>
        <w:t>. 15</w:t>
      </w:r>
      <w:r w:rsidRPr="00BA1717">
        <w:rPr>
          <w:rFonts w:ascii="Tahoma" w:hAnsi="Tahoma" w:cs="Tahoma"/>
          <w:color w:val="365F91" w:themeColor="accent1" w:themeShade="BF"/>
          <w:sz w:val="22"/>
          <w:szCs w:val="22"/>
        </w:rPr>
        <w:t xml:space="preserve">:00 p.m., a los correos electrónicos </w:t>
      </w:r>
      <w:hyperlink r:id="rId14" w:history="1">
        <w:r w:rsidRPr="008B6C32">
          <w:rPr>
            <w:rStyle w:val="Hipervnculo"/>
            <w:rFonts w:ascii="Tahoma" w:hAnsi="Tahoma" w:cs="Tahoma"/>
            <w:sz w:val="22"/>
            <w:szCs w:val="22"/>
            <w14:textFill>
              <w14:solidFill>
                <w14:srgbClr w14:val="0000FF">
                  <w14:lumMod w14:val="75000"/>
                </w14:srgbClr>
              </w14:solidFill>
            </w14:textFill>
          </w:rPr>
          <w:t>worellana@entel.bo</w:t>
        </w:r>
      </w:hyperlink>
      <w:r w:rsidRPr="00BA1717">
        <w:rPr>
          <w:rFonts w:ascii="Tahoma" w:hAnsi="Tahoma" w:cs="Tahoma"/>
          <w:color w:val="365F91" w:themeColor="accent1" w:themeShade="BF"/>
          <w:sz w:val="22"/>
          <w:szCs w:val="22"/>
        </w:rPr>
        <w:t xml:space="preserve"> y </w:t>
      </w:r>
      <w:hyperlink r:id="rId15" w:history="1">
        <w:r w:rsidRPr="00633E71">
          <w:rPr>
            <w:rStyle w:val="Hipervnculo"/>
            <w:rFonts w:ascii="Tahoma" w:hAnsi="Tahoma" w:cs="Tahoma"/>
            <w:sz w:val="22"/>
            <w:szCs w:val="22"/>
            <w14:textFill>
              <w14:solidFill>
                <w14:srgbClr w14:val="0000FF">
                  <w14:lumMod w14:val="75000"/>
                </w14:srgbClr>
              </w14:solidFill>
            </w14:textFill>
          </w:rPr>
          <w:t>floza@entel.bo</w:t>
        </w:r>
      </w:hyperlink>
      <w:r>
        <w:rPr>
          <w:rFonts w:ascii="Tahoma" w:hAnsi="Tahoma" w:cs="Tahoma"/>
          <w:color w:val="365F91" w:themeColor="accent1" w:themeShade="BF"/>
          <w:sz w:val="22"/>
          <w:szCs w:val="22"/>
        </w:rPr>
        <w:t>.</w:t>
      </w:r>
    </w:p>
    <w:p w14:paraId="469BF230" w14:textId="77777777" w:rsidR="00F75905" w:rsidRPr="00BA1717" w:rsidRDefault="00F75905" w:rsidP="00F75905">
      <w:pPr>
        <w:pStyle w:val="Prrafodelista"/>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Reunión de Aclaración:</w:t>
      </w:r>
      <w:r w:rsidRPr="00BA1717">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F75905" w:rsidRPr="00F970E9" w14:paraId="0391D71F" w14:textId="77777777" w:rsidTr="00F75905">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7A6EE15" w14:textId="77777777" w:rsidR="00F75905" w:rsidRPr="00F970E9" w:rsidRDefault="00F75905" w:rsidP="00F75905">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14:paraId="0A0882E2" w14:textId="77777777" w:rsidR="00F75905" w:rsidRPr="00BA1717" w:rsidRDefault="00F75905" w:rsidP="00F75905">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Martes 26</w:t>
            </w:r>
            <w:r w:rsidRPr="00BA1717">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Septiembre</w:t>
            </w:r>
            <w:r w:rsidRPr="00BA1717">
              <w:rPr>
                <w:rFonts w:ascii="Tahoma" w:hAnsi="Tahoma" w:cs="Tahoma"/>
                <w:color w:val="365F91" w:themeColor="accent1" w:themeShade="BF"/>
                <w:sz w:val="22"/>
                <w:szCs w:val="22"/>
              </w:rPr>
              <w:t xml:space="preserve"> de 2017</w:t>
            </w:r>
          </w:p>
        </w:tc>
      </w:tr>
      <w:tr w:rsidR="00F75905" w:rsidRPr="00F970E9" w14:paraId="05F614B8" w14:textId="77777777" w:rsidTr="00F75905">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CF66A86" w14:textId="77777777" w:rsidR="00F75905" w:rsidRPr="00F970E9" w:rsidRDefault="00F75905" w:rsidP="00F75905">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14:paraId="64615B3D" w14:textId="77777777" w:rsidR="00F75905" w:rsidRPr="00BA1717" w:rsidRDefault="00F75905" w:rsidP="00F75905">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09:00 a.m.</w:t>
            </w:r>
          </w:p>
        </w:tc>
      </w:tr>
      <w:tr w:rsidR="00F75905" w:rsidRPr="00F970E9" w14:paraId="38D7C17C" w14:textId="77777777" w:rsidTr="00F75905">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C859D5A" w14:textId="77777777" w:rsidR="00F75905" w:rsidRPr="00F970E9" w:rsidRDefault="00F75905" w:rsidP="00F75905">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14:paraId="3CF25C9D" w14:textId="77777777" w:rsidR="00F75905" w:rsidRPr="00BA1717" w:rsidRDefault="00F75905" w:rsidP="00F75905">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 Edificio Tower, Ca</w:t>
            </w:r>
            <w:r>
              <w:rPr>
                <w:rFonts w:ascii="Tahoma" w:hAnsi="Tahoma" w:cs="Tahoma"/>
                <w:color w:val="365F91" w:themeColor="accent1" w:themeShade="BF"/>
                <w:sz w:val="22"/>
                <w:szCs w:val="22"/>
              </w:rPr>
              <w:t>l</w:t>
            </w:r>
            <w:r w:rsidRPr="00BA1717">
              <w:rPr>
                <w:rFonts w:ascii="Tahoma" w:hAnsi="Tahoma" w:cs="Tahoma"/>
                <w:color w:val="365F91" w:themeColor="accent1" w:themeShade="BF"/>
                <w:sz w:val="22"/>
                <w:szCs w:val="22"/>
              </w:rPr>
              <w:t>le Federico Zuazo N° 1771 Piso 6 (Sub Gerencia de Adquisiciones)</w:t>
            </w:r>
          </w:p>
        </w:tc>
      </w:tr>
      <w:tr w:rsidR="00F75905" w:rsidRPr="00F970E9" w14:paraId="71C39D27" w14:textId="77777777" w:rsidTr="00F75905">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82692B4" w14:textId="77777777" w:rsidR="00F75905" w:rsidRPr="00F970E9" w:rsidRDefault="00F75905" w:rsidP="00F75905">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14:paraId="0AD6E95F" w14:textId="77777777" w:rsidR="00F75905" w:rsidRPr="00BA1717" w:rsidRDefault="00F75905" w:rsidP="00F75905">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 Paz, Bolivia</w:t>
            </w:r>
          </w:p>
        </w:tc>
      </w:tr>
      <w:tr w:rsidR="00F75905" w:rsidRPr="00F970E9" w14:paraId="6B6CD296" w14:textId="77777777" w:rsidTr="00F75905">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870D17B" w14:textId="77777777" w:rsidR="00F75905" w:rsidRPr="00F970E9" w:rsidRDefault="00F75905" w:rsidP="00F75905">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1B2166AE" w14:textId="77777777" w:rsidR="00F75905" w:rsidRPr="00BA1717" w:rsidRDefault="00F75905" w:rsidP="00F75905">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Wilson Orellana</w:t>
            </w:r>
          </w:p>
        </w:tc>
      </w:tr>
    </w:tbl>
    <w:p w14:paraId="48D7B93B" w14:textId="77777777" w:rsidR="00F75905" w:rsidRPr="00BA1717" w:rsidRDefault="00F75905" w:rsidP="00F75905">
      <w:pPr>
        <w:pStyle w:val="Continuarlista"/>
        <w:spacing w:after="240"/>
        <w:rPr>
          <w:rFonts w:ascii="Tahoma" w:hAnsi="Tahoma" w:cs="Tahoma"/>
          <w:color w:val="365F91" w:themeColor="accent1" w:themeShade="BF"/>
          <w:sz w:val="22"/>
          <w:szCs w:val="22"/>
        </w:rPr>
      </w:pPr>
    </w:p>
    <w:p w14:paraId="16E9E647" w14:textId="77777777" w:rsidR="00F75905" w:rsidRPr="00BA1717" w:rsidRDefault="00F75905" w:rsidP="00F75905">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2633DD1A" w14:textId="77777777" w:rsidR="00F75905" w:rsidRDefault="00F75905" w:rsidP="00F75905">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2EB607D6" w14:textId="77777777" w:rsidR="00F75905" w:rsidRDefault="00F75905" w:rsidP="00B60017">
      <w:pPr>
        <w:pStyle w:val="Prrafodelista"/>
        <w:numPr>
          <w:ilvl w:val="0"/>
          <w:numId w:val="35"/>
        </w:numPr>
        <w:tabs>
          <w:tab w:val="left" w:pos="567"/>
        </w:tabs>
        <w:ind w:left="709" w:hanging="709"/>
        <w:jc w:val="both"/>
        <w:rPr>
          <w:rFonts w:ascii="Tahoma" w:hAnsi="Tahoma" w:cs="Tahoma"/>
          <w:b/>
          <w:color w:val="365F91" w:themeColor="accent1" w:themeShade="BF"/>
          <w:sz w:val="22"/>
          <w:szCs w:val="28"/>
          <w:lang w:bidi="en-US"/>
        </w:rPr>
      </w:pPr>
      <w:r w:rsidRPr="000C134C">
        <w:rPr>
          <w:rFonts w:ascii="Tahoma" w:hAnsi="Tahoma" w:cs="Tahoma"/>
          <w:b/>
          <w:color w:val="365F91" w:themeColor="accent1" w:themeShade="BF"/>
          <w:sz w:val="22"/>
          <w:szCs w:val="28"/>
          <w:lang w:bidi="en-US"/>
        </w:rPr>
        <w:t>Presentación de Propuestas</w:t>
      </w:r>
    </w:p>
    <w:p w14:paraId="18576AF8" w14:textId="77777777" w:rsidR="00F75905" w:rsidRPr="000C134C" w:rsidRDefault="00F75905" w:rsidP="00F75905">
      <w:pPr>
        <w:pStyle w:val="Prrafodelista"/>
        <w:tabs>
          <w:tab w:val="left" w:pos="567"/>
        </w:tabs>
        <w:ind w:left="709"/>
        <w:jc w:val="both"/>
        <w:rPr>
          <w:rFonts w:ascii="Tahoma" w:hAnsi="Tahoma" w:cs="Tahoma"/>
          <w:b/>
          <w:color w:val="365F91" w:themeColor="accent1" w:themeShade="BF"/>
          <w:sz w:val="22"/>
          <w:szCs w:val="28"/>
          <w:lang w:bidi="en-US"/>
        </w:rPr>
      </w:pPr>
    </w:p>
    <w:p w14:paraId="6CAF77D8" w14:textId="77777777" w:rsidR="00F75905" w:rsidRPr="000C134C" w:rsidRDefault="00F75905" w:rsidP="00F75905">
      <w:pPr>
        <w:ind w:left="56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r w:rsidRPr="000C134C">
        <w:rPr>
          <w:rFonts w:ascii="Tahoma" w:hAnsi="Tahoma" w:cs="Tahoma"/>
          <w:color w:val="004990"/>
          <w:sz w:val="22"/>
          <w:szCs w:val="22"/>
        </w:rPr>
        <w:t>Las propuestas deben presentarse sólo en las oficinas de  Entel S.A. (Calle Federico Zuazo N° 1771, Edificio Tower, Piso 6, Subgerencia de Adquisiciones), hasta el día:</w:t>
      </w:r>
    </w:p>
    <w:p w14:paraId="22958BD0" w14:textId="77777777" w:rsidR="00F75905" w:rsidRDefault="00F75905" w:rsidP="00F75905">
      <w:pPr>
        <w:ind w:left="1276"/>
        <w:jc w:val="both"/>
        <w:rPr>
          <w:rFonts w:ascii="Tahoma" w:hAnsi="Tahoma" w:cs="Tahoma"/>
          <w:color w:val="004990"/>
          <w:sz w:val="22"/>
          <w:szCs w:val="22"/>
        </w:rPr>
      </w:pPr>
    </w:p>
    <w:p w14:paraId="5E21653B" w14:textId="77777777" w:rsidR="00F75905" w:rsidRPr="00511895" w:rsidRDefault="00F75905" w:rsidP="00F75905">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F75905" w:rsidRPr="00511895" w14:paraId="7527F542" w14:textId="77777777" w:rsidTr="00F75905">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2356AE4" w14:textId="77777777" w:rsidR="00F75905" w:rsidRPr="00393ED2" w:rsidRDefault="00F75905" w:rsidP="00F7590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16527A3B" w14:textId="77777777" w:rsidR="00F75905" w:rsidRPr="00511895" w:rsidRDefault="00F75905" w:rsidP="00F75905">
            <w:pPr>
              <w:ind w:left="1276" w:hanging="1276"/>
              <w:jc w:val="both"/>
              <w:rPr>
                <w:rFonts w:ascii="Tahoma" w:hAnsi="Tahoma" w:cs="Tahoma"/>
                <w:color w:val="004990"/>
                <w:sz w:val="22"/>
                <w:szCs w:val="22"/>
              </w:rPr>
            </w:pPr>
            <w:r>
              <w:rPr>
                <w:rFonts w:ascii="Tahoma" w:hAnsi="Tahoma" w:cs="Tahoma"/>
                <w:color w:val="004990"/>
                <w:sz w:val="22"/>
                <w:szCs w:val="22"/>
              </w:rPr>
              <w:t xml:space="preserve">Martes </w:t>
            </w:r>
            <w:r w:rsidRPr="00CD79B6">
              <w:rPr>
                <w:rFonts w:ascii="Tahoma" w:hAnsi="Tahoma" w:cs="Tahoma"/>
                <w:color w:val="004990"/>
                <w:sz w:val="22"/>
                <w:szCs w:val="22"/>
              </w:rPr>
              <w:t xml:space="preserve"> </w:t>
            </w:r>
            <w:r>
              <w:rPr>
                <w:rFonts w:ascii="Tahoma" w:hAnsi="Tahoma" w:cs="Tahoma"/>
                <w:color w:val="004990"/>
                <w:sz w:val="22"/>
                <w:szCs w:val="22"/>
              </w:rPr>
              <w:t>03 de Octubre</w:t>
            </w:r>
            <w:r w:rsidRPr="001354B9">
              <w:rPr>
                <w:rFonts w:ascii="Tahoma" w:hAnsi="Tahoma" w:cs="Tahoma"/>
                <w:color w:val="004990"/>
                <w:sz w:val="22"/>
                <w:szCs w:val="22"/>
              </w:rPr>
              <w:t xml:space="preserve"> de 2017</w:t>
            </w:r>
          </w:p>
        </w:tc>
      </w:tr>
      <w:tr w:rsidR="00F75905" w:rsidRPr="00511895" w14:paraId="747A45EB" w14:textId="77777777" w:rsidTr="00F75905">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18F8DE4A" w14:textId="77777777" w:rsidR="00F75905" w:rsidRPr="00393ED2" w:rsidRDefault="00F75905" w:rsidP="00F7590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1E74735C" w14:textId="77777777" w:rsidR="00F75905" w:rsidRPr="00511895" w:rsidRDefault="00F75905" w:rsidP="00F75905">
            <w:pPr>
              <w:ind w:left="1276" w:hanging="1276"/>
              <w:jc w:val="both"/>
              <w:rPr>
                <w:rFonts w:ascii="Tahoma" w:hAnsi="Tahoma" w:cs="Tahoma"/>
                <w:color w:val="004990"/>
                <w:sz w:val="22"/>
                <w:szCs w:val="22"/>
              </w:rPr>
            </w:pPr>
            <w:r>
              <w:rPr>
                <w:rFonts w:ascii="Tahoma" w:hAnsi="Tahoma" w:cs="Tahoma"/>
                <w:color w:val="004990"/>
                <w:sz w:val="22"/>
                <w:szCs w:val="22"/>
              </w:rPr>
              <w:t>10:00</w:t>
            </w:r>
          </w:p>
        </w:tc>
      </w:tr>
    </w:tbl>
    <w:p w14:paraId="11D93CBD" w14:textId="77777777" w:rsidR="00F75905" w:rsidRPr="00511895" w:rsidRDefault="00F75905" w:rsidP="00F75905">
      <w:pPr>
        <w:ind w:left="1276"/>
        <w:jc w:val="both"/>
        <w:rPr>
          <w:rFonts w:ascii="Tahoma" w:hAnsi="Tahoma" w:cs="Tahoma"/>
          <w:color w:val="004990"/>
          <w:sz w:val="22"/>
          <w:szCs w:val="22"/>
        </w:rPr>
      </w:pPr>
    </w:p>
    <w:p w14:paraId="55FBD595" w14:textId="77777777" w:rsidR="00F75905" w:rsidRDefault="00F75905" w:rsidP="00F75905">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393D9470" w14:textId="77777777" w:rsidR="00F75905" w:rsidRDefault="00F75905" w:rsidP="00F75905">
      <w:pPr>
        <w:pStyle w:val="Prrafodelista"/>
        <w:ind w:left="567"/>
        <w:jc w:val="both"/>
        <w:rPr>
          <w:rFonts w:ascii="Tahoma" w:hAnsi="Tahoma" w:cs="Tahoma"/>
          <w:color w:val="004990"/>
          <w:sz w:val="22"/>
          <w:szCs w:val="22"/>
        </w:rPr>
      </w:pPr>
    </w:p>
    <w:p w14:paraId="0A746854" w14:textId="77777777" w:rsidR="00F75905" w:rsidRDefault="00F75905" w:rsidP="00F75905">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2ED3179D" w14:textId="77777777" w:rsidR="00F75905" w:rsidRPr="00984C8B" w:rsidRDefault="00F75905" w:rsidP="00F75905">
      <w:pPr>
        <w:spacing w:before="120"/>
        <w:ind w:left="709"/>
        <w:jc w:val="both"/>
        <w:rPr>
          <w:rFonts w:ascii="Tahoma" w:hAnsi="Tahoma" w:cs="Tahoma"/>
          <w:color w:val="004990"/>
          <w:sz w:val="22"/>
          <w:szCs w:val="24"/>
        </w:rPr>
      </w:pPr>
    </w:p>
    <w:p w14:paraId="733DA53E" w14:textId="77777777" w:rsidR="00F75905" w:rsidRPr="00984C8B" w:rsidRDefault="00F75905" w:rsidP="00F75905">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1EF9391B" w14:textId="77777777" w:rsidR="00F75905" w:rsidRPr="00984C8B" w:rsidRDefault="00F75905" w:rsidP="00F75905">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5A1084C4" w14:textId="77777777" w:rsidR="00F75905" w:rsidRPr="00984C8B" w:rsidRDefault="00F75905" w:rsidP="00F75905">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46C249BD" w14:textId="77777777" w:rsidR="00F75905" w:rsidRPr="00984C8B" w:rsidRDefault="00F75905" w:rsidP="00F75905">
      <w:pPr>
        <w:spacing w:before="120"/>
        <w:ind w:left="709"/>
        <w:jc w:val="both"/>
        <w:rPr>
          <w:rFonts w:ascii="Tahoma" w:hAnsi="Tahoma" w:cs="Tahoma"/>
          <w:color w:val="004990"/>
          <w:sz w:val="22"/>
          <w:szCs w:val="22"/>
        </w:rPr>
      </w:pPr>
      <w:r w:rsidRPr="00984C8B">
        <w:rPr>
          <w:rFonts w:ascii="Tahoma" w:hAnsi="Tahoma" w:cs="Tahoma"/>
          <w:color w:val="004990"/>
          <w:sz w:val="22"/>
          <w:szCs w:val="24"/>
        </w:rPr>
        <w:lastRenderedPageBreak/>
        <w:t xml:space="preserve">Cada parte será presentada en un sobre o </w:t>
      </w:r>
      <w:r w:rsidRPr="00720446">
        <w:rPr>
          <w:rFonts w:ascii="Tahoma" w:hAnsi="Tahoma" w:cs="Tahoma"/>
          <w:color w:val="004990"/>
          <w:sz w:val="22"/>
          <w:szCs w:val="24"/>
        </w:rPr>
        <w:t>paquete cerrado, de manera separada; tanto la Parte Técnica y la Parte Económica deberán contener</w:t>
      </w:r>
      <w:r w:rsidRPr="00720446">
        <w:rPr>
          <w:rFonts w:ascii="Tahoma" w:hAnsi="Tahoma" w:cs="Tahoma"/>
          <w:color w:val="004990"/>
          <w:sz w:val="22"/>
          <w:szCs w:val="22"/>
          <w:lang w:val="es-BO" w:bidi="en-US"/>
        </w:rPr>
        <w:t xml:space="preserve"> obligatoriamente una</w:t>
      </w:r>
      <w:r w:rsidRPr="00720446">
        <w:rPr>
          <w:rFonts w:ascii="Tahoma" w:hAnsi="Tahoma" w:cs="Tahoma"/>
          <w:color w:val="004990"/>
          <w:sz w:val="22"/>
          <w:szCs w:val="24"/>
        </w:rPr>
        <w:t xml:space="preserve"> copia digital </w:t>
      </w:r>
      <w:r w:rsidRPr="00720446">
        <w:rPr>
          <w:rFonts w:ascii="Tahoma" w:hAnsi="Tahoma" w:cs="Tahoma"/>
          <w:color w:val="004990"/>
          <w:sz w:val="22"/>
          <w:szCs w:val="22"/>
          <w:lang w:val="es-BO" w:bidi="en-US"/>
        </w:rPr>
        <w:t>idéntica a la presentada de manera impresa</w:t>
      </w:r>
      <w:r w:rsidRPr="00720446">
        <w:rPr>
          <w:rFonts w:ascii="Tahoma" w:hAnsi="Tahoma" w:cs="Tahoma"/>
          <w:color w:val="004990"/>
          <w:sz w:val="22"/>
          <w:szCs w:val="22"/>
        </w:rPr>
        <w:t xml:space="preserve"> </w:t>
      </w:r>
      <w:r w:rsidRPr="00720446">
        <w:rPr>
          <w:rFonts w:ascii="Tahoma" w:hAnsi="Tahoma" w:cs="Tahoma"/>
          <w:color w:val="004990"/>
          <w:sz w:val="22"/>
          <w:szCs w:val="24"/>
        </w:rPr>
        <w:t xml:space="preserve">de los documentos correspondientes debidamente marcados como "ORIGINAL" y "COPIA </w:t>
      </w:r>
      <w:r w:rsidRPr="00984C8B">
        <w:rPr>
          <w:rFonts w:ascii="Tahoma" w:hAnsi="Tahoma" w:cs="Tahoma"/>
          <w:color w:val="004990"/>
          <w:sz w:val="22"/>
          <w:szCs w:val="24"/>
        </w:rPr>
        <w:t xml:space="preserve">DIGITAL" </w:t>
      </w:r>
      <w:r w:rsidRPr="00227E45">
        <w:rPr>
          <w:rFonts w:ascii="Tahoma" w:hAnsi="Tahoma" w:cs="Tahoma"/>
          <w:color w:val="004990"/>
          <w:sz w:val="22"/>
          <w:szCs w:val="24"/>
        </w:rPr>
        <w:t xml:space="preserve">los cuales deberán estar </w:t>
      </w:r>
      <w:r w:rsidRPr="00FE5742">
        <w:rPr>
          <w:rFonts w:ascii="Tahoma" w:hAnsi="Tahoma" w:cs="Tahoma"/>
          <w:b/>
          <w:color w:val="004990"/>
          <w:sz w:val="22"/>
          <w:szCs w:val="24"/>
        </w:rPr>
        <w:t>foliados, sellados</w:t>
      </w:r>
      <w:r w:rsidRPr="00227E45">
        <w:rPr>
          <w:rFonts w:ascii="Tahoma" w:hAnsi="Tahoma" w:cs="Tahoma"/>
          <w:color w:val="004990"/>
          <w:sz w:val="22"/>
          <w:szCs w:val="24"/>
        </w:rPr>
        <w:t xml:space="preserve">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2693BF23" w14:textId="77777777" w:rsidR="00F75905" w:rsidRPr="00511895" w:rsidRDefault="00F75905" w:rsidP="00F75905">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F75905" w:rsidRPr="00511895" w14:paraId="3B91CD51" w14:textId="77777777" w:rsidTr="00F75905">
        <w:trPr>
          <w:trHeight w:val="1673"/>
          <w:jc w:val="center"/>
        </w:trPr>
        <w:tc>
          <w:tcPr>
            <w:tcW w:w="7222" w:type="dxa"/>
          </w:tcPr>
          <w:p w14:paraId="0D1875A3" w14:textId="77777777" w:rsidR="00F75905" w:rsidRPr="00511895" w:rsidRDefault="00F75905" w:rsidP="00F75905">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7E65B279" w14:textId="77777777" w:rsidR="00F75905" w:rsidRPr="00511895" w:rsidRDefault="00F75905" w:rsidP="00F75905">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N° </w:t>
            </w:r>
            <w:r>
              <w:rPr>
                <w:rFonts w:ascii="Tahoma" w:hAnsi="Tahoma" w:cs="Tahoma"/>
                <w:color w:val="004990"/>
                <w:sz w:val="22"/>
                <w:szCs w:val="22"/>
              </w:rPr>
              <w:t>074</w:t>
            </w:r>
            <w:r w:rsidRPr="00511895">
              <w:rPr>
                <w:rFonts w:ascii="Tahoma" w:hAnsi="Tahoma" w:cs="Tahoma"/>
                <w:color w:val="004990"/>
                <w:sz w:val="22"/>
                <w:szCs w:val="22"/>
              </w:rPr>
              <w:t>/201</w:t>
            </w:r>
            <w:r>
              <w:rPr>
                <w:rFonts w:ascii="Tahoma" w:hAnsi="Tahoma" w:cs="Tahoma"/>
                <w:color w:val="004990"/>
                <w:sz w:val="22"/>
                <w:szCs w:val="22"/>
              </w:rPr>
              <w:t>7</w:t>
            </w:r>
          </w:p>
          <w:p w14:paraId="1E7CB802" w14:textId="77777777" w:rsidR="00F75905" w:rsidRPr="00511895" w:rsidRDefault="00F75905" w:rsidP="00F75905">
            <w:pPr>
              <w:ind w:left="133"/>
              <w:jc w:val="center"/>
              <w:rPr>
                <w:rFonts w:ascii="Tahoma" w:hAnsi="Tahoma" w:cs="Tahoma"/>
                <w:color w:val="004990"/>
                <w:sz w:val="22"/>
                <w:szCs w:val="22"/>
              </w:rPr>
            </w:pPr>
            <w:r w:rsidRPr="00511895">
              <w:rPr>
                <w:rFonts w:ascii="Tahoma" w:hAnsi="Tahoma" w:cs="Tahoma"/>
                <w:color w:val="004990"/>
                <w:sz w:val="22"/>
                <w:szCs w:val="22"/>
              </w:rPr>
              <w:t>“</w:t>
            </w:r>
            <w:r>
              <w:rPr>
                <w:rFonts w:ascii="Tahoma" w:hAnsi="Tahoma" w:cs="Tahoma"/>
                <w:color w:val="004990"/>
                <w:sz w:val="22"/>
                <w:szCs w:val="22"/>
              </w:rPr>
              <w:t>REQUERIMIENTO DE EMPRESA DE TRASNPORTE</w:t>
            </w:r>
            <w:r w:rsidRPr="00511895">
              <w:rPr>
                <w:rFonts w:ascii="Tahoma" w:hAnsi="Tahoma" w:cs="Tahoma"/>
                <w:color w:val="004990"/>
                <w:sz w:val="22"/>
                <w:szCs w:val="22"/>
              </w:rPr>
              <w:t>”</w:t>
            </w:r>
          </w:p>
          <w:p w14:paraId="31ABD582" w14:textId="77777777" w:rsidR="00F75905" w:rsidRDefault="00F75905" w:rsidP="00F75905">
            <w:pPr>
              <w:ind w:left="133"/>
              <w:jc w:val="center"/>
              <w:rPr>
                <w:rFonts w:ascii="Tahoma" w:hAnsi="Tahoma" w:cs="Tahoma"/>
                <w:color w:val="004990"/>
                <w:sz w:val="22"/>
                <w:szCs w:val="22"/>
              </w:rPr>
            </w:pPr>
            <w:r w:rsidRPr="00511895">
              <w:rPr>
                <w:rFonts w:ascii="Tahoma" w:hAnsi="Tahoma" w:cs="Tahoma"/>
                <w:color w:val="004990"/>
                <w:sz w:val="22"/>
                <w:szCs w:val="22"/>
              </w:rPr>
              <w:t xml:space="preserve">RAZÓN SOCIAL DEL PROPONENTE  </w:t>
            </w:r>
          </w:p>
          <w:p w14:paraId="282A9938" w14:textId="77777777" w:rsidR="00F75905" w:rsidRPr="00511895" w:rsidRDefault="00F75905" w:rsidP="00F75905">
            <w:pPr>
              <w:ind w:left="133"/>
              <w:jc w:val="center"/>
              <w:rPr>
                <w:rFonts w:ascii="Tahoma" w:hAnsi="Tahoma" w:cs="Tahoma"/>
                <w:color w:val="004990"/>
                <w:sz w:val="22"/>
                <w:szCs w:val="22"/>
              </w:rPr>
            </w:pPr>
            <w:r w:rsidRPr="00511895">
              <w:rPr>
                <w:rFonts w:ascii="Tahoma" w:hAnsi="Tahoma" w:cs="Tahoma"/>
                <w:color w:val="004990"/>
                <w:sz w:val="22"/>
                <w:szCs w:val="22"/>
              </w:rPr>
              <w:t>TELEFONO FAX – EMAIL</w:t>
            </w:r>
          </w:p>
          <w:p w14:paraId="0544CDA4" w14:textId="77777777" w:rsidR="00F75905" w:rsidRPr="00511895" w:rsidRDefault="00F75905" w:rsidP="00F75905">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637E73DE" w14:textId="77777777" w:rsidR="00F75905" w:rsidRDefault="00F75905" w:rsidP="00F75905">
      <w:pPr>
        <w:ind w:left="709"/>
        <w:jc w:val="both"/>
        <w:rPr>
          <w:rFonts w:ascii="Tahoma" w:hAnsi="Tahoma" w:cs="Tahoma"/>
          <w:color w:val="004990"/>
          <w:sz w:val="22"/>
          <w:szCs w:val="22"/>
        </w:rPr>
      </w:pPr>
    </w:p>
    <w:p w14:paraId="052FE484" w14:textId="77777777" w:rsidR="00F75905" w:rsidRPr="00071FE3" w:rsidRDefault="00F75905" w:rsidP="00F7590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195E5FC4" w14:textId="77777777" w:rsidR="00F75905" w:rsidRDefault="00F75905" w:rsidP="00F75905">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F75905" w:rsidRPr="00511895" w14:paraId="71B904F3" w14:textId="77777777" w:rsidTr="00F75905">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48CA470" w14:textId="77777777" w:rsidR="00F75905" w:rsidRPr="00393ED2" w:rsidRDefault="00F75905" w:rsidP="00F7590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328D4C68" w14:textId="77777777" w:rsidR="00F75905" w:rsidRPr="00511895" w:rsidRDefault="00F75905" w:rsidP="00F75905">
            <w:pPr>
              <w:ind w:left="1276" w:hanging="1276"/>
              <w:jc w:val="both"/>
              <w:rPr>
                <w:rFonts w:ascii="Tahoma" w:hAnsi="Tahoma" w:cs="Tahoma"/>
                <w:color w:val="004990"/>
                <w:sz w:val="22"/>
                <w:szCs w:val="22"/>
              </w:rPr>
            </w:pPr>
            <w:r>
              <w:rPr>
                <w:rFonts w:ascii="Tahoma" w:hAnsi="Tahoma" w:cs="Tahoma"/>
                <w:color w:val="004990"/>
                <w:sz w:val="22"/>
                <w:szCs w:val="22"/>
              </w:rPr>
              <w:t xml:space="preserve">Martes </w:t>
            </w:r>
            <w:r w:rsidRPr="00CD79B6">
              <w:rPr>
                <w:rFonts w:ascii="Tahoma" w:hAnsi="Tahoma" w:cs="Tahoma"/>
                <w:color w:val="004990"/>
                <w:sz w:val="22"/>
                <w:szCs w:val="22"/>
              </w:rPr>
              <w:t xml:space="preserve"> </w:t>
            </w:r>
            <w:r>
              <w:rPr>
                <w:rFonts w:ascii="Tahoma" w:hAnsi="Tahoma" w:cs="Tahoma"/>
                <w:color w:val="004990"/>
                <w:sz w:val="22"/>
                <w:szCs w:val="22"/>
              </w:rPr>
              <w:t>03 de Octubre</w:t>
            </w:r>
            <w:r w:rsidRPr="001354B9">
              <w:rPr>
                <w:rFonts w:ascii="Tahoma" w:hAnsi="Tahoma" w:cs="Tahoma"/>
                <w:color w:val="004990"/>
                <w:sz w:val="22"/>
                <w:szCs w:val="22"/>
              </w:rPr>
              <w:t xml:space="preserve"> de 2017</w:t>
            </w:r>
          </w:p>
        </w:tc>
      </w:tr>
      <w:tr w:rsidR="00F75905" w:rsidRPr="00511895" w14:paraId="0266AB89" w14:textId="77777777" w:rsidTr="00F75905">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61FFCFF1" w14:textId="77777777" w:rsidR="00F75905" w:rsidRPr="00393ED2" w:rsidRDefault="00F75905" w:rsidP="00F7590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2DD93F85" w14:textId="77777777" w:rsidR="00F75905" w:rsidRPr="00511895" w:rsidRDefault="00F75905" w:rsidP="00F75905">
            <w:pPr>
              <w:ind w:left="1276" w:hanging="1276"/>
              <w:jc w:val="both"/>
              <w:rPr>
                <w:rFonts w:ascii="Tahoma" w:hAnsi="Tahoma" w:cs="Tahoma"/>
                <w:color w:val="004990"/>
                <w:sz w:val="22"/>
                <w:szCs w:val="22"/>
              </w:rPr>
            </w:pPr>
            <w:r>
              <w:rPr>
                <w:rFonts w:ascii="Tahoma" w:hAnsi="Tahoma" w:cs="Tahoma"/>
                <w:color w:val="004990"/>
                <w:sz w:val="22"/>
                <w:szCs w:val="22"/>
              </w:rPr>
              <w:t xml:space="preserve">10:30 </w:t>
            </w:r>
          </w:p>
        </w:tc>
      </w:tr>
    </w:tbl>
    <w:p w14:paraId="37CF4E8F" w14:textId="77777777" w:rsidR="00F75905" w:rsidRDefault="00F75905" w:rsidP="00F75905">
      <w:pPr>
        <w:ind w:left="567"/>
        <w:jc w:val="both"/>
        <w:rPr>
          <w:rFonts w:ascii="Tahoma" w:hAnsi="Tahoma" w:cs="Tahoma"/>
          <w:strike/>
          <w:color w:val="365F91"/>
        </w:rPr>
      </w:pPr>
    </w:p>
    <w:p w14:paraId="270588BD" w14:textId="77777777" w:rsidR="00F75905" w:rsidRPr="00510D3A" w:rsidRDefault="00F75905" w:rsidP="00B60017">
      <w:pPr>
        <w:pStyle w:val="Prrafodelista"/>
        <w:numPr>
          <w:ilvl w:val="1"/>
          <w:numId w:val="26"/>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xml:space="preserve">, el mismo deberá estar foliado en su integridad caso contrario es causal de </w:t>
      </w:r>
      <w:proofErr w:type="spellStart"/>
      <w:r>
        <w:rPr>
          <w:rFonts w:ascii="Tahoma" w:hAnsi="Tahoma" w:cs="Tahoma"/>
          <w:color w:val="365F91"/>
          <w:sz w:val="22"/>
          <w:szCs w:val="22"/>
        </w:rPr>
        <w:t>descalificacion</w:t>
      </w:r>
      <w:proofErr w:type="spellEnd"/>
      <w:r w:rsidRPr="00510D3A">
        <w:rPr>
          <w:rFonts w:ascii="Tahoma" w:hAnsi="Tahoma" w:cs="Tahoma"/>
          <w:color w:val="365F91"/>
          <w:sz w:val="22"/>
          <w:szCs w:val="22"/>
        </w:rPr>
        <w:t>:</w:t>
      </w:r>
    </w:p>
    <w:p w14:paraId="1A5B7B67" w14:textId="77777777" w:rsidR="00F75905" w:rsidRDefault="00F75905" w:rsidP="00F75905">
      <w:pPr>
        <w:ind w:left="1134" w:hanging="567"/>
        <w:jc w:val="both"/>
        <w:rPr>
          <w:rFonts w:ascii="Tahoma" w:hAnsi="Tahoma" w:cs="Tahoma"/>
          <w:color w:val="365F91"/>
          <w:highlight w:val="yellow"/>
        </w:rPr>
      </w:pPr>
    </w:p>
    <w:p w14:paraId="4299CF7F" w14:textId="77777777" w:rsidR="00F75905" w:rsidRPr="000D1F98" w:rsidRDefault="00F75905" w:rsidP="00F75905">
      <w:pPr>
        <w:ind w:left="426" w:firstLine="708"/>
        <w:jc w:val="both"/>
        <w:rPr>
          <w:rFonts w:ascii="Tahoma" w:hAnsi="Tahoma" w:cs="Tahoma"/>
          <w:color w:val="365F91"/>
          <w:lang w:val="es-BO"/>
        </w:rPr>
      </w:pPr>
    </w:p>
    <w:p w14:paraId="21BA1401" w14:textId="77777777" w:rsidR="00F75905" w:rsidRPr="00510D3A" w:rsidRDefault="00F75905" w:rsidP="00B60017">
      <w:pPr>
        <w:pStyle w:val="Prrafodelista"/>
        <w:numPr>
          <w:ilvl w:val="2"/>
          <w:numId w:val="25"/>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7A9E2E2C" w14:textId="77777777" w:rsidR="00F75905" w:rsidRPr="00675A11" w:rsidRDefault="00F75905" w:rsidP="00B60017">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215E3696" w14:textId="77777777" w:rsidR="00F75905" w:rsidRPr="00510D3A" w:rsidRDefault="00F75905" w:rsidP="00B60017">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3660E1D9" w14:textId="77777777" w:rsidR="00F75905" w:rsidRPr="00510D3A" w:rsidRDefault="00F75905" w:rsidP="00B60017">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Pr>
          <w:rFonts w:ascii="Tahoma" w:hAnsi="Tahoma" w:cs="Tahoma"/>
          <w:color w:val="1F497D"/>
          <w:sz w:val="22"/>
          <w:szCs w:val="22"/>
          <w:lang w:val="es-BO" w:bidi="en-US"/>
        </w:rPr>
        <w:t xml:space="preserve">el rubro, y/o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3DC51501" w14:textId="77777777" w:rsidR="00F75905" w:rsidRPr="00675A11" w:rsidRDefault="00F75905" w:rsidP="00B60017">
      <w:pPr>
        <w:pStyle w:val="Prrafodelista"/>
        <w:numPr>
          <w:ilvl w:val="2"/>
          <w:numId w:val="25"/>
        </w:numPr>
        <w:ind w:left="1843" w:hanging="709"/>
        <w:jc w:val="both"/>
        <w:outlineLvl w:val="2"/>
        <w:rPr>
          <w:rFonts w:ascii="Tahoma" w:hAnsi="Tahoma" w:cs="Tahoma"/>
          <w:color w:val="365F91"/>
          <w:sz w:val="22"/>
          <w:szCs w:val="22"/>
          <w:lang w:bidi="en-US"/>
        </w:rPr>
      </w:pPr>
      <w:r>
        <w:rPr>
          <w:rFonts w:ascii="Tahoma" w:hAnsi="Tahoma" w:cs="Tahoma"/>
          <w:color w:val="004990"/>
          <w:sz w:val="22"/>
          <w:szCs w:val="22"/>
          <w:lang w:bidi="en-US"/>
        </w:rPr>
        <w:t>C</w:t>
      </w:r>
      <w:r w:rsidRPr="00A65C0D">
        <w:rPr>
          <w:rFonts w:ascii="Tahoma" w:hAnsi="Tahoma" w:cs="Tahoma"/>
          <w:color w:val="004990"/>
          <w:sz w:val="22"/>
          <w:szCs w:val="22"/>
          <w:lang w:bidi="en-US"/>
        </w:rPr>
        <w:t>ertificación electrónica del Número de Identificación Tributaria (N.I.T.) vigente al momento de la presentación.</w:t>
      </w:r>
      <w:r>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4CC392AA" w14:textId="77777777" w:rsidR="00F75905" w:rsidRPr="00675A11" w:rsidRDefault="00F75905" w:rsidP="00B60017">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05DE72A8" w14:textId="77777777" w:rsidR="00F75905" w:rsidRPr="007F7E9E" w:rsidRDefault="00F75905" w:rsidP="00B60017">
      <w:pPr>
        <w:pStyle w:val="Prrafodelista"/>
        <w:numPr>
          <w:ilvl w:val="2"/>
          <w:numId w:val="25"/>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lastRenderedPageBreak/>
        <w:t xml:space="preserve">Fotocopia simple de los Estados Financieros Auditados de la última gestión fiscal y sellada por Impuestos Nacionales. (Para los proponentes que facturen hasta Bs 1.200.000,00 se aceptará una constancia de presentación de estados financieros y auditoría externa, </w:t>
      </w:r>
      <w:r w:rsidRPr="007F7E9E">
        <w:rPr>
          <w:rFonts w:ascii="Tahoma" w:hAnsi="Tahoma" w:cs="Tahoma"/>
          <w:color w:val="1F497D"/>
          <w:sz w:val="22"/>
          <w:szCs w:val="22"/>
          <w:lang w:val="es-BO" w:bidi="en-US"/>
        </w:rPr>
        <w:t>que reemplazaría al sello de Impuestos Nacionales)</w:t>
      </w:r>
      <w:r w:rsidRPr="007F7E9E">
        <w:rPr>
          <w:rFonts w:ascii="Tahoma" w:hAnsi="Tahoma" w:cs="Tahoma"/>
          <w:color w:val="365F91"/>
          <w:sz w:val="22"/>
          <w:szCs w:val="22"/>
          <w:lang w:bidi="en-US"/>
        </w:rPr>
        <w:t>.</w:t>
      </w:r>
    </w:p>
    <w:p w14:paraId="41E143EA" w14:textId="1C6D4D81" w:rsidR="00F75905" w:rsidRPr="007F7E9E" w:rsidRDefault="00F75905" w:rsidP="00B60017">
      <w:pPr>
        <w:pStyle w:val="Prrafodelista"/>
        <w:numPr>
          <w:ilvl w:val="2"/>
          <w:numId w:val="25"/>
        </w:numPr>
        <w:shd w:val="clear" w:color="auto" w:fill="FFFFFF" w:themeFill="background1"/>
        <w:ind w:left="1843" w:hanging="709"/>
        <w:jc w:val="both"/>
        <w:outlineLvl w:val="2"/>
        <w:rPr>
          <w:rFonts w:ascii="Tahoma" w:hAnsi="Tahoma" w:cs="Tahoma"/>
          <w:b/>
          <w:color w:val="365F91"/>
          <w:sz w:val="22"/>
          <w:szCs w:val="22"/>
          <w:lang w:bidi="en-US"/>
        </w:rPr>
      </w:pPr>
      <w:r w:rsidRPr="007F7E9E">
        <w:rPr>
          <w:rFonts w:ascii="Tahoma" w:hAnsi="Tahoma" w:cs="Tahoma"/>
          <w:color w:val="1F497D"/>
          <w:sz w:val="22"/>
          <w:szCs w:val="22"/>
          <w:lang w:val="es-BO" w:bidi="en-US"/>
        </w:rPr>
        <w:t>Garantía de Seriedad de Propuesta, misma que debe ser Boleta Bancaria</w:t>
      </w:r>
      <w:r w:rsidRPr="007F7E9E" w:rsidDel="00392789">
        <w:rPr>
          <w:rFonts w:ascii="Tahoma" w:hAnsi="Tahoma" w:cs="Tahoma"/>
          <w:color w:val="365F91"/>
          <w:sz w:val="22"/>
          <w:szCs w:val="22"/>
          <w:lang w:bidi="en-US"/>
        </w:rPr>
        <w:t xml:space="preserve"> </w:t>
      </w:r>
      <w:r w:rsidRPr="007F7E9E">
        <w:rPr>
          <w:rFonts w:ascii="Tahoma" w:hAnsi="Tahoma" w:cs="Tahoma"/>
          <w:color w:val="365F91"/>
          <w:sz w:val="22"/>
          <w:szCs w:val="22"/>
          <w:lang w:bidi="en-US"/>
        </w:rPr>
        <w:t xml:space="preserve">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w:t>
      </w:r>
      <w:proofErr w:type="spellStart"/>
      <w:r w:rsidRPr="007F7E9E">
        <w:rPr>
          <w:rFonts w:ascii="Tahoma" w:hAnsi="Tahoma" w:cs="Tahoma"/>
          <w:color w:val="365F91"/>
          <w:sz w:val="22"/>
          <w:szCs w:val="22"/>
          <w:lang w:bidi="en-US"/>
        </w:rPr>
        <w:t>Dolares</w:t>
      </w:r>
      <w:proofErr w:type="spellEnd"/>
      <w:r w:rsidRPr="007F7E9E">
        <w:rPr>
          <w:rFonts w:ascii="Tahoma" w:hAnsi="Tahoma" w:cs="Tahoma"/>
          <w:color w:val="365F91"/>
          <w:sz w:val="22"/>
          <w:szCs w:val="22"/>
          <w:lang w:bidi="en-US"/>
        </w:rPr>
        <w:t xml:space="preserve"> Americanos por el siguiente valor: </w:t>
      </w:r>
      <w:r w:rsidRPr="007F7E9E">
        <w:rPr>
          <w:rFonts w:ascii="Tahoma" w:hAnsi="Tahoma" w:cs="Tahoma"/>
          <w:b/>
          <w:color w:val="365F91"/>
          <w:sz w:val="22"/>
          <w:szCs w:val="22"/>
          <w:lang w:bidi="en-US"/>
        </w:rPr>
        <w:t>USD 2</w:t>
      </w:r>
      <w:r w:rsidR="008950B3" w:rsidRPr="007F7E9E">
        <w:rPr>
          <w:rFonts w:ascii="Tahoma" w:hAnsi="Tahoma" w:cs="Tahoma"/>
          <w:b/>
          <w:color w:val="365F91"/>
          <w:sz w:val="22"/>
          <w:szCs w:val="22"/>
          <w:lang w:bidi="en-US"/>
        </w:rPr>
        <w:t>7</w:t>
      </w:r>
      <w:r w:rsidRPr="007F7E9E">
        <w:rPr>
          <w:rFonts w:ascii="Tahoma" w:hAnsi="Tahoma" w:cs="Tahoma"/>
          <w:b/>
          <w:color w:val="365F91"/>
          <w:sz w:val="22"/>
          <w:szCs w:val="22"/>
          <w:lang w:bidi="en-US"/>
        </w:rPr>
        <w:t>.</w:t>
      </w:r>
      <w:r w:rsidR="008950B3" w:rsidRPr="007F7E9E">
        <w:rPr>
          <w:rFonts w:ascii="Tahoma" w:hAnsi="Tahoma" w:cs="Tahoma"/>
          <w:b/>
          <w:color w:val="365F91"/>
          <w:sz w:val="22"/>
          <w:szCs w:val="22"/>
          <w:lang w:bidi="en-US"/>
        </w:rPr>
        <w:t>5</w:t>
      </w:r>
      <w:r w:rsidRPr="007F7E9E">
        <w:rPr>
          <w:rFonts w:ascii="Tahoma" w:hAnsi="Tahoma" w:cs="Tahoma"/>
          <w:b/>
          <w:color w:val="365F91"/>
          <w:sz w:val="22"/>
          <w:szCs w:val="22"/>
          <w:lang w:bidi="en-US"/>
        </w:rPr>
        <w:t>00,00 (</w:t>
      </w:r>
      <w:r w:rsidR="008950B3" w:rsidRPr="007F7E9E">
        <w:rPr>
          <w:rFonts w:ascii="Tahoma" w:hAnsi="Tahoma" w:cs="Tahoma"/>
          <w:b/>
          <w:color w:val="365F91"/>
          <w:sz w:val="22"/>
          <w:szCs w:val="22"/>
          <w:lang w:bidi="en-US"/>
        </w:rPr>
        <w:t>Veintisiete</w:t>
      </w:r>
      <w:r w:rsidRPr="007F7E9E">
        <w:rPr>
          <w:rFonts w:ascii="Tahoma" w:hAnsi="Tahoma" w:cs="Tahoma"/>
          <w:b/>
          <w:color w:val="365F91"/>
          <w:sz w:val="22"/>
          <w:szCs w:val="22"/>
          <w:lang w:bidi="en-US"/>
        </w:rPr>
        <w:t xml:space="preserve">  Mil </w:t>
      </w:r>
      <w:r w:rsidR="008950B3" w:rsidRPr="007F7E9E">
        <w:rPr>
          <w:rFonts w:ascii="Tahoma" w:hAnsi="Tahoma" w:cs="Tahoma"/>
          <w:b/>
          <w:color w:val="365F91"/>
          <w:sz w:val="22"/>
          <w:szCs w:val="22"/>
          <w:lang w:bidi="en-US"/>
        </w:rPr>
        <w:t>Quinientos</w:t>
      </w:r>
      <w:r w:rsidRPr="007F7E9E">
        <w:rPr>
          <w:rFonts w:ascii="Tahoma" w:hAnsi="Tahoma" w:cs="Tahoma"/>
          <w:b/>
          <w:color w:val="365F91"/>
          <w:sz w:val="22"/>
          <w:szCs w:val="22"/>
          <w:lang w:bidi="en-US"/>
        </w:rPr>
        <w:t xml:space="preserve"> 00/100 </w:t>
      </w:r>
      <w:r w:rsidRPr="007F7E9E">
        <w:rPr>
          <w:rFonts w:ascii="Tahoma" w:hAnsi="Tahoma" w:cs="Tahoma"/>
          <w:b/>
          <w:i/>
          <w:color w:val="365F91"/>
          <w:sz w:val="22"/>
          <w:szCs w:val="22"/>
          <w:shd w:val="clear" w:color="auto" w:fill="D9D9D9" w:themeFill="background1" w:themeFillShade="D9"/>
        </w:rPr>
        <w:t>Dólares Americanos</w:t>
      </w:r>
      <w:r w:rsidRPr="007F7E9E">
        <w:rPr>
          <w:rFonts w:ascii="Tahoma" w:hAnsi="Tahoma" w:cs="Tahoma"/>
          <w:b/>
          <w:color w:val="365F91"/>
          <w:sz w:val="22"/>
          <w:szCs w:val="22"/>
          <w:lang w:bidi="en-US"/>
        </w:rPr>
        <w:t>).</w:t>
      </w:r>
    </w:p>
    <w:p w14:paraId="79F73A47" w14:textId="77777777" w:rsidR="00F75905" w:rsidRDefault="00F75905" w:rsidP="00B60017">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  la  empresa  del  proponente. (Anexo   No. </w:t>
      </w:r>
      <w:r>
        <w:rPr>
          <w:rFonts w:ascii="Tahoma" w:hAnsi="Tahoma" w:cs="Tahoma"/>
          <w:color w:val="365F91"/>
          <w:sz w:val="22"/>
          <w:szCs w:val="22"/>
          <w:lang w:bidi="en-US"/>
        </w:rPr>
        <w:t>5</w:t>
      </w:r>
      <w:r w:rsidRPr="00675A11">
        <w:rPr>
          <w:rFonts w:ascii="Tahoma" w:hAnsi="Tahoma" w:cs="Tahoma"/>
          <w:color w:val="365F91"/>
          <w:sz w:val="22"/>
          <w:szCs w:val="22"/>
          <w:lang w:bidi="en-US"/>
        </w:rPr>
        <w:t>)</w:t>
      </w:r>
    </w:p>
    <w:p w14:paraId="1C83A091" w14:textId="77777777" w:rsidR="00F75905" w:rsidRPr="00AE46DC" w:rsidRDefault="00F75905" w:rsidP="00B60017">
      <w:pPr>
        <w:pStyle w:val="Prrafodelista"/>
        <w:numPr>
          <w:ilvl w:val="2"/>
          <w:numId w:val="25"/>
        </w:numPr>
        <w:ind w:left="1843" w:hanging="709"/>
        <w:jc w:val="both"/>
        <w:outlineLvl w:val="2"/>
        <w:rPr>
          <w:rFonts w:ascii="Tahoma" w:hAnsi="Tahoma" w:cs="Tahoma"/>
          <w:color w:val="365F91"/>
          <w:sz w:val="22"/>
          <w:szCs w:val="22"/>
          <w:lang w:bidi="en-US"/>
        </w:rPr>
      </w:pPr>
      <w:r w:rsidRPr="000C134C">
        <w:rPr>
          <w:rFonts w:ascii="Tahoma" w:hAnsi="Tahoma" w:cs="Tahoma"/>
          <w:color w:val="365F91"/>
          <w:sz w:val="22"/>
          <w:szCs w:val="22"/>
          <w:lang w:val="es-BO" w:bidi="en-US"/>
        </w:rPr>
        <w:t xml:space="preserve">Periodo de validez de la </w:t>
      </w:r>
      <w:proofErr w:type="gramStart"/>
      <w:r w:rsidRPr="000C134C">
        <w:rPr>
          <w:rFonts w:ascii="Tahoma" w:hAnsi="Tahoma" w:cs="Tahoma"/>
          <w:color w:val="365F91"/>
          <w:sz w:val="22"/>
          <w:szCs w:val="22"/>
          <w:lang w:val="es-BO" w:bidi="en-US"/>
        </w:rPr>
        <w:t>propuesta</w:t>
      </w:r>
      <w:r w:rsidRPr="000C134C">
        <w:rPr>
          <w:rFonts w:ascii="Tahoma" w:hAnsi="Tahoma" w:cs="Tahoma"/>
          <w:color w:val="365F91"/>
          <w:sz w:val="22"/>
          <w:szCs w:val="22"/>
          <w:vertAlign w:val="superscript"/>
          <w:lang w:val="es-BO" w:bidi="en-US"/>
        </w:rPr>
        <w:t>(</w:t>
      </w:r>
      <w:proofErr w:type="gramEnd"/>
      <w:r w:rsidRPr="001109C9">
        <w:rPr>
          <w:color w:val="004990"/>
          <w:vertAlign w:val="superscript"/>
          <w:lang w:bidi="en-US"/>
        </w:rPr>
        <w:footnoteReference w:id="1"/>
      </w:r>
      <w:r w:rsidRPr="000C134C">
        <w:rPr>
          <w:rFonts w:ascii="Tahoma" w:hAnsi="Tahoma" w:cs="Tahoma"/>
          <w:color w:val="365F91"/>
          <w:sz w:val="22"/>
          <w:szCs w:val="22"/>
          <w:vertAlign w:val="superscript"/>
          <w:lang w:val="es-BO" w:bidi="en-US"/>
        </w:rPr>
        <w:t>)</w:t>
      </w:r>
      <w:r w:rsidRPr="000C134C">
        <w:rPr>
          <w:rFonts w:ascii="Tahoma" w:hAnsi="Tahoma" w:cs="Tahoma"/>
          <w:color w:val="365F91"/>
          <w:sz w:val="22"/>
          <w:szCs w:val="22"/>
          <w:lang w:val="es-BO" w:bidi="en-US"/>
        </w:rPr>
        <w:t>, equivalente a noventa (90) días calendario, a partir de la fecha de presentación de la propuesta.</w:t>
      </w:r>
    </w:p>
    <w:p w14:paraId="00B3AE60" w14:textId="77777777" w:rsidR="00F75905" w:rsidRPr="00881ED3" w:rsidRDefault="00F75905" w:rsidP="00B60017">
      <w:pPr>
        <w:pStyle w:val="Prrafodelista"/>
        <w:numPr>
          <w:ilvl w:val="1"/>
          <w:numId w:val="25"/>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proofErr w:type="spellStart"/>
      <w:r>
        <w:rPr>
          <w:rFonts w:ascii="Tahoma" w:hAnsi="Tahoma" w:cs="Tahoma"/>
          <w:color w:val="365F91"/>
          <w:sz w:val="22"/>
          <w:szCs w:val="22"/>
        </w:rPr>
        <w:t>mandatorias</w:t>
      </w:r>
      <w:proofErr w:type="spellEnd"/>
      <w:r>
        <w:rPr>
          <w:rFonts w:ascii="Tahoma" w:hAnsi="Tahoma" w:cs="Tahoma"/>
          <w:color w:val="365F91"/>
          <w:sz w:val="22"/>
          <w:szCs w:val="22"/>
        </w:rPr>
        <w:t xml:space="preserve"> y calificables </w:t>
      </w:r>
      <w:r w:rsidRPr="00780FD6">
        <w:rPr>
          <w:rFonts w:ascii="Tahoma" w:hAnsi="Tahoma" w:cs="Tahoma"/>
          <w:color w:val="365F91"/>
          <w:sz w:val="22"/>
          <w:szCs w:val="22"/>
        </w:rPr>
        <w:t xml:space="preserve">solicitadas en </w:t>
      </w:r>
      <w:r>
        <w:rPr>
          <w:rFonts w:ascii="Tahoma" w:hAnsi="Tahoma" w:cs="Tahoma"/>
          <w:color w:val="365F91"/>
          <w:sz w:val="22"/>
          <w:szCs w:val="22"/>
        </w:rPr>
        <w:t xml:space="preserve">los Puntos 3 al 6, </w:t>
      </w:r>
      <w:r w:rsidRPr="00780FD6">
        <w:rPr>
          <w:rFonts w:ascii="Tahoma" w:hAnsi="Tahoma" w:cs="Tahoma"/>
          <w:color w:val="365F91"/>
          <w:sz w:val="22"/>
          <w:szCs w:val="22"/>
        </w:rPr>
        <w:t xml:space="preserve"> </w:t>
      </w:r>
      <w:r w:rsidRPr="00615228">
        <w:rPr>
          <w:rFonts w:ascii="Tahoma" w:hAnsi="Tahoma" w:cs="Tahoma"/>
          <w:color w:val="365F91"/>
          <w:sz w:val="22"/>
          <w:szCs w:val="22"/>
        </w:rPr>
        <w:t>Parte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0835483C" w14:textId="77777777" w:rsidR="00F75905" w:rsidRPr="00184336" w:rsidRDefault="00F75905" w:rsidP="00F75905">
      <w:pPr>
        <w:pStyle w:val="Prrafodelista"/>
        <w:tabs>
          <w:tab w:val="left" w:pos="1134"/>
        </w:tabs>
        <w:ind w:left="1134"/>
        <w:jc w:val="both"/>
        <w:outlineLvl w:val="2"/>
        <w:rPr>
          <w:rFonts w:ascii="Tahoma" w:hAnsi="Tahoma" w:cs="Tahoma"/>
          <w:color w:val="365F91"/>
          <w:sz w:val="22"/>
          <w:szCs w:val="22"/>
        </w:rPr>
      </w:pPr>
    </w:p>
    <w:p w14:paraId="7F20D17A" w14:textId="77777777" w:rsidR="00F75905" w:rsidRPr="00FE5742" w:rsidRDefault="00F75905" w:rsidP="00B60017">
      <w:pPr>
        <w:pStyle w:val="Prrafodelista"/>
        <w:numPr>
          <w:ilvl w:val="1"/>
          <w:numId w:val="25"/>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29113D0E" w14:textId="77777777" w:rsidR="00F75905" w:rsidRDefault="00F75905" w:rsidP="00F75905">
      <w:pPr>
        <w:pStyle w:val="Prrafodelista"/>
        <w:rPr>
          <w:rFonts w:ascii="Tahoma" w:hAnsi="Tahoma" w:cs="Tahoma"/>
          <w:color w:val="365F91"/>
          <w:sz w:val="22"/>
          <w:szCs w:val="22"/>
        </w:rPr>
      </w:pPr>
    </w:p>
    <w:p w14:paraId="15600A65" w14:textId="77777777" w:rsidR="00F75905" w:rsidRPr="001109C9" w:rsidRDefault="00F75905" w:rsidP="00F7590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207B8309" w14:textId="77777777" w:rsidR="00F75905" w:rsidRPr="00796E01" w:rsidRDefault="00F75905" w:rsidP="00F75905">
      <w:pPr>
        <w:pStyle w:val="ww-textoindependiente2"/>
        <w:spacing w:line="240" w:lineRule="auto"/>
        <w:ind w:left="1134"/>
        <w:rPr>
          <w:rFonts w:ascii="Tahoma" w:hAnsi="Tahoma" w:cs="Tahoma"/>
          <w:color w:val="365F91"/>
          <w:sz w:val="22"/>
          <w:szCs w:val="22"/>
          <w:lang w:val="es-ES"/>
        </w:rPr>
      </w:pPr>
    </w:p>
    <w:p w14:paraId="3D5EA88B" w14:textId="77777777" w:rsidR="00F75905" w:rsidRPr="00796E01" w:rsidRDefault="00F75905" w:rsidP="00F7590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73749FC7" w14:textId="77777777" w:rsidR="00F75905" w:rsidRDefault="00F75905" w:rsidP="00F75905">
      <w:pPr>
        <w:pStyle w:val="ww-textoindependiente2"/>
        <w:spacing w:line="240" w:lineRule="auto"/>
        <w:ind w:left="1134"/>
        <w:rPr>
          <w:rFonts w:ascii="Tahoma" w:hAnsi="Tahoma" w:cs="Tahoma"/>
          <w:color w:val="365F91"/>
          <w:sz w:val="22"/>
          <w:szCs w:val="22"/>
          <w:lang w:val="es-ES"/>
        </w:rPr>
      </w:pPr>
    </w:p>
    <w:p w14:paraId="5C2299D7" w14:textId="77777777" w:rsidR="00F75905" w:rsidRPr="00796E01" w:rsidRDefault="00F75905" w:rsidP="00F7590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3674B362" w14:textId="77777777" w:rsidR="00F75905" w:rsidRPr="00796E01" w:rsidRDefault="00F75905" w:rsidP="00F75905">
      <w:pPr>
        <w:pStyle w:val="ww-textoindependiente2"/>
        <w:spacing w:line="240" w:lineRule="auto"/>
        <w:ind w:left="1134"/>
        <w:rPr>
          <w:rFonts w:ascii="Tahoma" w:hAnsi="Tahoma" w:cs="Tahoma"/>
          <w:color w:val="365F91"/>
          <w:sz w:val="22"/>
          <w:szCs w:val="22"/>
          <w:lang w:val="es-ES"/>
        </w:rPr>
      </w:pPr>
    </w:p>
    <w:p w14:paraId="36128E1E" w14:textId="77777777" w:rsidR="00F75905" w:rsidRPr="00796E01" w:rsidRDefault="00F75905" w:rsidP="00F7590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lastRenderedPageBreak/>
        <w:t>La omisión de cualquier ítem que corresponda a la Oferta Económica, da lugar a la desestimación de la oferta.</w:t>
      </w:r>
    </w:p>
    <w:p w14:paraId="00E2F4BC" w14:textId="77777777" w:rsidR="00F75905" w:rsidRPr="00796E01" w:rsidRDefault="00F75905" w:rsidP="00F75905">
      <w:pPr>
        <w:pStyle w:val="ww-textoindependiente2"/>
        <w:spacing w:line="240" w:lineRule="auto"/>
        <w:ind w:left="1134"/>
        <w:rPr>
          <w:rFonts w:ascii="Tahoma" w:hAnsi="Tahoma" w:cs="Tahoma"/>
          <w:color w:val="365F91"/>
          <w:sz w:val="22"/>
          <w:szCs w:val="22"/>
          <w:lang w:val="es-ES"/>
        </w:rPr>
      </w:pPr>
    </w:p>
    <w:p w14:paraId="1DD38FFD" w14:textId="77777777" w:rsidR="00F75905" w:rsidRPr="00796E01" w:rsidRDefault="00F75905" w:rsidP="00F7590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58479F85" w14:textId="77777777" w:rsidR="00F75905" w:rsidRPr="00796E01" w:rsidRDefault="00F75905" w:rsidP="00F75905">
      <w:pPr>
        <w:pStyle w:val="ww-textoindependiente2"/>
        <w:spacing w:line="240" w:lineRule="auto"/>
        <w:ind w:left="1134"/>
        <w:rPr>
          <w:rFonts w:ascii="Tahoma" w:hAnsi="Tahoma" w:cs="Tahoma"/>
          <w:color w:val="365F91"/>
          <w:sz w:val="22"/>
          <w:szCs w:val="22"/>
          <w:lang w:val="es-ES"/>
        </w:rPr>
      </w:pPr>
    </w:p>
    <w:p w14:paraId="4EBFA904" w14:textId="77777777" w:rsidR="00F75905" w:rsidRPr="00E97C83" w:rsidRDefault="00F75905" w:rsidP="00F7590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29C3CBA2" w14:textId="77777777" w:rsidR="00F75905" w:rsidRPr="00AE46DC" w:rsidRDefault="00F75905" w:rsidP="00F75905">
      <w:pPr>
        <w:ind w:left="1134"/>
        <w:jc w:val="both"/>
        <w:outlineLvl w:val="2"/>
        <w:rPr>
          <w:rFonts w:ascii="Tahoma" w:hAnsi="Tahoma" w:cs="Tahoma"/>
          <w:color w:val="365F91"/>
          <w:sz w:val="22"/>
          <w:szCs w:val="22"/>
          <w:lang w:bidi="en-US"/>
        </w:rPr>
      </w:pPr>
    </w:p>
    <w:p w14:paraId="5767BCC6" w14:textId="5538B542" w:rsidR="00F75905" w:rsidRPr="00104A3C" w:rsidRDefault="00F75905" w:rsidP="00104A3C">
      <w:pPr>
        <w:pStyle w:val="Prrafodelista"/>
        <w:numPr>
          <w:ilvl w:val="0"/>
          <w:numId w:val="25"/>
        </w:numPr>
        <w:jc w:val="both"/>
        <w:rPr>
          <w:rFonts w:ascii="Tahoma" w:hAnsi="Tahoma" w:cs="Tahoma"/>
          <w:b/>
          <w:color w:val="1F497D"/>
          <w:sz w:val="22"/>
          <w:szCs w:val="28"/>
          <w:lang w:bidi="en-US"/>
        </w:rPr>
      </w:pPr>
      <w:r w:rsidRPr="00104A3C">
        <w:rPr>
          <w:rFonts w:ascii="Tahoma" w:hAnsi="Tahoma" w:cs="Tahoma"/>
          <w:b/>
          <w:color w:val="1F497D"/>
          <w:sz w:val="22"/>
          <w:szCs w:val="28"/>
          <w:lang w:bidi="en-US"/>
        </w:rPr>
        <w:t>Garantías Requeridas</w:t>
      </w:r>
    </w:p>
    <w:p w14:paraId="41C1D73D" w14:textId="77777777" w:rsidR="00F75905" w:rsidRPr="00025CE7" w:rsidRDefault="00F75905" w:rsidP="00F75905">
      <w:pPr>
        <w:ind w:left="567"/>
        <w:jc w:val="both"/>
        <w:rPr>
          <w:rFonts w:ascii="Tahoma" w:hAnsi="Tahoma" w:cs="Tahoma"/>
          <w:b/>
          <w:color w:val="1F497D"/>
          <w:sz w:val="22"/>
          <w:szCs w:val="28"/>
          <w:lang w:eastAsia="en-US" w:bidi="en-US"/>
        </w:rPr>
      </w:pPr>
    </w:p>
    <w:p w14:paraId="446B1ACC" w14:textId="77777777" w:rsidR="00F75905" w:rsidRPr="00025CE7" w:rsidRDefault="00F75905" w:rsidP="00F75905">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5BEFE391" w14:textId="77777777" w:rsidR="00F75905" w:rsidRPr="00025CE7" w:rsidRDefault="00F75905" w:rsidP="00F75905">
      <w:pPr>
        <w:pStyle w:val="ww-textoindependiente2"/>
        <w:spacing w:line="240" w:lineRule="auto"/>
        <w:ind w:left="567"/>
        <w:rPr>
          <w:rFonts w:ascii="Tahoma" w:hAnsi="Tahoma" w:cs="Tahoma"/>
          <w:color w:val="1F497D"/>
          <w:sz w:val="22"/>
          <w:szCs w:val="22"/>
          <w:lang w:val="es-ES"/>
        </w:rPr>
      </w:pPr>
    </w:p>
    <w:p w14:paraId="5F19ADBA" w14:textId="77777777" w:rsidR="00E92AC4" w:rsidRDefault="00F75905" w:rsidP="00E92AC4">
      <w:pPr>
        <w:pStyle w:val="ww-textoindependiente2"/>
        <w:numPr>
          <w:ilvl w:val="0"/>
          <w:numId w:val="34"/>
        </w:numPr>
        <w:spacing w:after="240" w:line="240" w:lineRule="auto"/>
        <w:ind w:left="709"/>
        <w:rPr>
          <w:rFonts w:ascii="Tahoma" w:hAnsi="Tahoma" w:cs="Tahoma"/>
          <w:color w:val="1F497D"/>
          <w:sz w:val="22"/>
          <w:szCs w:val="22"/>
          <w:lang w:val="es-ES"/>
        </w:rPr>
      </w:pPr>
      <w:r w:rsidRPr="008E23F2">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 </w:t>
      </w:r>
    </w:p>
    <w:p w14:paraId="515B8341" w14:textId="5B230B72" w:rsidR="00E92AC4" w:rsidRPr="00151B40" w:rsidRDefault="00E92AC4" w:rsidP="00151B40">
      <w:pPr>
        <w:pStyle w:val="ww-textoindependiente2"/>
        <w:numPr>
          <w:ilvl w:val="0"/>
          <w:numId w:val="34"/>
        </w:numPr>
        <w:spacing w:after="240" w:line="240" w:lineRule="auto"/>
        <w:ind w:left="709"/>
        <w:rPr>
          <w:rFonts w:ascii="Tahoma" w:hAnsi="Tahoma" w:cs="Tahoma"/>
          <w:color w:val="1F497D"/>
          <w:sz w:val="22"/>
          <w:szCs w:val="22"/>
          <w:lang w:val="es-ES"/>
        </w:rPr>
      </w:pPr>
      <w:r w:rsidRPr="00E92AC4">
        <w:rPr>
          <w:rFonts w:ascii="Tahoma" w:hAnsi="Tahoma" w:cs="Tahoma"/>
          <w:color w:val="1F497D"/>
          <w:sz w:val="22"/>
          <w:szCs w:val="22"/>
          <w:lang w:val="es-BO"/>
        </w:rPr>
        <w:t xml:space="preserve">La empresa adjudicada presentara un Seguro de Transporte contra todo riesgo desde lugar de origen hasta destino indicado por ENTEL S.A.,  que cubra cualquier siniestro o perdida  de los materiales en el tránsito. </w:t>
      </w:r>
    </w:p>
    <w:p w14:paraId="41F43D77" w14:textId="77777777" w:rsidR="00F75905" w:rsidRDefault="00F75905" w:rsidP="00B60017">
      <w:pPr>
        <w:pStyle w:val="ww-textoindependiente2"/>
        <w:numPr>
          <w:ilvl w:val="0"/>
          <w:numId w:val="34"/>
        </w:numPr>
        <w:spacing w:after="240" w:line="240" w:lineRule="auto"/>
        <w:ind w:left="709"/>
        <w:rPr>
          <w:rFonts w:ascii="Tahoma" w:hAnsi="Tahoma" w:cs="Tahoma"/>
          <w:sz w:val="22"/>
          <w:szCs w:val="22"/>
          <w:lang w:val="es-ES"/>
        </w:rPr>
      </w:pPr>
      <w:r w:rsidRPr="008E23F2">
        <w:rPr>
          <w:rFonts w:ascii="Tahoma" w:hAnsi="Tahoma" w:cs="Tahoma"/>
          <w:color w:val="1F497D"/>
          <w:sz w:val="22"/>
          <w:szCs w:val="22"/>
          <w:lang w:val="es-ES"/>
        </w:rPr>
        <w:t>Fotocopia de la Póliza de Responsabilidad Civil vigente.</w:t>
      </w:r>
    </w:p>
    <w:p w14:paraId="51E6E88E" w14:textId="77777777" w:rsidR="00F75905" w:rsidRPr="002B3954" w:rsidRDefault="00F75905" w:rsidP="00B60017">
      <w:pPr>
        <w:pStyle w:val="ww-textoindependiente2"/>
        <w:numPr>
          <w:ilvl w:val="0"/>
          <w:numId w:val="34"/>
        </w:numPr>
        <w:spacing w:after="240" w:line="240" w:lineRule="auto"/>
        <w:ind w:left="709"/>
        <w:rPr>
          <w:rFonts w:ascii="Tahoma" w:hAnsi="Tahoma" w:cs="Tahoma"/>
          <w:sz w:val="22"/>
          <w:szCs w:val="22"/>
          <w:lang w:val="es-ES"/>
        </w:rPr>
      </w:pPr>
      <w:r w:rsidRPr="008E23F2">
        <w:rPr>
          <w:rFonts w:ascii="Tahoma" w:hAnsi="Tahoma" w:cs="Tahoma"/>
          <w:color w:val="1F497D"/>
          <w:sz w:val="22"/>
          <w:szCs w:val="22"/>
          <w:lang w:val="es-ES"/>
        </w:rPr>
        <w:t>Fotocopia de la Póliza de Seguro contra Accidentes vigente. Cabe aclarar que cualquier evento de Accidentes del personal a cargo del proveedor adjudicado es netamente su responsabilidad.</w:t>
      </w:r>
    </w:p>
    <w:p w14:paraId="658A7CF3" w14:textId="77777777" w:rsidR="00F75905" w:rsidRPr="00BA1717" w:rsidRDefault="00F75905" w:rsidP="00F75905">
      <w:pPr>
        <w:pStyle w:val="ww-textoindependiente2"/>
        <w:spacing w:line="240" w:lineRule="auto"/>
        <w:rPr>
          <w:rFonts w:ascii="Tahoma" w:hAnsi="Tahoma" w:cs="Tahoma"/>
          <w:color w:val="365F91" w:themeColor="accent1" w:themeShade="BF"/>
          <w:sz w:val="22"/>
          <w:szCs w:val="22"/>
          <w:lang w:val="es-BO" w:bidi="en-US"/>
        </w:rPr>
      </w:pPr>
      <w:r w:rsidRPr="00BA1717">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BA1717">
        <w:rPr>
          <w:rFonts w:ascii="Tahoma" w:hAnsi="Tahoma" w:cs="Tahoma"/>
          <w:color w:val="365F91" w:themeColor="accent1" w:themeShade="BF"/>
          <w:sz w:val="22"/>
          <w:szCs w:val="22"/>
          <w:lang w:val="es-BO"/>
        </w:rPr>
        <w:t>y que cuenten con la autorización de operación emitida por la Autoridad reguladora correspondiente.</w:t>
      </w:r>
    </w:p>
    <w:p w14:paraId="0CE87090" w14:textId="77777777" w:rsidR="00F75905" w:rsidRPr="002E12EE" w:rsidRDefault="00F75905" w:rsidP="00F75905">
      <w:pPr>
        <w:pStyle w:val="Prrafodelista"/>
        <w:ind w:left="567"/>
        <w:jc w:val="both"/>
        <w:rPr>
          <w:rFonts w:ascii="Tahoma" w:hAnsi="Tahoma" w:cs="Tahoma"/>
          <w:b/>
          <w:color w:val="1F497D"/>
          <w:sz w:val="22"/>
          <w:szCs w:val="28"/>
          <w:lang w:val="es-BO" w:bidi="en-US"/>
        </w:rPr>
      </w:pPr>
    </w:p>
    <w:p w14:paraId="4C330892" w14:textId="6CCD0A23" w:rsidR="00F75905" w:rsidRPr="00104A3C" w:rsidRDefault="00F75905" w:rsidP="00104A3C">
      <w:pPr>
        <w:pStyle w:val="Prrafodelista"/>
        <w:numPr>
          <w:ilvl w:val="0"/>
          <w:numId w:val="25"/>
        </w:numPr>
        <w:spacing w:after="240"/>
        <w:jc w:val="both"/>
        <w:rPr>
          <w:rFonts w:ascii="Tahoma" w:hAnsi="Tahoma" w:cs="Tahoma"/>
          <w:b/>
          <w:color w:val="365F91" w:themeColor="accent1" w:themeShade="BF"/>
          <w:sz w:val="22"/>
          <w:szCs w:val="22"/>
        </w:rPr>
      </w:pPr>
      <w:bookmarkStart w:id="7" w:name="_GoBack"/>
      <w:bookmarkEnd w:id="2"/>
      <w:bookmarkEnd w:id="3"/>
      <w:bookmarkEnd w:id="4"/>
      <w:bookmarkEnd w:id="5"/>
      <w:bookmarkEnd w:id="6"/>
      <w:bookmarkEnd w:id="7"/>
      <w:r w:rsidRPr="00104A3C">
        <w:rPr>
          <w:rFonts w:ascii="Tahoma" w:hAnsi="Tahoma" w:cs="Tahoma"/>
          <w:b/>
          <w:color w:val="365F91" w:themeColor="accent1" w:themeShade="BF"/>
          <w:sz w:val="22"/>
          <w:szCs w:val="22"/>
        </w:rPr>
        <w:t>Apertura de sobres</w:t>
      </w:r>
    </w:p>
    <w:p w14:paraId="5CDCB516" w14:textId="77777777" w:rsidR="00F75905" w:rsidRPr="00BA1717" w:rsidRDefault="00F75905" w:rsidP="00F75905">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1A1BE3FD" w14:textId="77777777" w:rsidR="00F75905" w:rsidRPr="00BA1717" w:rsidRDefault="00F75905" w:rsidP="00F75905">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BO"/>
        </w:rPr>
        <w:lastRenderedPageBreak/>
        <w:t>En acto público el asesor legal procede a la revisión de los documentos administrativos (sobre A) de todos los oferentes y realiza la habilitación  o inhabilitación de los oferentes que no cumplan con lo solicitado en el sobre A. Acto seguido s</w:t>
      </w:r>
      <w:proofErr w:type="spellStart"/>
      <w:r w:rsidRPr="00BA1717">
        <w:rPr>
          <w:rFonts w:ascii="Tahoma" w:hAnsi="Tahoma" w:cs="Tahoma"/>
          <w:color w:val="365F91" w:themeColor="accent1" w:themeShade="BF"/>
          <w:sz w:val="22"/>
          <w:szCs w:val="22"/>
          <w:lang w:val="es-ES"/>
        </w:rPr>
        <w:t>e</w:t>
      </w:r>
      <w:proofErr w:type="spellEnd"/>
      <w:r w:rsidRPr="00BA1717">
        <w:rPr>
          <w:rFonts w:ascii="Tahoma" w:hAnsi="Tahoma" w:cs="Tahoma"/>
          <w:color w:val="365F91" w:themeColor="accent1" w:themeShade="BF"/>
          <w:sz w:val="22"/>
          <w:szCs w:val="22"/>
          <w:lang w:val="es-ES"/>
        </w:rPr>
        <w:t xml:space="preserve"> procede a la apertura de los sobres B de los oferentes habilitados en el sobre A.</w:t>
      </w:r>
    </w:p>
    <w:p w14:paraId="3B060FF7" w14:textId="77777777" w:rsidR="00F75905" w:rsidRPr="00BA1717" w:rsidRDefault="00F75905" w:rsidP="00F75905">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729F5344" w14:textId="77777777" w:rsidR="00F75905" w:rsidRPr="00BA1717" w:rsidRDefault="00F75905" w:rsidP="00F75905">
      <w:pPr>
        <w:pStyle w:val="Prrafodelista"/>
        <w:ind w:left="585"/>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654A3E0E" w14:textId="77777777" w:rsidR="00F75905" w:rsidRPr="00430425" w:rsidRDefault="00F75905" w:rsidP="00104A3C">
      <w:pPr>
        <w:numPr>
          <w:ilvl w:val="0"/>
          <w:numId w:val="25"/>
        </w:numPr>
        <w:spacing w:after="240"/>
        <w:ind w:left="567" w:hanging="567"/>
        <w:jc w:val="both"/>
        <w:rPr>
          <w:rFonts w:ascii="Tahoma" w:hAnsi="Tahoma" w:cs="Tahoma"/>
          <w:b/>
          <w:color w:val="365F91" w:themeColor="accent1" w:themeShade="BF"/>
          <w:sz w:val="22"/>
          <w:szCs w:val="22"/>
        </w:rPr>
      </w:pPr>
      <w:bookmarkStart w:id="8" w:name="_Toc305051190"/>
      <w:r w:rsidRPr="00430425">
        <w:rPr>
          <w:rFonts w:ascii="Tahoma" w:hAnsi="Tahoma" w:cs="Tahoma"/>
          <w:b/>
          <w:color w:val="365F91" w:themeColor="accent1" w:themeShade="BF"/>
          <w:sz w:val="22"/>
          <w:szCs w:val="22"/>
        </w:rPr>
        <w:t>Evaluación y Calificación de las Ofertas</w:t>
      </w:r>
      <w:bookmarkEnd w:id="8"/>
    </w:p>
    <w:p w14:paraId="6C3B7DB8" w14:textId="77777777" w:rsidR="00F75905" w:rsidRPr="00BA1717" w:rsidRDefault="00F75905" w:rsidP="00F75905">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4152E57E" w14:textId="77777777" w:rsidR="00F75905" w:rsidRPr="00BA1717" w:rsidRDefault="00F75905" w:rsidP="00F75905">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secuencia de las condiciones de evaluación es la siguiente: </w:t>
      </w:r>
    </w:p>
    <w:p w14:paraId="243AF11C" w14:textId="77777777" w:rsidR="00F75905" w:rsidRPr="00BA1717" w:rsidRDefault="00F75905" w:rsidP="00104A3C">
      <w:pPr>
        <w:pStyle w:val="ww-textoindependiente2"/>
        <w:numPr>
          <w:ilvl w:val="1"/>
          <w:numId w:val="25"/>
        </w:numPr>
        <w:spacing w:after="240" w:line="240" w:lineRule="auto"/>
        <w:ind w:left="567" w:hanging="432"/>
        <w:rPr>
          <w:rFonts w:ascii="Tahoma" w:hAnsi="Tahoma" w:cs="Tahoma"/>
          <w:color w:val="365F91" w:themeColor="accent1" w:themeShade="BF"/>
          <w:sz w:val="22"/>
          <w:szCs w:val="22"/>
          <w:lang w:val="es-ES"/>
        </w:rPr>
      </w:pPr>
      <w:r w:rsidRPr="00BA1717">
        <w:rPr>
          <w:rFonts w:ascii="Tahoma" w:hAnsi="Tahoma" w:cs="Tahoma"/>
          <w:b/>
          <w:color w:val="365F91" w:themeColor="accent1" w:themeShade="BF"/>
          <w:sz w:val="22"/>
          <w:szCs w:val="22"/>
          <w:u w:val="single"/>
          <w:lang w:val="es-BO"/>
        </w:rPr>
        <w:t>Sobre A - Documentos Administrativos:</w:t>
      </w:r>
      <w:bookmarkStart w:id="9" w:name="_Toc130955333"/>
      <w:bookmarkStart w:id="10" w:name="_Toc130955274"/>
      <w:bookmarkStart w:id="11" w:name="_Toc304275207"/>
      <w:r w:rsidRPr="00BA1717">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BA1717">
        <w:rPr>
          <w:rFonts w:ascii="Tahoma" w:hAnsi="Tahoma" w:cs="Tahoma"/>
          <w:color w:val="365F91" w:themeColor="accent1" w:themeShade="BF"/>
          <w:sz w:val="22"/>
          <w:szCs w:val="22"/>
          <w:lang w:val="es-ES"/>
        </w:rPr>
        <w:t xml:space="preserve">                   </w:t>
      </w:r>
    </w:p>
    <w:p w14:paraId="04408CF4" w14:textId="77777777" w:rsidR="00F75905" w:rsidRPr="00BA1717" w:rsidRDefault="00F75905" w:rsidP="00104A3C">
      <w:pPr>
        <w:pStyle w:val="Prrafodelista"/>
        <w:numPr>
          <w:ilvl w:val="2"/>
          <w:numId w:val="25"/>
        </w:numPr>
        <w:spacing w:after="240"/>
        <w:ind w:left="2268" w:hanging="851"/>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Verificación de documentos solicitados, de acuerdo al sistema “</w:t>
      </w:r>
      <w:r w:rsidRPr="006F7F16">
        <w:rPr>
          <w:rFonts w:ascii="Tahoma" w:hAnsi="Tahoma" w:cs="Tahoma"/>
          <w:color w:val="004990"/>
          <w:sz w:val="22"/>
          <w:szCs w:val="22"/>
        </w:rPr>
        <w:t>presenta sujeto a revisión</w:t>
      </w:r>
      <w:r w:rsidRPr="00BA1717">
        <w:rPr>
          <w:rFonts w:ascii="Tahoma" w:hAnsi="Tahoma" w:cs="Tahoma"/>
          <w:color w:val="365F91" w:themeColor="accent1" w:themeShade="BF"/>
          <w:sz w:val="22"/>
          <w:szCs w:val="22"/>
        </w:rPr>
        <w:t xml:space="preserve">” o   “No </w:t>
      </w:r>
      <w:r>
        <w:rPr>
          <w:rFonts w:ascii="Tahoma" w:hAnsi="Tahoma" w:cs="Tahoma"/>
          <w:color w:val="004990"/>
          <w:sz w:val="22"/>
          <w:szCs w:val="22"/>
        </w:rPr>
        <w:t>P</w:t>
      </w:r>
      <w:r w:rsidRPr="006F7F16">
        <w:rPr>
          <w:rFonts w:ascii="Tahoma" w:hAnsi="Tahoma" w:cs="Tahoma"/>
          <w:color w:val="004990"/>
          <w:sz w:val="22"/>
          <w:szCs w:val="22"/>
        </w:rPr>
        <w:t>resenta</w:t>
      </w:r>
      <w:r w:rsidRPr="00BA1717">
        <w:rPr>
          <w:rFonts w:ascii="Tahoma" w:hAnsi="Tahoma" w:cs="Tahoma"/>
          <w:color w:val="365F91" w:themeColor="accent1" w:themeShade="BF"/>
          <w:sz w:val="22"/>
          <w:szCs w:val="22"/>
        </w:rPr>
        <w:t>”.</w:t>
      </w:r>
    </w:p>
    <w:p w14:paraId="3B6C0E95" w14:textId="77777777" w:rsidR="00F75905" w:rsidRPr="00BA1717" w:rsidRDefault="00F75905" w:rsidP="00104A3C">
      <w:pPr>
        <w:numPr>
          <w:ilvl w:val="2"/>
          <w:numId w:val="25"/>
        </w:numPr>
        <w:spacing w:after="240"/>
        <w:ind w:left="2268" w:hanging="851"/>
        <w:jc w:val="both"/>
        <w:outlineLvl w:val="2"/>
        <w:rPr>
          <w:rFonts w:ascii="Tahoma" w:hAnsi="Tahoma" w:cs="Tahoma"/>
          <w:color w:val="365F91" w:themeColor="accent1" w:themeShade="BF"/>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BA1717">
        <w:rPr>
          <w:rFonts w:ascii="Tahoma" w:hAnsi="Tahoma" w:cs="Tahoma"/>
          <w:color w:val="365F91" w:themeColor="accent1" w:themeShade="BF"/>
          <w:sz w:val="22"/>
          <w:szCs w:val="22"/>
        </w:rPr>
        <w:t xml:space="preserve">. </w:t>
      </w:r>
    </w:p>
    <w:p w14:paraId="3B784ED5" w14:textId="77777777" w:rsidR="00F75905" w:rsidRPr="00BA1717" w:rsidRDefault="00F75905" w:rsidP="00F75905">
      <w:pPr>
        <w:pStyle w:val="ww-textoindependiente2"/>
        <w:spacing w:after="240" w:line="240" w:lineRule="auto"/>
        <w:ind w:left="1134"/>
        <w:rPr>
          <w:rFonts w:ascii="Tahoma" w:hAnsi="Tahoma" w:cs="Tahoma"/>
          <w:color w:val="365F91" w:themeColor="accent1" w:themeShade="BF"/>
          <w:sz w:val="22"/>
          <w:szCs w:val="22"/>
          <w:lang w:val="es-ES" w:eastAsia="es-ES"/>
        </w:rPr>
      </w:pPr>
      <w:r w:rsidRPr="00BA1717">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9"/>
      <w:bookmarkEnd w:id="10"/>
      <w:bookmarkEnd w:id="11"/>
    </w:p>
    <w:p w14:paraId="11752004" w14:textId="77777777" w:rsidR="00F75905" w:rsidRPr="00BA1717" w:rsidRDefault="00F75905" w:rsidP="00104A3C">
      <w:pPr>
        <w:pStyle w:val="ww-textoindependiente2"/>
        <w:numPr>
          <w:ilvl w:val="1"/>
          <w:numId w:val="25"/>
        </w:numPr>
        <w:spacing w:after="240" w:line="240" w:lineRule="auto"/>
        <w:ind w:left="993" w:hanging="432"/>
        <w:rPr>
          <w:rFonts w:ascii="Tahoma" w:hAnsi="Tahoma" w:cs="Tahoma"/>
          <w:color w:val="365F91" w:themeColor="accent1" w:themeShade="BF"/>
          <w:sz w:val="22"/>
          <w:szCs w:val="22"/>
          <w:lang w:val="es-ES" w:eastAsia="es-ES"/>
        </w:rPr>
      </w:pPr>
      <w:r w:rsidRPr="00BA1717">
        <w:rPr>
          <w:rFonts w:ascii="Tahoma" w:hAnsi="Tahoma" w:cs="Tahoma"/>
          <w:b/>
          <w:color w:val="365F91" w:themeColor="accent1" w:themeShade="BF"/>
          <w:sz w:val="22"/>
          <w:szCs w:val="22"/>
          <w:u w:val="single"/>
          <w:lang w:val="es-BO"/>
        </w:rPr>
        <w:t>Sobre B - Propuesta Técnica</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A esta evaluación ingresan las propuestas </w:t>
      </w:r>
      <w:r w:rsidRPr="00BA1717">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5559FCBD" w14:textId="77777777" w:rsidR="00F75905" w:rsidRPr="00BA1717" w:rsidRDefault="00F75905" w:rsidP="00104A3C">
      <w:pPr>
        <w:pStyle w:val="Prrafodelista"/>
        <w:numPr>
          <w:ilvl w:val="2"/>
          <w:numId w:val="25"/>
        </w:numPr>
        <w:spacing w:after="240"/>
        <w:ind w:left="1344" w:firstLine="7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Entrega del Sobre B a la Comisión Técnica por tres (3) días para la evaluación correspondiente. </w:t>
      </w:r>
    </w:p>
    <w:p w14:paraId="7841BCD8" w14:textId="77777777" w:rsidR="00F75905" w:rsidRPr="00BA1717" w:rsidRDefault="00F75905" w:rsidP="00104A3C">
      <w:pPr>
        <w:numPr>
          <w:ilvl w:val="2"/>
          <w:numId w:val="25"/>
        </w:numPr>
        <w:spacing w:after="240"/>
        <w:ind w:left="2127"/>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0CF690AD" w14:textId="77777777" w:rsidR="00F75905" w:rsidRPr="00BA1717" w:rsidRDefault="00F75905" w:rsidP="00B60017">
      <w:pPr>
        <w:numPr>
          <w:ilvl w:val="0"/>
          <w:numId w:val="32"/>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lastRenderedPageBreak/>
        <w:t>Criterios Mandatorios:</w:t>
      </w:r>
      <w:r w:rsidRPr="00BA1717">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6A18E708" w14:textId="77777777" w:rsidR="00F75905" w:rsidRPr="00BA1717" w:rsidRDefault="00F75905" w:rsidP="00B60017">
      <w:pPr>
        <w:numPr>
          <w:ilvl w:val="0"/>
          <w:numId w:val="32"/>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Calificables:</w:t>
      </w:r>
      <w:r w:rsidRPr="00BA1717">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586401DC" w14:textId="77777777" w:rsidR="00F75905" w:rsidRPr="00BA1717" w:rsidRDefault="00F75905" w:rsidP="00F75905">
      <w:pPr>
        <w:tabs>
          <w:tab w:val="left" w:pos="2268"/>
        </w:tabs>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FA83A9A" w14:textId="77777777" w:rsidR="00F75905" w:rsidRPr="00BA1717" w:rsidRDefault="00F75905" w:rsidP="00104A3C">
      <w:pPr>
        <w:pStyle w:val="Prrafodelista"/>
        <w:numPr>
          <w:ilvl w:val="1"/>
          <w:numId w:val="25"/>
        </w:numPr>
        <w:spacing w:after="240"/>
        <w:jc w:val="both"/>
        <w:outlineLvl w:val="2"/>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u w:val="single"/>
        </w:rPr>
        <w:t>Sobre C - Propuesta Económica:</w:t>
      </w:r>
      <w:r w:rsidRPr="00BA1717">
        <w:rPr>
          <w:rFonts w:ascii="Tahoma" w:hAnsi="Tahoma" w:cs="Tahoma"/>
          <w:color w:val="365F91" w:themeColor="accent1" w:themeShade="BF"/>
          <w:sz w:val="22"/>
          <w:szCs w:val="22"/>
        </w:rPr>
        <w:t xml:space="preserve"> Posterior a la Evaluación Técnica, el criterio de calificación económico es el de Menor Costo. La Comisión </w:t>
      </w:r>
      <w:proofErr w:type="spellStart"/>
      <w:r w:rsidRPr="00BA1717">
        <w:rPr>
          <w:rFonts w:ascii="Tahoma" w:hAnsi="Tahoma" w:cs="Tahoma"/>
          <w:color w:val="365F91" w:themeColor="accent1" w:themeShade="BF"/>
          <w:sz w:val="22"/>
          <w:szCs w:val="22"/>
        </w:rPr>
        <w:t>Economica</w:t>
      </w:r>
      <w:proofErr w:type="spellEnd"/>
      <w:r w:rsidRPr="00BA1717">
        <w:rPr>
          <w:rFonts w:ascii="Tahoma" w:hAnsi="Tahoma" w:cs="Tahoma"/>
          <w:color w:val="365F91" w:themeColor="accent1" w:themeShade="BF"/>
          <w:sz w:val="22"/>
          <w:szCs w:val="22"/>
        </w:rPr>
        <w:t xml:space="preserve">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43DCEC14" w14:textId="77777777" w:rsidR="00F75905" w:rsidRPr="00BA1717" w:rsidRDefault="00F75905" w:rsidP="00104A3C">
      <w:pPr>
        <w:pStyle w:val="Prrafodelista"/>
        <w:numPr>
          <w:ilvl w:val="1"/>
          <w:numId w:val="25"/>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Calificación Final:</w:t>
      </w:r>
    </w:p>
    <w:p w14:paraId="0D5995B5" w14:textId="77777777" w:rsidR="00F75905" w:rsidRPr="00BA1717" w:rsidRDefault="00F75905" w:rsidP="00F75905">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40D0FD72" w14:textId="77777777" w:rsidR="00F75905" w:rsidRPr="00430425" w:rsidRDefault="00F75905" w:rsidP="00104A3C">
      <w:pPr>
        <w:pStyle w:val="Prrafodelista"/>
        <w:numPr>
          <w:ilvl w:val="1"/>
          <w:numId w:val="25"/>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Adjudicación:</w:t>
      </w:r>
    </w:p>
    <w:p w14:paraId="2C97DD33" w14:textId="77777777" w:rsidR="00F75905" w:rsidRPr="00BA1717" w:rsidRDefault="00F75905" w:rsidP="00F75905">
      <w:pPr>
        <w:pStyle w:val="Prrafodelista"/>
        <w:spacing w:after="240"/>
        <w:ind w:left="113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590DBEC0" w14:textId="77777777" w:rsidR="00F75905" w:rsidRPr="00BA1717" w:rsidRDefault="00F75905" w:rsidP="00F75905">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o los proponentes adjudicados Nacionales  contarán con un plazo no mayor a cinco </w:t>
      </w:r>
      <w:r w:rsidRPr="00BA1717">
        <w:rPr>
          <w:rFonts w:ascii="Tahoma" w:hAnsi="Tahoma" w:cs="Tahoma"/>
          <w:b/>
          <w:color w:val="365F91" w:themeColor="accent1" w:themeShade="BF"/>
          <w:sz w:val="22"/>
          <w:szCs w:val="22"/>
        </w:rPr>
        <w:t>(5) días hábiles</w:t>
      </w:r>
      <w:r w:rsidRPr="00BA1717">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7F5BA1B0" w14:textId="77777777" w:rsidR="00F75905" w:rsidRPr="00BA1717" w:rsidRDefault="00F75905" w:rsidP="00F75905">
      <w:pPr>
        <w:spacing w:after="240"/>
        <w:ind w:left="113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7956EA40" w14:textId="77777777" w:rsidR="00F75905" w:rsidRPr="00BA1717" w:rsidRDefault="00F75905" w:rsidP="00104A3C">
      <w:pPr>
        <w:pStyle w:val="Prrafodelista"/>
        <w:numPr>
          <w:ilvl w:val="1"/>
          <w:numId w:val="25"/>
        </w:numPr>
        <w:spacing w:after="240"/>
        <w:ind w:left="993"/>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Formalización (Documento de Compra):</w:t>
      </w:r>
    </w:p>
    <w:p w14:paraId="16658945" w14:textId="77777777" w:rsidR="00F75905" w:rsidRPr="00BA1717" w:rsidRDefault="00F75905" w:rsidP="00F75905">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504FE4D2" w14:textId="77777777" w:rsidR="00F75905" w:rsidRPr="00BA1717" w:rsidRDefault="00F75905" w:rsidP="00F75905">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lastRenderedPageBreak/>
        <w:t>El proponente debe adherirse a los términos y condiciones establecidos en el contrato elaborado por ENTEL  S.A. dichos documentos son parte de este Términos Básicos de Contratación.</w:t>
      </w:r>
    </w:p>
    <w:p w14:paraId="240A3471" w14:textId="77777777" w:rsidR="00F75905" w:rsidRPr="00BA1717" w:rsidRDefault="00F75905" w:rsidP="00F75905">
      <w:pPr>
        <w:spacing w:before="120"/>
        <w:ind w:left="1134"/>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w:t>
      </w:r>
      <w:proofErr w:type="spellStart"/>
      <w:r w:rsidRPr="00BA1717">
        <w:rPr>
          <w:rFonts w:ascii="Tahoma" w:hAnsi="Tahoma" w:cs="Tahoma"/>
          <w:color w:val="365F91" w:themeColor="accent1" w:themeShade="BF"/>
          <w:sz w:val="22"/>
          <w:szCs w:val="22"/>
        </w:rPr>
        <w:t>hrs</w:t>
      </w:r>
      <w:proofErr w:type="spellEnd"/>
      <w:r w:rsidRPr="00BA1717">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368A98F6" w14:textId="77777777" w:rsidR="00F75905" w:rsidRPr="00BA1717" w:rsidRDefault="00F75905" w:rsidP="00F75905">
      <w:pPr>
        <w:spacing w:after="240"/>
        <w:ind w:left="1134"/>
        <w:jc w:val="both"/>
        <w:rPr>
          <w:rFonts w:ascii="Tahoma" w:hAnsi="Tahoma" w:cs="Tahoma"/>
          <w:color w:val="365F91" w:themeColor="accent1" w:themeShade="BF"/>
          <w:sz w:val="22"/>
          <w:szCs w:val="22"/>
        </w:rPr>
      </w:pPr>
    </w:p>
    <w:p w14:paraId="7E1ADAE6" w14:textId="77777777" w:rsidR="00F75905" w:rsidRPr="00BA1717" w:rsidRDefault="00F75905" w:rsidP="00104A3C">
      <w:pPr>
        <w:pStyle w:val="Prrafodelista"/>
        <w:numPr>
          <w:ilvl w:val="1"/>
          <w:numId w:val="25"/>
        </w:numPr>
        <w:spacing w:after="240"/>
        <w:ind w:left="1134" w:hanging="578"/>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Documentos que debe Presentar el Proponente</w:t>
      </w:r>
    </w:p>
    <w:p w14:paraId="674C98F9" w14:textId="77777777" w:rsidR="00F75905" w:rsidRPr="00BA1717" w:rsidRDefault="00F75905" w:rsidP="00F75905">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00956632" w14:textId="77777777" w:rsidR="00F75905" w:rsidRPr="00BA1717" w:rsidRDefault="00F75905" w:rsidP="00F75905">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7E7E488E" w14:textId="77777777" w:rsidR="00F75905" w:rsidRPr="00BA1717" w:rsidRDefault="00F75905" w:rsidP="00F75905">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4DB258DC" w14:textId="77777777" w:rsidR="00F75905" w:rsidRPr="00BA1717" w:rsidRDefault="00F75905" w:rsidP="00F75905">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4E07DD3E" w14:textId="77777777" w:rsidR="00F75905" w:rsidRPr="00BA1717" w:rsidRDefault="00F75905" w:rsidP="00F75905">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EBF6DE4" w14:textId="77777777" w:rsidR="00F75905" w:rsidRPr="00BA1717" w:rsidRDefault="00F75905" w:rsidP="00F75905">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30E7798E" w14:textId="77777777" w:rsidR="00F75905" w:rsidRPr="00BA1717" w:rsidRDefault="00F75905" w:rsidP="00F75905">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3B2EF921" w14:textId="77777777" w:rsidR="00F75905" w:rsidRPr="00BA1717" w:rsidRDefault="00F75905" w:rsidP="00F75905">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41837D7" w14:textId="77777777" w:rsidR="00F75905" w:rsidRPr="00BA1717" w:rsidRDefault="00F75905" w:rsidP="00F75905">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0022E636" w14:textId="77777777" w:rsidR="00F75905" w:rsidRPr="00BA1717" w:rsidRDefault="00F75905" w:rsidP="00F75905">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55E65472" w14:textId="77777777" w:rsidR="00F75905" w:rsidRPr="00BA1717" w:rsidRDefault="00F75905" w:rsidP="00F75905">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0042876A" w14:textId="77777777" w:rsidR="00F75905" w:rsidRPr="00BA1717" w:rsidRDefault="00F75905" w:rsidP="00B60017">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naturales son:</w:t>
      </w:r>
    </w:p>
    <w:p w14:paraId="1351A1E3" w14:textId="77777777" w:rsidR="00F75905" w:rsidRPr="00BA1717" w:rsidRDefault="00F75905" w:rsidP="00B60017">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Cedula de Identidad (fotocopia simple).</w:t>
      </w:r>
    </w:p>
    <w:p w14:paraId="3DBC33AB" w14:textId="77777777" w:rsidR="00F75905" w:rsidRPr="00BA1717" w:rsidRDefault="00F75905" w:rsidP="00B60017">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781703C9" w14:textId="77777777" w:rsidR="00F75905" w:rsidRPr="00BA1717" w:rsidRDefault="00F75905" w:rsidP="00B60017">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jurídicas son:</w:t>
      </w:r>
    </w:p>
    <w:p w14:paraId="25F9322D" w14:textId="77777777" w:rsidR="00F75905" w:rsidRPr="00BA1717" w:rsidRDefault="00F75905" w:rsidP="00B60017">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Copia legalizada de la escritura de Constitución de la Sociedad o firma comercial y con el resellado de inscripción ante </w:t>
      </w:r>
      <w:proofErr w:type="spellStart"/>
      <w:r w:rsidRPr="00BA1717">
        <w:rPr>
          <w:rFonts w:ascii="Tahoma" w:hAnsi="Tahoma" w:cs="Tahoma"/>
          <w:color w:val="365F91" w:themeColor="accent1" w:themeShade="BF"/>
          <w:sz w:val="22"/>
          <w:szCs w:val="22"/>
        </w:rPr>
        <w:t>Fundempresa</w:t>
      </w:r>
      <w:proofErr w:type="spellEnd"/>
      <w:r w:rsidRPr="00BA1717">
        <w:rPr>
          <w:rFonts w:ascii="Tahoma" w:hAnsi="Tahoma" w:cs="Tahoma"/>
          <w:color w:val="365F91" w:themeColor="accent1" w:themeShade="BF"/>
          <w:sz w:val="22"/>
          <w:szCs w:val="22"/>
        </w:rPr>
        <w:t xml:space="preserve"> (si corresponde).</w:t>
      </w:r>
    </w:p>
    <w:p w14:paraId="6406C16F" w14:textId="77777777" w:rsidR="00F75905" w:rsidRPr="00BA1717" w:rsidRDefault="00F75905" w:rsidP="00B60017">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Copia legalizada del Testimonio de Poder del Representante Legal debidamente inscrito ante </w:t>
      </w:r>
      <w:proofErr w:type="spellStart"/>
      <w:r w:rsidRPr="00BA1717">
        <w:rPr>
          <w:rFonts w:ascii="Tahoma" w:hAnsi="Tahoma" w:cs="Tahoma"/>
          <w:color w:val="365F91" w:themeColor="accent1" w:themeShade="BF"/>
          <w:sz w:val="22"/>
          <w:szCs w:val="22"/>
        </w:rPr>
        <w:t>Fundempresa</w:t>
      </w:r>
      <w:proofErr w:type="spellEnd"/>
      <w:r w:rsidRPr="00BA1717">
        <w:rPr>
          <w:rFonts w:ascii="Tahoma" w:hAnsi="Tahoma" w:cs="Tahoma"/>
          <w:color w:val="365F91" w:themeColor="accent1" w:themeShade="BF"/>
          <w:sz w:val="22"/>
          <w:szCs w:val="22"/>
        </w:rPr>
        <w:t xml:space="preserve"> (si corresponde).</w:t>
      </w:r>
    </w:p>
    <w:p w14:paraId="7237BE66" w14:textId="77777777" w:rsidR="00F75905" w:rsidRPr="00BA1717" w:rsidRDefault="00F75905" w:rsidP="00B60017">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Certificado original de actualización de la matrícula de comercio emitido por FUNDEMPRESA vigente.</w:t>
      </w:r>
    </w:p>
    <w:p w14:paraId="5F9051A7" w14:textId="77777777" w:rsidR="00F75905" w:rsidRPr="00BA1717" w:rsidRDefault="00F75905" w:rsidP="00B60017">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E996496" w14:textId="77777777" w:rsidR="00F75905" w:rsidRPr="00BA1717" w:rsidRDefault="00F75905" w:rsidP="00B60017">
      <w:pPr>
        <w:pStyle w:val="Prrafodelista"/>
        <w:numPr>
          <w:ilvl w:val="1"/>
          <w:numId w:val="15"/>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1DB49E12" w14:textId="77777777" w:rsidR="00F75905" w:rsidRPr="00BA1717" w:rsidRDefault="00F75905" w:rsidP="00B60017">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conjunta: Debe ser firmada por el Representante Legal de la Asociación Accidental, y es la siguiente:</w:t>
      </w:r>
    </w:p>
    <w:p w14:paraId="3520C845" w14:textId="77777777" w:rsidR="00F75905" w:rsidRPr="00BA1717" w:rsidRDefault="00F75905" w:rsidP="00B60017">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Testimonio del Contrato de Asociación Accidental, en fotocopia simple, que indique el porcentaje de participación </w:t>
      </w:r>
      <w:r w:rsidRPr="00BA1717">
        <w:rPr>
          <w:rFonts w:ascii="Tahoma" w:hAnsi="Tahoma" w:cs="Tahoma"/>
          <w:color w:val="365F91" w:themeColor="accent1" w:themeShade="BF"/>
          <w:sz w:val="22"/>
          <w:szCs w:val="22"/>
        </w:rPr>
        <w:lastRenderedPageBreak/>
        <w:t>de los asociados, la designación de la empresa líder, la nominación del Representante Legal de la asociación y el domicilio legal de la misma.</w:t>
      </w:r>
    </w:p>
    <w:p w14:paraId="45AFCD97" w14:textId="77777777" w:rsidR="00F75905" w:rsidRPr="00BA1717" w:rsidRDefault="00F75905" w:rsidP="00B60017">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046F017C" w14:textId="77777777" w:rsidR="00F75905" w:rsidRPr="00BA1717" w:rsidRDefault="00F75905" w:rsidP="00B60017">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Propuesta en base al Términos Básicos de Contratación señalados en el presente documento</w:t>
      </w:r>
    </w:p>
    <w:p w14:paraId="3198AD8B" w14:textId="77777777" w:rsidR="00F75905" w:rsidRPr="00BA1717" w:rsidRDefault="00F75905" w:rsidP="00B60017">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49466983" w14:textId="77777777" w:rsidR="00F75905" w:rsidRPr="00BA1717" w:rsidRDefault="00F75905" w:rsidP="00B60017">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2D4AB363" w14:textId="77777777" w:rsidR="00F75905" w:rsidRPr="00BD3197" w:rsidRDefault="00F75905" w:rsidP="00B60017">
      <w:pPr>
        <w:pStyle w:val="Prrafodelista"/>
        <w:numPr>
          <w:ilvl w:val="0"/>
          <w:numId w:val="18"/>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Poder del Representante Legal, en fotocopia simple. </w:t>
      </w:r>
    </w:p>
    <w:p w14:paraId="25D0ACEA" w14:textId="77777777" w:rsidR="00F75905" w:rsidRPr="00025CE7" w:rsidRDefault="00F75905" w:rsidP="00B60017">
      <w:pPr>
        <w:pStyle w:val="Prrafodelista"/>
        <w:numPr>
          <w:ilvl w:val="1"/>
          <w:numId w:val="29"/>
        </w:numPr>
        <w:ind w:left="1134" w:hanging="567"/>
        <w:jc w:val="both"/>
        <w:rPr>
          <w:rFonts w:ascii="Tahoma" w:hAnsi="Tahoma" w:cs="Tahoma"/>
          <w:b/>
          <w:color w:val="1F497D"/>
          <w:sz w:val="22"/>
          <w:szCs w:val="22"/>
          <w:u w:val="single"/>
        </w:rPr>
      </w:pPr>
      <w:bookmarkStart w:id="12" w:name="_Toc316503611"/>
      <w:r w:rsidRPr="00025CE7">
        <w:rPr>
          <w:rFonts w:ascii="Tahoma" w:hAnsi="Tahoma" w:cs="Tahoma"/>
          <w:b/>
          <w:color w:val="1F497D"/>
          <w:sz w:val="22"/>
          <w:szCs w:val="22"/>
          <w:u w:val="single"/>
        </w:rPr>
        <w:t>Forma de Pago</w:t>
      </w:r>
      <w:bookmarkEnd w:id="12"/>
    </w:p>
    <w:p w14:paraId="51865F94" w14:textId="77777777" w:rsidR="00F75905" w:rsidRPr="00785817" w:rsidRDefault="00F75905" w:rsidP="00F75905">
      <w:pPr>
        <w:spacing w:before="120" w:after="120"/>
        <w:ind w:left="1134"/>
        <w:jc w:val="both"/>
        <w:rPr>
          <w:rFonts w:ascii="Tahoma" w:hAnsi="Tahoma" w:cs="Tahoma"/>
          <w:color w:val="1F497D"/>
          <w:sz w:val="22"/>
          <w:szCs w:val="22"/>
          <w:lang w:val="es-BO"/>
        </w:rPr>
      </w:pPr>
      <w:r w:rsidRPr="00785817">
        <w:rPr>
          <w:rFonts w:ascii="Tahoma" w:hAnsi="Tahoma" w:cs="Tahoma"/>
          <w:color w:val="1F497D"/>
          <w:sz w:val="22"/>
          <w:szCs w:val="22"/>
          <w:lang w:val="es-BO"/>
        </w:rPr>
        <w:t>El pago se efectuará de forma mensual por el servicio prestado, previa conciliación y certificación de volúmenes de obra o presentación de reporte de actividades por la empresa de mantenimiento, según precios unitarios de su propuesta económica y emisión del correspondiente Certificado de Control de Calidad por parte de la Unidad Solicitante</w:t>
      </w:r>
      <w:r>
        <w:rPr>
          <w:rFonts w:ascii="Tahoma" w:hAnsi="Tahoma" w:cs="Tahoma"/>
          <w:color w:val="1F497D"/>
          <w:sz w:val="22"/>
          <w:szCs w:val="22"/>
          <w:lang w:val="es-BO"/>
        </w:rPr>
        <w:t>.</w:t>
      </w:r>
    </w:p>
    <w:p w14:paraId="2B0D910D" w14:textId="77777777" w:rsidR="00F75905" w:rsidRPr="008B1BE8" w:rsidRDefault="00F75905" w:rsidP="00F75905">
      <w:pPr>
        <w:ind w:left="1404" w:hanging="270"/>
        <w:jc w:val="both"/>
        <w:rPr>
          <w:rFonts w:ascii="Tahoma" w:hAnsi="Tahoma" w:cs="Tahoma"/>
          <w:color w:val="1F497D"/>
          <w:sz w:val="22"/>
          <w:szCs w:val="22"/>
          <w:lang w:val="es-BO"/>
        </w:rPr>
      </w:pPr>
    </w:p>
    <w:p w14:paraId="428262DC" w14:textId="77777777" w:rsidR="00F75905" w:rsidRDefault="00F75905" w:rsidP="00F75905">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1F17622C" w14:textId="77777777" w:rsidR="00F75905" w:rsidRPr="00025CE7" w:rsidRDefault="00F75905" w:rsidP="00F75905">
      <w:pPr>
        <w:ind w:left="1134"/>
        <w:jc w:val="both"/>
        <w:rPr>
          <w:rFonts w:ascii="Tahoma" w:hAnsi="Tahoma" w:cs="Tahoma"/>
          <w:color w:val="1F497D"/>
          <w:sz w:val="22"/>
          <w:szCs w:val="22"/>
        </w:rPr>
      </w:pPr>
    </w:p>
    <w:p w14:paraId="5F1DFA10" w14:textId="77777777" w:rsidR="00F75905" w:rsidRPr="00025CE7" w:rsidRDefault="00F75905" w:rsidP="00F75905">
      <w:pPr>
        <w:ind w:left="1134"/>
        <w:jc w:val="both"/>
        <w:rPr>
          <w:rFonts w:ascii="Tahoma" w:hAnsi="Tahoma" w:cs="Tahoma"/>
          <w:color w:val="1F497D"/>
          <w:sz w:val="22"/>
          <w:szCs w:val="22"/>
        </w:rPr>
      </w:pPr>
    </w:p>
    <w:p w14:paraId="1C0F2DFA" w14:textId="77777777" w:rsidR="00F75905" w:rsidRPr="00025CE7" w:rsidRDefault="00F75905" w:rsidP="00B60017">
      <w:pPr>
        <w:pStyle w:val="Prrafodelista"/>
        <w:numPr>
          <w:ilvl w:val="1"/>
          <w:numId w:val="29"/>
        </w:numPr>
        <w:ind w:left="1134" w:hanging="578"/>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0D639475" w14:textId="77777777" w:rsidR="00F75905" w:rsidRPr="00025CE7" w:rsidRDefault="00F75905" w:rsidP="00F75905">
      <w:pPr>
        <w:pStyle w:val="Prrafodelista"/>
        <w:ind w:left="1276"/>
        <w:jc w:val="both"/>
        <w:rPr>
          <w:rFonts w:ascii="Tahoma" w:hAnsi="Tahoma" w:cs="Tahoma"/>
          <w:b/>
          <w:color w:val="1F497D"/>
          <w:sz w:val="22"/>
          <w:szCs w:val="22"/>
          <w:u w:val="single"/>
        </w:rPr>
      </w:pPr>
    </w:p>
    <w:p w14:paraId="40430EAA" w14:textId="77777777" w:rsidR="00F75905" w:rsidRPr="00025CE7" w:rsidRDefault="00F75905" w:rsidP="00F75905">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67967881" w14:textId="77777777" w:rsidR="00F75905" w:rsidRPr="00025CE7" w:rsidRDefault="00F75905" w:rsidP="00F75905">
      <w:pPr>
        <w:ind w:left="1134"/>
        <w:jc w:val="both"/>
        <w:rPr>
          <w:rFonts w:ascii="Tahoma" w:hAnsi="Tahoma" w:cs="Tahoma"/>
          <w:color w:val="1F497D"/>
          <w:sz w:val="22"/>
        </w:rPr>
      </w:pPr>
    </w:p>
    <w:p w14:paraId="1299EA85" w14:textId="77777777" w:rsidR="00F75905" w:rsidRDefault="00F75905" w:rsidP="00F75905">
      <w:pPr>
        <w:ind w:left="708"/>
        <w:rPr>
          <w:rFonts w:cs="Arial"/>
          <w:sz w:val="18"/>
          <w:szCs w:val="18"/>
        </w:rPr>
      </w:pPr>
      <w:r w:rsidRPr="000F79DD">
        <w:rPr>
          <w:rFonts w:ascii="Tahoma" w:hAnsi="Tahoma" w:cs="Tahoma"/>
          <w:color w:val="1F497D"/>
          <w:sz w:val="22"/>
        </w:rPr>
        <w:t>Si existiesen atrasos o incumplimiento en los plazos ac</w:t>
      </w:r>
      <w:r>
        <w:rPr>
          <w:rFonts w:ascii="Tahoma" w:hAnsi="Tahoma" w:cs="Tahoma"/>
          <w:color w:val="1F497D"/>
          <w:sz w:val="22"/>
        </w:rPr>
        <w:t xml:space="preserve">ordados en la atención del servicio </w:t>
      </w:r>
      <w:r w:rsidRPr="000F79DD">
        <w:rPr>
          <w:rFonts w:ascii="Tahoma" w:hAnsi="Tahoma" w:cs="Tahoma"/>
          <w:color w:val="1F497D"/>
          <w:sz w:val="22"/>
        </w:rPr>
        <w:t xml:space="preserve">mencionado en el </w:t>
      </w:r>
      <w:r w:rsidRPr="00350A98">
        <w:rPr>
          <w:rFonts w:ascii="Tahoma" w:hAnsi="Tahoma" w:cs="Tahoma"/>
          <w:color w:val="1F497D"/>
          <w:sz w:val="22"/>
        </w:rPr>
        <w:t xml:space="preserve">punto </w:t>
      </w:r>
      <w:r>
        <w:rPr>
          <w:rFonts w:ascii="Tahoma" w:hAnsi="Tahoma" w:cs="Tahoma"/>
          <w:color w:val="1F497D"/>
          <w:sz w:val="22"/>
        </w:rPr>
        <w:t>8</w:t>
      </w:r>
      <w:r w:rsidRPr="00350A98">
        <w:rPr>
          <w:rFonts w:ascii="Tahoma" w:hAnsi="Tahoma" w:cs="Tahoma"/>
          <w:color w:val="1F497D"/>
          <w:sz w:val="22"/>
        </w:rPr>
        <w:t xml:space="preserve"> de la Parte Técnica II</w:t>
      </w:r>
      <w:r w:rsidRPr="000F79DD">
        <w:rPr>
          <w:rFonts w:ascii="Tahoma" w:hAnsi="Tahoma" w:cs="Tahoma"/>
          <w:color w:val="1F497D"/>
          <w:sz w:val="22"/>
        </w:rPr>
        <w:t xml:space="preserve"> (</w:t>
      </w:r>
      <w:r>
        <w:rPr>
          <w:rFonts w:ascii="Tahoma" w:hAnsi="Tahoma" w:cs="Tahoma"/>
          <w:color w:val="1F497D"/>
          <w:sz w:val="22"/>
        </w:rPr>
        <w:t>Resumen de Requerimientos</w:t>
      </w:r>
      <w:r w:rsidRPr="000F79DD">
        <w:rPr>
          <w:rFonts w:ascii="Tahoma" w:hAnsi="Tahoma" w:cs="Tahoma"/>
          <w:color w:val="1F497D"/>
          <w:sz w:val="22"/>
          <w:szCs w:val="22"/>
        </w:rPr>
        <w:t>)</w:t>
      </w:r>
      <w:r w:rsidRPr="000F79DD">
        <w:rPr>
          <w:rFonts w:ascii="Tahoma" w:hAnsi="Tahoma" w:cs="Tahoma"/>
          <w:color w:val="1F497D"/>
          <w:sz w:val="22"/>
        </w:rPr>
        <w:t xml:space="preserve">, el Proveedor cancelará a ENTEL S.A. </w:t>
      </w:r>
      <w:r>
        <w:rPr>
          <w:rFonts w:ascii="Tahoma" w:hAnsi="Tahoma" w:cs="Tahoma"/>
          <w:color w:val="1F497D"/>
          <w:sz w:val="22"/>
        </w:rPr>
        <w:t xml:space="preserve">según </w:t>
      </w:r>
      <w:r w:rsidRPr="00350A98">
        <w:rPr>
          <w:rFonts w:ascii="Tahoma" w:hAnsi="Tahoma" w:cs="Tahoma"/>
          <w:color w:val="1F497D"/>
          <w:sz w:val="22"/>
        </w:rPr>
        <w:t>detalle descrito en e</w:t>
      </w:r>
      <w:r>
        <w:rPr>
          <w:rFonts w:ascii="Tahoma" w:hAnsi="Tahoma" w:cs="Tahoma"/>
          <w:color w:val="1F497D"/>
          <w:sz w:val="22"/>
        </w:rPr>
        <w:t>l</w:t>
      </w:r>
      <w:r w:rsidRPr="00350A98">
        <w:rPr>
          <w:rFonts w:ascii="Tahoma" w:hAnsi="Tahoma" w:cs="Tahoma"/>
          <w:color w:val="1F497D"/>
          <w:sz w:val="22"/>
        </w:rPr>
        <w:t xml:space="preserve"> punto </w:t>
      </w:r>
      <w:r>
        <w:rPr>
          <w:rFonts w:ascii="Tahoma" w:hAnsi="Tahoma" w:cs="Tahoma"/>
          <w:color w:val="1F497D"/>
          <w:sz w:val="22"/>
        </w:rPr>
        <w:t>8</w:t>
      </w:r>
      <w:r w:rsidRPr="000F79DD">
        <w:rPr>
          <w:rFonts w:ascii="Tahoma" w:hAnsi="Tahoma" w:cs="Tahoma"/>
          <w:color w:val="1F497D"/>
          <w:sz w:val="22"/>
        </w:rPr>
        <w:t xml:space="preserve">. Asimismo, ENTEL S.A. descontará la multa del pago en curso. La suma de las multas no podrá exceder en ningún caso el </w:t>
      </w:r>
      <w:r>
        <w:rPr>
          <w:rFonts w:ascii="Tahoma" w:hAnsi="Tahoma" w:cs="Tahoma"/>
          <w:color w:val="1F497D"/>
          <w:sz w:val="22"/>
        </w:rPr>
        <w:t>2</w:t>
      </w:r>
      <w:r w:rsidRPr="000F79DD">
        <w:rPr>
          <w:rFonts w:ascii="Tahoma" w:hAnsi="Tahoma" w:cs="Tahoma"/>
          <w:color w:val="1F497D"/>
          <w:sz w:val="22"/>
        </w:rPr>
        <w:t>0</w:t>
      </w:r>
      <w:r>
        <w:rPr>
          <w:rFonts w:ascii="Tahoma" w:hAnsi="Tahoma" w:cs="Tahoma"/>
          <w:color w:val="1F497D"/>
          <w:sz w:val="22"/>
        </w:rPr>
        <w:t xml:space="preserve"> %</w:t>
      </w:r>
      <w:r w:rsidRPr="000F79DD">
        <w:rPr>
          <w:rFonts w:ascii="Tahoma" w:hAnsi="Tahoma" w:cs="Tahoma"/>
          <w:color w:val="1F497D"/>
          <w:sz w:val="22"/>
        </w:rPr>
        <w:t xml:space="preserve"> </w:t>
      </w:r>
      <w:r>
        <w:rPr>
          <w:rFonts w:ascii="Tahoma" w:hAnsi="Tahoma" w:cs="Tahoma"/>
          <w:color w:val="1F497D"/>
          <w:sz w:val="22"/>
        </w:rPr>
        <w:t xml:space="preserve">(veinte </w:t>
      </w:r>
      <w:r w:rsidRPr="000F79DD">
        <w:rPr>
          <w:rFonts w:ascii="Tahoma" w:hAnsi="Tahoma" w:cs="Tahoma"/>
          <w:color w:val="1F497D"/>
          <w:sz w:val="22"/>
        </w:rPr>
        <w:t>por ciento</w:t>
      </w:r>
      <w:r>
        <w:rPr>
          <w:rFonts w:ascii="Tahoma" w:hAnsi="Tahoma" w:cs="Tahoma"/>
          <w:color w:val="1F497D"/>
          <w:sz w:val="22"/>
        </w:rPr>
        <w:t>)</w:t>
      </w:r>
      <w:r w:rsidRPr="000F79DD">
        <w:rPr>
          <w:rFonts w:ascii="Tahoma" w:hAnsi="Tahoma" w:cs="Tahoma"/>
          <w:color w:val="1F497D"/>
          <w:sz w:val="22"/>
        </w:rPr>
        <w:t xml:space="preserve">  del monto total del contrato, debiendo iniciar el proceso de resolución del mismo.</w:t>
      </w:r>
    </w:p>
    <w:p w14:paraId="35C6BB3F" w14:textId="77777777" w:rsidR="00F75905" w:rsidRPr="004D07BD" w:rsidRDefault="00F75905" w:rsidP="00F75905">
      <w:pPr>
        <w:ind w:left="708" w:firstLine="708"/>
        <w:jc w:val="both"/>
        <w:rPr>
          <w:rFonts w:cs="Arial"/>
          <w:sz w:val="18"/>
          <w:szCs w:val="18"/>
        </w:rPr>
      </w:pPr>
    </w:p>
    <w:p w14:paraId="240A2BF1" w14:textId="77777777" w:rsidR="00F75905" w:rsidRDefault="00F75905" w:rsidP="00F75905">
      <w:pPr>
        <w:pStyle w:val="Ttulo1"/>
        <w:numPr>
          <w:ilvl w:val="0"/>
          <w:numId w:val="0"/>
        </w:numPr>
        <w:jc w:val="center"/>
        <w:rPr>
          <w:color w:val="004990"/>
          <w:sz w:val="28"/>
          <w:szCs w:val="28"/>
          <w:u w:val="none"/>
        </w:rPr>
      </w:pPr>
    </w:p>
    <w:p w14:paraId="35447E0A" w14:textId="77777777" w:rsidR="00F75905" w:rsidRDefault="00F75905" w:rsidP="00F75905">
      <w:pPr>
        <w:pStyle w:val="Ttulo1"/>
        <w:numPr>
          <w:ilvl w:val="0"/>
          <w:numId w:val="0"/>
        </w:numPr>
        <w:jc w:val="center"/>
        <w:rPr>
          <w:color w:val="004990"/>
          <w:sz w:val="28"/>
          <w:szCs w:val="28"/>
          <w:u w:val="none"/>
        </w:rPr>
      </w:pPr>
    </w:p>
    <w:p w14:paraId="1FA41608" w14:textId="77777777" w:rsidR="00F75905" w:rsidRDefault="00F75905" w:rsidP="00F75905">
      <w:pPr>
        <w:pStyle w:val="Ttulo1"/>
        <w:numPr>
          <w:ilvl w:val="0"/>
          <w:numId w:val="0"/>
        </w:numPr>
        <w:jc w:val="center"/>
        <w:rPr>
          <w:color w:val="004990"/>
          <w:sz w:val="28"/>
          <w:szCs w:val="28"/>
          <w:u w:val="none"/>
        </w:rPr>
      </w:pPr>
    </w:p>
    <w:p w14:paraId="56CC7744" w14:textId="411060F3" w:rsidR="00937E95" w:rsidRDefault="00F75905" w:rsidP="00F75905">
      <w:pPr>
        <w:jc w:val="center"/>
        <w:rPr>
          <w:rFonts w:cs="Arial"/>
          <w:sz w:val="18"/>
          <w:szCs w:val="18"/>
        </w:rPr>
      </w:pPr>
      <w:r w:rsidRPr="00DC1DA3" w:rsidDel="00F75905">
        <w:rPr>
          <w:rFonts w:ascii="Tahoma" w:hAnsi="Tahoma" w:cs="Tahoma"/>
          <w:b/>
          <w:color w:val="004990"/>
          <w:sz w:val="28"/>
          <w:szCs w:val="28"/>
        </w:rPr>
        <w:t xml:space="preserve"> </w:t>
      </w:r>
      <w:bookmarkEnd w:id="0"/>
    </w:p>
    <w:p w14:paraId="7D085AD2" w14:textId="77777777" w:rsidR="00B1226A" w:rsidRPr="004D07BD" w:rsidRDefault="00B1226A" w:rsidP="004D07BD">
      <w:pPr>
        <w:ind w:left="708" w:firstLine="708"/>
        <w:jc w:val="both"/>
        <w:rPr>
          <w:rFonts w:cs="Arial"/>
          <w:sz w:val="18"/>
          <w:szCs w:val="18"/>
        </w:rPr>
      </w:pPr>
    </w:p>
    <w:p w14:paraId="44911270" w14:textId="77777777" w:rsidR="00C61025" w:rsidRPr="002275B2" w:rsidRDefault="00C61025" w:rsidP="002C3600">
      <w:pPr>
        <w:pStyle w:val="Ttulo1"/>
        <w:numPr>
          <w:ilvl w:val="0"/>
          <w:numId w:val="0"/>
        </w:numPr>
        <w:jc w:val="center"/>
        <w:rPr>
          <w:color w:val="004990"/>
          <w:sz w:val="28"/>
          <w:szCs w:val="28"/>
          <w:u w:val="none"/>
        </w:rPr>
      </w:pPr>
      <w:bookmarkStart w:id="13" w:name="_Toc330030631"/>
      <w:r w:rsidRPr="002275B2">
        <w:rPr>
          <w:color w:val="004990"/>
          <w:sz w:val="28"/>
          <w:szCs w:val="28"/>
          <w:u w:val="none"/>
        </w:rPr>
        <w:t>PARTE II</w:t>
      </w:r>
      <w:bookmarkEnd w:id="13"/>
    </w:p>
    <w:p w14:paraId="0C7D3F1D" w14:textId="77777777" w:rsidR="002C3600" w:rsidRPr="002275B2" w:rsidRDefault="002C3600" w:rsidP="002C3600">
      <w:pPr>
        <w:rPr>
          <w:sz w:val="28"/>
          <w:szCs w:val="28"/>
          <w:lang w:val="es-MX"/>
        </w:rPr>
      </w:pPr>
    </w:p>
    <w:p w14:paraId="3BEAE8A4"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DEBC2C1" w14:textId="77777777" w:rsidR="00393ED2" w:rsidRDefault="00393ED2" w:rsidP="00393ED2">
      <w:pPr>
        <w:rPr>
          <w:rFonts w:ascii="Tahoma" w:hAnsi="Tahoma" w:cs="Tahoma"/>
          <w:color w:val="004990"/>
          <w:lang w:val="pt-BR"/>
        </w:rPr>
      </w:pPr>
    </w:p>
    <w:p w14:paraId="189B4487" w14:textId="77777777" w:rsidR="00393ED2" w:rsidRPr="009C2DE5" w:rsidRDefault="00393ED2" w:rsidP="00393ED2">
      <w:pPr>
        <w:rPr>
          <w:rFonts w:ascii="Tahoma" w:hAnsi="Tahoma" w:cs="Tahoma"/>
          <w:color w:val="004990"/>
          <w:lang w:val="pt-BR"/>
        </w:rPr>
      </w:pPr>
    </w:p>
    <w:p w14:paraId="17A09D6D" w14:textId="77777777" w:rsidR="00393ED2" w:rsidRPr="009C2DE5" w:rsidRDefault="00393ED2" w:rsidP="00B60017">
      <w:pPr>
        <w:pStyle w:val="TITULOS"/>
        <w:numPr>
          <w:ilvl w:val="0"/>
          <w:numId w:val="20"/>
        </w:numPr>
        <w:spacing w:after="0"/>
        <w:ind w:left="426"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14:paraId="07C422C9" w14:textId="77777777" w:rsidR="00393ED2" w:rsidRPr="009C2DE5" w:rsidRDefault="00393ED2" w:rsidP="00393ED2">
      <w:pPr>
        <w:pStyle w:val="Continuarlista"/>
        <w:ind w:left="426"/>
        <w:rPr>
          <w:rFonts w:ascii="Tahoma" w:hAnsi="Tahoma" w:cs="Tahoma"/>
          <w:color w:val="004990"/>
          <w:sz w:val="22"/>
          <w:szCs w:val="22"/>
          <w:lang w:val="es-ES_tradnl" w:bidi="en-US"/>
        </w:rPr>
      </w:pPr>
    </w:p>
    <w:p w14:paraId="0A7737BD"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14:paraId="1AA2026A"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14:paraId="54434B30"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sidR="00546110">
        <w:rPr>
          <w:rFonts w:ascii="Tahoma" w:hAnsi="Tahoma" w:cs="Tahoma"/>
          <w:color w:val="004990"/>
          <w:sz w:val="22"/>
          <w:szCs w:val="22"/>
          <w:lang w:val="es-ES_tradnl" w:bidi="en-US"/>
        </w:rPr>
        <w:t xml:space="preserve">ENTEL </w:t>
      </w:r>
      <w:r w:rsidRPr="009C2DE5">
        <w:rPr>
          <w:rFonts w:ascii="Tahoma" w:hAnsi="Tahoma" w:cs="Tahoma"/>
          <w:color w:val="004990"/>
          <w:sz w:val="22"/>
          <w:szCs w:val="22"/>
          <w:lang w:val="es-ES_tradnl" w:bidi="en-US"/>
        </w:rPr>
        <w:t xml:space="preserve">S.A. el oferente debe tomar en cuenta las siguientes referencias para la interpretación de las tablas. </w:t>
      </w:r>
    </w:p>
    <w:p w14:paraId="34A8507F"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3824ECB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5F6453">
        <w:rPr>
          <w:rFonts w:ascii="Tahoma" w:hAnsi="Tahoma" w:cs="Tahoma"/>
          <w:color w:val="004990"/>
          <w:lang w:val="es-ES_tradnl"/>
        </w:rPr>
      </w:r>
      <w:r w:rsidR="005F6453">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B9A9E8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5F6453">
        <w:rPr>
          <w:rFonts w:ascii="Tahoma" w:hAnsi="Tahoma" w:cs="Tahoma"/>
          <w:color w:val="004990"/>
          <w:lang w:val="es-ES_tradnl"/>
        </w:rPr>
      </w:r>
      <w:r w:rsidR="005F6453">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No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5C127D0"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0E21575E" w14:textId="77777777" w:rsidR="00393ED2" w:rsidRPr="009C2DE5" w:rsidRDefault="00393ED2" w:rsidP="00393ED2">
      <w:pPr>
        <w:jc w:val="both"/>
        <w:rPr>
          <w:rFonts w:ascii="Tahoma" w:hAnsi="Tahoma" w:cs="Tahoma"/>
          <w:color w:val="004990"/>
          <w:lang w:val="es-ES_tradnl"/>
        </w:rPr>
      </w:pPr>
    </w:p>
    <w:p w14:paraId="30216DEB" w14:textId="48675CBB" w:rsidR="00A81B3A" w:rsidRPr="00C25B38" w:rsidRDefault="00546110" w:rsidP="00A81B3A">
      <w:pPr>
        <w:pStyle w:val="Continuarlista"/>
        <w:spacing w:after="0"/>
        <w:rPr>
          <w:rFonts w:ascii="Tahoma" w:hAnsi="Tahoma" w:cs="Tahoma"/>
          <w:color w:val="1F497D" w:themeColor="text2"/>
          <w:sz w:val="22"/>
          <w:szCs w:val="22"/>
          <w:lang w:val="es-ES_tradnl" w:bidi="en-US"/>
        </w:rPr>
      </w:pPr>
      <w:r>
        <w:rPr>
          <w:rFonts w:ascii="Tahoma" w:hAnsi="Tahoma" w:cs="Tahoma"/>
          <w:color w:val="1F497D" w:themeColor="text2"/>
          <w:sz w:val="22"/>
          <w:szCs w:val="22"/>
          <w:lang w:val="es-ES_tradnl" w:bidi="en-US"/>
        </w:rPr>
        <w:t xml:space="preserve">ENTEL </w:t>
      </w:r>
      <w:r w:rsidR="00A81B3A" w:rsidRPr="00E62F4B">
        <w:rPr>
          <w:rFonts w:ascii="Tahoma" w:hAnsi="Tahoma" w:cs="Tahoma"/>
          <w:color w:val="1F497D" w:themeColor="text2"/>
          <w:sz w:val="22"/>
          <w:szCs w:val="22"/>
          <w:lang w:val="es-ES_tradnl" w:bidi="en-US"/>
        </w:rPr>
        <w:t xml:space="preserve">S.A. requiere </w:t>
      </w:r>
      <w:r w:rsidR="00A81B3A" w:rsidRPr="00E30BBB">
        <w:rPr>
          <w:rFonts w:ascii="Tahoma" w:hAnsi="Tahoma" w:cs="Tahoma"/>
          <w:color w:val="1F497D" w:themeColor="text2"/>
          <w:sz w:val="22"/>
          <w:szCs w:val="22"/>
          <w:lang w:val="es-ES_tradnl" w:bidi="en-US"/>
        </w:rPr>
        <w:t xml:space="preserve">contratar </w:t>
      </w:r>
      <w:r w:rsidR="00C33CF0" w:rsidRPr="007F7E9E">
        <w:rPr>
          <w:rFonts w:ascii="Tahoma" w:hAnsi="Tahoma" w:cs="Tahoma"/>
          <w:b/>
          <w:color w:val="1F497D" w:themeColor="text2"/>
          <w:sz w:val="22"/>
          <w:szCs w:val="22"/>
          <w:lang w:val="es-ES_tradnl" w:bidi="en-US"/>
        </w:rPr>
        <w:t>dos</w:t>
      </w:r>
      <w:r w:rsidR="00A81B3A" w:rsidRPr="007F7E9E">
        <w:rPr>
          <w:rFonts w:ascii="Tahoma" w:hAnsi="Tahoma" w:cs="Tahoma"/>
          <w:b/>
          <w:color w:val="1F497D" w:themeColor="text2"/>
          <w:sz w:val="22"/>
          <w:szCs w:val="22"/>
          <w:lang w:val="es-ES_tradnl" w:bidi="en-US"/>
        </w:rPr>
        <w:t xml:space="preserve"> empresas</w:t>
      </w:r>
      <w:r w:rsidR="00A81B3A" w:rsidRPr="00E62F4B">
        <w:rPr>
          <w:rFonts w:ascii="Tahoma" w:hAnsi="Tahoma" w:cs="Tahoma"/>
          <w:color w:val="1F497D" w:themeColor="text2"/>
          <w:sz w:val="22"/>
          <w:szCs w:val="22"/>
          <w:lang w:val="es-ES_tradnl" w:bidi="en-US"/>
        </w:rPr>
        <w:t xml:space="preserve"> </w:t>
      </w:r>
      <w:r w:rsidR="00A81B3A">
        <w:rPr>
          <w:rFonts w:ascii="Tahoma" w:hAnsi="Tahoma" w:cs="Tahoma"/>
          <w:color w:val="1F497D" w:themeColor="text2"/>
          <w:sz w:val="22"/>
          <w:szCs w:val="22"/>
          <w:lang w:val="es-ES_tradnl" w:bidi="en-US"/>
        </w:rPr>
        <w:t xml:space="preserve">que </w:t>
      </w:r>
      <w:r w:rsidR="00A81B3A" w:rsidRPr="00E62F4B">
        <w:rPr>
          <w:rFonts w:ascii="Tahoma" w:hAnsi="Tahoma" w:cs="Tahoma"/>
          <w:color w:val="1F497D" w:themeColor="text2"/>
          <w:sz w:val="22"/>
          <w:szCs w:val="22"/>
          <w:lang w:val="es-ES_tradnl" w:bidi="en-US"/>
        </w:rPr>
        <w:t xml:space="preserve">brinden Servicios de </w:t>
      </w:r>
      <w:r w:rsidR="00A81B3A">
        <w:rPr>
          <w:rFonts w:ascii="Tahoma" w:hAnsi="Tahoma" w:cs="Tahoma"/>
          <w:color w:val="1F497D" w:themeColor="text2"/>
          <w:sz w:val="22"/>
          <w:szCs w:val="22"/>
          <w:lang w:val="es-ES_tradnl" w:bidi="en-US"/>
        </w:rPr>
        <w:t xml:space="preserve">Transporte para el envío de celulares, tarjetas, módems, material publicitario, equipos de red, equipos de computación y otros </w:t>
      </w:r>
      <w:r w:rsidR="00C33CF0">
        <w:rPr>
          <w:rFonts w:ascii="Tahoma" w:hAnsi="Tahoma" w:cs="Tahoma"/>
          <w:color w:val="1F497D" w:themeColor="text2"/>
          <w:sz w:val="22"/>
          <w:szCs w:val="22"/>
          <w:lang w:val="es-ES_tradnl" w:bidi="en-US"/>
        </w:rPr>
        <w:t xml:space="preserve">materiales </w:t>
      </w:r>
      <w:r w:rsidR="00A81B3A">
        <w:rPr>
          <w:rFonts w:ascii="Tahoma" w:hAnsi="Tahoma" w:cs="Tahoma"/>
          <w:color w:val="1F497D" w:themeColor="text2"/>
          <w:sz w:val="22"/>
          <w:szCs w:val="22"/>
          <w:lang w:val="es-ES_tradnl" w:bidi="en-US"/>
        </w:rPr>
        <w:t xml:space="preserve">a nivel </w:t>
      </w:r>
      <w:r w:rsidR="007F7E9E">
        <w:rPr>
          <w:rFonts w:ascii="Tahoma" w:hAnsi="Tahoma" w:cs="Tahoma"/>
          <w:color w:val="1F497D" w:themeColor="text2"/>
          <w:sz w:val="22"/>
          <w:szCs w:val="22"/>
          <w:lang w:val="es-ES_tradnl" w:bidi="en-US"/>
        </w:rPr>
        <w:t xml:space="preserve">Nacional, </w:t>
      </w:r>
      <w:r w:rsidR="00A81B3A">
        <w:rPr>
          <w:rFonts w:ascii="Tahoma" w:hAnsi="Tahoma" w:cs="Tahoma"/>
          <w:color w:val="1F497D" w:themeColor="text2"/>
          <w:sz w:val="22"/>
          <w:szCs w:val="22"/>
          <w:lang w:val="es-ES_tradnl" w:bidi="en-US"/>
        </w:rPr>
        <w:t xml:space="preserve">Urbano, Rural, Provincial y Departamental. </w:t>
      </w:r>
    </w:p>
    <w:p w14:paraId="0D828FC4" w14:textId="77777777" w:rsidR="00A81B3A" w:rsidRPr="009C2DE5" w:rsidRDefault="00A81B3A" w:rsidP="00A81B3A">
      <w:pPr>
        <w:pStyle w:val="Prrafodelista"/>
        <w:spacing w:line="240" w:lineRule="atLeast"/>
        <w:ind w:hanging="720"/>
        <w:jc w:val="center"/>
        <w:rPr>
          <w:rFonts w:ascii="Tahoma" w:hAnsi="Tahoma" w:cs="Tahoma"/>
          <w:color w:val="004990"/>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3"/>
        <w:gridCol w:w="952"/>
        <w:gridCol w:w="848"/>
        <w:gridCol w:w="1059"/>
        <w:gridCol w:w="1059"/>
        <w:gridCol w:w="1059"/>
        <w:gridCol w:w="1174"/>
        <w:gridCol w:w="1173"/>
        <w:gridCol w:w="1171"/>
      </w:tblGrid>
      <w:tr w:rsidR="00764847" w:rsidRPr="009C2DE5" w14:paraId="7C03D44B" w14:textId="77777777" w:rsidTr="00F75905">
        <w:trPr>
          <w:trHeight w:val="910"/>
          <w:jc w:val="center"/>
        </w:trPr>
        <w:tc>
          <w:tcPr>
            <w:tcW w:w="269"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54B7B937"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53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74952AA" w14:textId="77777777" w:rsidR="00764847" w:rsidRPr="00363D85" w:rsidRDefault="00764847" w:rsidP="00F75905">
            <w:pPr>
              <w:jc w:val="center"/>
              <w:rPr>
                <w:rFonts w:ascii="Tahoma" w:hAnsi="Tahoma" w:cs="Tahoma"/>
                <w:b/>
                <w:color w:val="FFFFFF" w:themeColor="background1"/>
                <w:lang w:val="es-ES_tradnl"/>
              </w:rPr>
            </w:pPr>
            <w:proofErr w:type="spellStart"/>
            <w:r w:rsidRPr="00363D85">
              <w:rPr>
                <w:rFonts w:ascii="Tahoma" w:hAnsi="Tahoma" w:cs="Tahoma"/>
                <w:b/>
                <w:color w:val="FFFFFF" w:themeColor="background1"/>
                <w:lang w:val="es-ES_tradnl"/>
              </w:rPr>
              <w:t>Item</w:t>
            </w:r>
            <w:proofErr w:type="spellEnd"/>
          </w:p>
        </w:tc>
        <w:tc>
          <w:tcPr>
            <w:tcW w:w="47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2F51BE0"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5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03B2B3A" w14:textId="77777777" w:rsidR="00764847" w:rsidRPr="00363D85" w:rsidRDefault="00764847" w:rsidP="00F75905">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5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8F63B85" w14:textId="77777777" w:rsidR="00764847" w:rsidRPr="00363D85" w:rsidRDefault="00764847" w:rsidP="00F75905">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5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695622EC"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65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2886AE1F"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4</w:t>
            </w:r>
          </w:p>
        </w:tc>
        <w:tc>
          <w:tcPr>
            <w:tcW w:w="653"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51D2B4CD" w14:textId="77777777" w:rsidR="00764847" w:rsidRPr="00363D85" w:rsidRDefault="00764847" w:rsidP="00F75905">
            <w:pP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5</w:t>
            </w:r>
          </w:p>
        </w:tc>
        <w:tc>
          <w:tcPr>
            <w:tcW w:w="653" w:type="pct"/>
            <w:tcBorders>
              <w:top w:val="single" w:sz="4" w:space="0" w:color="004990"/>
              <w:left w:val="single" w:sz="4" w:space="0" w:color="FFFFFF" w:themeColor="background1"/>
              <w:bottom w:val="single" w:sz="4" w:space="0" w:color="004990"/>
              <w:right w:val="single" w:sz="4" w:space="0" w:color="004990"/>
            </w:tcBorders>
            <w:shd w:val="clear" w:color="auto" w:fill="004990"/>
          </w:tcPr>
          <w:p w14:paraId="1B6EF8A3" w14:textId="77777777" w:rsidR="00764847" w:rsidRDefault="00764847" w:rsidP="00F75905">
            <w:pPr>
              <w:rPr>
                <w:rFonts w:ascii="Tahoma" w:hAnsi="Tahoma" w:cs="Tahoma"/>
                <w:b/>
                <w:color w:val="FFFFFF" w:themeColor="background1"/>
                <w:lang w:val="es-ES_tradnl"/>
              </w:rPr>
            </w:pPr>
          </w:p>
          <w:p w14:paraId="0B4548BB" w14:textId="77777777" w:rsidR="00764847" w:rsidRPr="00363D85" w:rsidRDefault="00764847" w:rsidP="00F75905">
            <w:pPr>
              <w:rPr>
                <w:rFonts w:ascii="Tahoma" w:hAnsi="Tahoma" w:cs="Tahoma"/>
                <w:b/>
                <w:color w:val="FFFFFF" w:themeColor="background1"/>
                <w:lang w:val="es-ES_tradnl"/>
              </w:rPr>
            </w:pPr>
            <w:r>
              <w:rPr>
                <w:rFonts w:ascii="Tahoma" w:hAnsi="Tahoma" w:cs="Tahoma"/>
                <w:b/>
                <w:color w:val="FFFFFF" w:themeColor="background1"/>
                <w:lang w:val="es-ES_tradnl"/>
              </w:rPr>
              <w:t>C</w:t>
            </w:r>
            <w:r w:rsidRPr="00363D85">
              <w:rPr>
                <w:rFonts w:ascii="Tahoma" w:hAnsi="Tahoma" w:cs="Tahoma"/>
                <w:b/>
                <w:color w:val="FFFFFF" w:themeColor="background1"/>
                <w:lang w:val="es-ES_tradnl"/>
              </w:rPr>
              <w:t xml:space="preserve">aracterística </w:t>
            </w:r>
            <w:r>
              <w:rPr>
                <w:rFonts w:ascii="Tahoma" w:hAnsi="Tahoma" w:cs="Tahoma"/>
                <w:b/>
                <w:color w:val="FFFFFF" w:themeColor="background1"/>
                <w:lang w:val="es-ES_tradnl"/>
              </w:rPr>
              <w:t xml:space="preserve"> 6</w:t>
            </w:r>
          </w:p>
        </w:tc>
      </w:tr>
      <w:tr w:rsidR="00764847" w:rsidRPr="009C2DE5" w14:paraId="3116188E" w14:textId="77777777" w:rsidTr="00F75905">
        <w:trPr>
          <w:trHeight w:val="770"/>
          <w:jc w:val="center"/>
        </w:trPr>
        <w:tc>
          <w:tcPr>
            <w:tcW w:w="269" w:type="pct"/>
            <w:tcBorders>
              <w:top w:val="single" w:sz="4" w:space="0" w:color="004990"/>
              <w:left w:val="single" w:sz="4" w:space="0" w:color="004990"/>
              <w:bottom w:val="single" w:sz="4" w:space="0" w:color="004990"/>
              <w:right w:val="single" w:sz="4" w:space="0" w:color="004990"/>
            </w:tcBorders>
            <w:vAlign w:val="center"/>
            <w:hideMark/>
          </w:tcPr>
          <w:p w14:paraId="39F44173"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1</w:t>
            </w:r>
          </w:p>
        </w:tc>
        <w:tc>
          <w:tcPr>
            <w:tcW w:w="530" w:type="pct"/>
            <w:tcBorders>
              <w:top w:val="single" w:sz="4" w:space="0" w:color="004990"/>
              <w:left w:val="single" w:sz="4" w:space="0" w:color="004990"/>
              <w:bottom w:val="single" w:sz="4" w:space="0" w:color="004990"/>
              <w:right w:val="single" w:sz="4" w:space="0" w:color="004990"/>
            </w:tcBorders>
            <w:vAlign w:val="center"/>
            <w:hideMark/>
          </w:tcPr>
          <w:p w14:paraId="6A7FAA86"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 xml:space="preserve">Servicio de transporte </w:t>
            </w:r>
          </w:p>
        </w:tc>
        <w:tc>
          <w:tcPr>
            <w:tcW w:w="472" w:type="pct"/>
            <w:tcBorders>
              <w:top w:val="single" w:sz="4" w:space="0" w:color="004990"/>
              <w:left w:val="single" w:sz="4" w:space="0" w:color="004990"/>
              <w:bottom w:val="single" w:sz="4" w:space="0" w:color="004990"/>
              <w:right w:val="single" w:sz="4" w:space="0" w:color="004990"/>
            </w:tcBorders>
            <w:vAlign w:val="center"/>
            <w:hideMark/>
          </w:tcPr>
          <w:p w14:paraId="3EBDB70A" w14:textId="348BB098" w:rsidR="00764847" w:rsidRDefault="00E505EF" w:rsidP="00F75905">
            <w:pPr>
              <w:jc w:val="center"/>
              <w:rPr>
                <w:rFonts w:ascii="Tahoma" w:hAnsi="Tahoma" w:cs="Tahoma"/>
                <w:color w:val="004990"/>
                <w:lang w:val="es-ES_tradnl"/>
              </w:rPr>
            </w:pPr>
            <w:r>
              <w:rPr>
                <w:rFonts w:ascii="Tahoma" w:hAnsi="Tahoma" w:cs="Tahoma"/>
                <w:color w:val="004990"/>
                <w:lang w:val="es-ES_tradnl"/>
              </w:rPr>
              <w:t xml:space="preserve">1 a </w:t>
            </w:r>
            <w:r w:rsidR="00764847">
              <w:rPr>
                <w:rFonts w:ascii="Tahoma" w:hAnsi="Tahoma" w:cs="Tahoma"/>
                <w:color w:val="004990"/>
                <w:lang w:val="es-ES_tradnl"/>
              </w:rPr>
              <w:t>2</w:t>
            </w:r>
          </w:p>
          <w:p w14:paraId="0F23C4BD"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empresas</w:t>
            </w:r>
          </w:p>
        </w:tc>
        <w:tc>
          <w:tcPr>
            <w:tcW w:w="590" w:type="pct"/>
            <w:tcBorders>
              <w:top w:val="single" w:sz="4" w:space="0" w:color="004990"/>
              <w:left w:val="single" w:sz="4" w:space="0" w:color="004990"/>
              <w:bottom w:val="single" w:sz="4" w:space="0" w:color="004990"/>
              <w:right w:val="single" w:sz="4" w:space="0" w:color="004990"/>
            </w:tcBorders>
            <w:vAlign w:val="center"/>
            <w:hideMark/>
          </w:tcPr>
          <w:p w14:paraId="6A3F52C9"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Despacho equipos de Red, celulares, Tarjetas material POP y otros</w:t>
            </w:r>
            <w:r>
              <w:rPr>
                <w:rFonts w:ascii="Tahoma" w:hAnsi="Tahoma" w:cs="Tahoma"/>
                <w:color w:val="004990"/>
                <w:lang w:val="es-ES_tradnl"/>
              </w:rPr>
              <w:t xml:space="preserve"> materiales</w:t>
            </w:r>
          </w:p>
        </w:tc>
        <w:tc>
          <w:tcPr>
            <w:tcW w:w="590" w:type="pct"/>
            <w:tcBorders>
              <w:top w:val="single" w:sz="4" w:space="0" w:color="004990"/>
              <w:left w:val="single" w:sz="4" w:space="0" w:color="004990"/>
              <w:bottom w:val="single" w:sz="4" w:space="0" w:color="004990"/>
              <w:right w:val="single" w:sz="4" w:space="0" w:color="004990"/>
            </w:tcBorders>
            <w:vAlign w:val="center"/>
            <w:hideMark/>
          </w:tcPr>
          <w:p w14:paraId="1A57D7D7"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 xml:space="preserve">Traslados departamentales </w:t>
            </w:r>
          </w:p>
        </w:tc>
        <w:tc>
          <w:tcPr>
            <w:tcW w:w="590" w:type="pct"/>
            <w:tcBorders>
              <w:top w:val="single" w:sz="4" w:space="0" w:color="004990"/>
              <w:left w:val="single" w:sz="4" w:space="0" w:color="004990"/>
              <w:bottom w:val="single" w:sz="4" w:space="0" w:color="004990"/>
              <w:right w:val="single" w:sz="4" w:space="0" w:color="004990"/>
            </w:tcBorders>
            <w:vAlign w:val="center"/>
          </w:tcPr>
          <w:p w14:paraId="37001F62"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Traslados Urbanos</w:t>
            </w:r>
          </w:p>
        </w:tc>
        <w:tc>
          <w:tcPr>
            <w:tcW w:w="654" w:type="pct"/>
            <w:tcBorders>
              <w:top w:val="single" w:sz="4" w:space="0" w:color="004990"/>
              <w:left w:val="single" w:sz="4" w:space="0" w:color="004990"/>
              <w:bottom w:val="single" w:sz="4" w:space="0" w:color="004990"/>
              <w:right w:val="single" w:sz="4" w:space="0" w:color="004990"/>
            </w:tcBorders>
            <w:vAlign w:val="center"/>
          </w:tcPr>
          <w:p w14:paraId="1AC0C8FF"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Traslados Provinciales</w:t>
            </w:r>
          </w:p>
        </w:tc>
        <w:tc>
          <w:tcPr>
            <w:tcW w:w="653" w:type="pct"/>
            <w:tcBorders>
              <w:top w:val="single" w:sz="4" w:space="0" w:color="004990"/>
              <w:left w:val="single" w:sz="4" w:space="0" w:color="004990"/>
              <w:bottom w:val="single" w:sz="4" w:space="0" w:color="004990"/>
              <w:right w:val="single" w:sz="4" w:space="0" w:color="004990"/>
            </w:tcBorders>
            <w:vAlign w:val="center"/>
          </w:tcPr>
          <w:p w14:paraId="70EBA2AB"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Servicio Terrestre</w:t>
            </w:r>
          </w:p>
        </w:tc>
        <w:tc>
          <w:tcPr>
            <w:tcW w:w="653" w:type="pct"/>
            <w:tcBorders>
              <w:top w:val="single" w:sz="4" w:space="0" w:color="004990"/>
              <w:left w:val="single" w:sz="4" w:space="0" w:color="004990"/>
              <w:bottom w:val="single" w:sz="4" w:space="0" w:color="004990"/>
              <w:right w:val="single" w:sz="4" w:space="0" w:color="004990"/>
            </w:tcBorders>
            <w:vAlign w:val="center"/>
          </w:tcPr>
          <w:p w14:paraId="1ACC77A1" w14:textId="77777777" w:rsidR="00764847" w:rsidRPr="00BF7C29" w:rsidRDefault="00764847" w:rsidP="00F75905">
            <w:pPr>
              <w:rPr>
                <w:rFonts w:ascii="Tahoma" w:hAnsi="Tahoma" w:cs="Tahoma"/>
                <w:color w:val="004990"/>
                <w:lang w:val="es-ES_tradnl"/>
              </w:rPr>
            </w:pPr>
            <w:r w:rsidRPr="00BF7C29">
              <w:rPr>
                <w:rFonts w:ascii="Tahoma" w:hAnsi="Tahoma" w:cs="Tahoma"/>
                <w:color w:val="004990"/>
                <w:lang w:val="es-ES_tradnl"/>
              </w:rPr>
              <w:t xml:space="preserve">Servicio por dos años </w:t>
            </w:r>
          </w:p>
        </w:tc>
      </w:tr>
    </w:tbl>
    <w:p w14:paraId="49DE7D50" w14:textId="6732EDA8" w:rsidR="00E505EF" w:rsidRPr="00E505EF" w:rsidRDefault="00E505EF" w:rsidP="00A81B3A">
      <w:pPr>
        <w:rPr>
          <w:rFonts w:ascii="Tahoma" w:hAnsi="Tahoma" w:cs="Tahoma"/>
          <w:color w:val="1F497D" w:themeColor="text2"/>
          <w:sz w:val="22"/>
          <w:szCs w:val="22"/>
          <w:lang w:val="es-ES_tradnl" w:eastAsia="en-US" w:bidi="en-US"/>
        </w:rPr>
      </w:pPr>
    </w:p>
    <w:p w14:paraId="27D435E7" w14:textId="6DBA429E" w:rsidR="00E505EF" w:rsidRPr="00E505EF" w:rsidRDefault="00E505EF" w:rsidP="00A81B3A">
      <w:pPr>
        <w:rPr>
          <w:ins w:id="15" w:author="Patricia Virginia Gutierrez Machaca" w:date="2017-09-19T10:21:00Z"/>
          <w:rFonts w:ascii="Tahoma" w:hAnsi="Tahoma" w:cs="Tahoma"/>
          <w:color w:val="1F497D" w:themeColor="text2"/>
          <w:sz w:val="22"/>
          <w:szCs w:val="22"/>
          <w:lang w:val="es-ES_tradnl" w:eastAsia="en-US" w:bidi="en-US"/>
        </w:rPr>
      </w:pPr>
      <w:r w:rsidRPr="00E505EF">
        <w:rPr>
          <w:rFonts w:ascii="Tahoma" w:hAnsi="Tahoma" w:cs="Tahoma"/>
          <w:color w:val="1F497D" w:themeColor="text2"/>
          <w:sz w:val="22"/>
          <w:szCs w:val="22"/>
          <w:lang w:val="es-ES_tradnl" w:eastAsia="en-US" w:bidi="en-US"/>
        </w:rPr>
        <w:t xml:space="preserve">En el caso de </w:t>
      </w:r>
      <w:r>
        <w:rPr>
          <w:rFonts w:ascii="Tahoma" w:hAnsi="Tahoma" w:cs="Tahoma"/>
          <w:color w:val="1F497D" w:themeColor="text2"/>
          <w:sz w:val="22"/>
          <w:szCs w:val="22"/>
          <w:lang w:val="es-ES_tradnl" w:eastAsia="en-US" w:bidi="en-US"/>
        </w:rPr>
        <w:t xml:space="preserve">que no se cuente con dos empresas proponentes, se adjudicara a la empresa que cumpla con los requisitos técnicos y económicos solicitados por Entel S.A. </w:t>
      </w:r>
    </w:p>
    <w:p w14:paraId="5C948C7D" w14:textId="77777777" w:rsidR="00E505EF" w:rsidRPr="00C25B38" w:rsidRDefault="00E505EF" w:rsidP="00A81B3A">
      <w:pPr>
        <w:rPr>
          <w:lang w:val="es-BO" w:eastAsia="en-US"/>
        </w:rPr>
      </w:pPr>
    </w:p>
    <w:p w14:paraId="7CAD7DEA" w14:textId="77777777" w:rsidR="00A81B3A" w:rsidRPr="00C25B38" w:rsidRDefault="00A81B3A" w:rsidP="00B60017">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CONDICIONES AL OBJETO DE LA COMPRA </w:t>
      </w:r>
    </w:p>
    <w:p w14:paraId="26C48779" w14:textId="77777777" w:rsidR="00A81B3A" w:rsidRPr="009C2DE5" w:rsidRDefault="00A81B3A" w:rsidP="00A81B3A">
      <w:pPr>
        <w:jc w:val="both"/>
        <w:rPr>
          <w:rFonts w:ascii="Tahoma" w:hAnsi="Tahoma" w:cs="Tahoma"/>
          <w:color w:val="004990"/>
          <w:highlight w:val="yellow"/>
          <w:lang w:val="es-BO"/>
        </w:rPr>
      </w:pP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151AFE" w:rsidRPr="00321613" w14:paraId="317DD28C" w14:textId="77777777" w:rsidTr="00F75905">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698A928"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99E1AFB"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REQUERIMIENTO DE ENTEL S.A.</w:t>
            </w:r>
          </w:p>
        </w:tc>
      </w:tr>
      <w:tr w:rsidR="00151AFE" w:rsidRPr="00321613" w14:paraId="65AFD962" w14:textId="77777777" w:rsidTr="00F75905">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30303A6" w14:textId="77777777" w:rsidR="00151AFE" w:rsidRPr="00321613" w:rsidRDefault="00151AFE" w:rsidP="00F75905">
            <w:pPr>
              <w:jc w:val="center"/>
              <w:rPr>
                <w:rFonts w:ascii="Tahoma" w:hAnsi="Tahoma" w:cs="Tahoma"/>
                <w:color w:val="FFFFFF" w:themeColor="background1"/>
              </w:rPr>
            </w:pPr>
            <w:r w:rsidRPr="00321613">
              <w:rPr>
                <w:rFonts w:ascii="Tahoma" w:hAnsi="Tahoma" w:cs="Tahoma"/>
                <w:b/>
                <w:bCs/>
                <w:color w:val="FFFFFF" w:themeColor="background1"/>
              </w:rPr>
              <w:t>CONDICIONES PARA LA PRESENTACIÓN DE PROPUESTAS TÉCNICAS</w:t>
            </w:r>
          </w:p>
        </w:tc>
      </w:tr>
      <w:tr w:rsidR="00151AFE" w:rsidRPr="007A18BA" w14:paraId="202493E6" w14:textId="77777777" w:rsidTr="00F75905">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6337BE4" w14:textId="77777777" w:rsidR="00151AFE" w:rsidRPr="007A18BA" w:rsidRDefault="00151AFE" w:rsidP="00F75905">
            <w:pPr>
              <w:jc w:val="center"/>
              <w:rPr>
                <w:rFonts w:ascii="Tahoma" w:hAnsi="Tahoma" w:cs="Tahoma"/>
                <w:color w:val="244061" w:themeColor="accent1" w:themeShade="80"/>
                <w:sz w:val="22"/>
                <w:szCs w:val="22"/>
              </w:rPr>
            </w:pPr>
          </w:p>
        </w:tc>
      </w:tr>
      <w:tr w:rsidR="00151AFE" w:rsidRPr="007A18BA" w14:paraId="6A407B7E" w14:textId="77777777" w:rsidTr="00F75905">
        <w:trPr>
          <w:trHeight w:val="315"/>
          <w:jc w:val="center"/>
        </w:trPr>
        <w:tc>
          <w:tcPr>
            <w:tcW w:w="8909" w:type="dxa"/>
            <w:gridSpan w:val="2"/>
            <w:tcBorders>
              <w:top w:val="single" w:sz="4" w:space="0" w:color="FFFFFF"/>
            </w:tcBorders>
            <w:shd w:val="clear" w:color="auto" w:fill="auto"/>
            <w:vAlign w:val="center"/>
          </w:tcPr>
          <w:p w14:paraId="364AAFA1" w14:textId="77777777" w:rsidR="00151AFE" w:rsidRPr="007A18BA" w:rsidRDefault="00151AFE" w:rsidP="00B60017">
            <w:pPr>
              <w:pStyle w:val="Prrafodelista"/>
              <w:numPr>
                <w:ilvl w:val="1"/>
                <w:numId w:val="27"/>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respuestas presentadas para el presente Término Básico de Contratación deben realizarse </w:t>
            </w:r>
            <w:r w:rsidRPr="007A18BA">
              <w:rPr>
                <w:rFonts w:ascii="Tahoma" w:hAnsi="Tahoma" w:cs="Tahoma"/>
                <w:b/>
                <w:color w:val="244061" w:themeColor="accent1" w:themeShade="80"/>
                <w:sz w:val="22"/>
                <w:szCs w:val="22"/>
                <w:u w:val="single"/>
              </w:rPr>
              <w:t>ITEM por ITEM</w:t>
            </w:r>
            <w:r w:rsidRPr="007A18BA">
              <w:rPr>
                <w:rFonts w:ascii="Tahoma" w:hAnsi="Tahoma" w:cs="Tahoma"/>
                <w:color w:val="244061" w:themeColor="accent1" w:themeShade="80"/>
                <w:sz w:val="22"/>
                <w:szCs w:val="22"/>
              </w:rPr>
              <w:t xml:space="preserve"> respetando el orden del presente documento. Se debe iniciar con las palabras </w:t>
            </w:r>
            <w:r w:rsidRPr="007A18BA">
              <w:rPr>
                <w:rFonts w:ascii="Tahoma" w:hAnsi="Tahoma" w:cs="Tahoma"/>
                <w:b/>
                <w:color w:val="244061" w:themeColor="accent1" w:themeShade="80"/>
                <w:sz w:val="22"/>
                <w:szCs w:val="22"/>
              </w:rPr>
              <w:t>CUMPLE o NO CUMPLE,</w:t>
            </w:r>
            <w:r w:rsidRPr="007A18BA">
              <w:rPr>
                <w:rFonts w:ascii="Tahoma" w:hAnsi="Tahoma" w:cs="Tahoma"/>
                <w:color w:val="244061" w:themeColor="accent1" w:themeShade="80"/>
                <w:sz w:val="22"/>
                <w:szCs w:val="22"/>
              </w:rPr>
              <w:t xml:space="preserve"> seguidas de un </w:t>
            </w:r>
            <w:r w:rsidRPr="007A18BA">
              <w:rPr>
                <w:rFonts w:ascii="Tahoma" w:hAnsi="Tahoma" w:cs="Tahoma"/>
                <w:b/>
                <w:color w:val="244061" w:themeColor="accent1" w:themeShade="80"/>
                <w:sz w:val="22"/>
                <w:szCs w:val="22"/>
              </w:rPr>
              <w:t xml:space="preserve">breve y claro comentario que responda al requerimiento. </w:t>
            </w:r>
            <w:r w:rsidRPr="007A18BA">
              <w:rPr>
                <w:rFonts w:ascii="Tahoma" w:hAnsi="Tahoma" w:cs="Tahoma"/>
                <w:color w:val="244061" w:themeColor="accent1" w:themeShade="80"/>
                <w:sz w:val="22"/>
                <w:szCs w:val="22"/>
              </w:rPr>
              <w:t xml:space="preserve">Debe tener referencia puntual hacia algún DOCUMENTO TÉCNICO acerca del tópico de la pregunta, identificando el nombre del </w:t>
            </w:r>
            <w:r w:rsidRPr="007A18BA">
              <w:rPr>
                <w:rFonts w:ascii="Tahoma" w:hAnsi="Tahoma" w:cs="Tahoma"/>
                <w:b/>
                <w:color w:val="244061" w:themeColor="accent1" w:themeShade="80"/>
                <w:sz w:val="22"/>
                <w:szCs w:val="22"/>
              </w:rPr>
              <w:t xml:space="preserve">Documento, número de Página y Referencia </w:t>
            </w:r>
            <w:r w:rsidRPr="007A18BA">
              <w:rPr>
                <w:rFonts w:ascii="Tahoma" w:hAnsi="Tahoma" w:cs="Tahoma"/>
                <w:color w:val="244061" w:themeColor="accent1" w:themeShade="80"/>
                <w:sz w:val="22"/>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151AFE" w:rsidRPr="007A18BA" w14:paraId="7B1015D9" w14:textId="77777777" w:rsidTr="00F75905">
        <w:trPr>
          <w:trHeight w:val="315"/>
          <w:jc w:val="center"/>
        </w:trPr>
        <w:tc>
          <w:tcPr>
            <w:tcW w:w="8909" w:type="dxa"/>
            <w:gridSpan w:val="2"/>
            <w:shd w:val="clear" w:color="auto" w:fill="auto"/>
            <w:vAlign w:val="center"/>
          </w:tcPr>
          <w:p w14:paraId="46CE7FF8" w14:textId="77777777" w:rsidR="00151AFE" w:rsidRPr="007A18BA" w:rsidRDefault="00151AFE" w:rsidP="00B60017">
            <w:pPr>
              <w:pStyle w:val="Prrafodelista"/>
              <w:numPr>
                <w:ilvl w:val="1"/>
                <w:numId w:val="27"/>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idioma oficial para la presentación de propuestas es el español. Toda la documentación técnica y de respaldo debe presentarse en idioma español o inglés. </w:t>
            </w:r>
          </w:p>
        </w:tc>
      </w:tr>
      <w:tr w:rsidR="00151AFE" w:rsidRPr="007A18BA" w14:paraId="62DC429A" w14:textId="77777777" w:rsidTr="00F75905">
        <w:trPr>
          <w:trHeight w:val="315"/>
          <w:jc w:val="center"/>
        </w:trPr>
        <w:tc>
          <w:tcPr>
            <w:tcW w:w="8909" w:type="dxa"/>
            <w:gridSpan w:val="2"/>
            <w:shd w:val="clear" w:color="auto" w:fill="auto"/>
            <w:vAlign w:val="center"/>
          </w:tcPr>
          <w:p w14:paraId="33230DFC" w14:textId="77777777" w:rsidR="00151AFE" w:rsidRPr="007A18BA" w:rsidRDefault="00151AFE" w:rsidP="00B60017">
            <w:pPr>
              <w:pStyle w:val="Prrafodelista"/>
              <w:numPr>
                <w:ilvl w:val="1"/>
                <w:numId w:val="27"/>
              </w:numPr>
              <w:ind w:left="403"/>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La propuesta debe garantizar que todos los bienes ofertados cumplan con todas las recomendaciones, estándares y normas de organismos nacionales e internacionales reconocidos en el área de telecomunicaciones</w:t>
            </w:r>
            <w:r w:rsidRPr="007A18BA">
              <w:rPr>
                <w:rFonts w:ascii="Tahoma" w:hAnsi="Tahoma" w:cs="Tahoma"/>
                <w:b/>
                <w:i/>
                <w:color w:val="244061" w:themeColor="accent1" w:themeShade="80"/>
                <w:sz w:val="22"/>
                <w:szCs w:val="22"/>
              </w:rPr>
              <w:t>.</w:t>
            </w:r>
          </w:p>
        </w:tc>
      </w:tr>
      <w:tr w:rsidR="00151AFE" w:rsidRPr="007A18BA" w14:paraId="4ADB4478" w14:textId="77777777" w:rsidTr="00F75905">
        <w:trPr>
          <w:trHeight w:val="70"/>
          <w:jc w:val="center"/>
        </w:trPr>
        <w:tc>
          <w:tcPr>
            <w:tcW w:w="8909" w:type="dxa"/>
            <w:gridSpan w:val="2"/>
            <w:shd w:val="clear" w:color="auto" w:fill="auto"/>
            <w:vAlign w:val="center"/>
          </w:tcPr>
          <w:p w14:paraId="36F407C8" w14:textId="77777777" w:rsidR="00151AFE" w:rsidRPr="007A18BA" w:rsidRDefault="00151AFE" w:rsidP="00B60017">
            <w:pPr>
              <w:pStyle w:val="Prrafodelista"/>
              <w:numPr>
                <w:ilvl w:val="1"/>
                <w:numId w:val="27"/>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Para la evaluación, ENTEL S.A. solicita al oferente, que la </w:t>
            </w:r>
            <w:r w:rsidRPr="007A18BA">
              <w:rPr>
                <w:rFonts w:ascii="Tahoma" w:hAnsi="Tahoma" w:cs="Tahoma"/>
                <w:b/>
                <w:color w:val="244061" w:themeColor="accent1" w:themeShade="80"/>
                <w:sz w:val="22"/>
                <w:szCs w:val="22"/>
              </w:rPr>
              <w:t>documentación técnica</w:t>
            </w: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y su propuesta</w:t>
            </w:r>
            <w:r w:rsidRPr="007A18BA">
              <w:rPr>
                <w:rFonts w:ascii="Tahoma" w:hAnsi="Tahoma" w:cs="Tahoma"/>
                <w:color w:val="244061" w:themeColor="accent1" w:themeShade="80"/>
                <w:sz w:val="22"/>
                <w:szCs w:val="22"/>
              </w:rPr>
              <w:t xml:space="preserve"> se entregue en un (1) ejemplar (original) y  una copia en formato electrónico (CD-ROM, DVD-ROM o Memoria flash) con archivos no protegidos contra lectura o impresión, este último si fuera el caso.</w:t>
            </w:r>
          </w:p>
        </w:tc>
      </w:tr>
    </w:tbl>
    <w:p w14:paraId="26FC697A" w14:textId="77777777" w:rsidR="00A81B3A" w:rsidRPr="00151AFE" w:rsidRDefault="00A81B3A" w:rsidP="00A81B3A">
      <w:pPr>
        <w:jc w:val="both"/>
        <w:rPr>
          <w:rFonts w:ascii="Tahoma" w:hAnsi="Tahoma" w:cs="Tahoma"/>
          <w:color w:val="004990"/>
          <w:highlight w:val="yellow"/>
        </w:rPr>
      </w:pPr>
    </w:p>
    <w:p w14:paraId="5F54BDD6" w14:textId="1746F030" w:rsidR="00A81B3A" w:rsidRDefault="00A81B3A" w:rsidP="00A81B3A">
      <w:pPr>
        <w:jc w:val="both"/>
        <w:rPr>
          <w:rFonts w:ascii="Tahoma" w:hAnsi="Tahoma" w:cs="Tahoma"/>
          <w:color w:val="004990"/>
          <w:highlight w:val="yellow"/>
          <w:lang w:val="es-BO"/>
        </w:rPr>
      </w:pPr>
    </w:p>
    <w:p w14:paraId="2F3DA6D4" w14:textId="77777777" w:rsidR="000846E0" w:rsidRPr="007A18BA" w:rsidRDefault="000846E0" w:rsidP="00B60017">
      <w:pPr>
        <w:pStyle w:val="TITULOS"/>
        <w:numPr>
          <w:ilvl w:val="0"/>
          <w:numId w:val="20"/>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FORMA DE CALIFICACIÓN    </w:t>
      </w:r>
    </w:p>
    <w:p w14:paraId="6B35E68F"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color w:val="244061" w:themeColor="accent1" w:themeShade="80"/>
          <w:sz w:val="22"/>
          <w:szCs w:val="22"/>
          <w:lang w:val="es-ES_tradnl" w:eastAsia="en-US" w:bidi="en-US"/>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y NO CUMPLE:</w:t>
      </w:r>
    </w:p>
    <w:p w14:paraId="0DDAEA1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2253752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CUMPLE.</w:t>
      </w:r>
      <w:r w:rsidRPr="007A18BA">
        <w:rPr>
          <w:rFonts w:ascii="Tahoma" w:hAnsi="Tahoma" w:cs="Tahoma"/>
          <w:color w:val="244061" w:themeColor="accent1" w:themeShade="80"/>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76C26295"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1A4CF347"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NO CUMPLE.</w:t>
      </w:r>
      <w:r w:rsidRPr="007A18BA">
        <w:rPr>
          <w:rFonts w:ascii="Tahoma" w:hAnsi="Tahoma" w:cs="Tahoma"/>
          <w:color w:val="244061" w:themeColor="accent1" w:themeShade="80"/>
          <w:sz w:val="22"/>
          <w:szCs w:val="22"/>
          <w:lang w:val="es-ES_tradnl" w:eastAsia="en-US" w:bidi="en-US"/>
        </w:rPr>
        <w:t xml:space="preserve"> Define que no satisface parcial o completamente el requisito técnico solicitado.</w:t>
      </w:r>
    </w:p>
    <w:p w14:paraId="151DBC18" w14:textId="77777777" w:rsidR="000846E0" w:rsidRPr="007A18BA" w:rsidRDefault="000846E0" w:rsidP="000846E0">
      <w:pPr>
        <w:ind w:left="567"/>
        <w:jc w:val="both"/>
        <w:rPr>
          <w:rFonts w:ascii="Tahoma" w:hAnsi="Tahoma" w:cs="Tahoma"/>
          <w:color w:val="244061" w:themeColor="accent1" w:themeShade="80"/>
          <w:sz w:val="22"/>
          <w:szCs w:val="22"/>
          <w:lang w:val="es-BO" w:eastAsia="en-US"/>
        </w:rPr>
      </w:pPr>
    </w:p>
    <w:p w14:paraId="30C59B45" w14:textId="37B8DAD9" w:rsidR="000846E0" w:rsidRPr="007A18BA" w:rsidRDefault="00764847" w:rsidP="00764847">
      <w:pPr>
        <w:pStyle w:val="TITULOS"/>
        <w:spacing w:after="0"/>
        <w:jc w:val="both"/>
        <w:rPr>
          <w:rFonts w:ascii="Tahoma" w:hAnsi="Tahoma" w:cs="Tahoma"/>
          <w:bCs w:val="0"/>
          <w:color w:val="244061" w:themeColor="accent1" w:themeShade="80"/>
          <w:sz w:val="22"/>
          <w:szCs w:val="22"/>
          <w:lang w:val="es-ES_tradnl" w:bidi="en-US"/>
        </w:rPr>
      </w:pPr>
      <w:r>
        <w:rPr>
          <w:rFonts w:ascii="Tahoma" w:hAnsi="Tahoma" w:cs="Tahoma"/>
          <w:bCs w:val="0"/>
          <w:color w:val="244061" w:themeColor="accent1" w:themeShade="80"/>
          <w:sz w:val="22"/>
          <w:szCs w:val="22"/>
          <w:lang w:val="es-ES_tradnl" w:bidi="en-US"/>
        </w:rPr>
        <w:t xml:space="preserve">3.1 </w:t>
      </w:r>
      <w:r w:rsidR="000846E0" w:rsidRPr="007A18BA">
        <w:rPr>
          <w:rFonts w:ascii="Tahoma" w:hAnsi="Tahoma" w:cs="Tahoma"/>
          <w:bCs w:val="0"/>
          <w:color w:val="244061" w:themeColor="accent1" w:themeShade="80"/>
          <w:sz w:val="22"/>
          <w:szCs w:val="22"/>
          <w:lang w:val="es-ES_tradnl" w:bidi="en-US"/>
        </w:rPr>
        <w:t>CRITERIOS MANDATORIOS</w:t>
      </w:r>
    </w:p>
    <w:p w14:paraId="27E26289" w14:textId="77777777" w:rsidR="000846E0" w:rsidRPr="007A18BA" w:rsidRDefault="000846E0" w:rsidP="000846E0">
      <w:pPr>
        <w:ind w:left="348"/>
        <w:rPr>
          <w:rFonts w:ascii="Tahoma" w:hAnsi="Tahoma" w:cs="Tahoma"/>
          <w:color w:val="244061" w:themeColor="accent1" w:themeShade="80"/>
          <w:sz w:val="22"/>
          <w:szCs w:val="22"/>
          <w:lang w:val="es-ES_tradnl" w:eastAsia="en-US" w:bidi="en-US"/>
        </w:rPr>
      </w:pPr>
    </w:p>
    <w:p w14:paraId="32EAEBA6"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795F1CE3"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Los oferentes deberán cumplir con todos los criterios mandatorios, el incumplimiento de cualquier criterio mandatorio, descalificará al oferente para proseguir con el proceso.</w:t>
      </w:r>
    </w:p>
    <w:p w14:paraId="50E42BA5" w14:textId="77777777" w:rsidR="000846E0" w:rsidRPr="007A18BA" w:rsidRDefault="000846E0" w:rsidP="000846E0">
      <w:pPr>
        <w:ind w:left="1418"/>
        <w:jc w:val="both"/>
        <w:rPr>
          <w:rFonts w:ascii="Tahoma" w:hAnsi="Tahoma" w:cs="Tahoma"/>
          <w:color w:val="244061" w:themeColor="accent1" w:themeShade="80"/>
          <w:sz w:val="22"/>
          <w:szCs w:val="22"/>
          <w:lang w:val="es-BO" w:eastAsia="en-US" w:bidi="en-US"/>
        </w:rPr>
      </w:pPr>
    </w:p>
    <w:p w14:paraId="5C6B4A75" w14:textId="07D64224" w:rsidR="000846E0" w:rsidRPr="007A18BA" w:rsidRDefault="00764847" w:rsidP="000846E0">
      <w:pPr>
        <w:pStyle w:val="Continuarlista"/>
        <w:ind w:left="0" w:firstLine="283"/>
        <w:rPr>
          <w:rFonts w:ascii="Tahoma" w:hAnsi="Tahoma" w:cs="Tahoma"/>
          <w:b/>
          <w:bCs/>
          <w:color w:val="244061" w:themeColor="accent1" w:themeShade="80"/>
          <w:sz w:val="22"/>
          <w:szCs w:val="22"/>
          <w:lang w:val="es-ES_tradnl"/>
        </w:rPr>
      </w:pPr>
      <w:r>
        <w:rPr>
          <w:rFonts w:ascii="Tahoma" w:hAnsi="Tahoma" w:cs="Tahoma"/>
          <w:b/>
          <w:color w:val="244061" w:themeColor="accent1" w:themeShade="80"/>
          <w:sz w:val="22"/>
          <w:szCs w:val="22"/>
          <w:lang w:val="es-ES" w:eastAsia="es-ES"/>
        </w:rPr>
        <w:t>3.2</w:t>
      </w:r>
      <w:r w:rsidR="000846E0" w:rsidRPr="007A18BA">
        <w:rPr>
          <w:rFonts w:ascii="Tahoma" w:hAnsi="Tahoma" w:cs="Tahoma"/>
          <w:b/>
          <w:color w:val="244061" w:themeColor="accent1" w:themeShade="80"/>
          <w:sz w:val="22"/>
          <w:szCs w:val="22"/>
          <w:lang w:val="es-ES" w:eastAsia="es-ES"/>
        </w:rPr>
        <w:t xml:space="preserve"> </w:t>
      </w:r>
      <w:r w:rsidR="000846E0" w:rsidRPr="007A18BA">
        <w:rPr>
          <w:rFonts w:ascii="Tahoma" w:hAnsi="Tahoma" w:cs="Tahoma"/>
          <w:b/>
          <w:bCs/>
          <w:color w:val="244061" w:themeColor="accent1" w:themeShade="80"/>
          <w:sz w:val="22"/>
          <w:szCs w:val="22"/>
          <w:lang w:val="es-ES_tradnl"/>
        </w:rPr>
        <w:t>CRITERIOS CALIFICABLES.</w:t>
      </w:r>
    </w:p>
    <w:p w14:paraId="1B144B77" w14:textId="77777777" w:rsidR="000846E0" w:rsidRPr="007A18BA" w:rsidRDefault="000846E0" w:rsidP="000846E0">
      <w:pPr>
        <w:pStyle w:val="Continuarlista"/>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Calificables, tendrán una ponderación de 30% (Treinta por ciento) y serán evaluados de acuerdo a las siguientes formulas.</w:t>
      </w:r>
    </w:p>
    <w:p w14:paraId="749FC95A" w14:textId="77777777" w:rsidR="000846E0" w:rsidRPr="007A18BA" w:rsidRDefault="000846E0" w:rsidP="000846E0">
      <w:pPr>
        <w:pStyle w:val="Continuarlista"/>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los puntos CALIFICABLES,  en los que ENTEL S.A. requiere menor tiempo/sensibilidad y otros es:</w:t>
      </w:r>
    </w:p>
    <w:p w14:paraId="30FC7995"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p>
    <w:p w14:paraId="60D11494" w14:textId="77777777" w:rsidR="000846E0" w:rsidRPr="007A18BA" w:rsidRDefault="000846E0" w:rsidP="000846E0">
      <w:pPr>
        <w:pStyle w:val="Continuarlista"/>
        <w:spacing w:after="0"/>
        <w:ind w:left="1080"/>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D70F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6pt;height:34.45pt" o:ole="" o:allowoverlap="f">
            <v:imagedata r:id="rId16" o:title=""/>
          </v:shape>
          <o:OLEObject Type="Embed" ProgID="Equation.3" ShapeID="_x0000_i1025" DrawAspect="Content" ObjectID="_1568031661" r:id="rId17"/>
        </w:object>
      </w:r>
    </w:p>
    <w:p w14:paraId="500F6E98" w14:textId="77777777" w:rsidR="000846E0" w:rsidRPr="007A18BA" w:rsidRDefault="000846E0" w:rsidP="000846E0">
      <w:pPr>
        <w:pStyle w:val="Continuarlista"/>
        <w:spacing w:after="0"/>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7B12AE95"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proofErr w:type="spellStart"/>
      <w:r w:rsidRPr="007A18BA">
        <w:rPr>
          <w:rFonts w:ascii="Tahoma" w:hAnsi="Tahoma" w:cs="Tahoma"/>
          <w:color w:val="244061" w:themeColor="accent1" w:themeShade="80"/>
          <w:sz w:val="22"/>
          <w:szCs w:val="22"/>
        </w:rPr>
        <w:t>C_Mínima</w:t>
      </w:r>
      <w:proofErr w:type="spellEnd"/>
      <w:r w:rsidRPr="007A18BA">
        <w:rPr>
          <w:rFonts w:ascii="Tahoma" w:hAnsi="Tahoma" w:cs="Tahoma"/>
          <w:color w:val="244061" w:themeColor="accent1" w:themeShade="80"/>
          <w:sz w:val="22"/>
          <w:szCs w:val="22"/>
        </w:rPr>
        <w:t xml:space="preserve"> = Cantidad mínima ofrecida de todas las propuestas.</w:t>
      </w:r>
    </w:p>
    <w:p w14:paraId="16C08384"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proofErr w:type="spellStart"/>
      <w:r w:rsidRPr="007A18BA">
        <w:rPr>
          <w:rFonts w:ascii="Tahoma" w:hAnsi="Tahoma" w:cs="Tahoma"/>
          <w:color w:val="244061" w:themeColor="accent1" w:themeShade="80"/>
          <w:sz w:val="22"/>
          <w:szCs w:val="22"/>
        </w:rPr>
        <w:t>C_Ofrecida</w:t>
      </w:r>
      <w:proofErr w:type="spellEnd"/>
      <w:r w:rsidRPr="007A18BA">
        <w:rPr>
          <w:rFonts w:ascii="Tahoma" w:hAnsi="Tahoma" w:cs="Tahoma"/>
          <w:color w:val="244061" w:themeColor="accent1" w:themeShade="80"/>
          <w:sz w:val="22"/>
          <w:szCs w:val="22"/>
        </w:rPr>
        <w:t xml:space="preserve"> = Cantidad ofrecida en la propuesta.</w:t>
      </w:r>
    </w:p>
    <w:p w14:paraId="72821C51"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Ponderación = De acuerdo a tabla de Calificación Técnica </w:t>
      </w:r>
    </w:p>
    <w:p w14:paraId="0485469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7F0D4F6"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la calificación de ítems en los que ENTEL S.A. requiere la mayor cantidad/capacidad y otros es:</w:t>
      </w:r>
    </w:p>
    <w:p w14:paraId="3D26A24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E2B7CFF" w14:textId="77777777" w:rsidR="000846E0" w:rsidRPr="007A18BA" w:rsidRDefault="000846E0" w:rsidP="000846E0">
      <w:pPr>
        <w:pStyle w:val="Continuarlista"/>
        <w:spacing w:after="0"/>
        <w:ind w:left="1134"/>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0F62D88">
          <v:shape id="_x0000_i1026" type="#_x0000_t75" style="width:143.35pt;height:36.95pt;mso-position-horizontal:left" o:ole="" o:allowoverlap="f">
            <v:imagedata r:id="rId18" o:title=""/>
          </v:shape>
          <o:OLEObject Type="Embed" ProgID="Equation.3" ShapeID="_x0000_i1026" DrawAspect="Content" ObjectID="_1568031662" r:id="rId19"/>
        </w:object>
      </w:r>
    </w:p>
    <w:p w14:paraId="3566ECE6" w14:textId="77777777" w:rsidR="000846E0" w:rsidRPr="007A18BA" w:rsidRDefault="000846E0" w:rsidP="000846E0">
      <w:pPr>
        <w:pStyle w:val="Continuarlista"/>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489AF81D"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proofErr w:type="spellStart"/>
      <w:r w:rsidRPr="007A18BA">
        <w:rPr>
          <w:rFonts w:ascii="Tahoma" w:hAnsi="Tahoma" w:cs="Tahoma"/>
          <w:color w:val="244061" w:themeColor="accent1" w:themeShade="80"/>
          <w:sz w:val="22"/>
          <w:szCs w:val="22"/>
        </w:rPr>
        <w:t>C_Ofrecida</w:t>
      </w:r>
      <w:proofErr w:type="spellEnd"/>
      <w:r w:rsidRPr="007A18BA">
        <w:rPr>
          <w:rFonts w:ascii="Tahoma" w:hAnsi="Tahoma" w:cs="Tahoma"/>
          <w:color w:val="244061" w:themeColor="accent1" w:themeShade="80"/>
          <w:sz w:val="22"/>
          <w:szCs w:val="22"/>
        </w:rPr>
        <w:t xml:space="preserve"> = Cantidad ofrecida en la propuesta.</w:t>
      </w:r>
    </w:p>
    <w:p w14:paraId="7C2D5217"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proofErr w:type="spellStart"/>
      <w:r w:rsidRPr="007A18BA">
        <w:rPr>
          <w:rFonts w:ascii="Tahoma" w:hAnsi="Tahoma" w:cs="Tahoma"/>
          <w:color w:val="244061" w:themeColor="accent1" w:themeShade="80"/>
          <w:sz w:val="22"/>
          <w:szCs w:val="22"/>
        </w:rPr>
        <w:t>C_Máxima</w:t>
      </w:r>
      <w:proofErr w:type="spellEnd"/>
      <w:r w:rsidRPr="007A18BA">
        <w:rPr>
          <w:rFonts w:ascii="Tahoma" w:hAnsi="Tahoma" w:cs="Tahoma"/>
          <w:color w:val="244061" w:themeColor="accent1" w:themeShade="80"/>
          <w:sz w:val="22"/>
          <w:szCs w:val="22"/>
        </w:rPr>
        <w:t xml:space="preserve"> = Cantidad máxima ofrecida de todas las propuestas.</w:t>
      </w:r>
    </w:p>
    <w:p w14:paraId="71B32939" w14:textId="77777777" w:rsidR="000846E0" w:rsidRPr="007A18BA" w:rsidRDefault="000846E0" w:rsidP="000846E0">
      <w:pPr>
        <w:pStyle w:val="Continuarlista"/>
        <w:spacing w:after="0"/>
        <w:ind w:left="1633" w:firstLine="426"/>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Ponderación = De acuerdo a tabla de Calificación Técnica</w:t>
      </w:r>
    </w:p>
    <w:p w14:paraId="01416D11" w14:textId="77777777" w:rsidR="000846E0" w:rsidRPr="007A18BA" w:rsidRDefault="000846E0" w:rsidP="000846E0">
      <w:pPr>
        <w:pStyle w:val="Continuarlista"/>
        <w:spacing w:before="120" w:after="0"/>
        <w:ind w:left="0"/>
        <w:rPr>
          <w:rFonts w:ascii="Tahoma" w:hAnsi="Tahoma" w:cs="Tahoma"/>
          <w:b/>
          <w:bCs/>
          <w:color w:val="244061" w:themeColor="accent1" w:themeShade="80"/>
          <w:sz w:val="22"/>
          <w:szCs w:val="22"/>
        </w:rPr>
      </w:pPr>
      <w:r w:rsidRPr="007A18BA">
        <w:rPr>
          <w:rFonts w:ascii="Tahoma" w:hAnsi="Tahoma" w:cs="Tahoma"/>
          <w:bCs/>
          <w:color w:val="244061" w:themeColor="accent1" w:themeShade="80"/>
          <w:sz w:val="22"/>
          <w:szCs w:val="22"/>
        </w:rPr>
        <w:t xml:space="preserve">La nota mínima de aprobación se encuentra definida en el </w:t>
      </w:r>
      <w:r w:rsidRPr="007A18BA">
        <w:rPr>
          <w:rFonts w:ascii="Tahoma" w:hAnsi="Tahoma" w:cs="Tahoma"/>
          <w:bCs/>
          <w:i/>
          <w:color w:val="244061" w:themeColor="accent1" w:themeShade="80"/>
          <w:sz w:val="22"/>
          <w:szCs w:val="22"/>
        </w:rPr>
        <w:t xml:space="preserve">CUADRO DE CALIFICACIÓN RESUMEN DE CRITERIOS MANDATORIOS </w:t>
      </w:r>
    </w:p>
    <w:p w14:paraId="3D33D44A" w14:textId="77777777" w:rsidR="000846E0" w:rsidRDefault="000846E0" w:rsidP="00A81B3A">
      <w:pPr>
        <w:jc w:val="both"/>
        <w:rPr>
          <w:rFonts w:ascii="Tahoma" w:hAnsi="Tahoma" w:cs="Tahoma"/>
          <w:color w:val="004990"/>
          <w:highlight w:val="yellow"/>
          <w:lang w:val="es-BO"/>
        </w:rPr>
      </w:pPr>
    </w:p>
    <w:p w14:paraId="120D754B" w14:textId="77777777" w:rsidR="000846E0" w:rsidRDefault="000846E0" w:rsidP="00A81B3A">
      <w:pPr>
        <w:jc w:val="both"/>
        <w:rPr>
          <w:rFonts w:ascii="Tahoma" w:hAnsi="Tahoma" w:cs="Tahoma"/>
          <w:color w:val="004990"/>
          <w:highlight w:val="yellow"/>
          <w:lang w:val="es-BO"/>
        </w:rPr>
      </w:pPr>
    </w:p>
    <w:p w14:paraId="0863F314" w14:textId="77777777" w:rsidR="000846E0" w:rsidRPr="009C2DE5" w:rsidRDefault="000846E0" w:rsidP="00A81B3A">
      <w:pPr>
        <w:jc w:val="both"/>
        <w:rPr>
          <w:rFonts w:ascii="Tahoma" w:hAnsi="Tahoma" w:cs="Tahoma"/>
          <w:color w:val="004990"/>
          <w:highlight w:val="yellow"/>
          <w:lang w:val="es-BO"/>
        </w:rPr>
      </w:pPr>
    </w:p>
    <w:p w14:paraId="5103A18B" w14:textId="77777777" w:rsidR="00A81B3A" w:rsidRPr="0081596A" w:rsidRDefault="00A81B3A" w:rsidP="00B60017">
      <w:pPr>
        <w:pStyle w:val="TITULOS"/>
        <w:numPr>
          <w:ilvl w:val="0"/>
          <w:numId w:val="20"/>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GENERALES Y ESPECÍFICAS </w:t>
      </w:r>
    </w:p>
    <w:p w14:paraId="1359336E" w14:textId="77777777" w:rsidR="00A81B3A" w:rsidRPr="00784D93" w:rsidRDefault="00A81B3A" w:rsidP="00A81B3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A81B3A" w:rsidRPr="009C2DE5" w14:paraId="04DA1A2F" w14:textId="77777777" w:rsidTr="004C363A">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016C5F2" w14:textId="77777777" w:rsidR="00A81B3A" w:rsidRPr="00363D85" w:rsidRDefault="00A81B3A" w:rsidP="00F7111D">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ENTEL S.A.</w:t>
            </w:r>
            <w:r w:rsidRPr="00363D85">
              <w:rPr>
                <w:rFonts w:ascii="Tahoma" w:hAnsi="Tahoma" w:cs="Tahoma"/>
                <w:b/>
                <w:bCs/>
                <w:color w:val="FFFFFF" w:themeColor="background1"/>
                <w:sz w:val="18"/>
                <w:szCs w:val="18"/>
                <w:lang w:eastAsia="es-BO"/>
              </w:rPr>
              <w:t xml:space="preserve"> </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B4BD96"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81B3A" w:rsidRPr="009C2DE5" w14:paraId="103D3929" w14:textId="77777777" w:rsidTr="004C363A">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E2B25C3"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8547585"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B2D3452"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81B3A" w:rsidRPr="009C2DE5" w14:paraId="6734BD10" w14:textId="77777777" w:rsidTr="004C363A">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7C687AE" w14:textId="77777777" w:rsidR="00A81B3A" w:rsidRPr="00363D85" w:rsidRDefault="00A81B3A" w:rsidP="004C36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64FD103" w14:textId="77777777" w:rsidR="00A81B3A" w:rsidRPr="00363D85" w:rsidRDefault="00A81B3A" w:rsidP="004C36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123FC6" w14:textId="77777777" w:rsidR="00A81B3A" w:rsidRPr="00363D85" w:rsidRDefault="00A81B3A" w:rsidP="004C36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A25670B" w14:textId="77777777" w:rsidR="00A81B3A" w:rsidRPr="00363D85" w:rsidRDefault="00A81B3A" w:rsidP="004C363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7EF0237" w14:textId="77777777" w:rsidR="00A81B3A" w:rsidRPr="00363D85" w:rsidRDefault="00A81B3A" w:rsidP="004C36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81B3A" w:rsidRPr="009C2DE5" w14:paraId="710F15EE"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45FAC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B2C10B" w14:textId="77777777" w:rsidR="00A81B3A" w:rsidRDefault="00A81B3A" w:rsidP="004C363A">
            <w:pPr>
              <w:jc w:val="both"/>
              <w:rPr>
                <w:rFonts w:ascii="Tahoma" w:hAnsi="Tahoma" w:cs="Tahoma"/>
                <w:color w:val="004990"/>
              </w:rPr>
            </w:pPr>
            <w:r w:rsidRPr="00036144">
              <w:rPr>
                <w:rFonts w:ascii="Tahoma" w:hAnsi="Tahoma" w:cs="Tahoma"/>
                <w:color w:val="004990"/>
              </w:rPr>
              <w:t xml:space="preserve">La empresa de transporte </w:t>
            </w:r>
            <w:r w:rsidR="00BF7C29" w:rsidRPr="00036144">
              <w:rPr>
                <w:rFonts w:ascii="Tahoma" w:hAnsi="Tahoma" w:cs="Tahoma"/>
                <w:color w:val="004990"/>
              </w:rPr>
              <w:t>deberá</w:t>
            </w:r>
            <w:r w:rsidRPr="00036144">
              <w:rPr>
                <w:rFonts w:ascii="Tahoma" w:hAnsi="Tahoma" w:cs="Tahoma"/>
                <w:color w:val="004990"/>
              </w:rPr>
              <w:t xml:space="preserve"> contar con </w:t>
            </w:r>
            <w:r w:rsidRPr="00E30BBB">
              <w:rPr>
                <w:rFonts w:ascii="Tahoma" w:hAnsi="Tahoma" w:cs="Tahoma"/>
                <w:color w:val="004990"/>
              </w:rPr>
              <w:t xml:space="preserve">dos años </w:t>
            </w:r>
            <w:r w:rsidR="00BF7C29" w:rsidRPr="00E30BBB">
              <w:rPr>
                <w:rFonts w:ascii="Tahoma" w:hAnsi="Tahoma" w:cs="Tahoma"/>
                <w:color w:val="004990"/>
              </w:rPr>
              <w:t>mínimo</w:t>
            </w:r>
            <w:r w:rsidRPr="00036144">
              <w:rPr>
                <w:rFonts w:ascii="Tahoma" w:hAnsi="Tahoma" w:cs="Tahoma"/>
                <w:color w:val="004990"/>
              </w:rPr>
              <w:t xml:space="preserve"> como experiencia en el </w:t>
            </w:r>
            <w:r>
              <w:rPr>
                <w:rFonts w:ascii="Tahoma" w:hAnsi="Tahoma" w:cs="Tahoma"/>
                <w:color w:val="004990"/>
              </w:rPr>
              <w:t xml:space="preserve">rubro de transporte </w:t>
            </w:r>
            <w:r w:rsidR="00C33CF0">
              <w:rPr>
                <w:rFonts w:ascii="Tahoma" w:hAnsi="Tahoma" w:cs="Tahoma"/>
                <w:color w:val="004990"/>
              </w:rPr>
              <w:t>(para ello deberá presentar la</w:t>
            </w:r>
            <w:r>
              <w:rPr>
                <w:rFonts w:ascii="Tahoma" w:hAnsi="Tahoma" w:cs="Tahoma"/>
                <w:color w:val="004990"/>
              </w:rPr>
              <w:t xml:space="preserve"> </w:t>
            </w:r>
            <w:r w:rsidR="00BF7C29">
              <w:rPr>
                <w:rFonts w:ascii="Tahoma" w:hAnsi="Tahoma" w:cs="Tahoma"/>
                <w:color w:val="004990"/>
              </w:rPr>
              <w:t>d</w:t>
            </w:r>
            <w:r w:rsidR="00BF7C29" w:rsidRPr="00036144">
              <w:rPr>
                <w:rFonts w:ascii="Tahoma" w:hAnsi="Tahoma" w:cs="Tahoma"/>
                <w:color w:val="004990"/>
              </w:rPr>
              <w:t>ocumentación</w:t>
            </w:r>
            <w:r>
              <w:rPr>
                <w:rFonts w:ascii="Tahoma" w:hAnsi="Tahoma" w:cs="Tahoma"/>
                <w:color w:val="004990"/>
              </w:rPr>
              <w:t xml:space="preserve"> que certifique la experiencia</w:t>
            </w:r>
            <w:r w:rsidR="00C33CF0">
              <w:rPr>
                <w:rFonts w:ascii="Tahoma" w:hAnsi="Tahoma" w:cs="Tahoma"/>
                <w:color w:val="004990"/>
              </w:rPr>
              <w:t xml:space="preserve"> solicitada)</w:t>
            </w:r>
            <w:r>
              <w:rPr>
                <w:rFonts w:ascii="Tahoma" w:hAnsi="Tahoma" w:cs="Tahoma"/>
                <w:color w:val="004990"/>
              </w:rPr>
              <w:t>.</w:t>
            </w:r>
          </w:p>
          <w:p w14:paraId="54A49C89"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160FEE"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6E0756"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1C3AF8"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1DE1F81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9437E"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2F38AD" w14:textId="77777777" w:rsidR="00A81B3A" w:rsidRDefault="00A81B3A" w:rsidP="004C363A">
            <w:pPr>
              <w:jc w:val="both"/>
              <w:rPr>
                <w:rFonts w:ascii="Tahoma" w:hAnsi="Tahoma" w:cs="Tahoma"/>
                <w:color w:val="004990"/>
              </w:rPr>
            </w:pPr>
            <w:r w:rsidRPr="00036144">
              <w:rPr>
                <w:rFonts w:ascii="Tahoma" w:hAnsi="Tahoma" w:cs="Tahoma"/>
                <w:color w:val="004990"/>
              </w:rPr>
              <w:t xml:space="preserve">El Administrador o persona </w:t>
            </w:r>
            <w:r w:rsidR="00C33CF0">
              <w:rPr>
                <w:rFonts w:ascii="Tahoma" w:hAnsi="Tahoma" w:cs="Tahoma"/>
                <w:color w:val="004990"/>
              </w:rPr>
              <w:t xml:space="preserve">responsable </w:t>
            </w:r>
            <w:r w:rsidRPr="00036144">
              <w:rPr>
                <w:rFonts w:ascii="Tahoma" w:hAnsi="Tahoma" w:cs="Tahoma"/>
                <w:color w:val="004990"/>
              </w:rPr>
              <w:t xml:space="preserve">que atenderá los requerimientos de </w:t>
            </w:r>
            <w:r w:rsidR="00546110">
              <w:rPr>
                <w:rFonts w:ascii="Tahoma" w:hAnsi="Tahoma" w:cs="Tahoma"/>
                <w:color w:val="004990"/>
              </w:rPr>
              <w:t xml:space="preserve">ENTEL </w:t>
            </w:r>
            <w:r w:rsidRPr="00036144">
              <w:rPr>
                <w:rFonts w:ascii="Tahoma" w:hAnsi="Tahoma" w:cs="Tahoma"/>
                <w:color w:val="004990"/>
              </w:rPr>
              <w:t xml:space="preserve">S.A. deberá contar </w:t>
            </w:r>
            <w:r w:rsidRPr="00E30BBB">
              <w:rPr>
                <w:rFonts w:ascii="Tahoma" w:hAnsi="Tahoma" w:cs="Tahoma"/>
                <w:color w:val="004990"/>
              </w:rPr>
              <w:t>por lo menos con dos años de experiencia en el rubro</w:t>
            </w:r>
            <w:r w:rsidR="00C33CF0">
              <w:rPr>
                <w:rFonts w:ascii="Tahoma" w:hAnsi="Tahoma" w:cs="Tahoma"/>
                <w:color w:val="004990"/>
              </w:rPr>
              <w:t>, para ello deberá p</w:t>
            </w:r>
            <w:r w:rsidRPr="00E30BBB">
              <w:rPr>
                <w:rFonts w:ascii="Tahoma" w:hAnsi="Tahoma" w:cs="Tahoma"/>
                <w:color w:val="004990"/>
              </w:rPr>
              <w:t>resentar documentos</w:t>
            </w:r>
            <w:r w:rsidRPr="00036144">
              <w:rPr>
                <w:rFonts w:ascii="Tahoma" w:hAnsi="Tahoma" w:cs="Tahoma"/>
                <w:color w:val="004990"/>
              </w:rPr>
              <w:t xml:space="preserve"> </w:t>
            </w:r>
            <w:proofErr w:type="spellStart"/>
            <w:r w:rsidRPr="00036144">
              <w:rPr>
                <w:rFonts w:ascii="Tahoma" w:hAnsi="Tahoma" w:cs="Tahoma"/>
                <w:color w:val="004990"/>
              </w:rPr>
              <w:t>respaldatorios</w:t>
            </w:r>
            <w:proofErr w:type="spellEnd"/>
            <w:r w:rsidRPr="00036144">
              <w:rPr>
                <w:rFonts w:ascii="Tahoma" w:hAnsi="Tahoma" w:cs="Tahoma"/>
                <w:color w:val="004990"/>
              </w:rPr>
              <w:t xml:space="preserve"> que certifique </w:t>
            </w:r>
            <w:r w:rsidR="00C33CF0">
              <w:rPr>
                <w:rFonts w:ascii="Tahoma" w:hAnsi="Tahoma" w:cs="Tahoma"/>
                <w:color w:val="004990"/>
              </w:rPr>
              <w:t xml:space="preserve">la </w:t>
            </w:r>
            <w:r w:rsidRPr="00036144">
              <w:rPr>
                <w:rFonts w:ascii="Tahoma" w:hAnsi="Tahoma" w:cs="Tahoma"/>
                <w:color w:val="004990"/>
              </w:rPr>
              <w:t>experiencia</w:t>
            </w:r>
            <w:r w:rsidR="00C33CF0">
              <w:rPr>
                <w:rFonts w:ascii="Tahoma" w:hAnsi="Tahoma" w:cs="Tahoma"/>
                <w:color w:val="004990"/>
              </w:rPr>
              <w:t xml:space="preserve"> solicitada.</w:t>
            </w:r>
          </w:p>
          <w:p w14:paraId="1C9E2116"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681378"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FD190"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D75B99"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1885AED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F664D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75C95" w14:textId="77777777" w:rsidR="00A81B3A" w:rsidRDefault="00A81B3A" w:rsidP="004C363A">
            <w:pPr>
              <w:jc w:val="both"/>
              <w:rPr>
                <w:rFonts w:ascii="Tahoma" w:hAnsi="Tahoma" w:cs="Tahoma"/>
                <w:color w:val="004990"/>
              </w:rPr>
            </w:pPr>
            <w:r w:rsidRPr="00036144">
              <w:rPr>
                <w:rFonts w:ascii="Tahoma" w:hAnsi="Tahoma" w:cs="Tahoma"/>
                <w:color w:val="004990"/>
              </w:rPr>
              <w:t xml:space="preserve">El transportista deberá </w:t>
            </w:r>
            <w:r w:rsidR="00BF7C29" w:rsidRPr="00036144">
              <w:rPr>
                <w:rFonts w:ascii="Tahoma" w:hAnsi="Tahoma" w:cs="Tahoma"/>
                <w:color w:val="004990"/>
              </w:rPr>
              <w:t>constituirse</w:t>
            </w:r>
            <w:r w:rsidRPr="00036144">
              <w:rPr>
                <w:rFonts w:ascii="Tahoma" w:hAnsi="Tahoma" w:cs="Tahoma"/>
                <w:color w:val="004990"/>
              </w:rPr>
              <w:t xml:space="preserve"> en un tiempo no mayor a las 4 horas de </w:t>
            </w:r>
            <w:r w:rsidR="00C33CF0">
              <w:rPr>
                <w:rFonts w:ascii="Tahoma" w:hAnsi="Tahoma" w:cs="Tahoma"/>
                <w:color w:val="004990"/>
              </w:rPr>
              <w:t>haber re</w:t>
            </w:r>
            <w:r w:rsidRPr="00036144">
              <w:rPr>
                <w:rFonts w:ascii="Tahoma" w:hAnsi="Tahoma" w:cs="Tahoma"/>
                <w:color w:val="004990"/>
              </w:rPr>
              <w:t>cibido el CMM</w:t>
            </w:r>
            <w:r w:rsidR="00C33CF0">
              <w:rPr>
                <w:rFonts w:ascii="Tahoma" w:hAnsi="Tahoma" w:cs="Tahoma"/>
                <w:color w:val="004990"/>
              </w:rPr>
              <w:t xml:space="preserve"> (Control de Movimiento de Materiales)</w:t>
            </w:r>
            <w:r w:rsidRPr="00036144">
              <w:rPr>
                <w:rFonts w:ascii="Tahoma" w:hAnsi="Tahoma" w:cs="Tahoma"/>
                <w:color w:val="004990"/>
              </w:rPr>
              <w:t xml:space="preserve"> o correo </w:t>
            </w:r>
            <w:r w:rsidR="00C33CF0">
              <w:rPr>
                <w:rFonts w:ascii="Tahoma" w:hAnsi="Tahoma" w:cs="Tahoma"/>
                <w:color w:val="004990"/>
              </w:rPr>
              <w:t xml:space="preserve">emitido por la unidad de Logística </w:t>
            </w:r>
            <w:r w:rsidRPr="00036144">
              <w:rPr>
                <w:rFonts w:ascii="Tahoma" w:hAnsi="Tahoma" w:cs="Tahoma"/>
                <w:color w:val="004990"/>
              </w:rPr>
              <w:t xml:space="preserve">para </w:t>
            </w:r>
            <w:r w:rsidR="00C33CF0">
              <w:rPr>
                <w:rFonts w:ascii="Tahoma" w:hAnsi="Tahoma" w:cs="Tahoma"/>
                <w:color w:val="004990"/>
              </w:rPr>
              <w:t xml:space="preserve">atender </w:t>
            </w:r>
            <w:r w:rsidRPr="00036144">
              <w:rPr>
                <w:rFonts w:ascii="Tahoma" w:hAnsi="Tahoma" w:cs="Tahoma"/>
                <w:color w:val="004990"/>
              </w:rPr>
              <w:t>servicios interdepartamentales y rurales</w:t>
            </w:r>
            <w:r w:rsidR="00C33CF0">
              <w:rPr>
                <w:rFonts w:ascii="Tahoma" w:hAnsi="Tahoma" w:cs="Tahoma"/>
                <w:color w:val="004990"/>
              </w:rPr>
              <w:t>,</w:t>
            </w:r>
            <w:r w:rsidRPr="00036144">
              <w:rPr>
                <w:rFonts w:ascii="Tahoma" w:hAnsi="Tahoma" w:cs="Tahoma"/>
                <w:color w:val="004990"/>
              </w:rPr>
              <w:t xml:space="preserve">  </w:t>
            </w:r>
            <w:r w:rsidR="00C33CF0">
              <w:rPr>
                <w:rFonts w:ascii="Tahoma" w:hAnsi="Tahoma" w:cs="Tahoma"/>
                <w:color w:val="004990"/>
              </w:rPr>
              <w:t xml:space="preserve">y en un tiempo no mayor </w:t>
            </w:r>
            <w:r w:rsidRPr="00036144">
              <w:rPr>
                <w:rFonts w:ascii="Tahoma" w:hAnsi="Tahoma" w:cs="Tahoma"/>
                <w:color w:val="004990"/>
              </w:rPr>
              <w:t xml:space="preserve">de 1 hora en </w:t>
            </w:r>
            <w:r w:rsidRPr="00036144">
              <w:rPr>
                <w:rFonts w:ascii="Tahoma" w:hAnsi="Tahoma" w:cs="Tahoma"/>
                <w:color w:val="004990"/>
              </w:rPr>
              <w:lastRenderedPageBreak/>
              <w:t xml:space="preserve">caso de servicios urbanos, o </w:t>
            </w:r>
            <w:r w:rsidR="00C33CF0">
              <w:rPr>
                <w:rFonts w:ascii="Tahoma" w:hAnsi="Tahoma" w:cs="Tahoma"/>
                <w:color w:val="004990"/>
              </w:rPr>
              <w:t xml:space="preserve">en su defecto </w:t>
            </w:r>
            <w:r w:rsidRPr="00036144">
              <w:rPr>
                <w:rFonts w:ascii="Tahoma" w:hAnsi="Tahoma" w:cs="Tahoma"/>
                <w:color w:val="004990"/>
              </w:rPr>
              <w:t xml:space="preserve">responder a los tiempos que </w:t>
            </w:r>
            <w:r w:rsidR="00546110">
              <w:rPr>
                <w:rFonts w:ascii="Tahoma" w:hAnsi="Tahoma" w:cs="Tahoma"/>
                <w:color w:val="004990"/>
              </w:rPr>
              <w:t>ENTEL S.A.</w:t>
            </w:r>
            <w:r w:rsidRPr="00036144">
              <w:rPr>
                <w:rFonts w:ascii="Tahoma" w:hAnsi="Tahoma" w:cs="Tahoma"/>
                <w:color w:val="004990"/>
              </w:rPr>
              <w:t xml:space="preserve"> requiera.</w:t>
            </w:r>
          </w:p>
          <w:p w14:paraId="6EF776C0"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3990D" w14:textId="77777777" w:rsidR="00A81B3A" w:rsidRPr="009C2DE5" w:rsidRDefault="00A81B3A" w:rsidP="004C363A">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635C2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D3AC4D"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6ECBFE8A"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9014D0"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lastRenderedPageBreak/>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7B52B1" w14:textId="77777777" w:rsidR="00A81B3A" w:rsidRPr="00036144" w:rsidRDefault="00A81B3A" w:rsidP="004C363A">
            <w:pPr>
              <w:jc w:val="both"/>
              <w:rPr>
                <w:rFonts w:ascii="Tahoma" w:hAnsi="Tahoma" w:cs="Tahoma"/>
                <w:color w:val="004990"/>
              </w:rPr>
            </w:pPr>
            <w:r w:rsidRPr="00036144">
              <w:rPr>
                <w:rFonts w:ascii="Tahoma" w:hAnsi="Tahoma" w:cs="Tahoma"/>
                <w:color w:val="004990"/>
              </w:rPr>
              <w:t>El transporte comprenderá</w:t>
            </w:r>
            <w:r w:rsidR="007C50E6">
              <w:rPr>
                <w:rFonts w:ascii="Tahoma" w:hAnsi="Tahoma" w:cs="Tahoma"/>
                <w:color w:val="004990"/>
              </w:rPr>
              <w:t>:</w:t>
            </w:r>
            <w:r w:rsidRPr="00036144">
              <w:rPr>
                <w:rFonts w:ascii="Tahoma" w:hAnsi="Tahoma" w:cs="Tahoma"/>
                <w:color w:val="004990"/>
              </w:rPr>
              <w:t xml:space="preserve"> el manipuleo, </w:t>
            </w:r>
            <w:proofErr w:type="spellStart"/>
            <w:r w:rsidRPr="00036144">
              <w:rPr>
                <w:rFonts w:ascii="Tahoma" w:hAnsi="Tahoma" w:cs="Tahoma"/>
                <w:color w:val="004990"/>
              </w:rPr>
              <w:t>estibaje</w:t>
            </w:r>
            <w:proofErr w:type="spellEnd"/>
            <w:r w:rsidRPr="00036144">
              <w:rPr>
                <w:rFonts w:ascii="Tahoma" w:hAnsi="Tahoma" w:cs="Tahoma"/>
                <w:color w:val="004990"/>
              </w:rPr>
              <w:t xml:space="preserve">, embalaje. </w:t>
            </w:r>
            <w:r w:rsidR="00F7111D">
              <w:rPr>
                <w:rFonts w:ascii="Tahoma" w:hAnsi="Tahoma" w:cs="Tahoma"/>
                <w:color w:val="004990"/>
              </w:rPr>
              <w:t>Reforzamiento</w:t>
            </w:r>
            <w:r w:rsidRPr="00036144">
              <w:rPr>
                <w:rFonts w:ascii="Tahoma" w:hAnsi="Tahoma" w:cs="Tahoma"/>
                <w:color w:val="004990"/>
              </w:rPr>
              <w:t xml:space="preserve"> de emba</w:t>
            </w:r>
            <w:r w:rsidR="00BF7C29">
              <w:rPr>
                <w:rFonts w:ascii="Tahoma" w:hAnsi="Tahoma" w:cs="Tahoma"/>
                <w:color w:val="004990"/>
              </w:rPr>
              <w:t>la</w:t>
            </w:r>
            <w:r w:rsidRPr="00036144">
              <w:rPr>
                <w:rFonts w:ascii="Tahoma" w:hAnsi="Tahoma" w:cs="Tahoma"/>
                <w:color w:val="004990"/>
              </w:rPr>
              <w:t xml:space="preserve">je, carga, </w:t>
            </w:r>
            <w:r w:rsidR="00BF7C29" w:rsidRPr="00036144">
              <w:rPr>
                <w:rFonts w:ascii="Tahoma" w:hAnsi="Tahoma" w:cs="Tahoma"/>
                <w:color w:val="004990"/>
              </w:rPr>
              <w:t>descarga</w:t>
            </w:r>
            <w:r w:rsidRPr="00036144">
              <w:rPr>
                <w:rFonts w:ascii="Tahoma" w:hAnsi="Tahoma" w:cs="Tahoma"/>
                <w:color w:val="004990"/>
              </w:rPr>
              <w:t xml:space="preserve">, </w:t>
            </w:r>
            <w:proofErr w:type="spellStart"/>
            <w:r w:rsidRPr="00036144">
              <w:rPr>
                <w:rFonts w:ascii="Tahoma" w:hAnsi="Tahoma" w:cs="Tahoma"/>
                <w:color w:val="004990"/>
              </w:rPr>
              <w:t>despaletizacion</w:t>
            </w:r>
            <w:proofErr w:type="spellEnd"/>
            <w:r w:rsidRPr="00036144">
              <w:rPr>
                <w:rFonts w:ascii="Tahoma" w:hAnsi="Tahoma" w:cs="Tahoma"/>
                <w:color w:val="004990"/>
              </w:rPr>
              <w:t xml:space="preserve"> y entrega en el lugar de destino, mismo que </w:t>
            </w:r>
            <w:r w:rsidR="00BF7C29" w:rsidRPr="00036144">
              <w:rPr>
                <w:rFonts w:ascii="Tahoma" w:hAnsi="Tahoma" w:cs="Tahoma"/>
                <w:color w:val="004990"/>
              </w:rPr>
              <w:t>será</w:t>
            </w:r>
            <w:r w:rsidRPr="00036144">
              <w:rPr>
                <w:rFonts w:ascii="Tahoma" w:hAnsi="Tahoma" w:cs="Tahoma"/>
                <w:color w:val="004990"/>
              </w:rPr>
              <w:t xml:space="preserve"> definido por </w:t>
            </w:r>
            <w:r w:rsidR="00546110">
              <w:rPr>
                <w:rFonts w:ascii="Tahoma" w:hAnsi="Tahoma" w:cs="Tahoma"/>
                <w:color w:val="004990"/>
              </w:rPr>
              <w:t xml:space="preserve">ENTEL </w:t>
            </w:r>
            <w:r w:rsidR="003750BC">
              <w:rPr>
                <w:rFonts w:ascii="Tahoma" w:hAnsi="Tahoma" w:cs="Tahoma"/>
                <w:color w:val="004990"/>
              </w:rPr>
              <w:t>S.A.</w:t>
            </w:r>
            <w:r w:rsidRPr="00036144">
              <w:rPr>
                <w:rFonts w:ascii="Tahoma" w:hAnsi="Tahoma" w:cs="Tahoma"/>
                <w:color w:val="004990"/>
              </w:rPr>
              <w:t>, esto incluye entregas dentro de nuestros almacenes</w:t>
            </w:r>
            <w:r>
              <w:rPr>
                <w:rFonts w:ascii="Tahoma" w:hAnsi="Tahoma" w:cs="Tahoma"/>
                <w:color w:val="004990"/>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20360E"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C6842F"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C9FBC1" w14:textId="77777777" w:rsidR="00A81B3A" w:rsidRPr="009C2DE5" w:rsidRDefault="00A81B3A" w:rsidP="004C363A">
            <w:pPr>
              <w:jc w:val="center"/>
              <w:rPr>
                <w:rFonts w:ascii="Tahoma" w:hAnsi="Tahoma" w:cs="Tahoma"/>
                <w:color w:val="004990"/>
                <w:sz w:val="18"/>
                <w:szCs w:val="18"/>
                <w:lang w:eastAsia="es-BO"/>
              </w:rPr>
            </w:pPr>
            <w:r w:rsidRPr="00636F25">
              <w:rPr>
                <w:rFonts w:ascii="Tahoma" w:hAnsi="Tahoma" w:cs="Tahoma"/>
                <w:color w:val="004990"/>
                <w:sz w:val="18"/>
                <w:szCs w:val="18"/>
                <w:lang w:val="es-BO" w:eastAsia="es-BO"/>
              </w:rPr>
              <w:t> </w:t>
            </w:r>
          </w:p>
        </w:tc>
      </w:tr>
      <w:tr w:rsidR="00A81B3A" w:rsidRPr="009C2DE5" w14:paraId="7F29F694" w14:textId="77777777" w:rsidTr="004C363A">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F0F5C3"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10F69C"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El transportista deberá suministrar </w:t>
            </w:r>
            <w:r w:rsidR="00C33CF0">
              <w:rPr>
                <w:rFonts w:ascii="Tahoma" w:hAnsi="Tahoma" w:cs="Tahoma"/>
                <w:color w:val="004990"/>
              </w:rPr>
              <w:t xml:space="preserve">los </w:t>
            </w:r>
            <w:r w:rsidRPr="00036144">
              <w:rPr>
                <w:rFonts w:ascii="Tahoma" w:hAnsi="Tahoma" w:cs="Tahoma"/>
                <w:color w:val="004990"/>
              </w:rPr>
              <w:t xml:space="preserve">embalajes necesarios y suficientes para los bienes que </w:t>
            </w:r>
            <w:r w:rsidR="00C33CF0">
              <w:rPr>
                <w:rFonts w:ascii="Tahoma" w:hAnsi="Tahoma" w:cs="Tahoma"/>
                <w:color w:val="004990"/>
              </w:rPr>
              <w:t xml:space="preserve">se </w:t>
            </w:r>
            <w:r w:rsidRPr="00036144">
              <w:rPr>
                <w:rFonts w:ascii="Tahoma" w:hAnsi="Tahoma" w:cs="Tahoma"/>
                <w:color w:val="004990"/>
              </w:rPr>
              <w:t>deba transportar</w:t>
            </w:r>
            <w:r w:rsidR="003750BC">
              <w:rPr>
                <w:rFonts w:ascii="Tahoma" w:hAnsi="Tahoma" w:cs="Tahoma"/>
                <w:color w:val="004990"/>
              </w:rPr>
              <w:t>, a fin de garantizar la integridad de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17E0F"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DDF8E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A2FF53"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6C6F45F9" w14:textId="77777777" w:rsidTr="004C363A">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E58D65"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6E1876" w14:textId="77777777" w:rsidR="00A81B3A" w:rsidRDefault="00A81B3A" w:rsidP="004C363A">
            <w:pPr>
              <w:jc w:val="both"/>
              <w:rPr>
                <w:rFonts w:ascii="Tahoma" w:hAnsi="Tahoma" w:cs="Tahoma"/>
                <w:color w:val="004990"/>
              </w:rPr>
            </w:pPr>
            <w:r w:rsidRPr="00036144">
              <w:rPr>
                <w:rFonts w:ascii="Tahoma" w:hAnsi="Tahoma" w:cs="Tahoma"/>
                <w:color w:val="004990"/>
              </w:rPr>
              <w:t xml:space="preserve">Hacer entrega de los bienes transportados en los lugares precisos y tiempos previstos que </w:t>
            </w:r>
            <w:r w:rsidR="00546110">
              <w:rPr>
                <w:rFonts w:ascii="Tahoma" w:hAnsi="Tahoma" w:cs="Tahoma"/>
                <w:color w:val="004990"/>
              </w:rPr>
              <w:t xml:space="preserve">ENTEL </w:t>
            </w:r>
            <w:r w:rsidR="003750BC">
              <w:rPr>
                <w:rFonts w:ascii="Tahoma" w:hAnsi="Tahoma" w:cs="Tahoma"/>
                <w:color w:val="004990"/>
              </w:rPr>
              <w:t xml:space="preserve">S.A. </w:t>
            </w:r>
            <w:r w:rsidRPr="00036144">
              <w:rPr>
                <w:rFonts w:ascii="Tahoma" w:hAnsi="Tahoma" w:cs="Tahoma"/>
                <w:color w:val="004990"/>
              </w:rPr>
              <w:t>defina</w:t>
            </w:r>
            <w:r>
              <w:rPr>
                <w:rFonts w:ascii="Tahoma" w:hAnsi="Tahoma" w:cs="Tahoma"/>
                <w:color w:val="004990"/>
              </w:rPr>
              <w:t>.</w:t>
            </w:r>
          </w:p>
          <w:p w14:paraId="76AD2641"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A17F13"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94F8A9"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142F81"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28D65300" w14:textId="77777777" w:rsidTr="004C363A">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DC40B2"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A9B0C"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Los bienes a ser transportados deberán ser embarcados cumpliendo las normas usuales para los diferentes modos de transporte a los que </w:t>
            </w:r>
            <w:r w:rsidR="00BF7C29" w:rsidRPr="00036144">
              <w:rPr>
                <w:rFonts w:ascii="Tahoma" w:hAnsi="Tahoma" w:cs="Tahoma"/>
                <w:color w:val="004990"/>
              </w:rPr>
              <w:t>serán</w:t>
            </w:r>
            <w:r w:rsidRPr="00036144">
              <w:rPr>
                <w:rFonts w:ascii="Tahoma" w:hAnsi="Tahoma" w:cs="Tahoma"/>
                <w:color w:val="004990"/>
              </w:rPr>
              <w:t xml:space="preserve"> sometidos, de manera que resistan los riesgos del mismo desde un </w:t>
            </w:r>
            <w:r w:rsidR="00BF7C29" w:rsidRPr="00036144">
              <w:rPr>
                <w:rFonts w:ascii="Tahoma" w:hAnsi="Tahoma" w:cs="Tahoma"/>
                <w:color w:val="004990"/>
              </w:rPr>
              <w:t>almacén</w:t>
            </w:r>
            <w:r w:rsidRPr="00036144">
              <w:rPr>
                <w:rFonts w:ascii="Tahoma" w:hAnsi="Tahoma" w:cs="Tahoma"/>
                <w:color w:val="004990"/>
              </w:rPr>
              <w:t xml:space="preserve"> a otro, los embarques se harán bajo la responsabilidad del transportista.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ADF8C"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EBC93"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052E83"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78496B0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3AE0C5"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CDC122" w14:textId="77777777" w:rsidR="00A81B3A" w:rsidRDefault="00A81B3A" w:rsidP="004C363A">
            <w:pPr>
              <w:jc w:val="both"/>
              <w:rPr>
                <w:rFonts w:ascii="Tahoma" w:hAnsi="Tahoma" w:cs="Tahoma"/>
                <w:color w:val="004990"/>
              </w:rPr>
            </w:pPr>
            <w:r w:rsidRPr="00036144">
              <w:rPr>
                <w:rFonts w:ascii="Tahoma" w:hAnsi="Tahoma" w:cs="Tahoma"/>
                <w:color w:val="004990"/>
              </w:rPr>
              <w:t xml:space="preserve">Recibir y entregar el material </w:t>
            </w:r>
            <w:r w:rsidR="007C50E6">
              <w:rPr>
                <w:rFonts w:ascii="Tahoma" w:hAnsi="Tahoma" w:cs="Tahoma"/>
                <w:color w:val="004990"/>
              </w:rPr>
              <w:t xml:space="preserve">realizando el conteo </w:t>
            </w:r>
            <w:r w:rsidRPr="00036144">
              <w:rPr>
                <w:rFonts w:ascii="Tahoma" w:hAnsi="Tahoma" w:cs="Tahoma"/>
                <w:color w:val="004990"/>
              </w:rPr>
              <w:t xml:space="preserve"> para determinar </w:t>
            </w:r>
            <w:r w:rsidR="007C50E6">
              <w:rPr>
                <w:rFonts w:ascii="Tahoma" w:hAnsi="Tahoma" w:cs="Tahoma"/>
                <w:color w:val="004990"/>
              </w:rPr>
              <w:t xml:space="preserve">las </w:t>
            </w:r>
            <w:r w:rsidRPr="00036144">
              <w:rPr>
                <w:rFonts w:ascii="Tahoma" w:hAnsi="Tahoma" w:cs="Tahoma"/>
                <w:color w:val="004990"/>
              </w:rPr>
              <w:t xml:space="preserve">cantidades y verificando el estado de los materiales </w:t>
            </w:r>
            <w:r w:rsidR="007C50E6">
              <w:rPr>
                <w:rFonts w:ascii="Tahoma" w:hAnsi="Tahoma" w:cs="Tahoma"/>
                <w:color w:val="004990"/>
              </w:rPr>
              <w:t xml:space="preserve">tanto </w:t>
            </w:r>
            <w:r w:rsidRPr="00036144">
              <w:rPr>
                <w:rFonts w:ascii="Tahoma" w:hAnsi="Tahoma" w:cs="Tahoma"/>
                <w:color w:val="004990"/>
              </w:rPr>
              <w:t xml:space="preserve">en origen </w:t>
            </w:r>
            <w:r w:rsidR="007C50E6">
              <w:rPr>
                <w:rFonts w:ascii="Tahoma" w:hAnsi="Tahoma" w:cs="Tahoma"/>
                <w:color w:val="004990"/>
              </w:rPr>
              <w:t>como en</w:t>
            </w:r>
            <w:r w:rsidRPr="00036144">
              <w:rPr>
                <w:rFonts w:ascii="Tahoma" w:hAnsi="Tahoma" w:cs="Tahoma"/>
                <w:color w:val="004990"/>
              </w:rPr>
              <w:t xml:space="preserve"> destino.</w:t>
            </w:r>
          </w:p>
          <w:p w14:paraId="1276E77B"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9B2103"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4E6D4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C3C42B"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285E481F"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9AE6D9"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6D272"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El transportista deberá responsabilizarse por cualquier daño del material ocasionado desde el recojo, </w:t>
            </w:r>
            <w:r w:rsidR="007C50E6">
              <w:rPr>
                <w:rFonts w:ascii="Tahoma" w:hAnsi="Tahoma" w:cs="Tahoma"/>
                <w:color w:val="004990"/>
              </w:rPr>
              <w:t xml:space="preserve">en </w:t>
            </w:r>
            <w:r w:rsidRPr="00036144">
              <w:rPr>
                <w:rFonts w:ascii="Tahoma" w:hAnsi="Tahoma" w:cs="Tahoma"/>
                <w:color w:val="004990"/>
              </w:rPr>
              <w:t>tr</w:t>
            </w:r>
            <w:r w:rsidR="007C50E6">
              <w:rPr>
                <w:rFonts w:ascii="Tahoma" w:hAnsi="Tahoma" w:cs="Tahoma"/>
                <w:color w:val="004990"/>
              </w:rPr>
              <w:t>á</w:t>
            </w:r>
            <w:r w:rsidRPr="00036144">
              <w:rPr>
                <w:rFonts w:ascii="Tahoma" w:hAnsi="Tahoma" w:cs="Tahoma"/>
                <w:color w:val="004990"/>
              </w:rPr>
              <w:t xml:space="preserve">nsito hasta la entrega del material en destino, </w:t>
            </w:r>
            <w:r w:rsidR="007C50E6" w:rsidRPr="00036144">
              <w:rPr>
                <w:rFonts w:ascii="Tahoma" w:hAnsi="Tahoma" w:cs="Tahoma"/>
                <w:color w:val="004990"/>
              </w:rPr>
              <w:t>así</w:t>
            </w:r>
            <w:r w:rsidRPr="00036144">
              <w:rPr>
                <w:rFonts w:ascii="Tahoma" w:hAnsi="Tahoma" w:cs="Tahoma"/>
                <w:color w:val="004990"/>
              </w:rPr>
              <w:t xml:space="preserve"> mismo  en caso de </w:t>
            </w:r>
            <w:r w:rsidR="00BF7C29" w:rsidRPr="00036144">
              <w:rPr>
                <w:rFonts w:ascii="Tahoma" w:hAnsi="Tahoma" w:cs="Tahoma"/>
                <w:color w:val="004990"/>
              </w:rPr>
              <w:t>pérdida</w:t>
            </w:r>
            <w:r w:rsidRPr="00036144">
              <w:rPr>
                <w:rFonts w:ascii="Tahoma" w:hAnsi="Tahoma" w:cs="Tahoma"/>
                <w:color w:val="004990"/>
              </w:rPr>
              <w:t xml:space="preserve"> o daño deberá cancelar el valor de la mercadería.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14416C"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E962F"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7493FE"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372222E7"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1A6B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6602C4" w14:textId="77777777" w:rsidR="00A81B3A" w:rsidRDefault="00A81B3A" w:rsidP="004C363A">
            <w:pPr>
              <w:jc w:val="both"/>
              <w:rPr>
                <w:rFonts w:ascii="Tahoma" w:hAnsi="Tahoma" w:cs="Tahoma"/>
                <w:color w:val="004990"/>
              </w:rPr>
            </w:pPr>
            <w:r w:rsidRPr="00036144">
              <w:rPr>
                <w:rFonts w:ascii="Tahoma" w:hAnsi="Tahoma" w:cs="Tahoma"/>
                <w:color w:val="004990"/>
              </w:rPr>
              <w:t xml:space="preserve">Por ninguna circunstancia y bajo </w:t>
            </w:r>
            <w:r w:rsidR="00BF7C29" w:rsidRPr="00036144">
              <w:rPr>
                <w:rFonts w:ascii="Tahoma" w:hAnsi="Tahoma" w:cs="Tahoma"/>
                <w:color w:val="004990"/>
              </w:rPr>
              <w:t>ningún</w:t>
            </w:r>
            <w:r w:rsidRPr="00036144">
              <w:rPr>
                <w:rFonts w:ascii="Tahoma" w:hAnsi="Tahoma" w:cs="Tahoma"/>
                <w:color w:val="004990"/>
              </w:rPr>
              <w:t xml:space="preserve"> concepto el transportista podrá hacer uso del derecho de retención de los bienes almacenados o de aquellos en </w:t>
            </w:r>
            <w:r w:rsidR="00BF7C29" w:rsidRPr="00036144">
              <w:rPr>
                <w:rFonts w:ascii="Tahoma" w:hAnsi="Tahoma" w:cs="Tahoma"/>
                <w:color w:val="004990"/>
              </w:rPr>
              <w:t>tránsito</w:t>
            </w:r>
            <w:r w:rsidRPr="00036144">
              <w:rPr>
                <w:rFonts w:ascii="Tahoma" w:hAnsi="Tahoma" w:cs="Tahoma"/>
                <w:color w:val="004990"/>
              </w:rPr>
              <w:t xml:space="preserve">. </w:t>
            </w:r>
          </w:p>
          <w:p w14:paraId="7A84E0D5"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6B23E18" w14:textId="77777777" w:rsidR="00A81B3A" w:rsidRPr="009C2DE5" w:rsidRDefault="00A81B3A" w:rsidP="004C363A">
            <w:pPr>
              <w:jc w:val="center"/>
              <w:rPr>
                <w:b/>
                <w:color w:val="004990"/>
                <w:sz w:val="20"/>
                <w:szCs w:val="20"/>
              </w:rPr>
            </w:pPr>
            <w:r w:rsidRPr="006C4E9D">
              <w:rPr>
                <w:b/>
                <w:color w:val="004990"/>
                <w:sz w:val="20"/>
                <w:szCs w:val="20"/>
              </w:rPr>
              <w:fldChar w:fldCharType="begin">
                <w:ffData>
                  <w:name w:val="Casilla1"/>
                  <w:enabled/>
                  <w:calcOnExit w:val="0"/>
                  <w:checkBox>
                    <w:sizeAuto/>
                    <w:default w:val="1"/>
                  </w:checkBox>
                </w:ffData>
              </w:fldChar>
            </w:r>
            <w:r w:rsidRPr="006C4E9D">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6C4E9D">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04FC28"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4A516A"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20BBF152"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1D821"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ED2627" w14:textId="77777777" w:rsidR="00A81B3A" w:rsidRDefault="00A81B3A" w:rsidP="004C363A">
            <w:pPr>
              <w:jc w:val="both"/>
              <w:rPr>
                <w:rFonts w:ascii="Tahoma" w:hAnsi="Tahoma" w:cs="Tahoma"/>
                <w:color w:val="004990"/>
              </w:rPr>
            </w:pPr>
            <w:r w:rsidRPr="00036144">
              <w:rPr>
                <w:rFonts w:ascii="Tahoma" w:hAnsi="Tahoma" w:cs="Tahoma"/>
                <w:color w:val="004990"/>
              </w:rPr>
              <w:t>Se requiere que el transportista tenga personal disponible a nivel nacional para servicios urbanos, rurales e interdepartamentales.</w:t>
            </w:r>
          </w:p>
          <w:p w14:paraId="3EDDA0E7"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77285A0" w14:textId="77777777" w:rsidR="00A81B3A" w:rsidRPr="006C4E9D" w:rsidRDefault="00A81B3A" w:rsidP="004C363A">
            <w:pPr>
              <w:jc w:val="center"/>
              <w:rPr>
                <w:b/>
                <w:color w:val="004990"/>
                <w:sz w:val="20"/>
                <w:szCs w:val="20"/>
              </w:rPr>
            </w:pPr>
            <w:r w:rsidRPr="006C4E9D">
              <w:rPr>
                <w:b/>
                <w:color w:val="004990"/>
                <w:sz w:val="20"/>
                <w:szCs w:val="20"/>
              </w:rPr>
              <w:fldChar w:fldCharType="begin">
                <w:ffData>
                  <w:name w:val="Casilla1"/>
                  <w:enabled/>
                  <w:calcOnExit w:val="0"/>
                  <w:checkBox>
                    <w:sizeAuto/>
                    <w:default w:val="1"/>
                  </w:checkBox>
                </w:ffData>
              </w:fldChar>
            </w:r>
            <w:r w:rsidRPr="006C4E9D">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6C4E9D">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7D1E72"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05D4A7"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3EA2DC2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25AAC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5AC3F" w14:textId="77777777" w:rsidR="00A81B3A" w:rsidRDefault="00A81B3A" w:rsidP="004C363A">
            <w:pPr>
              <w:jc w:val="both"/>
              <w:rPr>
                <w:rFonts w:ascii="Tahoma" w:hAnsi="Tahoma" w:cs="Tahoma"/>
                <w:color w:val="004990"/>
              </w:rPr>
            </w:pPr>
            <w:r w:rsidRPr="00036144">
              <w:rPr>
                <w:rFonts w:ascii="Tahoma" w:hAnsi="Tahoma" w:cs="Tahoma"/>
                <w:color w:val="004990"/>
              </w:rPr>
              <w:t xml:space="preserve">Dar servicio personalizado y directo con información continua y oportuna, en el manejo de los </w:t>
            </w:r>
            <w:r w:rsidR="00BF7C29" w:rsidRPr="00036144">
              <w:rPr>
                <w:rFonts w:ascii="Tahoma" w:hAnsi="Tahoma" w:cs="Tahoma"/>
                <w:color w:val="004990"/>
              </w:rPr>
              <w:t>procesos</w:t>
            </w:r>
            <w:r w:rsidRPr="00036144">
              <w:rPr>
                <w:rFonts w:ascii="Tahoma" w:hAnsi="Tahoma" w:cs="Tahoma"/>
                <w:color w:val="004990"/>
              </w:rPr>
              <w:t xml:space="preserve"> de </w:t>
            </w:r>
            <w:r w:rsidR="00BF7C29" w:rsidRPr="00036144">
              <w:rPr>
                <w:rFonts w:ascii="Tahoma" w:hAnsi="Tahoma" w:cs="Tahoma"/>
                <w:color w:val="004990"/>
              </w:rPr>
              <w:t>logística</w:t>
            </w:r>
            <w:r w:rsidRPr="00036144">
              <w:rPr>
                <w:rFonts w:ascii="Tahoma" w:hAnsi="Tahoma" w:cs="Tahoma"/>
                <w:color w:val="004990"/>
              </w:rPr>
              <w:t xml:space="preserve"> integral, desde la cotización del servicio (si no se encuentran en el detalle</w:t>
            </w:r>
            <w:r w:rsidR="00493DD5">
              <w:rPr>
                <w:rFonts w:ascii="Tahoma" w:hAnsi="Tahoma" w:cs="Tahoma"/>
                <w:color w:val="004990"/>
              </w:rPr>
              <w:t xml:space="preserve"> de tramos</w:t>
            </w:r>
            <w:r w:rsidRPr="00036144">
              <w:rPr>
                <w:rFonts w:ascii="Tahoma" w:hAnsi="Tahoma" w:cs="Tahoma"/>
                <w:color w:val="004990"/>
              </w:rPr>
              <w:t xml:space="preserve">), hasta la llegada de la </w:t>
            </w:r>
            <w:r w:rsidR="00BF7C29" w:rsidRPr="00036144">
              <w:rPr>
                <w:rFonts w:ascii="Tahoma" w:hAnsi="Tahoma" w:cs="Tahoma"/>
                <w:color w:val="004990"/>
              </w:rPr>
              <w:t>mercadería</w:t>
            </w:r>
            <w:r w:rsidRPr="00036144">
              <w:rPr>
                <w:rFonts w:ascii="Tahoma" w:hAnsi="Tahoma" w:cs="Tahoma"/>
                <w:color w:val="004990"/>
              </w:rPr>
              <w:t xml:space="preserve"> a destino final</w:t>
            </w:r>
            <w:r>
              <w:rPr>
                <w:rFonts w:ascii="Tahoma" w:hAnsi="Tahoma" w:cs="Tahoma"/>
                <w:color w:val="004990"/>
              </w:rPr>
              <w:t>.</w:t>
            </w:r>
          </w:p>
          <w:p w14:paraId="677DD4CF"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15A0701" w14:textId="77777777" w:rsidR="00A81B3A" w:rsidRPr="006C4E9D"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CB8A3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2BD3E"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113DAAC3"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E380FC"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D7F05B" w14:textId="77777777" w:rsidR="00A81B3A" w:rsidRDefault="00A81B3A" w:rsidP="004C363A">
            <w:pPr>
              <w:jc w:val="both"/>
              <w:rPr>
                <w:rFonts w:ascii="Tahoma" w:hAnsi="Tahoma" w:cs="Tahoma"/>
                <w:color w:val="004990"/>
              </w:rPr>
            </w:pPr>
            <w:r w:rsidRPr="00036144">
              <w:rPr>
                <w:rFonts w:ascii="Tahoma" w:hAnsi="Tahoma" w:cs="Tahoma"/>
                <w:color w:val="004990"/>
              </w:rPr>
              <w:t xml:space="preserve">Comunicar con un máximo de </w:t>
            </w:r>
            <w:r w:rsidRPr="00C33CF0">
              <w:rPr>
                <w:rFonts w:ascii="Tahoma" w:hAnsi="Tahoma" w:cs="Tahoma"/>
                <w:b/>
                <w:color w:val="004990"/>
              </w:rPr>
              <w:t>un</w:t>
            </w:r>
            <w:r w:rsidRPr="00036144">
              <w:rPr>
                <w:rFonts w:ascii="Tahoma" w:hAnsi="Tahoma" w:cs="Tahoma"/>
                <w:color w:val="004990"/>
              </w:rPr>
              <w:t xml:space="preserve"> </w:t>
            </w:r>
            <w:r w:rsidR="00BF7C29" w:rsidRPr="00C33CF0">
              <w:rPr>
                <w:rFonts w:ascii="Tahoma" w:hAnsi="Tahoma" w:cs="Tahoma"/>
                <w:b/>
                <w:color w:val="004990"/>
              </w:rPr>
              <w:t>día</w:t>
            </w:r>
            <w:r w:rsidRPr="00036144">
              <w:rPr>
                <w:rFonts w:ascii="Tahoma" w:hAnsi="Tahoma" w:cs="Tahoma"/>
                <w:color w:val="004990"/>
              </w:rPr>
              <w:t xml:space="preserve"> cualquier siniestro o </w:t>
            </w:r>
            <w:proofErr w:type="gramStart"/>
            <w:r w:rsidRPr="00036144">
              <w:rPr>
                <w:rFonts w:ascii="Tahoma" w:hAnsi="Tahoma" w:cs="Tahoma"/>
                <w:color w:val="004990"/>
              </w:rPr>
              <w:t>perdida</w:t>
            </w:r>
            <w:proofErr w:type="gramEnd"/>
            <w:r w:rsidRPr="00036144">
              <w:rPr>
                <w:rFonts w:ascii="Tahoma" w:hAnsi="Tahoma" w:cs="Tahoma"/>
                <w:color w:val="004990"/>
              </w:rPr>
              <w:t xml:space="preserve"> suscitada en el transporte de material</w:t>
            </w:r>
            <w:r>
              <w:rPr>
                <w:rFonts w:ascii="Tahoma" w:hAnsi="Tahoma" w:cs="Tahoma"/>
                <w:color w:val="004990"/>
              </w:rPr>
              <w:t>.</w:t>
            </w:r>
          </w:p>
          <w:p w14:paraId="692C9E5C"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FC41E50" w14:textId="77777777" w:rsidR="00A81B3A" w:rsidRPr="006C4E9D"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BDCA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DD84D5"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4D5748D7"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CCA3FB"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B7CF3" w14:textId="77777777" w:rsidR="00A81B3A" w:rsidRDefault="00A81B3A" w:rsidP="004C363A">
            <w:pPr>
              <w:jc w:val="both"/>
              <w:rPr>
                <w:rFonts w:ascii="Tahoma" w:hAnsi="Tahoma" w:cs="Tahoma"/>
                <w:color w:val="004990"/>
              </w:rPr>
            </w:pPr>
            <w:r w:rsidRPr="00036144">
              <w:rPr>
                <w:rFonts w:ascii="Tahoma" w:hAnsi="Tahoma" w:cs="Tahoma"/>
                <w:color w:val="004990"/>
              </w:rPr>
              <w:t>Transportar el material con la documentación que respalda su adquisición</w:t>
            </w:r>
            <w:r w:rsidR="00546110">
              <w:rPr>
                <w:rFonts w:ascii="Tahoma" w:hAnsi="Tahoma" w:cs="Tahoma"/>
                <w:color w:val="004990"/>
              </w:rPr>
              <w:t>:</w:t>
            </w:r>
            <w:r w:rsidRPr="00036144">
              <w:rPr>
                <w:rFonts w:ascii="Tahoma" w:hAnsi="Tahoma" w:cs="Tahoma"/>
                <w:color w:val="004990"/>
              </w:rPr>
              <w:t xml:space="preserve"> </w:t>
            </w:r>
            <w:r w:rsidRPr="00546110">
              <w:rPr>
                <w:rFonts w:ascii="Tahoma" w:hAnsi="Tahoma" w:cs="Tahoma"/>
                <w:color w:val="004990"/>
              </w:rPr>
              <w:t>copia legalizada de la factura</w:t>
            </w:r>
            <w:r w:rsidR="00C33CF0" w:rsidRPr="00546110">
              <w:rPr>
                <w:rFonts w:ascii="Tahoma" w:hAnsi="Tahoma" w:cs="Tahoma"/>
                <w:color w:val="004990"/>
              </w:rPr>
              <w:t>,</w:t>
            </w:r>
            <w:r w:rsidRPr="00546110">
              <w:rPr>
                <w:rFonts w:ascii="Tahoma" w:hAnsi="Tahoma" w:cs="Tahoma"/>
                <w:color w:val="004990"/>
              </w:rPr>
              <w:t xml:space="preserve"> en caso de compras Nacionales</w:t>
            </w:r>
            <w:r w:rsidR="00546110">
              <w:rPr>
                <w:rFonts w:ascii="Tahoma" w:hAnsi="Tahoma" w:cs="Tahoma"/>
                <w:color w:val="004990"/>
              </w:rPr>
              <w:t>, y</w:t>
            </w:r>
            <w:r w:rsidRPr="00036144">
              <w:rPr>
                <w:rFonts w:ascii="Tahoma" w:hAnsi="Tahoma" w:cs="Tahoma"/>
                <w:color w:val="004990"/>
              </w:rPr>
              <w:t xml:space="preserve"> Fotocopia legalizada de la Póliza de importación en caso de compras internacionales</w:t>
            </w:r>
            <w:r w:rsidR="00546110">
              <w:rPr>
                <w:rFonts w:ascii="Tahoma" w:hAnsi="Tahoma" w:cs="Tahoma"/>
                <w:color w:val="004990"/>
              </w:rPr>
              <w:t>;</w:t>
            </w:r>
            <w:r w:rsidRPr="00036144">
              <w:rPr>
                <w:rFonts w:ascii="Tahoma" w:hAnsi="Tahoma" w:cs="Tahoma"/>
                <w:color w:val="004990"/>
              </w:rPr>
              <w:t xml:space="preserve"> documentación que </w:t>
            </w:r>
            <w:r w:rsidR="00BF7C29" w:rsidRPr="00036144">
              <w:rPr>
                <w:rFonts w:ascii="Tahoma" w:hAnsi="Tahoma" w:cs="Tahoma"/>
                <w:color w:val="004990"/>
              </w:rPr>
              <w:t>será</w:t>
            </w:r>
            <w:r w:rsidRPr="00036144">
              <w:rPr>
                <w:rFonts w:ascii="Tahoma" w:hAnsi="Tahoma" w:cs="Tahoma"/>
                <w:color w:val="004990"/>
              </w:rPr>
              <w:t xml:space="preserve"> entregada por </w:t>
            </w:r>
            <w:r w:rsidR="00546110">
              <w:rPr>
                <w:rFonts w:ascii="Tahoma" w:hAnsi="Tahoma" w:cs="Tahoma"/>
                <w:color w:val="004990"/>
              </w:rPr>
              <w:t>ENTEL S.A.</w:t>
            </w:r>
            <w:r w:rsidRPr="00036144">
              <w:rPr>
                <w:rFonts w:ascii="Tahoma" w:hAnsi="Tahoma" w:cs="Tahoma"/>
                <w:color w:val="004990"/>
              </w:rPr>
              <w:t xml:space="preserve"> en el momento de la entrega del material o </w:t>
            </w:r>
            <w:r w:rsidR="00337590">
              <w:rPr>
                <w:rFonts w:ascii="Tahoma" w:hAnsi="Tahoma" w:cs="Tahoma"/>
                <w:color w:val="004990"/>
              </w:rPr>
              <w:t>deberán ser</w:t>
            </w:r>
            <w:r w:rsidRPr="00036144">
              <w:rPr>
                <w:rFonts w:ascii="Tahoma" w:hAnsi="Tahoma" w:cs="Tahoma"/>
                <w:color w:val="004990"/>
              </w:rPr>
              <w:t xml:space="preserve"> recogidas de</w:t>
            </w:r>
            <w:r w:rsidR="00337590">
              <w:rPr>
                <w:rFonts w:ascii="Tahoma" w:hAnsi="Tahoma" w:cs="Tahoma"/>
                <w:color w:val="004990"/>
              </w:rPr>
              <w:t xml:space="preserve">l lugar </w:t>
            </w:r>
            <w:r w:rsidR="00581E25">
              <w:rPr>
                <w:rFonts w:ascii="Tahoma" w:hAnsi="Tahoma" w:cs="Tahoma"/>
                <w:color w:val="004990"/>
              </w:rPr>
              <w:t xml:space="preserve">que </w:t>
            </w:r>
            <w:r w:rsidR="00546110">
              <w:rPr>
                <w:rFonts w:ascii="Tahoma" w:hAnsi="Tahoma" w:cs="Tahoma"/>
                <w:color w:val="004990"/>
              </w:rPr>
              <w:t>ENTEL S.A.</w:t>
            </w:r>
            <w:r w:rsidR="00F7111D">
              <w:rPr>
                <w:rFonts w:ascii="Tahoma" w:hAnsi="Tahoma" w:cs="Tahoma"/>
                <w:color w:val="004990"/>
              </w:rPr>
              <w:t xml:space="preserve"> </w:t>
            </w:r>
            <w:r w:rsidRPr="00036144">
              <w:rPr>
                <w:rFonts w:ascii="Tahoma" w:hAnsi="Tahoma" w:cs="Tahoma"/>
                <w:color w:val="004990"/>
              </w:rPr>
              <w:t xml:space="preserve">indique, las mismas que deben ser devueltas por el transportista en destino junto </w:t>
            </w:r>
            <w:r w:rsidR="00581E25">
              <w:rPr>
                <w:rFonts w:ascii="Tahoma" w:hAnsi="Tahoma" w:cs="Tahoma"/>
                <w:color w:val="004990"/>
              </w:rPr>
              <w:t>con</w:t>
            </w:r>
            <w:r w:rsidR="00581E25" w:rsidRPr="00036144">
              <w:rPr>
                <w:rFonts w:ascii="Tahoma" w:hAnsi="Tahoma" w:cs="Tahoma"/>
                <w:color w:val="004990"/>
              </w:rPr>
              <w:t xml:space="preserve"> </w:t>
            </w:r>
            <w:r w:rsidRPr="00036144">
              <w:rPr>
                <w:rFonts w:ascii="Tahoma" w:hAnsi="Tahoma" w:cs="Tahoma"/>
                <w:color w:val="004990"/>
              </w:rPr>
              <w:t>la entrega de la mercadería.</w:t>
            </w:r>
          </w:p>
          <w:p w14:paraId="31B52290"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CFBAF34"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7D1CE8"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CAC0E8"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57890AAD"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241A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EDDD45" w14:textId="77777777" w:rsidR="00A81B3A" w:rsidRDefault="00A81B3A" w:rsidP="004C363A">
            <w:pPr>
              <w:jc w:val="both"/>
              <w:rPr>
                <w:rFonts w:ascii="Tahoma" w:hAnsi="Tahoma" w:cs="Tahoma"/>
                <w:color w:val="004990"/>
              </w:rPr>
            </w:pPr>
            <w:r w:rsidRPr="00036144">
              <w:rPr>
                <w:rFonts w:ascii="Tahoma" w:hAnsi="Tahoma" w:cs="Tahoma"/>
                <w:color w:val="004990"/>
              </w:rPr>
              <w:t>Manipular los bienes a ser transportados con equipamiento de carga (</w:t>
            </w:r>
            <w:r w:rsidR="00337590">
              <w:rPr>
                <w:rFonts w:ascii="Tahoma" w:hAnsi="Tahoma" w:cs="Tahoma"/>
                <w:color w:val="004990"/>
              </w:rPr>
              <w:t>carro de carga</w:t>
            </w:r>
            <w:r w:rsidRPr="00036144">
              <w:rPr>
                <w:rFonts w:ascii="Tahoma" w:hAnsi="Tahoma" w:cs="Tahoma"/>
                <w:color w:val="004990"/>
              </w:rPr>
              <w:t xml:space="preserve">, </w:t>
            </w:r>
            <w:r w:rsidR="00581E25">
              <w:rPr>
                <w:rFonts w:ascii="Tahoma" w:hAnsi="Tahoma" w:cs="Tahoma"/>
                <w:color w:val="004990"/>
              </w:rPr>
              <w:t>levanta pallets</w:t>
            </w:r>
            <w:r w:rsidR="00581E25" w:rsidRPr="00036144">
              <w:rPr>
                <w:rFonts w:ascii="Tahoma" w:hAnsi="Tahoma" w:cs="Tahoma"/>
                <w:color w:val="004990"/>
              </w:rPr>
              <w:t xml:space="preserve"> </w:t>
            </w:r>
            <w:r w:rsidRPr="00036144">
              <w:rPr>
                <w:rFonts w:ascii="Tahoma" w:hAnsi="Tahoma" w:cs="Tahoma"/>
                <w:color w:val="004990"/>
              </w:rPr>
              <w:t xml:space="preserve">u otros) para evitar destrozos del material o </w:t>
            </w:r>
            <w:r w:rsidR="00916D4A">
              <w:rPr>
                <w:rFonts w:ascii="Tahoma" w:hAnsi="Tahoma" w:cs="Tahoma"/>
                <w:color w:val="004990"/>
              </w:rPr>
              <w:t xml:space="preserve">maltratar los </w:t>
            </w:r>
            <w:r w:rsidRPr="00036144">
              <w:rPr>
                <w:rFonts w:ascii="Tahoma" w:hAnsi="Tahoma" w:cs="Tahoma"/>
                <w:color w:val="004990"/>
              </w:rPr>
              <w:t>pisos</w:t>
            </w:r>
            <w:r>
              <w:rPr>
                <w:rFonts w:ascii="Tahoma" w:hAnsi="Tahoma" w:cs="Tahoma"/>
                <w:color w:val="004990"/>
              </w:rPr>
              <w:t>.</w:t>
            </w:r>
          </w:p>
          <w:p w14:paraId="794E509E"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C77B236"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CA25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ED1D47"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6988309D"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6B7F8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08B22B" w14:textId="77777777" w:rsidR="00A81B3A" w:rsidRDefault="00A81B3A" w:rsidP="004C363A">
            <w:pPr>
              <w:jc w:val="both"/>
              <w:rPr>
                <w:rFonts w:ascii="Tahoma" w:hAnsi="Tahoma" w:cs="Tahoma"/>
                <w:color w:val="004990"/>
              </w:rPr>
            </w:pPr>
            <w:r w:rsidRPr="00036144">
              <w:rPr>
                <w:rFonts w:ascii="Tahoma" w:hAnsi="Tahoma" w:cs="Tahoma"/>
                <w:color w:val="004990"/>
              </w:rPr>
              <w:t>Contar con movilidades de transporte pesado</w:t>
            </w:r>
            <w:r w:rsidR="00581E25">
              <w:rPr>
                <w:rFonts w:ascii="Tahoma" w:hAnsi="Tahoma" w:cs="Tahoma"/>
                <w:color w:val="004990"/>
              </w:rPr>
              <w:t>,</w:t>
            </w:r>
            <w:r w:rsidRPr="00036144">
              <w:rPr>
                <w:rFonts w:ascii="Tahoma" w:hAnsi="Tahoma" w:cs="Tahoma"/>
                <w:color w:val="004990"/>
              </w:rPr>
              <w:t xml:space="preserve"> camiones o furgones</w:t>
            </w:r>
            <w:r w:rsidR="00581E25">
              <w:rPr>
                <w:rFonts w:ascii="Tahoma" w:hAnsi="Tahoma" w:cs="Tahoma"/>
                <w:color w:val="004990"/>
              </w:rPr>
              <w:t>,</w:t>
            </w:r>
            <w:r w:rsidRPr="00036144">
              <w:rPr>
                <w:rFonts w:ascii="Tahoma" w:hAnsi="Tahoma" w:cs="Tahoma"/>
                <w:color w:val="004990"/>
              </w:rPr>
              <w:t xml:space="preserve"> en las ciudades de La Paz, Santa Cruz y Cochabamba para el servicio de transporte,</w:t>
            </w:r>
            <w:r w:rsidR="005807E8">
              <w:rPr>
                <w:rFonts w:ascii="Tahoma" w:hAnsi="Tahoma" w:cs="Tahoma"/>
                <w:color w:val="004990"/>
              </w:rPr>
              <w:t xml:space="preserve"> y</w:t>
            </w:r>
            <w:r w:rsidRPr="00036144">
              <w:rPr>
                <w:rFonts w:ascii="Tahoma" w:hAnsi="Tahoma" w:cs="Tahoma"/>
                <w:color w:val="004990"/>
              </w:rPr>
              <w:t xml:space="preserve">  presentar el RUAT o</w:t>
            </w:r>
            <w:r w:rsidR="00BF7C29">
              <w:rPr>
                <w:rFonts w:ascii="Tahoma" w:hAnsi="Tahoma" w:cs="Tahoma"/>
                <w:color w:val="004990"/>
              </w:rPr>
              <w:t xml:space="preserve"> </w:t>
            </w:r>
            <w:r w:rsidRPr="00036144">
              <w:rPr>
                <w:rFonts w:ascii="Tahoma" w:hAnsi="Tahoma" w:cs="Tahoma"/>
                <w:color w:val="004990"/>
              </w:rPr>
              <w:t>contratos suscritos con otros transportistas</w:t>
            </w:r>
            <w:r w:rsidR="005807E8">
              <w:rPr>
                <w:rFonts w:ascii="Tahoma" w:hAnsi="Tahoma" w:cs="Tahoma"/>
                <w:color w:val="004990"/>
              </w:rPr>
              <w:t xml:space="preserve"> para el resto de las regionales</w:t>
            </w:r>
            <w:r w:rsidRPr="00036144">
              <w:rPr>
                <w:rFonts w:ascii="Tahoma" w:hAnsi="Tahoma" w:cs="Tahoma"/>
                <w:color w:val="004990"/>
              </w:rPr>
              <w:t xml:space="preserve">.  </w:t>
            </w:r>
          </w:p>
          <w:p w14:paraId="5AA7D7B6"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40B54E1"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C42DED"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22D669"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0923016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DF943"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104D58" w14:textId="77777777" w:rsidR="00A81B3A" w:rsidRDefault="00A81B3A" w:rsidP="004C363A">
            <w:pPr>
              <w:jc w:val="both"/>
              <w:rPr>
                <w:rFonts w:ascii="Tahoma" w:hAnsi="Tahoma" w:cs="Tahoma"/>
                <w:color w:val="004990"/>
              </w:rPr>
            </w:pPr>
            <w:r w:rsidRPr="00036144">
              <w:rPr>
                <w:rFonts w:ascii="Tahoma" w:hAnsi="Tahoma" w:cs="Tahoma"/>
                <w:color w:val="004990"/>
              </w:rPr>
              <w:t xml:space="preserve">Los materiales entregados por </w:t>
            </w:r>
            <w:r w:rsidR="00546110">
              <w:rPr>
                <w:rFonts w:ascii="Tahoma" w:hAnsi="Tahoma" w:cs="Tahoma"/>
                <w:color w:val="004990"/>
              </w:rPr>
              <w:t xml:space="preserve">ENTEL </w:t>
            </w:r>
            <w:r w:rsidRPr="00036144">
              <w:rPr>
                <w:rFonts w:ascii="Tahoma" w:hAnsi="Tahoma" w:cs="Tahoma"/>
                <w:color w:val="004990"/>
              </w:rPr>
              <w:t>S.A. y que deben ser enviados a destino,  no deben ser trasportados en calidad de Encomienda</w:t>
            </w:r>
            <w:r w:rsidR="005807E8">
              <w:rPr>
                <w:rFonts w:ascii="Tahoma" w:hAnsi="Tahoma" w:cs="Tahoma"/>
                <w:color w:val="004990"/>
              </w:rPr>
              <w:t>.</w:t>
            </w:r>
            <w:r w:rsidRPr="00036144">
              <w:rPr>
                <w:rFonts w:ascii="Tahoma" w:hAnsi="Tahoma" w:cs="Tahoma"/>
                <w:color w:val="004990"/>
              </w:rPr>
              <w:t xml:space="preserve"> </w:t>
            </w:r>
            <w:r w:rsidR="005807E8">
              <w:rPr>
                <w:rFonts w:ascii="Tahoma" w:hAnsi="Tahoma" w:cs="Tahoma"/>
                <w:color w:val="004990"/>
              </w:rPr>
              <w:t>E</w:t>
            </w:r>
            <w:r w:rsidRPr="00036144">
              <w:rPr>
                <w:rFonts w:ascii="Tahoma" w:hAnsi="Tahoma" w:cs="Tahoma"/>
                <w:color w:val="004990"/>
              </w:rPr>
              <w:t xml:space="preserve">l material debe ser transportado mediante sus movilidades (Camiones o  </w:t>
            </w:r>
            <w:r w:rsidRPr="00036144">
              <w:rPr>
                <w:rFonts w:ascii="Tahoma" w:hAnsi="Tahoma" w:cs="Tahoma"/>
                <w:color w:val="004990"/>
              </w:rPr>
              <w:lastRenderedPageBreak/>
              <w:t>furgones)</w:t>
            </w:r>
            <w:r w:rsidR="005807E8">
              <w:rPr>
                <w:rFonts w:ascii="Tahoma" w:hAnsi="Tahoma" w:cs="Tahoma"/>
                <w:color w:val="004990"/>
              </w:rPr>
              <w:t xml:space="preserve"> en cumplimiento al anterior punto 16</w:t>
            </w:r>
            <w:r>
              <w:rPr>
                <w:rFonts w:ascii="Tahoma" w:hAnsi="Tahoma" w:cs="Tahoma"/>
                <w:color w:val="004990"/>
              </w:rPr>
              <w:t>.</w:t>
            </w:r>
          </w:p>
          <w:p w14:paraId="5B73DFD1"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75E2D45" w14:textId="77777777" w:rsidR="00A81B3A" w:rsidRPr="009C2DE5" w:rsidRDefault="00A81B3A" w:rsidP="004C363A">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FB6976"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09B2F4" w14:textId="77777777" w:rsidR="00A81B3A" w:rsidRPr="009C2DE5" w:rsidRDefault="00A81B3A" w:rsidP="004C363A">
            <w:pPr>
              <w:jc w:val="center"/>
              <w:rPr>
                <w:rFonts w:ascii="Tahoma" w:hAnsi="Tahoma" w:cs="Tahoma"/>
                <w:color w:val="004990"/>
                <w:sz w:val="18"/>
                <w:szCs w:val="18"/>
                <w:lang w:eastAsia="es-BO"/>
              </w:rPr>
            </w:pPr>
          </w:p>
        </w:tc>
      </w:tr>
      <w:tr w:rsidR="005D4457" w:rsidRPr="009C2DE5" w14:paraId="5157167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031C8C" w14:textId="53A5C01C" w:rsidR="005D4457" w:rsidRPr="00CF1D19" w:rsidRDefault="005D4457" w:rsidP="004C363A">
            <w:pPr>
              <w:jc w:val="center"/>
              <w:rPr>
                <w:rFonts w:ascii="Tahoma" w:hAnsi="Tahoma" w:cs="Tahoma"/>
                <w:color w:val="004990"/>
                <w:szCs w:val="18"/>
                <w:lang w:eastAsia="es-BO"/>
              </w:rPr>
            </w:pPr>
            <w:r>
              <w:rPr>
                <w:rFonts w:ascii="Tahoma" w:hAnsi="Tahoma" w:cs="Tahoma"/>
                <w:color w:val="004990"/>
                <w:szCs w:val="18"/>
                <w:lang w:eastAsia="es-BO"/>
              </w:rPr>
              <w:lastRenderedPageBreak/>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6AFDC6" w14:textId="60B31830" w:rsidR="005D4457" w:rsidRPr="00036144" w:rsidRDefault="005D4457" w:rsidP="004C363A">
            <w:pPr>
              <w:jc w:val="both"/>
              <w:rPr>
                <w:rFonts w:ascii="Tahoma" w:hAnsi="Tahoma" w:cs="Tahoma"/>
                <w:color w:val="004990"/>
              </w:rPr>
            </w:pPr>
            <w:r w:rsidRPr="005D4457">
              <w:rPr>
                <w:rFonts w:ascii="Tahoma" w:hAnsi="Tahoma" w:cs="Tahoma"/>
                <w:color w:val="004990"/>
              </w:rPr>
              <w:t>El transportista será responsable por cualquier perdida o daño que pueda tener el material a transportarse desde el momento de recibir el material, en tránsito hasta la entrega del material en destino,  debiendo cancelar el costo comercial registrado en sistemas del material extraviado o dañado, en caso de pérdida de tarjetas deberán asumir el crédito de las tarjetas, las multas que Impuestos Internos determine  y el costo de publicación ya que se tratan de facturas, para perdidas del material POP se aplicara el costo registrado en la factura del pedido de compra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E9689BF" w14:textId="79C3589B" w:rsidR="005D4457" w:rsidRPr="009C2DE5" w:rsidRDefault="005D4457"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6453">
              <w:rPr>
                <w:b/>
                <w:color w:val="004990"/>
                <w:sz w:val="20"/>
                <w:szCs w:val="20"/>
              </w:rPr>
            </w:r>
            <w:r w:rsidR="005F645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2F1EAE" w14:textId="77777777" w:rsidR="005D4457" w:rsidRPr="009C2DE5" w:rsidRDefault="005D4457"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B8DF30" w14:textId="77777777" w:rsidR="005D4457" w:rsidRPr="009C2DE5" w:rsidRDefault="005D4457" w:rsidP="004C363A">
            <w:pPr>
              <w:jc w:val="center"/>
              <w:rPr>
                <w:rFonts w:ascii="Tahoma" w:hAnsi="Tahoma" w:cs="Tahoma"/>
                <w:color w:val="004990"/>
                <w:sz w:val="18"/>
                <w:szCs w:val="18"/>
                <w:lang w:eastAsia="es-BO"/>
              </w:rPr>
            </w:pPr>
          </w:p>
        </w:tc>
      </w:tr>
      <w:tr w:rsidR="005D4457" w:rsidRPr="009C2DE5" w14:paraId="168007EC"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EF37DA" w14:textId="77777777" w:rsidR="005D4457" w:rsidRPr="00CF1D19" w:rsidRDefault="005D4457" w:rsidP="004C363A">
            <w:pPr>
              <w:jc w:val="center"/>
              <w:rPr>
                <w:rFonts w:ascii="Tahoma" w:hAnsi="Tahoma" w:cs="Tahoma"/>
                <w:color w:val="004990"/>
                <w:szCs w:val="18"/>
                <w:lang w:eastAsia="es-BO"/>
              </w:rPr>
            </w:pP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3E7CD0" w14:textId="77777777" w:rsidR="005D4457" w:rsidRPr="00036144" w:rsidRDefault="005D4457"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1471080" w14:textId="77777777" w:rsidR="005D4457" w:rsidRPr="009C2DE5" w:rsidRDefault="005D4457" w:rsidP="004C363A">
            <w:pPr>
              <w:jc w:val="center"/>
              <w:rPr>
                <w:b/>
                <w:color w:val="004990"/>
                <w:sz w:val="20"/>
                <w:szCs w:val="20"/>
              </w:rP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50EFA4" w14:textId="77777777" w:rsidR="005D4457" w:rsidRPr="009C2DE5" w:rsidRDefault="005D4457"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064B36" w14:textId="77777777" w:rsidR="005D4457" w:rsidRPr="009C2DE5" w:rsidRDefault="005D4457" w:rsidP="004C363A">
            <w:pPr>
              <w:jc w:val="center"/>
              <w:rPr>
                <w:rFonts w:ascii="Tahoma" w:hAnsi="Tahoma" w:cs="Tahoma"/>
                <w:color w:val="004990"/>
                <w:sz w:val="18"/>
                <w:szCs w:val="18"/>
                <w:lang w:eastAsia="es-BO"/>
              </w:rPr>
            </w:pPr>
          </w:p>
        </w:tc>
      </w:tr>
    </w:tbl>
    <w:p w14:paraId="1EF88556" w14:textId="77777777" w:rsidR="00A81B3A" w:rsidRDefault="00A81B3A" w:rsidP="00A81B3A">
      <w:pPr>
        <w:rPr>
          <w:lang w:val="es-BO"/>
        </w:rPr>
      </w:pPr>
    </w:p>
    <w:p w14:paraId="3F1FF654" w14:textId="77777777" w:rsidR="00916D4A" w:rsidRDefault="00916D4A" w:rsidP="00A81B3A">
      <w:pPr>
        <w:rPr>
          <w:lang w:val="es-BO"/>
        </w:rPr>
      </w:pPr>
    </w:p>
    <w:p w14:paraId="4839D64C" w14:textId="77777777" w:rsidR="00916D4A" w:rsidRDefault="00916D4A" w:rsidP="00A81B3A">
      <w:pPr>
        <w:rPr>
          <w:lang w:val="es-BO"/>
        </w:rPr>
      </w:pPr>
    </w:p>
    <w:p w14:paraId="6DDEFD05" w14:textId="77777777" w:rsidR="00916D4A" w:rsidRDefault="00916D4A" w:rsidP="00A81B3A">
      <w:pPr>
        <w:rPr>
          <w:lang w:val="es-BO"/>
        </w:rPr>
      </w:pPr>
    </w:p>
    <w:p w14:paraId="1E9D99BC" w14:textId="77777777" w:rsidR="00916D4A" w:rsidRDefault="00916D4A" w:rsidP="00A81B3A">
      <w:pPr>
        <w:rPr>
          <w:lang w:val="es-BO"/>
        </w:rPr>
      </w:pPr>
    </w:p>
    <w:p w14:paraId="1F1F90F3" w14:textId="77777777" w:rsidR="00916D4A" w:rsidRDefault="00916D4A" w:rsidP="00A81B3A">
      <w:pPr>
        <w:rPr>
          <w:lang w:val="es-BO"/>
        </w:rPr>
      </w:pPr>
    </w:p>
    <w:p w14:paraId="190870FA" w14:textId="77777777" w:rsidR="00916D4A" w:rsidRDefault="00916D4A" w:rsidP="00A81B3A">
      <w:pPr>
        <w:rPr>
          <w:lang w:val="es-BO"/>
        </w:rPr>
      </w:pPr>
    </w:p>
    <w:p w14:paraId="73E2F139" w14:textId="77777777" w:rsidR="00916D4A" w:rsidRPr="009B764A" w:rsidRDefault="00916D4A" w:rsidP="00A81B3A">
      <w:pPr>
        <w:rPr>
          <w:lang w:val="es-BO"/>
        </w:rPr>
      </w:pPr>
    </w:p>
    <w:p w14:paraId="644CFFB5" w14:textId="77777777" w:rsidR="00916D4A" w:rsidRDefault="00916D4A" w:rsidP="00916D4A">
      <w:pPr>
        <w:pStyle w:val="TITULOS"/>
        <w:spacing w:after="0"/>
        <w:ind w:left="426" w:firstLine="0"/>
        <w:rPr>
          <w:rFonts w:ascii="Tahoma" w:hAnsi="Tahoma" w:cs="Tahoma"/>
          <w:color w:val="004990"/>
          <w:sz w:val="22"/>
          <w:szCs w:val="22"/>
        </w:rPr>
      </w:pPr>
    </w:p>
    <w:p w14:paraId="78FAA116" w14:textId="77777777" w:rsidR="00A81B3A" w:rsidRDefault="00A81B3A" w:rsidP="00B60017">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GARANTIAS </w:t>
      </w:r>
    </w:p>
    <w:p w14:paraId="4202BD22" w14:textId="77777777" w:rsidR="00A81B3A" w:rsidRPr="00784D93" w:rsidRDefault="00A81B3A" w:rsidP="00A81B3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A81B3A" w:rsidRPr="009F38E4" w14:paraId="432E9CDD" w14:textId="77777777" w:rsidTr="004C363A">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E1E89CE" w14:textId="77777777" w:rsidR="00A81B3A" w:rsidRPr="009F38E4" w:rsidRDefault="00A81B3A" w:rsidP="00F7111D">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ENTEL S.A.</w:t>
            </w:r>
            <w:r w:rsidRPr="009F38E4">
              <w:rPr>
                <w:rFonts w:ascii="Tahoma" w:hAnsi="Tahoma" w:cs="Tahoma"/>
                <w:b/>
                <w:bCs/>
                <w:color w:val="FFFFFF" w:themeColor="background1"/>
                <w:sz w:val="18"/>
                <w:szCs w:val="18"/>
                <w:lang w:eastAsia="es-BO"/>
              </w:rPr>
              <w:t xml:space="preserve"> </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4999679"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RESPUESTA DEL OFERENTE</w:t>
            </w:r>
          </w:p>
        </w:tc>
      </w:tr>
      <w:tr w:rsidR="00A81B3A" w:rsidRPr="009F38E4" w14:paraId="0D229AE2" w14:textId="77777777" w:rsidTr="004C363A">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E449C54"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2E3EBF"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2A0585"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(Llenado Obligatorio)</w:t>
            </w:r>
          </w:p>
        </w:tc>
      </w:tr>
      <w:tr w:rsidR="00A81B3A" w:rsidRPr="009F38E4" w14:paraId="1149C0B5" w14:textId="77777777" w:rsidTr="004C363A">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39C823C" w14:textId="77777777" w:rsidR="00A81B3A" w:rsidRPr="009F38E4" w:rsidRDefault="00A81B3A" w:rsidP="004C363A">
            <w:pPr>
              <w:jc w:val="center"/>
              <w:rPr>
                <w:rFonts w:ascii="Tahoma" w:hAnsi="Tahoma" w:cs="Tahoma"/>
                <w:b/>
                <w:color w:val="FFFFFF" w:themeColor="background1"/>
                <w:sz w:val="18"/>
                <w:szCs w:val="18"/>
                <w:lang w:eastAsia="es-BO"/>
              </w:rPr>
            </w:pPr>
            <w:r w:rsidRPr="009F38E4">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63CD8C4" w14:textId="77777777" w:rsidR="00A81B3A" w:rsidRPr="009F38E4" w:rsidRDefault="00A81B3A" w:rsidP="004C363A">
            <w:pPr>
              <w:jc w:val="center"/>
              <w:rPr>
                <w:rFonts w:ascii="Tahoma" w:hAnsi="Tahoma" w:cs="Tahoma"/>
                <w:color w:val="FFFFFF" w:themeColor="background1"/>
                <w:sz w:val="18"/>
                <w:szCs w:val="18"/>
                <w:lang w:eastAsia="es-BO"/>
              </w:rPr>
            </w:pPr>
            <w:r w:rsidRPr="009F38E4">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754AE0C"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6A5C9D7" w14:textId="77777777" w:rsidR="00A81B3A" w:rsidRPr="009F38E4" w:rsidRDefault="00A81B3A" w:rsidP="004C363A">
            <w:pPr>
              <w:jc w:val="center"/>
              <w:rPr>
                <w:rFonts w:ascii="Tahoma" w:hAnsi="Tahoma" w:cs="Tahoma"/>
                <w:b/>
                <w:bCs/>
                <w:color w:val="FFFFFF" w:themeColor="background1"/>
                <w:sz w:val="18"/>
                <w:szCs w:val="18"/>
                <w:lang w:val="en-GB" w:eastAsia="es-BO"/>
              </w:rPr>
            </w:pPr>
            <w:proofErr w:type="spellStart"/>
            <w:r w:rsidRPr="009F38E4">
              <w:rPr>
                <w:rFonts w:ascii="Tahoma" w:hAnsi="Tahoma" w:cs="Tahoma"/>
                <w:b/>
                <w:bCs/>
                <w:color w:val="FFFFFF" w:themeColor="background1"/>
                <w:sz w:val="18"/>
                <w:szCs w:val="18"/>
                <w:lang w:val="en-GB" w:eastAsia="es-BO"/>
              </w:rPr>
              <w:t>Cumple</w:t>
            </w:r>
            <w:proofErr w:type="spellEnd"/>
            <w:r w:rsidRPr="009F38E4">
              <w:rPr>
                <w:rFonts w:ascii="Tahoma" w:hAnsi="Tahoma" w:cs="Tahoma"/>
                <w:b/>
                <w:bCs/>
                <w:color w:val="FFFFFF" w:themeColor="background1"/>
                <w:sz w:val="18"/>
                <w:szCs w:val="18"/>
                <w:lang w:val="en-GB" w:eastAsia="es-BO"/>
              </w:rPr>
              <w:t xml:space="preserve"> / No </w:t>
            </w:r>
            <w:proofErr w:type="spellStart"/>
            <w:r w:rsidRPr="009F38E4">
              <w:rPr>
                <w:rFonts w:ascii="Tahoma" w:hAnsi="Tahoma" w:cs="Tahoma"/>
                <w:b/>
                <w:bCs/>
                <w:color w:val="FFFFFF" w:themeColor="background1"/>
                <w:sz w:val="18"/>
                <w:szCs w:val="18"/>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13D21E3"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DOCUMENTO, PÁGINA, REFERENCIA</w:t>
            </w:r>
          </w:p>
        </w:tc>
      </w:tr>
      <w:tr w:rsidR="00A81B3A" w:rsidRPr="009F38E4" w14:paraId="05D2D64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729EEB"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26B18FE" w14:textId="6A24ACB8" w:rsidR="00940040" w:rsidRDefault="00940040" w:rsidP="00940040">
            <w:pPr>
              <w:pStyle w:val="ww-textoindependiente2"/>
              <w:spacing w:after="240" w:line="240" w:lineRule="auto"/>
              <w:rPr>
                <w:rFonts w:ascii="Tahoma" w:hAnsi="Tahoma" w:cs="Tahoma"/>
                <w:color w:val="1F497D"/>
                <w:sz w:val="22"/>
                <w:szCs w:val="22"/>
                <w:lang w:val="es-ES"/>
              </w:rPr>
            </w:pPr>
            <w:r w:rsidRPr="00940040">
              <w:rPr>
                <w:rFonts w:ascii="Tahoma" w:hAnsi="Tahoma" w:cs="Tahoma"/>
                <w:b/>
                <w:color w:val="004990"/>
                <w:sz w:val="16"/>
                <w:szCs w:val="16"/>
                <w:lang w:val="es-ES_tradnl" w:eastAsia="es-ES"/>
              </w:rPr>
              <w:t>Boleta de Garantía de Cumplimiento de Contrato por el 10% del monto total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w:t>
            </w:r>
            <w:r w:rsidRPr="008E23F2">
              <w:rPr>
                <w:rFonts w:ascii="Tahoma" w:hAnsi="Tahoma" w:cs="Tahoma"/>
                <w:color w:val="1F497D"/>
                <w:sz w:val="22"/>
                <w:szCs w:val="22"/>
                <w:lang w:val="es-ES"/>
              </w:rPr>
              <w:t xml:space="preserve"> </w:t>
            </w:r>
          </w:p>
          <w:p w14:paraId="24921363" w14:textId="4B4B4A38" w:rsidR="00A81B3A" w:rsidRPr="008F5DFD" w:rsidRDefault="00A81B3A" w:rsidP="00940040">
            <w:pPr>
              <w:jc w:val="both"/>
              <w:rPr>
                <w:rFonts w:ascii="Tahoma" w:hAnsi="Tahoma" w:cs="Tahoma"/>
                <w:color w:val="004990"/>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FE7C6F"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5F6453">
              <w:rPr>
                <w:rFonts w:ascii="Tahoma" w:hAnsi="Tahoma" w:cs="Tahoma"/>
                <w:color w:val="004990"/>
                <w:sz w:val="18"/>
                <w:szCs w:val="18"/>
              </w:rPr>
            </w:r>
            <w:r w:rsidR="005F6453">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F85C08"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EF711B"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35EA4D2B"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22CFF"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B34DAA6" w14:textId="42C877B7" w:rsidR="00A81B3A" w:rsidRDefault="00A81B3A" w:rsidP="004C363A">
            <w:pPr>
              <w:jc w:val="both"/>
              <w:rPr>
                <w:rFonts w:ascii="Tahoma" w:hAnsi="Tahoma" w:cs="Tahoma"/>
                <w:color w:val="004990"/>
                <w:lang w:val="es-ES_tradnl"/>
              </w:rPr>
            </w:pPr>
            <w:r w:rsidRPr="00E30BBB">
              <w:rPr>
                <w:rFonts w:ascii="Tahoma" w:hAnsi="Tahoma" w:cs="Tahoma"/>
                <w:b/>
                <w:color w:val="004990"/>
                <w:lang w:val="es-ES_tradnl"/>
              </w:rPr>
              <w:t>Póliza de Responsabilidad Civil</w:t>
            </w:r>
            <w:r w:rsidRPr="008F5DFD">
              <w:rPr>
                <w:rFonts w:ascii="Tahoma" w:hAnsi="Tahoma" w:cs="Tahoma"/>
                <w:color w:val="004990"/>
                <w:lang w:val="es-ES_tradnl"/>
              </w:rPr>
              <w:t xml:space="preserve">  que cubrirá de manera inclusiva pero no limitativa durante la vigencia del contrato hasta 30  </w:t>
            </w:r>
            <w:r w:rsidR="00BF7C29" w:rsidRPr="008F5DFD">
              <w:rPr>
                <w:rFonts w:ascii="Tahoma" w:hAnsi="Tahoma" w:cs="Tahoma"/>
                <w:color w:val="004990"/>
                <w:lang w:val="es-ES_tradnl"/>
              </w:rPr>
              <w:t>días</w:t>
            </w:r>
            <w:r w:rsidRPr="008F5DFD">
              <w:rPr>
                <w:rFonts w:ascii="Tahoma" w:hAnsi="Tahoma" w:cs="Tahoma"/>
                <w:color w:val="004990"/>
                <w:lang w:val="es-ES_tradnl"/>
              </w:rPr>
              <w:t xml:space="preserve"> posterior a la vigencia del mismo los siguientes riesgos: Responsabilidad Civil General y Operacional, Responsabilidad Civil Extracontractual, Contractual, Daños a la Propiedad y Daños Humanos, </w:t>
            </w:r>
            <w:r w:rsidRPr="00E30BBB">
              <w:rPr>
                <w:rFonts w:ascii="Tahoma" w:hAnsi="Tahoma" w:cs="Tahoma"/>
                <w:color w:val="004990"/>
                <w:lang w:val="es-ES_tradnl"/>
              </w:rPr>
              <w:t xml:space="preserve">cubiertos con la </w:t>
            </w:r>
            <w:r w:rsidR="00BF7C29" w:rsidRPr="00E30BBB">
              <w:rPr>
                <w:rFonts w:ascii="Tahoma" w:hAnsi="Tahoma" w:cs="Tahoma"/>
                <w:color w:val="004990"/>
                <w:lang w:val="es-ES_tradnl"/>
              </w:rPr>
              <w:t>Póliza</w:t>
            </w:r>
            <w:r w:rsidRPr="00E30BBB">
              <w:rPr>
                <w:rFonts w:ascii="Tahoma" w:hAnsi="Tahoma" w:cs="Tahoma"/>
                <w:color w:val="004990"/>
                <w:lang w:val="es-ES_tradnl"/>
              </w:rPr>
              <w:t xml:space="preserve"> de Responsabilidad Civil</w:t>
            </w:r>
            <w:r w:rsidR="001621D3">
              <w:rPr>
                <w:rFonts w:ascii="Tahoma" w:hAnsi="Tahoma" w:cs="Tahoma"/>
                <w:color w:val="004990"/>
                <w:lang w:val="es-ES_tradnl"/>
              </w:rPr>
              <w:t>.</w:t>
            </w:r>
          </w:p>
          <w:p w14:paraId="25B4EBFF" w14:textId="77777777" w:rsidR="00A81B3A" w:rsidRPr="008F5DFD" w:rsidRDefault="00A81B3A" w:rsidP="004C363A">
            <w:pPr>
              <w:jc w:val="both"/>
              <w:rPr>
                <w:rFonts w:ascii="Tahoma" w:hAnsi="Tahoma" w:cs="Tahoma"/>
                <w:color w:val="004990"/>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CE5960"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5F6453">
              <w:rPr>
                <w:rFonts w:ascii="Tahoma" w:hAnsi="Tahoma" w:cs="Tahoma"/>
                <w:color w:val="004990"/>
                <w:sz w:val="18"/>
                <w:szCs w:val="18"/>
              </w:rPr>
            </w:r>
            <w:r w:rsidR="005F6453">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477326"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91FEB"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4E05186F"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9F3971"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0F6BA78E" w14:textId="551831AD" w:rsidR="00A81B3A" w:rsidRDefault="00A81B3A" w:rsidP="004C363A">
            <w:pPr>
              <w:jc w:val="both"/>
              <w:rPr>
                <w:rFonts w:ascii="Tahoma" w:hAnsi="Tahoma" w:cs="Tahoma"/>
                <w:color w:val="004990"/>
                <w:szCs w:val="18"/>
              </w:rPr>
            </w:pPr>
            <w:r w:rsidRPr="008F5DFD">
              <w:rPr>
                <w:rFonts w:ascii="Tahoma" w:hAnsi="Tahoma" w:cs="Tahoma"/>
                <w:color w:val="004990"/>
                <w:szCs w:val="18"/>
              </w:rPr>
              <w:t xml:space="preserve">La empresa adjudicada </w:t>
            </w:r>
            <w:proofErr w:type="gramStart"/>
            <w:r w:rsidRPr="008F5DFD">
              <w:rPr>
                <w:rFonts w:ascii="Tahoma" w:hAnsi="Tahoma" w:cs="Tahoma"/>
                <w:color w:val="004990"/>
                <w:szCs w:val="18"/>
              </w:rPr>
              <w:t xml:space="preserve">presentara un </w:t>
            </w:r>
            <w:r w:rsidR="001621D3" w:rsidRPr="00E30BBB">
              <w:rPr>
                <w:rFonts w:ascii="Tahoma" w:hAnsi="Tahoma" w:cs="Tahoma"/>
                <w:b/>
                <w:color w:val="004990"/>
                <w:szCs w:val="18"/>
              </w:rPr>
              <w:t>Póliza</w:t>
            </w:r>
            <w:r w:rsidRPr="00E30BBB">
              <w:rPr>
                <w:rFonts w:ascii="Tahoma" w:hAnsi="Tahoma" w:cs="Tahoma"/>
                <w:b/>
                <w:color w:val="004990"/>
                <w:szCs w:val="18"/>
              </w:rPr>
              <w:t xml:space="preserve"> de Seguro contra</w:t>
            </w:r>
            <w:r w:rsidRPr="00E30BBB">
              <w:rPr>
                <w:rFonts w:ascii="Tahoma" w:hAnsi="Tahoma" w:cs="Tahoma"/>
                <w:color w:val="004990"/>
                <w:szCs w:val="18"/>
              </w:rPr>
              <w:t xml:space="preserve"> </w:t>
            </w:r>
            <w:r w:rsidRPr="00E30BBB">
              <w:rPr>
                <w:rFonts w:ascii="Tahoma" w:hAnsi="Tahoma" w:cs="Tahoma"/>
                <w:b/>
                <w:color w:val="004990"/>
                <w:szCs w:val="18"/>
              </w:rPr>
              <w:t>Accidentes Personales</w:t>
            </w:r>
            <w:r w:rsidRPr="00E30BBB">
              <w:rPr>
                <w:rFonts w:ascii="Tahoma" w:hAnsi="Tahoma" w:cs="Tahoma"/>
                <w:color w:val="004990"/>
                <w:szCs w:val="18"/>
              </w:rPr>
              <w:t xml:space="preserve"> </w:t>
            </w:r>
            <w:proofErr w:type="gramEnd"/>
            <w:r w:rsidRPr="00E30BBB">
              <w:rPr>
                <w:rFonts w:ascii="Tahoma" w:hAnsi="Tahoma" w:cs="Tahoma"/>
                <w:color w:val="004990"/>
                <w:szCs w:val="18"/>
              </w:rPr>
              <w:t xml:space="preserve"> que cubrirá los riesgo</w:t>
            </w:r>
            <w:r w:rsidR="001621D3">
              <w:rPr>
                <w:rFonts w:ascii="Tahoma" w:hAnsi="Tahoma" w:cs="Tahoma"/>
                <w:color w:val="004990"/>
                <w:szCs w:val="18"/>
              </w:rPr>
              <w:t xml:space="preserve">s por accidentes de su personal, </w:t>
            </w:r>
            <w:r w:rsidRPr="00E30BBB">
              <w:rPr>
                <w:rFonts w:ascii="Tahoma" w:hAnsi="Tahoma" w:cs="Tahoma"/>
                <w:color w:val="004990"/>
                <w:szCs w:val="18"/>
              </w:rPr>
              <w:t>aclarando que cualquier evento</w:t>
            </w:r>
            <w:r w:rsidRPr="008F5DFD">
              <w:rPr>
                <w:rFonts w:ascii="Tahoma" w:hAnsi="Tahoma" w:cs="Tahoma"/>
                <w:color w:val="004990"/>
                <w:szCs w:val="18"/>
              </w:rPr>
              <w:t xml:space="preserve"> que exista de accidentes es netamente responsabilidad de la empresa adjudicada.</w:t>
            </w:r>
          </w:p>
          <w:p w14:paraId="30079DAC" w14:textId="77777777" w:rsidR="00A81B3A" w:rsidRPr="008F5DFD" w:rsidRDefault="00A81B3A" w:rsidP="004C363A">
            <w:pPr>
              <w:jc w:val="both"/>
              <w:rPr>
                <w:rFonts w:ascii="Tahoma" w:hAnsi="Tahoma" w:cs="Tahoma"/>
                <w:color w:val="004990"/>
                <w:szCs w:val="18"/>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3893F8"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5F6453">
              <w:rPr>
                <w:rFonts w:ascii="Tahoma" w:hAnsi="Tahoma" w:cs="Tahoma"/>
                <w:color w:val="004990"/>
                <w:sz w:val="18"/>
                <w:szCs w:val="18"/>
              </w:rPr>
            </w:r>
            <w:r w:rsidR="005F6453">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16BAF"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DCE333"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38CD3049"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72C5F"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40BE0E61" w14:textId="1777A41E" w:rsidR="00A81B3A" w:rsidRDefault="00A81B3A" w:rsidP="004C363A">
            <w:pPr>
              <w:jc w:val="both"/>
              <w:rPr>
                <w:rFonts w:ascii="Tahoma" w:hAnsi="Tahoma" w:cs="Tahoma"/>
                <w:color w:val="004990"/>
                <w:szCs w:val="18"/>
              </w:rPr>
            </w:pPr>
            <w:r w:rsidRPr="008F5DFD">
              <w:rPr>
                <w:rFonts w:ascii="Tahoma" w:hAnsi="Tahoma" w:cs="Tahoma"/>
                <w:color w:val="004990"/>
                <w:szCs w:val="18"/>
              </w:rPr>
              <w:t xml:space="preserve">La empresa adjudicada presentara </w:t>
            </w:r>
            <w:r w:rsidRPr="00E30BBB">
              <w:rPr>
                <w:rFonts w:ascii="Tahoma" w:hAnsi="Tahoma" w:cs="Tahoma"/>
                <w:color w:val="004990"/>
                <w:szCs w:val="18"/>
              </w:rPr>
              <w:t xml:space="preserve">un Seguro de Transporte </w:t>
            </w:r>
            <w:r w:rsidR="003E7A85">
              <w:rPr>
                <w:rFonts w:ascii="Tahoma" w:hAnsi="Tahoma" w:cs="Tahoma"/>
                <w:color w:val="004990"/>
              </w:rPr>
              <w:t>contra todo riesgo</w:t>
            </w:r>
            <w:r w:rsidRPr="008F5DFD">
              <w:rPr>
                <w:rFonts w:ascii="Tahoma" w:hAnsi="Tahoma" w:cs="Tahoma"/>
                <w:color w:val="004990"/>
              </w:rPr>
              <w:t xml:space="preserve"> </w:t>
            </w:r>
            <w:r w:rsidR="006A74C0">
              <w:rPr>
                <w:rFonts w:ascii="Tahoma" w:hAnsi="Tahoma" w:cs="Tahoma"/>
                <w:color w:val="004990"/>
              </w:rPr>
              <w:t xml:space="preserve">por un monto de </w:t>
            </w:r>
            <w:r w:rsidR="00151B40">
              <w:rPr>
                <w:rFonts w:ascii="Tahoma" w:hAnsi="Tahoma" w:cs="Tahoma"/>
                <w:color w:val="004990"/>
              </w:rPr>
              <w:t>20.000 USD</w:t>
            </w:r>
            <w:r w:rsidR="009E114F">
              <w:rPr>
                <w:rFonts w:ascii="Tahoma" w:hAnsi="Tahoma" w:cs="Tahoma"/>
                <w:color w:val="004990"/>
              </w:rPr>
              <w:t xml:space="preserve"> o su equivalente que cubrirá parcialmente cuando corresponda la perdida, daño siniestro o robo del </w:t>
            </w:r>
            <w:r w:rsidR="009E114F">
              <w:rPr>
                <w:rFonts w:ascii="Tahoma" w:hAnsi="Tahoma" w:cs="Tahoma"/>
                <w:color w:val="004990"/>
              </w:rPr>
              <w:lastRenderedPageBreak/>
              <w:t>material y/o equipo transportado. En el caso de que el material y/o equipo transportado supere el monto de la póliza de garantía, el proveedor deberá completar el pago del costo comercial del material y/o equipo siniestrado</w:t>
            </w:r>
            <w:r w:rsidRPr="008F5DFD">
              <w:rPr>
                <w:rFonts w:ascii="Tahoma" w:hAnsi="Tahoma" w:cs="Tahoma"/>
                <w:color w:val="004990"/>
                <w:szCs w:val="18"/>
              </w:rPr>
              <w:t xml:space="preserve"> en </w:t>
            </w:r>
            <w:r w:rsidR="00BF7C29" w:rsidRPr="008F5DFD">
              <w:rPr>
                <w:rFonts w:ascii="Tahoma" w:hAnsi="Tahoma" w:cs="Tahoma"/>
                <w:color w:val="004990"/>
                <w:szCs w:val="18"/>
              </w:rPr>
              <w:t>tránsito</w:t>
            </w:r>
            <w:r w:rsidR="009E114F">
              <w:rPr>
                <w:rFonts w:ascii="Tahoma" w:hAnsi="Tahoma" w:cs="Tahoma"/>
                <w:color w:val="004990"/>
                <w:szCs w:val="18"/>
              </w:rPr>
              <w:t>.</w:t>
            </w:r>
            <w:r w:rsidRPr="008F5DFD">
              <w:rPr>
                <w:rFonts w:ascii="Tahoma" w:hAnsi="Tahoma" w:cs="Tahoma"/>
                <w:color w:val="004990"/>
                <w:szCs w:val="18"/>
              </w:rPr>
              <w:t xml:space="preserve"> </w:t>
            </w:r>
          </w:p>
          <w:p w14:paraId="563A7F38" w14:textId="77777777" w:rsidR="00A81B3A" w:rsidRPr="008F5DFD" w:rsidRDefault="00A81B3A" w:rsidP="004C363A">
            <w:pPr>
              <w:jc w:val="both"/>
              <w:rPr>
                <w:rFonts w:ascii="Tahoma" w:hAnsi="Tahoma" w:cs="Tahoma"/>
                <w:color w:val="004990"/>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2F7B56" w14:textId="77777777" w:rsidR="00A81B3A" w:rsidRPr="009F38E4" w:rsidRDefault="00A81B3A" w:rsidP="004C363A">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F6453">
              <w:rPr>
                <w:rFonts w:ascii="Tahoma" w:hAnsi="Tahoma" w:cs="Tahoma"/>
                <w:color w:val="004990"/>
                <w:sz w:val="18"/>
                <w:szCs w:val="18"/>
              </w:rPr>
            </w:r>
            <w:r w:rsidR="005F645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9B4C9D"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6E99D" w14:textId="77777777" w:rsidR="00A81B3A" w:rsidRPr="00ED6B78" w:rsidRDefault="00A81B3A" w:rsidP="004C363A">
            <w:pPr>
              <w:jc w:val="center"/>
              <w:rPr>
                <w:rFonts w:ascii="Tahoma" w:hAnsi="Tahoma" w:cs="Tahoma"/>
                <w:color w:val="004990"/>
                <w:sz w:val="18"/>
                <w:szCs w:val="18"/>
                <w:lang w:val="es-BO" w:eastAsia="es-BO"/>
              </w:rPr>
            </w:pPr>
          </w:p>
        </w:tc>
      </w:tr>
    </w:tbl>
    <w:p w14:paraId="32C22AED" w14:textId="77777777" w:rsidR="00A81B3A" w:rsidRDefault="00A81B3A" w:rsidP="00A81B3A">
      <w:pPr>
        <w:rPr>
          <w:lang w:val="es-BO" w:eastAsia="en-US"/>
        </w:rPr>
      </w:pPr>
    </w:p>
    <w:p w14:paraId="5DF587BC" w14:textId="77777777" w:rsidR="00A81B3A" w:rsidRPr="00E5706B" w:rsidRDefault="00A81B3A" w:rsidP="00A81B3A">
      <w:pPr>
        <w:rPr>
          <w:lang w:val="es-BO" w:eastAsia="en-US"/>
        </w:rPr>
      </w:pPr>
    </w:p>
    <w:p w14:paraId="2F6515A2" w14:textId="77777777" w:rsidR="00A81B3A" w:rsidRPr="00C25B38" w:rsidRDefault="00A81B3A" w:rsidP="00B60017">
      <w:pPr>
        <w:pStyle w:val="TITULOS"/>
        <w:numPr>
          <w:ilvl w:val="0"/>
          <w:numId w:val="20"/>
        </w:numPr>
        <w:spacing w:after="0"/>
        <w:ind w:left="426" w:hanging="426"/>
        <w:rPr>
          <w:rFonts w:ascii="Tahoma" w:hAnsi="Tahoma" w:cs="Tahoma"/>
          <w:i/>
          <w:color w:val="004990"/>
          <w:sz w:val="22"/>
          <w:szCs w:val="22"/>
        </w:rPr>
      </w:pPr>
      <w:r>
        <w:rPr>
          <w:rFonts w:ascii="Tahoma" w:hAnsi="Tahoma" w:cs="Tahoma"/>
          <w:color w:val="004990"/>
          <w:sz w:val="22"/>
          <w:szCs w:val="22"/>
        </w:rPr>
        <w:t>TIEMPOS DE ENTREGA</w:t>
      </w:r>
    </w:p>
    <w:p w14:paraId="53FBB5A0" w14:textId="77777777" w:rsidR="00A81B3A" w:rsidRPr="009C2DE5" w:rsidRDefault="00A81B3A" w:rsidP="00A81B3A">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A81B3A" w:rsidRPr="009C2DE5" w14:paraId="074EDB6A" w14:textId="77777777" w:rsidTr="004C363A">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73A9CA" w14:textId="77777777" w:rsidR="00A81B3A" w:rsidRPr="00363D85" w:rsidRDefault="00A81B3A" w:rsidP="006C2E6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 xml:space="preserve">ENTEL </w:t>
            </w:r>
            <w:r w:rsidRPr="00363D85">
              <w:rPr>
                <w:rFonts w:ascii="Tahoma" w:hAnsi="Tahoma" w:cs="Tahoma"/>
                <w:b/>
                <w:bCs/>
                <w:color w:val="FFFFFF" w:themeColor="background1"/>
                <w:sz w:val="18"/>
                <w:szCs w:val="18"/>
                <w:lang w:eastAsia="es-BO"/>
              </w:rPr>
              <w:t>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245B573"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81B3A" w:rsidRPr="009C2DE5" w14:paraId="6B03CF2D" w14:textId="77777777" w:rsidTr="004C363A">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74434CA" w14:textId="77777777" w:rsidR="00A81B3A" w:rsidRPr="00F71A0F" w:rsidRDefault="00F71A0F" w:rsidP="00F71A0F">
            <w:pPr>
              <w:pStyle w:val="TITULOS"/>
              <w:spacing w:after="0"/>
              <w:ind w:left="426" w:firstLine="0"/>
              <w:jc w:val="center"/>
              <w:rPr>
                <w:rFonts w:ascii="Tahoma" w:hAnsi="Tahoma" w:cs="Tahoma"/>
                <w:i/>
                <w:color w:val="FFFFFF" w:themeColor="background1"/>
                <w:sz w:val="22"/>
                <w:szCs w:val="22"/>
              </w:rPr>
            </w:pPr>
            <w:r w:rsidRPr="00F71A0F">
              <w:rPr>
                <w:rFonts w:ascii="Tahoma" w:hAnsi="Tahoma" w:cs="Tahoma"/>
                <w:color w:val="FFFFFF" w:themeColor="background1"/>
                <w:sz w:val="22"/>
                <w:szCs w:val="22"/>
              </w:rPr>
              <w:t>TIEMPOS DE ENTREGA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AA2DEF" w14:textId="77777777" w:rsidR="00A81B3A" w:rsidRPr="00363D85" w:rsidRDefault="00A81B3A" w:rsidP="004C363A">
            <w:pPr>
              <w:jc w:val="center"/>
              <w:rPr>
                <w:rFonts w:ascii="Tahoma" w:hAnsi="Tahoma" w:cs="Tahoma"/>
                <w:b/>
                <w:bCs/>
                <w:color w:val="FFFFFF" w:themeColor="background1"/>
                <w:sz w:val="18"/>
                <w:szCs w:val="18"/>
                <w:lang w:eastAsia="es-BO"/>
              </w:rPr>
            </w:pPr>
            <w:r w:rsidRPr="005E3AC9">
              <w:rPr>
                <w:rFonts w:ascii="Tahoma" w:hAnsi="Tahoma" w:cs="Tahoma"/>
                <w:b/>
                <w:bCs/>
                <w:color w:val="FFFFFF" w:themeColor="background1"/>
                <w:szCs w:val="18"/>
                <w:lang w:val="es-BO"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1B0E9BD"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81B3A" w:rsidRPr="009C2DE5" w14:paraId="30081054" w14:textId="77777777" w:rsidTr="004C363A">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C2FD12F" w14:textId="77777777" w:rsidR="00A81B3A" w:rsidRPr="00363D85" w:rsidRDefault="00A81B3A" w:rsidP="004C36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178B7D7" w14:textId="77777777" w:rsidR="00A81B3A" w:rsidRPr="00363D85" w:rsidRDefault="00A81B3A" w:rsidP="004C36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317CB0" w14:textId="77777777" w:rsidR="00A81B3A" w:rsidRPr="00363D85" w:rsidRDefault="00A81B3A" w:rsidP="004C363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8892DA7" w14:textId="77777777" w:rsidR="00A81B3A" w:rsidRPr="00363D85" w:rsidRDefault="00A81B3A" w:rsidP="004C363A">
            <w:pPr>
              <w:jc w:val="center"/>
              <w:rPr>
                <w:rFonts w:ascii="Tahoma" w:hAnsi="Tahoma" w:cs="Tahoma"/>
                <w:b/>
                <w:bCs/>
                <w:color w:val="FFFFFF" w:themeColor="background1"/>
                <w:sz w:val="10"/>
                <w:szCs w:val="10"/>
                <w:lang w:val="en-GB" w:eastAsia="es-BO"/>
              </w:rPr>
            </w:pPr>
            <w:proofErr w:type="spellStart"/>
            <w:r w:rsidRPr="00363D85">
              <w:rPr>
                <w:rFonts w:ascii="Tahoma" w:hAnsi="Tahoma" w:cs="Tahoma"/>
                <w:b/>
                <w:bCs/>
                <w:color w:val="FFFFFF" w:themeColor="background1"/>
                <w:sz w:val="10"/>
                <w:szCs w:val="10"/>
                <w:lang w:val="en-GB" w:eastAsia="es-BO"/>
              </w:rPr>
              <w:t>Cumple</w:t>
            </w:r>
            <w:proofErr w:type="spellEnd"/>
            <w:r w:rsidRPr="00363D85">
              <w:rPr>
                <w:rFonts w:ascii="Tahoma" w:hAnsi="Tahoma" w:cs="Tahoma"/>
                <w:b/>
                <w:bCs/>
                <w:color w:val="FFFFFF" w:themeColor="background1"/>
                <w:sz w:val="10"/>
                <w:szCs w:val="10"/>
                <w:lang w:val="en-GB" w:eastAsia="es-BO"/>
              </w:rPr>
              <w:t xml:space="preserve"> / No </w:t>
            </w:r>
            <w:proofErr w:type="spellStart"/>
            <w:r w:rsidRPr="00363D85">
              <w:rPr>
                <w:rFonts w:ascii="Tahoma" w:hAnsi="Tahoma" w:cs="Tahoma"/>
                <w:b/>
                <w:bCs/>
                <w:color w:val="FFFFFF" w:themeColor="background1"/>
                <w:sz w:val="10"/>
                <w:szCs w:val="10"/>
                <w:lang w:val="en-GB" w:eastAsia="es-BO"/>
              </w:rPr>
              <w:t>cumple</w:t>
            </w:r>
            <w:proofErr w:type="spellEnd"/>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1A91E9B" w14:textId="77777777" w:rsidR="00A81B3A" w:rsidRPr="00363D85" w:rsidRDefault="00A81B3A" w:rsidP="004C363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A81B3A" w:rsidRPr="009C2DE5" w14:paraId="1ABEDA7C" w14:textId="77777777" w:rsidTr="004C363A">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672F32" w14:textId="77777777" w:rsidR="00A81B3A" w:rsidRPr="009C2DE5" w:rsidRDefault="00A81B3A" w:rsidP="004C363A">
            <w:pPr>
              <w:jc w:val="center"/>
              <w:rPr>
                <w:rFonts w:ascii="Tahoma" w:hAnsi="Tahoma" w:cs="Tahoma"/>
                <w:color w:val="004990"/>
                <w:sz w:val="18"/>
                <w:szCs w:val="18"/>
                <w:lang w:eastAsia="es-BO"/>
              </w:rPr>
            </w:pPr>
            <w:r w:rsidRPr="00CF1D19">
              <w:rPr>
                <w:rFonts w:ascii="Tahoma" w:hAnsi="Tahoma" w:cs="Tahoma"/>
                <w:color w:val="004990"/>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8A7258" w14:textId="77777777" w:rsidR="00A81B3A" w:rsidRDefault="00A81B3A" w:rsidP="004C363A">
            <w:pPr>
              <w:jc w:val="both"/>
              <w:rPr>
                <w:rFonts w:ascii="Tahoma" w:hAnsi="Tahoma" w:cs="Tahoma"/>
                <w:color w:val="004990"/>
                <w:sz w:val="18"/>
              </w:rPr>
            </w:pPr>
          </w:p>
          <w:p w14:paraId="47518A5C" w14:textId="77777777" w:rsidR="00A81B3A" w:rsidRPr="008F5DFD" w:rsidRDefault="00A81B3A" w:rsidP="004C363A">
            <w:pPr>
              <w:jc w:val="both"/>
              <w:rPr>
                <w:rFonts w:ascii="Tahoma" w:hAnsi="Tahoma" w:cs="Tahoma"/>
                <w:color w:val="004990"/>
              </w:rPr>
            </w:pPr>
            <w:r w:rsidRPr="008F5DFD">
              <w:rPr>
                <w:rFonts w:ascii="Tahoma" w:hAnsi="Tahoma" w:cs="Tahoma"/>
                <w:color w:val="004990"/>
              </w:rPr>
              <w:t xml:space="preserve">Los tiempos de entrega  </w:t>
            </w:r>
            <w:r w:rsidR="00BF7C29" w:rsidRPr="008F5DFD">
              <w:rPr>
                <w:rFonts w:ascii="Tahoma" w:hAnsi="Tahoma" w:cs="Tahoma"/>
                <w:color w:val="004990"/>
              </w:rPr>
              <w:t>serán</w:t>
            </w:r>
            <w:r w:rsidRPr="008F5DFD">
              <w:rPr>
                <w:rFonts w:ascii="Tahoma" w:hAnsi="Tahoma" w:cs="Tahoma"/>
                <w:color w:val="004990"/>
              </w:rPr>
              <w:t xml:space="preserve"> iguales a los detallados en el </w:t>
            </w:r>
            <w:r w:rsidRPr="00FF5777">
              <w:rPr>
                <w:rFonts w:ascii="Tahoma" w:hAnsi="Tahoma" w:cs="Tahoma"/>
                <w:color w:val="004990"/>
              </w:rPr>
              <w:t>ANEXO 3</w:t>
            </w:r>
          </w:p>
          <w:p w14:paraId="1E35D6F2" w14:textId="77777777" w:rsidR="00A81B3A" w:rsidRPr="009C2DE5" w:rsidRDefault="00A81B3A" w:rsidP="004C363A">
            <w:pPr>
              <w:jc w:val="both"/>
              <w:rPr>
                <w:rFonts w:ascii="Tahoma" w:hAnsi="Tahoma" w:cs="Tahoma"/>
                <w:color w:val="004990"/>
                <w:sz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83CE7E"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F6453">
              <w:rPr>
                <w:rFonts w:ascii="Tahoma" w:hAnsi="Tahoma" w:cs="Tahoma"/>
                <w:color w:val="004990"/>
                <w:sz w:val="18"/>
                <w:szCs w:val="18"/>
              </w:rPr>
            </w:r>
            <w:r w:rsidR="005F645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9583AD" w14:textId="77777777" w:rsidR="00A81B3A" w:rsidRPr="009C2DE5" w:rsidRDefault="00A81B3A" w:rsidP="004C363A">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E95DC3" w14:textId="77777777" w:rsidR="00A81B3A" w:rsidRPr="009C2DE5" w:rsidRDefault="00A81B3A" w:rsidP="004C363A">
            <w:pPr>
              <w:jc w:val="center"/>
              <w:rPr>
                <w:rFonts w:ascii="Tahoma" w:hAnsi="Tahoma" w:cs="Tahoma"/>
                <w:color w:val="004990"/>
                <w:sz w:val="18"/>
                <w:szCs w:val="18"/>
                <w:lang w:eastAsia="es-BO"/>
              </w:rPr>
            </w:pPr>
            <w:r w:rsidRPr="00C96858">
              <w:rPr>
                <w:rFonts w:ascii="Tahoma" w:hAnsi="Tahoma" w:cs="Tahoma"/>
                <w:color w:val="004990"/>
                <w:sz w:val="18"/>
                <w:szCs w:val="18"/>
                <w:lang w:val="es-BO" w:eastAsia="es-BO"/>
              </w:rPr>
              <w:t> </w:t>
            </w:r>
          </w:p>
        </w:tc>
      </w:tr>
    </w:tbl>
    <w:p w14:paraId="26D075F4" w14:textId="77777777" w:rsidR="00A81B3A" w:rsidRDefault="00A81B3A" w:rsidP="00A81B3A">
      <w:pPr>
        <w:rPr>
          <w:rFonts w:ascii="Tahoma" w:hAnsi="Tahoma" w:cs="Tahoma"/>
          <w:color w:val="004990"/>
          <w:sz w:val="14"/>
        </w:rPr>
      </w:pPr>
    </w:p>
    <w:p w14:paraId="2649E03E" w14:textId="77777777" w:rsidR="00916D4A" w:rsidRDefault="00916D4A" w:rsidP="00A81B3A">
      <w:pPr>
        <w:rPr>
          <w:rFonts w:ascii="Tahoma" w:hAnsi="Tahoma" w:cs="Tahoma"/>
          <w:color w:val="004990"/>
          <w:sz w:val="14"/>
        </w:rPr>
      </w:pPr>
    </w:p>
    <w:p w14:paraId="7310B9B6" w14:textId="77777777" w:rsidR="00A81B3A" w:rsidRDefault="00A81B3A" w:rsidP="00A81B3A">
      <w:pPr>
        <w:rPr>
          <w:lang w:val="es-BO" w:eastAsia="en-US"/>
        </w:rPr>
      </w:pPr>
    </w:p>
    <w:p w14:paraId="63B15FAB" w14:textId="77777777" w:rsidR="00A81B3A" w:rsidRDefault="00A81B3A" w:rsidP="00B60017">
      <w:pPr>
        <w:pStyle w:val="TITULOS"/>
        <w:numPr>
          <w:ilvl w:val="0"/>
          <w:numId w:val="20"/>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26B01A55" w14:textId="77777777" w:rsidR="00A81B3A" w:rsidRPr="009C2DE5" w:rsidRDefault="00A81B3A" w:rsidP="00A81B3A">
      <w:pPr>
        <w:rPr>
          <w:color w:val="004990"/>
          <w:lang w:val="es-BO"/>
        </w:rPr>
      </w:pPr>
    </w:p>
    <w:p w14:paraId="4CEF0858" w14:textId="77777777" w:rsidR="00A81B3A" w:rsidRPr="009C2DE5" w:rsidRDefault="00A81B3A" w:rsidP="00A81B3A">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A81B3A" w:rsidRPr="009C2DE5" w14:paraId="2DD84013" w14:textId="77777777" w:rsidTr="004C363A">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91FED2A"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8DA2BE4"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4D2962E"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A81B3A" w:rsidRPr="009C2DE5" w14:paraId="55E20327" w14:textId="77777777" w:rsidTr="004C363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5C1ED8D1"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2670A172" w14:textId="77777777" w:rsidR="00A81B3A" w:rsidRPr="00CF1D19" w:rsidRDefault="00BF7C29" w:rsidP="004C363A">
            <w:pPr>
              <w:rPr>
                <w:rFonts w:ascii="Tahoma" w:hAnsi="Tahoma" w:cs="Tahoma"/>
                <w:color w:val="004990"/>
                <w:szCs w:val="20"/>
                <w:lang w:val="es-BO" w:eastAsia="es-BO"/>
              </w:rPr>
            </w:pPr>
            <w:r w:rsidRPr="00CF1D19">
              <w:rPr>
                <w:rFonts w:ascii="Tahoma" w:hAnsi="Tahoma" w:cs="Tahoma"/>
                <w:color w:val="004990"/>
                <w:szCs w:val="20"/>
                <w:lang w:val="es-BO" w:eastAsia="es-BO"/>
              </w:rPr>
              <w:t>Características</w:t>
            </w:r>
            <w:r w:rsidR="00A81B3A" w:rsidRPr="00CF1D19">
              <w:rPr>
                <w:rFonts w:ascii="Tahoma" w:hAnsi="Tahoma" w:cs="Tahoma"/>
                <w:color w:val="004990"/>
                <w:szCs w:val="20"/>
                <w:lang w:val="es-BO" w:eastAsia="es-BO"/>
              </w:rPr>
              <w:t xml:space="preserve"> Técnicas Generales y Especificas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49EE4BE2"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A81B3A" w:rsidRPr="009C2DE5" w14:paraId="4F330199"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5A9FD824"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133C946" w14:textId="77777777" w:rsidR="00A81B3A" w:rsidRPr="00CF1D19" w:rsidRDefault="00F71A0F" w:rsidP="004C363A">
            <w:pPr>
              <w:rPr>
                <w:rFonts w:ascii="Tahoma" w:hAnsi="Tahoma" w:cs="Tahoma"/>
                <w:color w:val="004990"/>
                <w:szCs w:val="20"/>
                <w:lang w:val="es-BO" w:eastAsia="es-BO"/>
              </w:rPr>
            </w:pPr>
            <w:r w:rsidRPr="00CF1D19">
              <w:rPr>
                <w:rFonts w:ascii="Tahoma" w:hAnsi="Tahoma" w:cs="Tahoma"/>
                <w:color w:val="004990"/>
                <w:szCs w:val="20"/>
                <w:lang w:val="es-BO" w:eastAsia="es-BO"/>
              </w:rPr>
              <w:t>Garantía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7ABD675B"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A81B3A" w:rsidRPr="009C2DE5" w14:paraId="2C101B2F"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72D12804"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CF90EB2" w14:textId="77777777" w:rsidR="00A81B3A" w:rsidRPr="00CF1D19" w:rsidRDefault="00F71A0F" w:rsidP="004C363A">
            <w:pPr>
              <w:rPr>
                <w:rFonts w:ascii="Tahoma" w:hAnsi="Tahoma" w:cs="Tahoma"/>
                <w:color w:val="004990"/>
                <w:szCs w:val="20"/>
                <w:lang w:val="es-BO" w:eastAsia="es-BO"/>
              </w:rPr>
            </w:pPr>
            <w:r w:rsidRPr="00CF1D19">
              <w:rPr>
                <w:rFonts w:ascii="Tahoma" w:hAnsi="Tahoma" w:cs="Tahoma"/>
                <w:color w:val="004990"/>
                <w:szCs w:val="20"/>
                <w:lang w:val="es-BO" w:eastAsia="es-BO"/>
              </w:rPr>
              <w:t>Tiempo de Entrega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59B5BC92"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846E0" w:rsidRPr="009C2DE5" w14:paraId="5A8EC4C5"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35E4A358" w14:textId="78875DF5" w:rsidR="000846E0" w:rsidRPr="00CF1D19" w:rsidRDefault="000846E0" w:rsidP="004C363A">
            <w:pPr>
              <w:jc w:val="center"/>
              <w:rPr>
                <w:rFonts w:ascii="Tahoma" w:hAnsi="Tahoma" w:cs="Tahoma"/>
                <w:color w:val="004990"/>
                <w:szCs w:val="20"/>
                <w:lang w:val="es-BO" w:eastAsia="es-BO"/>
              </w:rPr>
            </w:pPr>
            <w:r>
              <w:rPr>
                <w:rFonts w:ascii="Tahoma" w:hAnsi="Tahoma" w:cs="Tahoma"/>
                <w:color w:val="004990"/>
                <w:szCs w:val="20"/>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1F5B3439" w14:textId="2E612465" w:rsidR="000846E0" w:rsidRPr="00CF1D19" w:rsidRDefault="000846E0" w:rsidP="004C363A">
            <w:pPr>
              <w:rPr>
                <w:rFonts w:ascii="Tahoma" w:hAnsi="Tahoma" w:cs="Tahoma"/>
                <w:color w:val="004990"/>
                <w:szCs w:val="20"/>
                <w:lang w:val="es-BO" w:eastAsia="es-BO"/>
              </w:rPr>
            </w:pPr>
            <w:r>
              <w:rPr>
                <w:rFonts w:ascii="Tahoma" w:hAnsi="Tahoma" w:cs="Tahoma"/>
                <w:color w:val="004990"/>
                <w:szCs w:val="20"/>
                <w:lang w:val="es-BO" w:eastAsia="es-BO"/>
              </w:rPr>
              <w:t>Penalidades</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8EF2C9A" w14:textId="22D86382" w:rsidR="000846E0" w:rsidRPr="00CF1D19" w:rsidRDefault="000846E0"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846E0" w:rsidRPr="009C2DE5" w14:paraId="6D190CF1" w14:textId="77777777" w:rsidTr="004C363A">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00EFB45E" w14:textId="77777777" w:rsidR="000846E0" w:rsidRPr="009C2DE5" w:rsidRDefault="000846E0" w:rsidP="004C36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6E728E8" w14:textId="77777777" w:rsidR="000846E0" w:rsidRPr="009C2DE5" w:rsidRDefault="000846E0" w:rsidP="004C363A">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0846E0" w:rsidRPr="009C2DE5" w14:paraId="4810DC4E" w14:textId="77777777" w:rsidTr="004C363A">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75127BE3" w14:textId="77777777" w:rsidR="000846E0" w:rsidRPr="009C2DE5" w:rsidRDefault="000846E0" w:rsidP="004C363A">
            <w:pPr>
              <w:jc w:val="center"/>
              <w:rPr>
                <w:rFonts w:ascii="Tahoma" w:hAnsi="Tahoma" w:cs="Tahoma"/>
                <w:b/>
                <w:bCs/>
                <w:color w:val="004990"/>
                <w:sz w:val="20"/>
                <w:szCs w:val="20"/>
                <w:lang w:val="es-BO" w:eastAsia="es-BO"/>
              </w:rPr>
            </w:pP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61279F23" w14:textId="77777777" w:rsidR="000846E0" w:rsidRPr="009C2DE5" w:rsidRDefault="000846E0" w:rsidP="004C36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9E066F7" w14:textId="77777777" w:rsidR="00A81B3A" w:rsidRPr="009C2DE5" w:rsidRDefault="00A81B3A" w:rsidP="00A81B3A">
      <w:pPr>
        <w:jc w:val="both"/>
        <w:rPr>
          <w:rFonts w:ascii="Tahoma" w:hAnsi="Tahoma" w:cs="Tahoma"/>
          <w:i/>
          <w:color w:val="004990"/>
          <w:sz w:val="18"/>
          <w:szCs w:val="18"/>
          <w:lang w:val="es-ES_tradnl"/>
        </w:rPr>
      </w:pPr>
    </w:p>
    <w:p w14:paraId="40DAE846" w14:textId="77777777" w:rsidR="00A81B3A" w:rsidRDefault="00A81B3A" w:rsidP="00A81B3A">
      <w:pPr>
        <w:rPr>
          <w:lang w:val="es-BO" w:eastAsia="en-US"/>
        </w:rPr>
      </w:pPr>
    </w:p>
    <w:p w14:paraId="290D9767" w14:textId="77777777" w:rsidR="00A81B3A" w:rsidRDefault="00A81B3A" w:rsidP="00A81B3A">
      <w:pPr>
        <w:ind w:left="426"/>
        <w:rPr>
          <w:rFonts w:ascii="Tahoma" w:hAnsi="Tahoma" w:cs="Tahoma"/>
          <w:color w:val="004990"/>
          <w:sz w:val="22"/>
          <w:szCs w:val="22"/>
          <w:lang w:val="es-BO"/>
        </w:rPr>
      </w:pPr>
    </w:p>
    <w:p w14:paraId="6AAFC348" w14:textId="7E9A3B1B" w:rsidR="00A81B3A" w:rsidRPr="008D016E" w:rsidRDefault="00A81B3A" w:rsidP="00B60017">
      <w:pPr>
        <w:pStyle w:val="TITULOS"/>
        <w:numPr>
          <w:ilvl w:val="0"/>
          <w:numId w:val="20"/>
        </w:numPr>
        <w:spacing w:before="120" w:after="120"/>
        <w:ind w:left="425" w:hanging="425"/>
        <w:rPr>
          <w:rFonts w:ascii="Tahoma" w:hAnsi="Tahoma" w:cs="Tahoma"/>
          <w:color w:val="004990"/>
          <w:sz w:val="22"/>
          <w:szCs w:val="22"/>
          <w:lang w:val="es-ES"/>
        </w:rPr>
      </w:pPr>
      <w:r>
        <w:rPr>
          <w:rFonts w:ascii="Tahoma" w:hAnsi="Tahoma" w:cs="Tahoma"/>
          <w:color w:val="004990"/>
          <w:sz w:val="22"/>
          <w:szCs w:val="22"/>
          <w:lang w:val="es-ES"/>
        </w:rPr>
        <w:t xml:space="preserve">PENALIDADES </w:t>
      </w:r>
    </w:p>
    <w:p w14:paraId="73E3A2DB" w14:textId="77777777" w:rsidR="00A81B3A" w:rsidRDefault="00A81B3A" w:rsidP="00A81B3A">
      <w:pPr>
        <w:ind w:left="425" w:firstLine="1"/>
        <w:jc w:val="both"/>
        <w:rPr>
          <w:rFonts w:ascii="Tahoma" w:hAnsi="Tahoma" w:cs="Tahoma"/>
          <w:color w:val="004990"/>
          <w:sz w:val="22"/>
          <w:szCs w:val="22"/>
          <w:lang w:val="es-BO"/>
        </w:rPr>
      </w:pPr>
      <w:r w:rsidRPr="00F875A6">
        <w:rPr>
          <w:rFonts w:ascii="Tahoma" w:hAnsi="Tahoma" w:cs="Tahoma"/>
          <w:color w:val="004990"/>
          <w:sz w:val="22"/>
          <w:szCs w:val="22"/>
          <w:lang w:val="es-BO"/>
        </w:rPr>
        <w:t xml:space="preserve">En el caso </w:t>
      </w:r>
      <w:r>
        <w:rPr>
          <w:rFonts w:ascii="Tahoma" w:hAnsi="Tahoma" w:cs="Tahoma"/>
          <w:color w:val="004990"/>
          <w:sz w:val="22"/>
          <w:szCs w:val="22"/>
          <w:lang w:val="es-BO"/>
        </w:rPr>
        <w:t xml:space="preserve">de incumplimiento en los tiempos de entrega establecidos en su propuesta, sin una justificación aprobada por </w:t>
      </w:r>
      <w:r w:rsidR="00546110">
        <w:rPr>
          <w:rFonts w:ascii="Tahoma" w:hAnsi="Tahoma" w:cs="Tahoma"/>
          <w:color w:val="004990"/>
          <w:sz w:val="22"/>
          <w:szCs w:val="22"/>
          <w:lang w:val="es-BO"/>
        </w:rPr>
        <w:t xml:space="preserve">ENTEL </w:t>
      </w:r>
      <w:r>
        <w:rPr>
          <w:rFonts w:ascii="Tahoma" w:hAnsi="Tahoma" w:cs="Tahoma"/>
          <w:color w:val="004990"/>
          <w:sz w:val="22"/>
          <w:szCs w:val="22"/>
          <w:lang w:val="es-BO"/>
        </w:rPr>
        <w:t xml:space="preserve">S.A., se procederá a efectuar descuentos del valor de los envíos de acuerdo </w:t>
      </w:r>
      <w:proofErr w:type="gramStart"/>
      <w:r>
        <w:rPr>
          <w:rFonts w:ascii="Tahoma" w:hAnsi="Tahoma" w:cs="Tahoma"/>
          <w:color w:val="004990"/>
          <w:sz w:val="22"/>
          <w:szCs w:val="22"/>
          <w:lang w:val="es-BO"/>
        </w:rPr>
        <w:t>al siguientes detalle</w:t>
      </w:r>
      <w:proofErr w:type="gramEnd"/>
      <w:r>
        <w:rPr>
          <w:rFonts w:ascii="Tahoma" w:hAnsi="Tahoma" w:cs="Tahoma"/>
          <w:color w:val="004990"/>
          <w:sz w:val="22"/>
          <w:szCs w:val="22"/>
          <w:lang w:val="es-BO"/>
        </w:rPr>
        <w:t>:</w:t>
      </w:r>
    </w:p>
    <w:p w14:paraId="7EEB9581" w14:textId="77777777" w:rsidR="00A81B3A" w:rsidRDefault="00A81B3A" w:rsidP="00A81B3A">
      <w:pPr>
        <w:ind w:left="425" w:firstLine="1"/>
        <w:jc w:val="both"/>
        <w:rPr>
          <w:rFonts w:ascii="Tahoma" w:hAnsi="Tahoma" w:cs="Tahoma"/>
          <w:color w:val="004990"/>
          <w:sz w:val="22"/>
          <w:szCs w:val="22"/>
          <w:lang w:val="es-BO"/>
        </w:rPr>
      </w:pPr>
    </w:p>
    <w:p w14:paraId="2ED37013" w14:textId="77777777" w:rsidR="00A81B3A" w:rsidRDefault="00A81B3A" w:rsidP="00A81B3A">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A la primera infracción, el proponente adjudicado será pasible a una llamada de atención, a través de una nota escrita firmada por la Subgerencia de Servicios Generales y Almacenes de </w:t>
      </w:r>
      <w:r w:rsidR="00546110">
        <w:rPr>
          <w:rFonts w:ascii="Tahoma" w:hAnsi="Tahoma" w:cs="Tahoma"/>
          <w:color w:val="004990"/>
          <w:sz w:val="22"/>
          <w:szCs w:val="22"/>
          <w:lang w:val="es-BO"/>
        </w:rPr>
        <w:t xml:space="preserve">ENTEL </w:t>
      </w:r>
      <w:r w:rsidRPr="009E25DD">
        <w:rPr>
          <w:rFonts w:ascii="Tahoma" w:hAnsi="Tahoma" w:cs="Tahoma"/>
          <w:color w:val="004990"/>
          <w:sz w:val="22"/>
          <w:szCs w:val="22"/>
          <w:lang w:val="es-BO"/>
        </w:rPr>
        <w:t xml:space="preserve">S.A. </w:t>
      </w:r>
    </w:p>
    <w:p w14:paraId="007F4646" w14:textId="77777777" w:rsidR="00A81B3A" w:rsidRDefault="00A81B3A" w:rsidP="00A81B3A">
      <w:pPr>
        <w:ind w:left="425" w:firstLine="1"/>
        <w:jc w:val="both"/>
        <w:rPr>
          <w:rFonts w:ascii="Tahoma" w:hAnsi="Tahoma" w:cs="Tahoma"/>
          <w:color w:val="004990"/>
          <w:sz w:val="22"/>
          <w:szCs w:val="22"/>
          <w:lang w:val="es-BO"/>
        </w:rPr>
      </w:pPr>
    </w:p>
    <w:p w14:paraId="2DB795D7" w14:textId="77777777" w:rsidR="00A81B3A" w:rsidRDefault="00A81B3A" w:rsidP="00A81B3A">
      <w:pPr>
        <w:ind w:left="425" w:firstLine="1"/>
        <w:jc w:val="both"/>
        <w:rPr>
          <w:rFonts w:ascii="Tahoma" w:hAnsi="Tahoma" w:cs="Tahoma"/>
          <w:color w:val="004990"/>
          <w:sz w:val="22"/>
          <w:szCs w:val="22"/>
          <w:lang w:val="es-BO"/>
        </w:rPr>
      </w:pPr>
      <w:r w:rsidRPr="00750760">
        <w:rPr>
          <w:rFonts w:ascii="Tahoma" w:hAnsi="Tahoma" w:cs="Tahoma"/>
          <w:b/>
          <w:color w:val="004990"/>
          <w:sz w:val="22"/>
          <w:szCs w:val="22"/>
          <w:lang w:val="es-BO"/>
        </w:rPr>
        <w:t>2da. Infracción</w:t>
      </w:r>
      <w:r>
        <w:rPr>
          <w:rFonts w:ascii="Tahoma" w:hAnsi="Tahoma" w:cs="Tahoma"/>
          <w:color w:val="004990"/>
          <w:sz w:val="22"/>
          <w:szCs w:val="22"/>
          <w:lang w:val="es-BO"/>
        </w:rPr>
        <w:t>:</w:t>
      </w:r>
    </w:p>
    <w:p w14:paraId="76FC2B9A" w14:textId="77777777" w:rsidR="00A81B3A"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5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penalizara con el 10% 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p>
    <w:p w14:paraId="432197C3" w14:textId="77777777" w:rsidR="00A81B3A" w:rsidRDefault="00A81B3A" w:rsidP="00A81B3A">
      <w:pPr>
        <w:ind w:left="425" w:firstLine="1"/>
        <w:jc w:val="both"/>
        <w:rPr>
          <w:rFonts w:ascii="Tahoma" w:hAnsi="Tahoma" w:cs="Tahoma"/>
          <w:color w:val="004990"/>
          <w:sz w:val="22"/>
          <w:szCs w:val="22"/>
          <w:lang w:val="es-BO"/>
        </w:rPr>
      </w:pPr>
      <w:r w:rsidRPr="00750760">
        <w:rPr>
          <w:rFonts w:ascii="Tahoma" w:hAnsi="Tahoma" w:cs="Tahoma"/>
          <w:b/>
          <w:color w:val="004990"/>
          <w:sz w:val="22"/>
          <w:szCs w:val="22"/>
          <w:lang w:val="es-BO"/>
        </w:rPr>
        <w:t>3ra. Infracción</w:t>
      </w:r>
      <w:r>
        <w:rPr>
          <w:rFonts w:ascii="Tahoma" w:hAnsi="Tahoma" w:cs="Tahoma"/>
          <w:color w:val="004990"/>
          <w:sz w:val="22"/>
          <w:szCs w:val="22"/>
          <w:lang w:val="es-BO"/>
        </w:rPr>
        <w:t>:</w:t>
      </w:r>
    </w:p>
    <w:p w14:paraId="7AC7E9C8" w14:textId="77777777" w:rsidR="00A81B3A" w:rsidRPr="009E25DD"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lastRenderedPageBreak/>
        <w:t xml:space="preserve">Por el retraso de 8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 con el </w:t>
      </w:r>
      <w:r w:rsidRPr="009E25DD">
        <w:rPr>
          <w:rFonts w:ascii="Tahoma" w:hAnsi="Tahoma" w:cs="Tahoma"/>
          <w:color w:val="004990"/>
          <w:sz w:val="22"/>
          <w:szCs w:val="22"/>
          <w:lang w:val="es-BO"/>
        </w:rPr>
        <w:t>1</w:t>
      </w:r>
      <w:r>
        <w:rPr>
          <w:rFonts w:ascii="Tahoma" w:hAnsi="Tahoma" w:cs="Tahoma"/>
          <w:color w:val="004990"/>
          <w:sz w:val="22"/>
          <w:szCs w:val="22"/>
          <w:lang w:val="es-BO"/>
        </w:rPr>
        <w:t>5</w:t>
      </w:r>
      <w:r w:rsidRPr="009E25DD">
        <w:rPr>
          <w:rFonts w:ascii="Tahoma" w:hAnsi="Tahoma" w:cs="Tahoma"/>
          <w:color w:val="004990"/>
          <w:sz w:val="22"/>
          <w:szCs w:val="22"/>
          <w:lang w:val="es-BO"/>
        </w:rPr>
        <w:t xml:space="preserve">% </w:t>
      </w:r>
      <w:r>
        <w:rPr>
          <w:rFonts w:ascii="Tahoma" w:hAnsi="Tahoma" w:cs="Tahoma"/>
          <w:color w:val="004990"/>
          <w:sz w:val="22"/>
          <w:szCs w:val="22"/>
          <w:lang w:val="es-BO"/>
        </w:rPr>
        <w:t xml:space="preserve">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r w:rsidRPr="009E25DD">
        <w:rPr>
          <w:rFonts w:ascii="Tahoma" w:hAnsi="Tahoma" w:cs="Tahoma"/>
          <w:color w:val="004990"/>
          <w:sz w:val="22"/>
          <w:szCs w:val="22"/>
          <w:lang w:val="es-BO"/>
        </w:rPr>
        <w:t xml:space="preserve"> </w:t>
      </w:r>
    </w:p>
    <w:p w14:paraId="6260849B" w14:textId="77777777" w:rsidR="00A81B3A" w:rsidRPr="00750760" w:rsidRDefault="00A81B3A" w:rsidP="00A81B3A">
      <w:pPr>
        <w:ind w:left="425" w:firstLine="1"/>
        <w:jc w:val="both"/>
        <w:rPr>
          <w:rFonts w:ascii="Tahoma" w:hAnsi="Tahoma" w:cs="Tahoma"/>
          <w:b/>
          <w:color w:val="004990"/>
          <w:sz w:val="22"/>
          <w:szCs w:val="22"/>
          <w:lang w:val="es-BO"/>
        </w:rPr>
      </w:pPr>
      <w:r w:rsidRPr="00750760">
        <w:rPr>
          <w:rFonts w:ascii="Tahoma" w:hAnsi="Tahoma" w:cs="Tahoma"/>
          <w:b/>
          <w:color w:val="004990"/>
          <w:sz w:val="22"/>
          <w:szCs w:val="22"/>
          <w:lang w:val="es-BO"/>
        </w:rPr>
        <w:t xml:space="preserve">4ta. Infracción </w:t>
      </w:r>
    </w:p>
    <w:p w14:paraId="2BCC1E54" w14:textId="77777777" w:rsidR="00A81B3A"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12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 con el 20</w:t>
      </w:r>
      <w:r w:rsidRPr="009E25DD">
        <w:rPr>
          <w:rFonts w:ascii="Tahoma" w:hAnsi="Tahoma" w:cs="Tahoma"/>
          <w:color w:val="004990"/>
          <w:sz w:val="22"/>
          <w:szCs w:val="22"/>
          <w:lang w:val="es-BO"/>
        </w:rPr>
        <w:t xml:space="preserve">% </w:t>
      </w:r>
      <w:r>
        <w:rPr>
          <w:rFonts w:ascii="Tahoma" w:hAnsi="Tahoma" w:cs="Tahoma"/>
          <w:color w:val="004990"/>
          <w:sz w:val="22"/>
          <w:szCs w:val="22"/>
          <w:lang w:val="es-BO"/>
        </w:rPr>
        <w:t xml:space="preserve">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p>
    <w:p w14:paraId="50B44532" w14:textId="77777777" w:rsidR="00A81B3A" w:rsidRDefault="00A81B3A" w:rsidP="00A81B3A">
      <w:pPr>
        <w:rPr>
          <w:rFonts w:ascii="Tahoma" w:hAnsi="Tahoma" w:cs="Tahoma"/>
          <w:color w:val="004990"/>
          <w:sz w:val="22"/>
          <w:szCs w:val="22"/>
          <w:lang w:val="es-BO"/>
        </w:rPr>
      </w:pPr>
      <w:r>
        <w:rPr>
          <w:rFonts w:ascii="Tahoma" w:hAnsi="Tahoma" w:cs="Tahoma"/>
          <w:color w:val="004990"/>
          <w:sz w:val="22"/>
          <w:szCs w:val="22"/>
          <w:lang w:val="es-BO"/>
        </w:rPr>
        <w:tab/>
      </w:r>
    </w:p>
    <w:p w14:paraId="2ECF7059" w14:textId="77777777" w:rsidR="00A81B3A" w:rsidRDefault="00A81B3A" w:rsidP="00A81B3A">
      <w:pPr>
        <w:ind w:left="426"/>
        <w:jc w:val="both"/>
        <w:rPr>
          <w:rFonts w:ascii="Tahoma" w:hAnsi="Tahoma" w:cs="Tahoma"/>
          <w:color w:val="004990"/>
          <w:sz w:val="22"/>
          <w:szCs w:val="22"/>
          <w:lang w:val="es-BO"/>
        </w:rPr>
      </w:pPr>
      <w:r>
        <w:rPr>
          <w:rFonts w:ascii="Tahoma" w:hAnsi="Tahoma" w:cs="Tahoma"/>
          <w:color w:val="004990"/>
          <w:sz w:val="22"/>
          <w:szCs w:val="22"/>
          <w:lang w:val="es-BO"/>
        </w:rPr>
        <w:t xml:space="preserve">Si los retrasos se presentan en forma continua durante cuatro meses seguidos, </w:t>
      </w:r>
      <w:r w:rsidR="00546110">
        <w:rPr>
          <w:rFonts w:ascii="Tahoma" w:hAnsi="Tahoma" w:cs="Tahoma"/>
          <w:color w:val="004990"/>
          <w:sz w:val="22"/>
          <w:szCs w:val="22"/>
          <w:lang w:val="es-BO"/>
        </w:rPr>
        <w:t>ENTEL S.A.</w:t>
      </w:r>
      <w:r>
        <w:rPr>
          <w:rFonts w:ascii="Tahoma" w:hAnsi="Tahoma" w:cs="Tahoma"/>
          <w:color w:val="004990"/>
          <w:sz w:val="22"/>
          <w:szCs w:val="22"/>
          <w:lang w:val="es-BO"/>
        </w:rPr>
        <w:t xml:space="preserve"> S.A. procederá con la resolución del contrato y la ejecución de la Garantía de Cumplimiento de Contrato, sin derecho a indemnización de ninguna naturaleza por parte del proponente adjudicado.  </w:t>
      </w:r>
    </w:p>
    <w:p w14:paraId="6715D05C" w14:textId="77777777" w:rsidR="00A81B3A" w:rsidRDefault="00A81B3A" w:rsidP="00A81B3A">
      <w:pPr>
        <w:ind w:left="426"/>
        <w:jc w:val="both"/>
        <w:rPr>
          <w:rFonts w:ascii="Tahoma" w:hAnsi="Tahoma" w:cs="Tahoma"/>
          <w:color w:val="004990"/>
          <w:sz w:val="22"/>
          <w:szCs w:val="22"/>
          <w:lang w:val="es-BO"/>
        </w:rPr>
      </w:pPr>
    </w:p>
    <w:p w14:paraId="4AE744F2" w14:textId="77777777" w:rsidR="00937E95" w:rsidRPr="00916D4A" w:rsidRDefault="00A81B3A">
      <w:pPr>
        <w:rPr>
          <w:rFonts w:ascii="Tahoma" w:hAnsi="Tahoma" w:cs="Tahoma"/>
          <w:color w:val="004990"/>
          <w:sz w:val="20"/>
          <w:szCs w:val="20"/>
          <w:lang w:val="es-BO"/>
        </w:rPr>
      </w:pPr>
      <w:r>
        <w:rPr>
          <w:rFonts w:ascii="Tahoma" w:hAnsi="Tahoma" w:cs="Tahoma"/>
          <w:color w:val="004990"/>
          <w:sz w:val="22"/>
          <w:szCs w:val="22"/>
          <w:lang w:val="es-BO"/>
        </w:rPr>
        <w:t xml:space="preserve">Otra penalidad  que se aplicara,  </w:t>
      </w:r>
      <w:r w:rsidR="00916D4A">
        <w:rPr>
          <w:rFonts w:ascii="Tahoma" w:hAnsi="Tahoma" w:cs="Tahoma"/>
          <w:color w:val="004990"/>
          <w:sz w:val="22"/>
          <w:szCs w:val="22"/>
          <w:lang w:val="es-BO"/>
        </w:rPr>
        <w:t>será</w:t>
      </w:r>
      <w:r>
        <w:rPr>
          <w:rFonts w:ascii="Tahoma" w:hAnsi="Tahoma" w:cs="Tahoma"/>
          <w:color w:val="004990"/>
          <w:sz w:val="22"/>
          <w:szCs w:val="22"/>
          <w:lang w:val="es-BO"/>
        </w:rPr>
        <w:t xml:space="preserve"> por el decomiso de los materiales por la no presentación de documentos exigidos por el COA (factura o póliza de Importación) Multa que será equivalente al 20% del valor total de material decomisado.</w:t>
      </w:r>
    </w:p>
    <w:p w14:paraId="254CC47E" w14:textId="77777777" w:rsidR="008F291D" w:rsidRDefault="008F291D" w:rsidP="002C3600">
      <w:pPr>
        <w:rPr>
          <w:rFonts w:ascii="Arial" w:hAnsi="Arial" w:cs="Arial"/>
          <w:i/>
          <w:szCs w:val="20"/>
        </w:rPr>
      </w:pPr>
    </w:p>
    <w:p w14:paraId="0D1AE1AE" w14:textId="77777777" w:rsidR="00ED30FD" w:rsidRPr="002275B2" w:rsidRDefault="00ED30FD" w:rsidP="002C3600">
      <w:pPr>
        <w:pStyle w:val="Ttulo1"/>
        <w:numPr>
          <w:ilvl w:val="0"/>
          <w:numId w:val="0"/>
        </w:numPr>
        <w:jc w:val="center"/>
        <w:rPr>
          <w:color w:val="004990"/>
          <w:sz w:val="28"/>
          <w:szCs w:val="28"/>
          <w:u w:val="none"/>
        </w:rPr>
      </w:pPr>
      <w:bookmarkStart w:id="16" w:name="_Toc330030632"/>
      <w:r w:rsidRPr="002275B2">
        <w:rPr>
          <w:color w:val="004990"/>
          <w:sz w:val="28"/>
          <w:szCs w:val="28"/>
          <w:u w:val="none"/>
        </w:rPr>
        <w:t>PARTE III</w:t>
      </w:r>
      <w:bookmarkEnd w:id="16"/>
    </w:p>
    <w:p w14:paraId="5B5083C3" w14:textId="77777777" w:rsidR="002C3600" w:rsidRPr="002275B2" w:rsidRDefault="002C3600" w:rsidP="002C3600">
      <w:pPr>
        <w:rPr>
          <w:sz w:val="28"/>
          <w:szCs w:val="28"/>
          <w:lang w:val="es-MX"/>
        </w:rPr>
      </w:pPr>
    </w:p>
    <w:p w14:paraId="3ADBA87B"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17DB4BF4" w14:textId="77777777" w:rsidR="00DD228F" w:rsidRDefault="00DD228F">
      <w:pPr>
        <w:rPr>
          <w:rFonts w:ascii="Arial" w:hAnsi="Arial" w:cs="Arial"/>
          <w:i/>
          <w:szCs w:val="20"/>
        </w:rPr>
      </w:pPr>
    </w:p>
    <w:p w14:paraId="52FD9E3D" w14:textId="77777777" w:rsidR="00DD228F" w:rsidRDefault="00DD228F" w:rsidP="00DD228F">
      <w:pPr>
        <w:rPr>
          <w:rFonts w:ascii="Arial" w:hAnsi="Arial" w:cs="Arial"/>
          <w:i/>
          <w:szCs w:val="20"/>
        </w:rPr>
      </w:pPr>
    </w:p>
    <w:p w14:paraId="66AC78C1" w14:textId="77777777" w:rsidR="00ED30FD" w:rsidRDefault="00ED30FD" w:rsidP="00DD228F">
      <w:pPr>
        <w:rPr>
          <w:rFonts w:ascii="Arial" w:hAnsi="Arial" w:cs="Arial"/>
          <w:i/>
          <w:szCs w:val="20"/>
        </w:rPr>
      </w:pPr>
    </w:p>
    <w:p w14:paraId="01A161DA"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17CE3A94" w14:textId="77777777" w:rsid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63B4C265" w14:textId="3F31B667" w:rsidR="00B77492" w:rsidRP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B77492" w:rsidRPr="00B77492">
        <w:rPr>
          <w:rFonts w:ascii="Tahoma" w:hAnsi="Tahoma" w:cs="Tahoma"/>
          <w:color w:val="004990"/>
          <w:sz w:val="22"/>
          <w:szCs w:val="22"/>
          <w:lang w:val="pt-BR"/>
        </w:rPr>
        <w:t>Tarifário</w:t>
      </w:r>
      <w:r w:rsidR="00B77492">
        <w:rPr>
          <w:rFonts w:ascii="Tahoma" w:hAnsi="Tahoma" w:cs="Tahoma"/>
          <w:b/>
          <w:color w:val="004990"/>
          <w:sz w:val="22"/>
          <w:szCs w:val="22"/>
          <w:lang w:val="pt-BR"/>
        </w:rPr>
        <w:t xml:space="preserve"> </w:t>
      </w:r>
    </w:p>
    <w:p w14:paraId="43273BCE" w14:textId="50BDA1DE" w:rsidR="00FA460D" w:rsidRDefault="00FA460D" w:rsidP="006A52BA">
      <w:pPr>
        <w:rPr>
          <w:rFonts w:ascii="Tahoma" w:hAnsi="Tahoma" w:cs="Tahoma"/>
          <w:color w:val="004990"/>
          <w:sz w:val="22"/>
          <w:szCs w:val="22"/>
        </w:rPr>
      </w:pPr>
      <w:r>
        <w:rPr>
          <w:rFonts w:ascii="Tahoma" w:hAnsi="Tahoma" w:cs="Tahoma"/>
          <w:color w:val="004990"/>
          <w:sz w:val="22"/>
          <w:szCs w:val="22"/>
        </w:rPr>
        <w:t>Anexo No. 4 – Modelo de Documento de Compra</w:t>
      </w:r>
    </w:p>
    <w:p w14:paraId="7B570768" w14:textId="77777777" w:rsidR="002A739A" w:rsidRDefault="002A739A" w:rsidP="006A52BA">
      <w:pPr>
        <w:rPr>
          <w:rFonts w:ascii="Tahoma" w:hAnsi="Tahoma" w:cs="Tahoma"/>
          <w:color w:val="004990"/>
          <w:sz w:val="22"/>
          <w:szCs w:val="22"/>
        </w:rPr>
      </w:pPr>
    </w:p>
    <w:p w14:paraId="54C42A3D" w14:textId="77777777" w:rsidR="002A739A" w:rsidRDefault="002A739A" w:rsidP="006A52BA">
      <w:pPr>
        <w:rPr>
          <w:rFonts w:ascii="Tahoma" w:hAnsi="Tahoma" w:cs="Tahoma"/>
          <w:color w:val="004990"/>
          <w:sz w:val="22"/>
          <w:szCs w:val="22"/>
        </w:rPr>
      </w:pPr>
    </w:p>
    <w:p w14:paraId="04954C4B" w14:textId="77777777" w:rsidR="002A739A" w:rsidRDefault="002A739A">
      <w:pPr>
        <w:rPr>
          <w:rFonts w:ascii="Tahoma" w:hAnsi="Tahoma" w:cs="Tahoma"/>
          <w:color w:val="004990"/>
          <w:sz w:val="22"/>
          <w:szCs w:val="22"/>
        </w:rPr>
      </w:pPr>
    </w:p>
    <w:p w14:paraId="6E9C7C76" w14:textId="77777777" w:rsidR="008F291D" w:rsidRDefault="008F291D">
      <w:pPr>
        <w:rPr>
          <w:rFonts w:ascii="Tahoma" w:hAnsi="Tahoma" w:cs="Tahoma"/>
          <w:color w:val="004990"/>
          <w:sz w:val="22"/>
          <w:szCs w:val="22"/>
        </w:rPr>
      </w:pPr>
    </w:p>
    <w:p w14:paraId="0C35D55D" w14:textId="77777777" w:rsidR="00B1041A" w:rsidRDefault="00B1041A">
      <w:pPr>
        <w:rPr>
          <w:rFonts w:ascii="Tahoma" w:hAnsi="Tahoma" w:cs="Tahoma"/>
          <w:color w:val="004990"/>
          <w:sz w:val="22"/>
          <w:szCs w:val="22"/>
        </w:rPr>
      </w:pPr>
    </w:p>
    <w:p w14:paraId="0846FEDF" w14:textId="77777777" w:rsidR="00B1041A" w:rsidRDefault="00B1041A">
      <w:pPr>
        <w:rPr>
          <w:rFonts w:ascii="Tahoma" w:hAnsi="Tahoma" w:cs="Tahoma"/>
          <w:color w:val="004990"/>
          <w:sz w:val="22"/>
          <w:szCs w:val="22"/>
        </w:rPr>
      </w:pPr>
    </w:p>
    <w:p w14:paraId="26AC5953" w14:textId="77777777" w:rsidR="00B1041A" w:rsidRDefault="00B1041A">
      <w:pPr>
        <w:rPr>
          <w:rFonts w:ascii="Tahoma" w:hAnsi="Tahoma" w:cs="Tahoma"/>
          <w:color w:val="004990"/>
          <w:sz w:val="22"/>
          <w:szCs w:val="22"/>
        </w:rPr>
      </w:pPr>
    </w:p>
    <w:p w14:paraId="3CEB945A" w14:textId="77777777" w:rsidR="00B1041A" w:rsidRDefault="00B1041A">
      <w:pPr>
        <w:rPr>
          <w:rFonts w:ascii="Tahoma" w:hAnsi="Tahoma" w:cs="Tahoma"/>
          <w:color w:val="004990"/>
          <w:sz w:val="22"/>
          <w:szCs w:val="22"/>
        </w:rPr>
      </w:pPr>
    </w:p>
    <w:p w14:paraId="34A71A50" w14:textId="77777777" w:rsidR="00B1041A" w:rsidRDefault="00B1041A">
      <w:pPr>
        <w:rPr>
          <w:rFonts w:ascii="Tahoma" w:hAnsi="Tahoma" w:cs="Tahoma"/>
          <w:color w:val="004990"/>
          <w:sz w:val="22"/>
          <w:szCs w:val="22"/>
        </w:rPr>
      </w:pPr>
    </w:p>
    <w:p w14:paraId="09A92BD5" w14:textId="77777777" w:rsidR="00B1041A" w:rsidRDefault="00B1041A">
      <w:pPr>
        <w:rPr>
          <w:rFonts w:ascii="Tahoma" w:hAnsi="Tahoma" w:cs="Tahoma"/>
          <w:color w:val="004990"/>
          <w:sz w:val="22"/>
          <w:szCs w:val="22"/>
        </w:rPr>
      </w:pPr>
    </w:p>
    <w:p w14:paraId="3A0349C5" w14:textId="77777777" w:rsidR="00B1041A" w:rsidRDefault="00B1041A">
      <w:pPr>
        <w:rPr>
          <w:rFonts w:ascii="Tahoma" w:hAnsi="Tahoma" w:cs="Tahoma"/>
          <w:color w:val="004990"/>
          <w:sz w:val="22"/>
          <w:szCs w:val="22"/>
        </w:rPr>
      </w:pPr>
    </w:p>
    <w:p w14:paraId="2B31D7AB" w14:textId="77777777" w:rsidR="00B1041A" w:rsidRDefault="00B1041A">
      <w:pPr>
        <w:rPr>
          <w:rFonts w:ascii="Tahoma" w:hAnsi="Tahoma" w:cs="Tahoma"/>
          <w:color w:val="004990"/>
          <w:sz w:val="22"/>
          <w:szCs w:val="22"/>
        </w:rPr>
      </w:pPr>
    </w:p>
    <w:p w14:paraId="322B9171" w14:textId="77777777" w:rsidR="00B1041A" w:rsidRDefault="00B1041A">
      <w:pPr>
        <w:rPr>
          <w:rFonts w:ascii="Tahoma" w:hAnsi="Tahoma" w:cs="Tahoma"/>
          <w:color w:val="004990"/>
          <w:sz w:val="22"/>
          <w:szCs w:val="22"/>
        </w:rPr>
      </w:pPr>
    </w:p>
    <w:p w14:paraId="4C77591E" w14:textId="77777777" w:rsidR="00B1041A" w:rsidRDefault="00B1041A">
      <w:pPr>
        <w:rPr>
          <w:rFonts w:ascii="Tahoma" w:hAnsi="Tahoma" w:cs="Tahoma"/>
          <w:color w:val="004990"/>
          <w:sz w:val="22"/>
          <w:szCs w:val="22"/>
        </w:rPr>
      </w:pPr>
    </w:p>
    <w:p w14:paraId="19A2AF2A" w14:textId="77777777" w:rsidR="00B1041A" w:rsidRDefault="00B1041A">
      <w:pPr>
        <w:rPr>
          <w:rFonts w:ascii="Tahoma" w:hAnsi="Tahoma" w:cs="Tahoma"/>
          <w:color w:val="004990"/>
          <w:sz w:val="22"/>
          <w:szCs w:val="22"/>
        </w:rPr>
      </w:pPr>
    </w:p>
    <w:p w14:paraId="11269AE1" w14:textId="77777777" w:rsidR="00B1041A" w:rsidRDefault="00B1041A">
      <w:pPr>
        <w:rPr>
          <w:rFonts w:ascii="Tahoma" w:hAnsi="Tahoma" w:cs="Tahoma"/>
          <w:color w:val="004990"/>
          <w:sz w:val="22"/>
          <w:szCs w:val="22"/>
        </w:rPr>
      </w:pPr>
    </w:p>
    <w:p w14:paraId="11105B32" w14:textId="77777777" w:rsidR="00B1041A" w:rsidRDefault="00B1041A">
      <w:pPr>
        <w:rPr>
          <w:rFonts w:ascii="Tahoma" w:hAnsi="Tahoma" w:cs="Tahoma"/>
          <w:color w:val="004990"/>
          <w:sz w:val="22"/>
          <w:szCs w:val="22"/>
        </w:rPr>
      </w:pPr>
    </w:p>
    <w:p w14:paraId="3B873C25" w14:textId="77777777" w:rsidR="00B1041A" w:rsidRDefault="00B1041A">
      <w:pPr>
        <w:rPr>
          <w:rFonts w:ascii="Tahoma" w:hAnsi="Tahoma" w:cs="Tahoma"/>
          <w:color w:val="004990"/>
          <w:sz w:val="22"/>
          <w:szCs w:val="22"/>
        </w:rPr>
      </w:pPr>
    </w:p>
    <w:p w14:paraId="4E1B2D02" w14:textId="77777777" w:rsidR="00B1041A" w:rsidRDefault="00B1041A">
      <w:pPr>
        <w:rPr>
          <w:rFonts w:ascii="Tahoma" w:hAnsi="Tahoma" w:cs="Tahoma"/>
          <w:color w:val="004990"/>
          <w:sz w:val="22"/>
          <w:szCs w:val="22"/>
        </w:rPr>
      </w:pPr>
    </w:p>
    <w:p w14:paraId="039A9034" w14:textId="77777777" w:rsidR="00B1041A" w:rsidRDefault="00B1041A">
      <w:pPr>
        <w:rPr>
          <w:rFonts w:ascii="Tahoma" w:hAnsi="Tahoma" w:cs="Tahoma"/>
          <w:color w:val="004990"/>
          <w:sz w:val="22"/>
          <w:szCs w:val="22"/>
        </w:rPr>
      </w:pPr>
    </w:p>
    <w:p w14:paraId="5B9AD2A3" w14:textId="77777777" w:rsidR="00B1041A" w:rsidRDefault="00B1041A">
      <w:pPr>
        <w:rPr>
          <w:rFonts w:ascii="Tahoma" w:hAnsi="Tahoma" w:cs="Tahoma"/>
          <w:color w:val="004990"/>
          <w:sz w:val="22"/>
          <w:szCs w:val="22"/>
        </w:rPr>
      </w:pPr>
    </w:p>
    <w:p w14:paraId="5D8F9672" w14:textId="77777777" w:rsidR="00B1041A" w:rsidRDefault="00B1041A">
      <w:pPr>
        <w:rPr>
          <w:rFonts w:ascii="Tahoma" w:hAnsi="Tahoma" w:cs="Tahoma"/>
          <w:color w:val="004990"/>
          <w:sz w:val="22"/>
          <w:szCs w:val="22"/>
        </w:rPr>
      </w:pPr>
    </w:p>
    <w:p w14:paraId="688B8E72" w14:textId="77777777" w:rsidR="00B1041A" w:rsidRDefault="00B1041A">
      <w:pPr>
        <w:rPr>
          <w:rFonts w:ascii="Tahoma" w:hAnsi="Tahoma" w:cs="Tahoma"/>
          <w:color w:val="004990"/>
          <w:sz w:val="22"/>
          <w:szCs w:val="22"/>
        </w:rPr>
      </w:pPr>
    </w:p>
    <w:p w14:paraId="4CE48EFE" w14:textId="77777777" w:rsidR="00B1041A" w:rsidRDefault="00B1041A">
      <w:pPr>
        <w:rPr>
          <w:rFonts w:ascii="Tahoma" w:hAnsi="Tahoma" w:cs="Tahoma"/>
          <w:color w:val="004990"/>
          <w:sz w:val="22"/>
          <w:szCs w:val="22"/>
        </w:rPr>
      </w:pPr>
    </w:p>
    <w:p w14:paraId="774E8F78" w14:textId="77777777" w:rsidR="00B1041A" w:rsidRDefault="00B1041A">
      <w:pPr>
        <w:rPr>
          <w:rFonts w:ascii="Tahoma" w:hAnsi="Tahoma" w:cs="Tahoma"/>
          <w:color w:val="004990"/>
          <w:sz w:val="22"/>
          <w:szCs w:val="22"/>
        </w:rPr>
      </w:pPr>
    </w:p>
    <w:p w14:paraId="1BE2EFB3" w14:textId="77777777" w:rsidR="00B1041A" w:rsidRDefault="00B1041A">
      <w:pPr>
        <w:rPr>
          <w:rFonts w:ascii="Tahoma" w:hAnsi="Tahoma" w:cs="Tahoma"/>
          <w:color w:val="004990"/>
          <w:sz w:val="22"/>
          <w:szCs w:val="22"/>
        </w:rPr>
      </w:pPr>
    </w:p>
    <w:p w14:paraId="6C12584D" w14:textId="77777777" w:rsidR="00B1041A" w:rsidRDefault="00B1041A">
      <w:pPr>
        <w:rPr>
          <w:rFonts w:ascii="Tahoma" w:hAnsi="Tahoma" w:cs="Tahoma"/>
          <w:color w:val="004990"/>
          <w:sz w:val="22"/>
          <w:szCs w:val="22"/>
        </w:rPr>
      </w:pPr>
    </w:p>
    <w:p w14:paraId="16D27D9B" w14:textId="77777777" w:rsidR="00B1041A" w:rsidRDefault="00B1041A">
      <w:pPr>
        <w:rPr>
          <w:rFonts w:ascii="Tahoma" w:hAnsi="Tahoma" w:cs="Tahoma"/>
          <w:color w:val="004990"/>
          <w:sz w:val="22"/>
          <w:szCs w:val="22"/>
        </w:rPr>
      </w:pPr>
    </w:p>
    <w:p w14:paraId="2429720F" w14:textId="77777777" w:rsidR="00B1041A" w:rsidRDefault="00B1041A">
      <w:pPr>
        <w:rPr>
          <w:rFonts w:ascii="Tahoma" w:hAnsi="Tahoma" w:cs="Tahoma"/>
          <w:color w:val="004990"/>
          <w:sz w:val="22"/>
          <w:szCs w:val="22"/>
        </w:rPr>
      </w:pPr>
    </w:p>
    <w:p w14:paraId="65097F9D" w14:textId="77777777" w:rsidR="00B1041A" w:rsidRDefault="00B1041A">
      <w:pPr>
        <w:rPr>
          <w:rFonts w:ascii="Tahoma" w:hAnsi="Tahoma" w:cs="Tahoma"/>
          <w:color w:val="004990"/>
          <w:sz w:val="22"/>
          <w:szCs w:val="22"/>
        </w:rPr>
      </w:pPr>
    </w:p>
    <w:p w14:paraId="3871A5E4" w14:textId="77777777" w:rsidR="00B1041A" w:rsidRDefault="00B1041A">
      <w:pPr>
        <w:rPr>
          <w:rFonts w:ascii="Tahoma" w:hAnsi="Tahoma" w:cs="Tahoma"/>
          <w:color w:val="004990"/>
          <w:sz w:val="22"/>
          <w:szCs w:val="22"/>
        </w:rPr>
      </w:pPr>
    </w:p>
    <w:p w14:paraId="7AF5FF54" w14:textId="77777777" w:rsidR="00B1041A" w:rsidRDefault="00B1041A">
      <w:pPr>
        <w:rPr>
          <w:rFonts w:ascii="Tahoma" w:hAnsi="Tahoma" w:cs="Tahoma"/>
          <w:color w:val="004990"/>
          <w:sz w:val="22"/>
          <w:szCs w:val="22"/>
        </w:rPr>
      </w:pPr>
    </w:p>
    <w:p w14:paraId="045FA2F2" w14:textId="77777777" w:rsidR="008F291D" w:rsidRDefault="008F291D">
      <w:pPr>
        <w:rPr>
          <w:rFonts w:ascii="Tahoma" w:hAnsi="Tahoma" w:cs="Tahoma"/>
          <w:color w:val="004990"/>
          <w:sz w:val="22"/>
          <w:szCs w:val="22"/>
        </w:rPr>
      </w:pPr>
    </w:p>
    <w:p w14:paraId="63FADCED" w14:textId="77777777" w:rsidR="008F291D" w:rsidRDefault="008F291D">
      <w:pPr>
        <w:rPr>
          <w:rFonts w:ascii="Tahoma" w:hAnsi="Tahoma" w:cs="Tahoma"/>
          <w:color w:val="004990"/>
          <w:sz w:val="22"/>
          <w:szCs w:val="22"/>
        </w:rPr>
      </w:pPr>
    </w:p>
    <w:p w14:paraId="652E2BF6" w14:textId="77777777" w:rsidR="00B1041A" w:rsidRPr="007A18BA" w:rsidRDefault="00B1041A" w:rsidP="00B1041A">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1041A" w:rsidRPr="007A18BA" w14:paraId="64DD7E0D" w14:textId="77777777" w:rsidTr="00B60017">
        <w:trPr>
          <w:trHeight w:val="617"/>
        </w:trPr>
        <w:tc>
          <w:tcPr>
            <w:tcW w:w="2410" w:type="dxa"/>
            <w:shd w:val="clear" w:color="auto" w:fill="004990"/>
            <w:vAlign w:val="center"/>
          </w:tcPr>
          <w:p w14:paraId="37595B4D" w14:textId="77777777" w:rsidR="00B1041A" w:rsidRPr="007A18BA" w:rsidRDefault="00B1041A" w:rsidP="00B60017">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 xml:space="preserve">ANEXO No. </w:t>
            </w:r>
            <w:proofErr w:type="gramStart"/>
            <w:r w:rsidRPr="007A18BA">
              <w:rPr>
                <w:rFonts w:ascii="Tahoma" w:hAnsi="Tahoma" w:cs="Tahoma"/>
                <w:b/>
                <w:color w:val="FFFFFF" w:themeColor="background1"/>
                <w:sz w:val="22"/>
                <w:szCs w:val="22"/>
                <w:lang w:val="pt-BR"/>
              </w:rPr>
              <w:t>1</w:t>
            </w:r>
            <w:proofErr w:type="gramEnd"/>
          </w:p>
        </w:tc>
        <w:tc>
          <w:tcPr>
            <w:tcW w:w="7365" w:type="dxa"/>
            <w:vAlign w:val="center"/>
          </w:tcPr>
          <w:p w14:paraId="7A107821" w14:textId="77777777" w:rsidR="00B1041A" w:rsidRPr="007A18BA" w:rsidRDefault="00B1041A" w:rsidP="00B60017">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5DCF17EE" w14:textId="77777777" w:rsidR="00B1041A" w:rsidRPr="007A18BA" w:rsidRDefault="00B1041A" w:rsidP="00B1041A">
      <w:pPr>
        <w:spacing w:after="240"/>
        <w:jc w:val="both"/>
        <w:rPr>
          <w:rFonts w:ascii="Tahoma" w:hAnsi="Tahoma" w:cs="Tahoma"/>
          <w:b/>
          <w:color w:val="244061" w:themeColor="accent1" w:themeShade="80"/>
          <w:sz w:val="22"/>
          <w:szCs w:val="22"/>
        </w:rPr>
      </w:pPr>
    </w:p>
    <w:p w14:paraId="6CD5DF99"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63EFDE2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429610C"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7" w:name="_Toc130955312"/>
      <w:bookmarkStart w:id="18" w:name="_Toc130955253"/>
    </w:p>
    <w:p w14:paraId="427CC0A8"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7"/>
      <w:bookmarkEnd w:id="18"/>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6F7C8D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9" w:name="_Toc130955313"/>
      <w:bookmarkStart w:id="20" w:name="_Toc130955254"/>
    </w:p>
    <w:p w14:paraId="2ADFE75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9"/>
      <w:bookmarkEnd w:id="20"/>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ABA161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bookmarkStart w:id="21" w:name="_Toc301514304"/>
      <w:bookmarkStart w:id="22" w:name="_Toc280114083"/>
      <w:bookmarkStart w:id="23" w:name="_Toc273432959"/>
      <w:bookmarkStart w:id="24" w:name="_Toc301514303"/>
      <w:bookmarkStart w:id="25" w:name="_Toc280114082"/>
      <w:bookmarkStart w:id="26" w:name="_Toc273432958"/>
      <w:bookmarkStart w:id="27" w:name="_Toc247462134"/>
      <w:r w:rsidRPr="007A18BA">
        <w:rPr>
          <w:rFonts w:ascii="Tahoma" w:hAnsi="Tahoma" w:cs="Tahoma"/>
          <w:b/>
          <w:color w:val="244061" w:themeColor="accent1" w:themeShade="80"/>
          <w:sz w:val="22"/>
          <w:szCs w:val="22"/>
        </w:rPr>
        <w:t>Prohibición de Competencia</w:t>
      </w:r>
      <w:bookmarkEnd w:id="21"/>
      <w:bookmarkEnd w:id="22"/>
      <w:bookmarkEnd w:id="23"/>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7FEF7B39"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PROVEEDOR, asume la obligación ineludible de no competir con los servicios que presta a ENTEL S.A.; si se evidencia la competencia de servicios (competencia </w:t>
      </w:r>
      <w:r w:rsidRPr="007A18BA">
        <w:rPr>
          <w:rFonts w:ascii="Tahoma" w:hAnsi="Tahoma" w:cs="Tahoma"/>
          <w:color w:val="244061" w:themeColor="accent1" w:themeShade="80"/>
          <w:sz w:val="22"/>
          <w:szCs w:val="22"/>
        </w:rPr>
        <w:lastRenderedPageBreak/>
        <w:t>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157435A"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2BBFA119"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bookmarkStart w:id="28" w:name="_Toc301514305"/>
      <w:bookmarkStart w:id="29" w:name="_Toc280114084"/>
      <w:bookmarkStart w:id="30" w:name="_Toc278876163"/>
      <w:r w:rsidRPr="007A18BA">
        <w:rPr>
          <w:rFonts w:ascii="Tahoma" w:hAnsi="Tahoma" w:cs="Tahoma"/>
          <w:b/>
          <w:color w:val="244061" w:themeColor="accent1" w:themeShade="80"/>
          <w:sz w:val="22"/>
          <w:szCs w:val="22"/>
        </w:rPr>
        <w:t>Impedidos de Participar</w:t>
      </w:r>
      <w:bookmarkEnd w:id="28"/>
      <w:bookmarkEnd w:id="29"/>
      <w:bookmarkEnd w:id="30"/>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719407E8" w14:textId="77777777" w:rsidR="00B1041A" w:rsidRPr="007A18BA" w:rsidRDefault="00B1041A" w:rsidP="00B1041A">
      <w:pPr>
        <w:spacing w:after="240"/>
        <w:rPr>
          <w:rFonts w:ascii="Tahoma" w:hAnsi="Tahoma" w:cs="Tahoma"/>
          <w:b/>
          <w:color w:val="244061" w:themeColor="accent1" w:themeShade="80"/>
          <w:sz w:val="22"/>
          <w:szCs w:val="22"/>
        </w:rPr>
      </w:pPr>
      <w:bookmarkStart w:id="31" w:name="_Toc304889409"/>
      <w:bookmarkStart w:id="32" w:name="_Toc304889488"/>
      <w:bookmarkStart w:id="33" w:name="_Toc304909215"/>
      <w:bookmarkStart w:id="34" w:name="_Toc305014209"/>
      <w:r w:rsidRPr="007A18BA">
        <w:rPr>
          <w:rFonts w:ascii="Tahoma" w:hAnsi="Tahoma" w:cs="Tahoma"/>
          <w:b/>
          <w:color w:val="244061" w:themeColor="accent1" w:themeShade="80"/>
          <w:sz w:val="22"/>
          <w:szCs w:val="22"/>
        </w:rPr>
        <w:t>Consideraciones previas a la presentación de propuestas</w:t>
      </w:r>
      <w:bookmarkEnd w:id="31"/>
      <w:bookmarkEnd w:id="32"/>
      <w:bookmarkEnd w:id="33"/>
      <w:bookmarkEnd w:id="34"/>
    </w:p>
    <w:p w14:paraId="57004897"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40EDA5B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7FA5329"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955404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4"/>
    <w:bookmarkEnd w:id="25"/>
    <w:bookmarkEnd w:id="26"/>
    <w:bookmarkEnd w:id="27"/>
    <w:p w14:paraId="368F0143"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273046A7"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Participan del acto representantes de los proveedores que presentaron sus propuestas y la Comisión de Calificación de ENTEL S.A.  </w:t>
      </w:r>
    </w:p>
    <w:p w14:paraId="021329F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343CE20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EB7504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79908830" w14:textId="77777777" w:rsidR="00B1041A" w:rsidRPr="007A18BA" w:rsidRDefault="00B1041A" w:rsidP="00B60017">
      <w:pPr>
        <w:pStyle w:val="Prrafodelista"/>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38C5A10F"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10C08D9A"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4604F58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5" w:name="_Toc130955328"/>
      <w:bookmarkStart w:id="36" w:name="_Toc130955269"/>
      <w:r w:rsidRPr="007A18BA">
        <w:rPr>
          <w:rFonts w:ascii="Tahoma" w:hAnsi="Tahoma" w:cs="Tahoma"/>
          <w:b/>
          <w:color w:val="244061" w:themeColor="accent1" w:themeShade="80"/>
          <w:sz w:val="22"/>
          <w:szCs w:val="22"/>
        </w:rPr>
        <w:t xml:space="preserve">Anulación </w:t>
      </w:r>
      <w:bookmarkEnd w:id="35"/>
      <w:bookmarkEnd w:id="36"/>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474D33A9" w14:textId="77777777" w:rsidR="00B1041A" w:rsidRPr="007A18BA" w:rsidRDefault="00B1041A" w:rsidP="00B60017">
      <w:pPr>
        <w:pStyle w:val="Prrafodelista"/>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7C3A385"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2765304F"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6FFB1E7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0FCBA36E"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12496671"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24EBA85C"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Ofertas que no cumplan con cualquiera de las especificaciones descritas en los Términos Básicos de Contratación. </w:t>
      </w:r>
    </w:p>
    <w:p w14:paraId="7FA6AACF"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37F3BBCA"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14:paraId="1C780023" w14:textId="77777777" w:rsidR="00B1041A" w:rsidRPr="007A18BA" w:rsidRDefault="00B1041A" w:rsidP="00B60017">
      <w:pPr>
        <w:pStyle w:val="Prrafodelista"/>
        <w:numPr>
          <w:ilvl w:val="0"/>
          <w:numId w:val="10"/>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42AA0AB1" w14:textId="77777777" w:rsidR="00B1041A" w:rsidRPr="007A18BA" w:rsidRDefault="00B1041A" w:rsidP="00B60017">
      <w:pPr>
        <w:numPr>
          <w:ilvl w:val="0"/>
          <w:numId w:val="8"/>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0690930" w14:textId="77777777" w:rsidR="00B1041A" w:rsidRPr="007A18BA" w:rsidRDefault="00B1041A" w:rsidP="00B1041A">
      <w:pPr>
        <w:spacing w:after="240"/>
        <w:rPr>
          <w:rFonts w:ascii="Tahoma" w:hAnsi="Tahoma" w:cs="Tahoma"/>
          <w:color w:val="244061" w:themeColor="accent1" w:themeShade="80"/>
          <w:sz w:val="22"/>
          <w:szCs w:val="22"/>
        </w:rPr>
      </w:pPr>
    </w:p>
    <w:p w14:paraId="28922498" w14:textId="77777777" w:rsidR="00B1041A" w:rsidRPr="007A18BA" w:rsidRDefault="00B1041A" w:rsidP="00B1041A">
      <w:pPr>
        <w:spacing w:after="240"/>
        <w:rPr>
          <w:rFonts w:ascii="Tahoma" w:hAnsi="Tahoma" w:cs="Tahoma"/>
          <w:color w:val="244061" w:themeColor="accent1" w:themeShade="80"/>
          <w:sz w:val="22"/>
          <w:szCs w:val="22"/>
        </w:rPr>
      </w:pPr>
    </w:p>
    <w:p w14:paraId="0992B0DE" w14:textId="77777777" w:rsidR="00B1041A" w:rsidRPr="007A18BA" w:rsidRDefault="00B1041A" w:rsidP="00B1041A">
      <w:pPr>
        <w:spacing w:after="240"/>
        <w:rPr>
          <w:rFonts w:ascii="Tahoma" w:hAnsi="Tahoma" w:cs="Tahoma"/>
          <w:color w:val="244061" w:themeColor="accent1" w:themeShade="80"/>
          <w:sz w:val="22"/>
          <w:szCs w:val="22"/>
        </w:rPr>
      </w:pPr>
    </w:p>
    <w:p w14:paraId="5B97D95D" w14:textId="77777777" w:rsidR="00B1041A" w:rsidRPr="007A18BA" w:rsidRDefault="00B1041A" w:rsidP="00B1041A">
      <w:pPr>
        <w:spacing w:after="240"/>
        <w:rPr>
          <w:rFonts w:ascii="Tahoma" w:hAnsi="Tahoma" w:cs="Tahoma"/>
          <w:color w:val="244061" w:themeColor="accent1" w:themeShade="80"/>
          <w:sz w:val="22"/>
          <w:szCs w:val="22"/>
        </w:rPr>
      </w:pPr>
    </w:p>
    <w:p w14:paraId="6B7A9EC6" w14:textId="77777777" w:rsidR="00B1041A" w:rsidRPr="007A18BA" w:rsidRDefault="00B1041A" w:rsidP="00B1041A">
      <w:pPr>
        <w:spacing w:after="240"/>
        <w:rPr>
          <w:rFonts w:ascii="Tahoma" w:hAnsi="Tahoma" w:cs="Tahoma"/>
          <w:color w:val="244061" w:themeColor="accent1" w:themeShade="80"/>
          <w:sz w:val="22"/>
          <w:szCs w:val="22"/>
        </w:rPr>
      </w:pPr>
    </w:p>
    <w:p w14:paraId="5A29F189" w14:textId="77777777" w:rsidR="00B1041A" w:rsidRPr="007A18BA" w:rsidRDefault="00B1041A" w:rsidP="00B1041A">
      <w:pPr>
        <w:spacing w:after="240"/>
        <w:rPr>
          <w:rFonts w:ascii="Tahoma" w:hAnsi="Tahoma" w:cs="Tahoma"/>
          <w:color w:val="244061" w:themeColor="accent1" w:themeShade="80"/>
          <w:sz w:val="22"/>
          <w:szCs w:val="22"/>
        </w:rPr>
      </w:pPr>
    </w:p>
    <w:p w14:paraId="16240C48" w14:textId="77777777" w:rsidR="00B1041A" w:rsidRPr="007A18BA" w:rsidRDefault="00B1041A" w:rsidP="00B1041A">
      <w:pPr>
        <w:spacing w:after="240"/>
        <w:rPr>
          <w:rFonts w:ascii="Tahoma" w:hAnsi="Tahoma" w:cs="Tahoma"/>
          <w:color w:val="244061" w:themeColor="accent1" w:themeShade="80"/>
          <w:sz w:val="22"/>
          <w:szCs w:val="22"/>
        </w:rPr>
      </w:pPr>
    </w:p>
    <w:p w14:paraId="7FF7F521" w14:textId="77777777" w:rsidR="00B1041A" w:rsidRPr="007A18BA" w:rsidRDefault="00B1041A" w:rsidP="00B1041A">
      <w:pPr>
        <w:spacing w:after="240"/>
        <w:rPr>
          <w:rFonts w:ascii="Tahoma" w:hAnsi="Tahoma" w:cs="Tahoma"/>
          <w:color w:val="244061" w:themeColor="accent1" w:themeShade="80"/>
          <w:sz w:val="22"/>
          <w:szCs w:val="22"/>
        </w:rPr>
      </w:pPr>
    </w:p>
    <w:p w14:paraId="6683DE0F" w14:textId="77777777" w:rsidR="00B1041A" w:rsidRPr="007A18BA" w:rsidRDefault="00B1041A" w:rsidP="00B1041A">
      <w:pPr>
        <w:spacing w:after="240"/>
        <w:rPr>
          <w:rFonts w:ascii="Tahoma" w:hAnsi="Tahoma" w:cs="Tahoma"/>
          <w:color w:val="244061" w:themeColor="accent1" w:themeShade="80"/>
          <w:sz w:val="22"/>
          <w:szCs w:val="22"/>
        </w:rPr>
      </w:pPr>
    </w:p>
    <w:p w14:paraId="6BEAD504" w14:textId="77777777" w:rsidR="00B1041A" w:rsidRPr="007A18BA" w:rsidRDefault="00B1041A" w:rsidP="00B1041A">
      <w:pPr>
        <w:spacing w:after="240"/>
        <w:rPr>
          <w:rFonts w:ascii="Tahoma" w:hAnsi="Tahoma" w:cs="Tahoma"/>
          <w:color w:val="244061" w:themeColor="accent1" w:themeShade="80"/>
          <w:sz w:val="22"/>
          <w:szCs w:val="22"/>
        </w:rPr>
      </w:pPr>
    </w:p>
    <w:p w14:paraId="2AFAE60D" w14:textId="77777777" w:rsidR="00B1041A" w:rsidRPr="007A18BA" w:rsidRDefault="00B1041A" w:rsidP="00B1041A">
      <w:pPr>
        <w:spacing w:after="240"/>
        <w:rPr>
          <w:rFonts w:ascii="Tahoma" w:hAnsi="Tahoma" w:cs="Tahoma"/>
          <w:color w:val="244061" w:themeColor="accent1" w:themeShade="80"/>
          <w:sz w:val="22"/>
          <w:szCs w:val="22"/>
        </w:rPr>
      </w:pPr>
    </w:p>
    <w:p w14:paraId="76585444" w14:textId="77777777" w:rsidR="00B1041A" w:rsidRPr="007A18BA" w:rsidRDefault="00B1041A" w:rsidP="00B1041A">
      <w:pPr>
        <w:spacing w:after="240"/>
        <w:rPr>
          <w:rFonts w:ascii="Tahoma" w:hAnsi="Tahoma" w:cs="Tahoma"/>
          <w:color w:val="244061" w:themeColor="accent1" w:themeShade="80"/>
          <w:sz w:val="22"/>
          <w:szCs w:val="22"/>
        </w:rPr>
      </w:pPr>
    </w:p>
    <w:p w14:paraId="35A5A2D9" w14:textId="77777777" w:rsidR="00B1041A" w:rsidRPr="007A18BA" w:rsidRDefault="00B1041A" w:rsidP="00B1041A">
      <w:pPr>
        <w:spacing w:after="240"/>
        <w:rPr>
          <w:rFonts w:ascii="Tahoma" w:hAnsi="Tahoma" w:cs="Tahoma"/>
          <w:color w:val="244061" w:themeColor="accent1" w:themeShade="80"/>
          <w:sz w:val="22"/>
          <w:szCs w:val="22"/>
        </w:rPr>
      </w:pPr>
    </w:p>
    <w:p w14:paraId="2E653946" w14:textId="77777777" w:rsidR="00B1041A" w:rsidRPr="007A18BA" w:rsidRDefault="00B1041A" w:rsidP="00B1041A">
      <w:pPr>
        <w:spacing w:after="240"/>
        <w:rPr>
          <w:rFonts w:ascii="Tahoma" w:hAnsi="Tahoma" w:cs="Tahoma"/>
          <w:color w:val="244061" w:themeColor="accent1" w:themeShade="80"/>
          <w:sz w:val="22"/>
          <w:szCs w:val="22"/>
        </w:rPr>
      </w:pPr>
    </w:p>
    <w:p w14:paraId="7C52EF1E" w14:textId="77777777" w:rsidR="00B1041A" w:rsidRPr="007A18BA" w:rsidRDefault="00B1041A" w:rsidP="00B1041A">
      <w:pPr>
        <w:spacing w:after="240"/>
        <w:rPr>
          <w:rFonts w:ascii="Tahoma" w:hAnsi="Tahoma" w:cs="Tahoma"/>
          <w:color w:val="244061" w:themeColor="accent1" w:themeShade="80"/>
          <w:sz w:val="22"/>
          <w:szCs w:val="22"/>
        </w:rPr>
      </w:pPr>
    </w:p>
    <w:p w14:paraId="14AC570D" w14:textId="77777777" w:rsidR="00B1041A" w:rsidRPr="007A18BA" w:rsidRDefault="00B1041A" w:rsidP="00B1041A">
      <w:pPr>
        <w:spacing w:after="240"/>
        <w:rPr>
          <w:rFonts w:ascii="Tahoma" w:hAnsi="Tahoma" w:cs="Tahoma"/>
          <w:color w:val="244061" w:themeColor="accent1" w:themeShade="80"/>
          <w:sz w:val="22"/>
          <w:szCs w:val="22"/>
        </w:rPr>
      </w:pPr>
    </w:p>
    <w:p w14:paraId="329438A8" w14:textId="77777777" w:rsidR="00B1041A" w:rsidRPr="007A18BA" w:rsidRDefault="00B1041A" w:rsidP="00B1041A">
      <w:pPr>
        <w:spacing w:after="240"/>
        <w:rPr>
          <w:rFonts w:ascii="Tahoma" w:hAnsi="Tahoma" w:cs="Tahoma"/>
          <w:color w:val="244061" w:themeColor="accent1" w:themeShade="80"/>
          <w:sz w:val="22"/>
          <w:szCs w:val="22"/>
        </w:rPr>
      </w:pPr>
    </w:p>
    <w:p w14:paraId="7B4E61F0" w14:textId="77777777" w:rsidR="00B1041A" w:rsidRDefault="00B1041A" w:rsidP="00B1041A">
      <w:pPr>
        <w:rPr>
          <w:rFonts w:ascii="Tahoma" w:hAnsi="Tahoma" w:cs="Tahoma"/>
          <w:color w:val="004990"/>
          <w:sz w:val="22"/>
          <w:szCs w:val="22"/>
        </w:rPr>
      </w:pPr>
    </w:p>
    <w:p w14:paraId="09103D63" w14:textId="77777777" w:rsidR="00B1041A" w:rsidRDefault="00B1041A" w:rsidP="00B1041A">
      <w:pPr>
        <w:rPr>
          <w:rFonts w:ascii="Tahoma" w:hAnsi="Tahoma" w:cs="Tahoma"/>
          <w:color w:val="004990"/>
          <w:sz w:val="22"/>
          <w:szCs w:val="22"/>
        </w:rPr>
      </w:pPr>
    </w:p>
    <w:p w14:paraId="4F0FA28E" w14:textId="4A51421C" w:rsidR="00B1041A" w:rsidRDefault="00B1041A" w:rsidP="00B1041A">
      <w:pPr>
        <w:rPr>
          <w:rFonts w:ascii="Tahoma" w:hAnsi="Tahoma" w:cs="Tahoma"/>
          <w:color w:val="004990"/>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1041A" w:rsidRPr="00737F08" w14:paraId="48D494D2" w14:textId="77777777" w:rsidTr="00B60017">
        <w:trPr>
          <w:trHeight w:val="617"/>
        </w:trPr>
        <w:tc>
          <w:tcPr>
            <w:tcW w:w="2410" w:type="dxa"/>
            <w:shd w:val="clear" w:color="auto" w:fill="004990"/>
            <w:vAlign w:val="center"/>
          </w:tcPr>
          <w:p w14:paraId="25DC0624" w14:textId="77777777" w:rsidR="00B1041A" w:rsidRPr="00F00433" w:rsidRDefault="00B1041A" w:rsidP="00B60017">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591" w:type="dxa"/>
            <w:vAlign w:val="center"/>
          </w:tcPr>
          <w:p w14:paraId="04E463C8" w14:textId="77777777" w:rsidR="00B1041A" w:rsidRPr="002412B6" w:rsidRDefault="00B1041A" w:rsidP="00B60017">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E5E19BA" w14:textId="77777777" w:rsidR="00B1041A" w:rsidRDefault="00B1041A" w:rsidP="00B1041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1041A" w:rsidRPr="00016E7F" w14:paraId="11513911" w14:textId="77777777" w:rsidTr="00B60017">
        <w:trPr>
          <w:trHeight w:val="261"/>
        </w:trPr>
        <w:tc>
          <w:tcPr>
            <w:tcW w:w="2691" w:type="dxa"/>
            <w:tcBorders>
              <w:top w:val="nil"/>
              <w:left w:val="nil"/>
              <w:bottom w:val="nil"/>
              <w:right w:val="nil"/>
            </w:tcBorders>
            <w:tcMar>
              <w:left w:w="0" w:type="dxa"/>
              <w:right w:w="0" w:type="dxa"/>
            </w:tcMar>
            <w:vAlign w:val="center"/>
          </w:tcPr>
          <w:p w14:paraId="1B0DBB74"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8DD2488"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6CF7BFA"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0D40859" w14:textId="77777777" w:rsidR="00B1041A" w:rsidRPr="002A739A" w:rsidRDefault="00B1041A" w:rsidP="00B60017">
            <w:pPr>
              <w:rPr>
                <w:rFonts w:ascii="Tahoma" w:hAnsi="Tahoma" w:cs="Tahoma"/>
                <w:color w:val="365F91"/>
                <w:sz w:val="22"/>
                <w:szCs w:val="22"/>
              </w:rPr>
            </w:pPr>
          </w:p>
        </w:tc>
      </w:tr>
      <w:tr w:rsidR="00B1041A" w:rsidRPr="00016E7F" w14:paraId="1E42E430" w14:textId="77777777" w:rsidTr="00B60017">
        <w:trPr>
          <w:trHeight w:val="246"/>
        </w:trPr>
        <w:tc>
          <w:tcPr>
            <w:tcW w:w="2691" w:type="dxa"/>
            <w:tcBorders>
              <w:top w:val="nil"/>
              <w:left w:val="nil"/>
              <w:bottom w:val="nil"/>
              <w:right w:val="nil"/>
            </w:tcBorders>
            <w:tcMar>
              <w:left w:w="0" w:type="dxa"/>
              <w:right w:w="0" w:type="dxa"/>
            </w:tcMar>
            <w:vAlign w:val="center"/>
          </w:tcPr>
          <w:p w14:paraId="74070907"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4CF2592A"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8537169"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43271C2" w14:textId="77777777" w:rsidR="00B1041A" w:rsidRPr="002A739A" w:rsidRDefault="00B1041A" w:rsidP="00B60017">
            <w:pPr>
              <w:rPr>
                <w:rFonts w:ascii="Tahoma" w:hAnsi="Tahoma" w:cs="Tahoma"/>
                <w:color w:val="365F91"/>
                <w:sz w:val="22"/>
                <w:szCs w:val="22"/>
              </w:rPr>
            </w:pPr>
          </w:p>
        </w:tc>
      </w:tr>
      <w:tr w:rsidR="00B1041A" w:rsidRPr="00016E7F" w14:paraId="55DC8D60" w14:textId="77777777" w:rsidTr="00B60017">
        <w:trPr>
          <w:trHeight w:val="261"/>
        </w:trPr>
        <w:tc>
          <w:tcPr>
            <w:tcW w:w="2691" w:type="dxa"/>
            <w:tcBorders>
              <w:top w:val="nil"/>
              <w:left w:val="nil"/>
              <w:bottom w:val="nil"/>
              <w:right w:val="nil"/>
            </w:tcBorders>
            <w:tcMar>
              <w:left w:w="0" w:type="dxa"/>
              <w:right w:w="0" w:type="dxa"/>
            </w:tcMar>
            <w:vAlign w:val="center"/>
          </w:tcPr>
          <w:p w14:paraId="0738CE92"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2959754E"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7F60900"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4C432C5" w14:textId="77777777" w:rsidR="00B1041A" w:rsidRPr="002A739A" w:rsidRDefault="00B1041A" w:rsidP="00B60017">
            <w:pPr>
              <w:rPr>
                <w:rFonts w:ascii="Tahoma" w:hAnsi="Tahoma" w:cs="Tahoma"/>
                <w:color w:val="365F91"/>
                <w:sz w:val="22"/>
                <w:szCs w:val="22"/>
              </w:rPr>
            </w:pPr>
            <w:r>
              <w:rPr>
                <w:rFonts w:ascii="Tahoma" w:hAnsi="Tahoma" w:cs="Tahoma"/>
                <w:color w:val="365F91"/>
                <w:sz w:val="22"/>
                <w:szCs w:val="22"/>
              </w:rPr>
              <w:t>……/2017</w:t>
            </w:r>
          </w:p>
        </w:tc>
      </w:tr>
      <w:tr w:rsidR="00B1041A" w:rsidRPr="00016E7F" w14:paraId="194E4433" w14:textId="77777777" w:rsidTr="00B60017">
        <w:trPr>
          <w:trHeight w:val="261"/>
        </w:trPr>
        <w:tc>
          <w:tcPr>
            <w:tcW w:w="2691" w:type="dxa"/>
            <w:tcBorders>
              <w:top w:val="nil"/>
              <w:left w:val="nil"/>
              <w:bottom w:val="nil"/>
              <w:right w:val="nil"/>
            </w:tcBorders>
            <w:tcMar>
              <w:left w:w="0" w:type="dxa"/>
              <w:right w:w="0" w:type="dxa"/>
            </w:tcMar>
            <w:vAlign w:val="center"/>
          </w:tcPr>
          <w:p w14:paraId="0928859A"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729A23BC"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E59C561"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4F5EB3C" w14:textId="77777777" w:rsidR="00B1041A" w:rsidRPr="002A739A" w:rsidRDefault="00B1041A" w:rsidP="00B60017">
            <w:pPr>
              <w:rPr>
                <w:rFonts w:ascii="Tahoma" w:hAnsi="Tahoma" w:cs="Tahoma"/>
                <w:color w:val="365F91"/>
                <w:sz w:val="22"/>
                <w:szCs w:val="22"/>
              </w:rPr>
            </w:pPr>
          </w:p>
        </w:tc>
      </w:tr>
    </w:tbl>
    <w:p w14:paraId="6A9B257A" w14:textId="77777777" w:rsidR="00B1041A" w:rsidRPr="00016E7F" w:rsidRDefault="00B1041A" w:rsidP="00B1041A">
      <w:pPr>
        <w:jc w:val="both"/>
        <w:rPr>
          <w:rFonts w:ascii="Tahoma" w:hAnsi="Tahoma" w:cs="Tahoma"/>
          <w:color w:val="365F91"/>
          <w:lang w:val="es-ES_tradnl"/>
        </w:rPr>
      </w:pPr>
    </w:p>
    <w:p w14:paraId="5CF9A810" w14:textId="77777777" w:rsidR="00B1041A" w:rsidRDefault="00B1041A" w:rsidP="00B1041A">
      <w:pPr>
        <w:jc w:val="both"/>
        <w:rPr>
          <w:rFonts w:ascii="Tahoma" w:hAnsi="Tahoma" w:cs="Tahoma"/>
          <w:color w:val="365F91"/>
          <w:lang w:val="es-ES_tradnl"/>
        </w:rPr>
      </w:pPr>
    </w:p>
    <w:p w14:paraId="70B1597B"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EC2C48F" w14:textId="77777777" w:rsidR="00B1041A" w:rsidRPr="002A739A" w:rsidRDefault="00B1041A" w:rsidP="00B1041A">
      <w:pPr>
        <w:jc w:val="both"/>
        <w:rPr>
          <w:rFonts w:ascii="Tahoma" w:hAnsi="Tahoma" w:cs="Tahoma"/>
          <w:color w:val="365F91"/>
          <w:sz w:val="22"/>
          <w:szCs w:val="22"/>
          <w:lang w:val="es-ES_tradnl"/>
        </w:rPr>
      </w:pPr>
    </w:p>
    <w:p w14:paraId="70FB8BF8" w14:textId="77777777" w:rsidR="00B1041A" w:rsidRPr="002A739A" w:rsidRDefault="00B1041A" w:rsidP="00B1041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7D35AA1E" w14:textId="77777777" w:rsidR="00B1041A" w:rsidRPr="002A739A" w:rsidRDefault="00B1041A" w:rsidP="00B1041A">
      <w:pPr>
        <w:jc w:val="both"/>
        <w:rPr>
          <w:rFonts w:ascii="Tahoma" w:hAnsi="Tahoma" w:cs="Tahoma"/>
          <w:color w:val="365F91"/>
          <w:sz w:val="22"/>
          <w:szCs w:val="22"/>
          <w:lang w:val="es-ES_tradnl"/>
        </w:rPr>
      </w:pPr>
    </w:p>
    <w:p w14:paraId="0ECC3903" w14:textId="77777777" w:rsidR="00B1041A" w:rsidRPr="002A739A" w:rsidRDefault="00B1041A" w:rsidP="00B1041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4BB3E229" w14:textId="77777777" w:rsidR="00B1041A" w:rsidRPr="002A739A" w:rsidRDefault="00B1041A" w:rsidP="00B1041A">
      <w:pPr>
        <w:suppressAutoHyphens/>
        <w:jc w:val="both"/>
        <w:rPr>
          <w:rFonts w:ascii="Tahoma" w:hAnsi="Tahoma" w:cs="Tahoma"/>
          <w:color w:val="365F91"/>
          <w:sz w:val="22"/>
          <w:szCs w:val="22"/>
          <w:lang w:val="es-ES_tradnl"/>
        </w:rPr>
      </w:pPr>
    </w:p>
    <w:p w14:paraId="4EF80FF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1D89651A"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3AF85F4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56BEF8C"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78D1B602"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0405700" w14:textId="77777777" w:rsidR="00B1041A" w:rsidRPr="002A739A" w:rsidRDefault="00B1041A" w:rsidP="00B1041A">
      <w:pPr>
        <w:jc w:val="both"/>
        <w:rPr>
          <w:rFonts w:ascii="Tahoma" w:hAnsi="Tahoma" w:cs="Tahoma"/>
          <w:color w:val="365F91"/>
          <w:sz w:val="22"/>
          <w:szCs w:val="22"/>
          <w:lang w:val="es-ES_tradnl"/>
        </w:rPr>
      </w:pPr>
    </w:p>
    <w:p w14:paraId="5F56609B" w14:textId="77777777" w:rsidR="00B1041A" w:rsidRPr="002A739A" w:rsidRDefault="00B1041A" w:rsidP="00B1041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0FC510B3" w14:textId="77777777" w:rsidR="00B1041A" w:rsidRPr="002A739A" w:rsidRDefault="00B1041A" w:rsidP="00B1041A">
      <w:pPr>
        <w:jc w:val="both"/>
        <w:rPr>
          <w:rFonts w:ascii="Tahoma" w:hAnsi="Tahoma" w:cs="Tahoma"/>
          <w:color w:val="365F91"/>
          <w:sz w:val="22"/>
          <w:szCs w:val="22"/>
          <w:lang w:val="es-ES_tradnl"/>
        </w:rPr>
      </w:pPr>
    </w:p>
    <w:p w14:paraId="161E5635" w14:textId="77777777" w:rsidR="00B1041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4DDE50E" w14:textId="77777777" w:rsidR="00B1041A" w:rsidRDefault="00B1041A" w:rsidP="00B1041A">
      <w:pPr>
        <w:ind w:left="709"/>
        <w:jc w:val="both"/>
        <w:rPr>
          <w:rFonts w:ascii="Tahoma" w:hAnsi="Tahoma" w:cs="Tahoma"/>
          <w:color w:val="365F91"/>
          <w:sz w:val="22"/>
          <w:szCs w:val="22"/>
          <w:lang w:val="es-ES_tradnl"/>
        </w:rPr>
      </w:pPr>
    </w:p>
    <w:p w14:paraId="6FA90D98" w14:textId="77777777" w:rsidR="00B1041A" w:rsidRPr="00B61668" w:rsidRDefault="00B1041A" w:rsidP="00B60017">
      <w:pPr>
        <w:numPr>
          <w:ilvl w:val="0"/>
          <w:numId w:val="13"/>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lastRenderedPageBreak/>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14:paraId="437B734F" w14:textId="77777777" w:rsidR="00B1041A" w:rsidRPr="00B61668" w:rsidRDefault="00B1041A" w:rsidP="00B1041A">
      <w:pPr>
        <w:pStyle w:val="Prrafodelista"/>
        <w:rPr>
          <w:rFonts w:ascii="Tahoma" w:hAnsi="Tahoma" w:cs="Tahoma"/>
          <w:color w:val="365F91"/>
          <w:sz w:val="22"/>
          <w:szCs w:val="22"/>
          <w:lang w:val="es-ES_tradnl"/>
        </w:rPr>
      </w:pPr>
    </w:p>
    <w:p w14:paraId="72037789" w14:textId="77777777" w:rsidR="00B1041A" w:rsidRPr="00B61668" w:rsidRDefault="00B1041A" w:rsidP="00B60017">
      <w:pPr>
        <w:numPr>
          <w:ilvl w:val="0"/>
          <w:numId w:val="13"/>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0A0DBACF" w14:textId="77777777" w:rsidR="00B1041A" w:rsidRPr="002A739A" w:rsidRDefault="00B1041A" w:rsidP="00B1041A">
      <w:pPr>
        <w:ind w:left="709"/>
        <w:jc w:val="both"/>
        <w:rPr>
          <w:rFonts w:ascii="Tahoma" w:hAnsi="Tahoma" w:cs="Tahoma"/>
          <w:color w:val="365F91"/>
          <w:sz w:val="22"/>
          <w:szCs w:val="22"/>
          <w:lang w:val="es-ES_tradnl"/>
        </w:rPr>
      </w:pPr>
    </w:p>
    <w:p w14:paraId="4BC44A60"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4662109" w14:textId="77777777" w:rsidR="00B1041A" w:rsidRDefault="00B1041A" w:rsidP="00B1041A">
      <w:pPr>
        <w:ind w:left="709"/>
        <w:jc w:val="both"/>
        <w:rPr>
          <w:rFonts w:ascii="Tahoma" w:hAnsi="Tahoma" w:cs="Tahoma"/>
          <w:color w:val="365F91"/>
          <w:sz w:val="22"/>
          <w:szCs w:val="22"/>
          <w:lang w:val="es-ES_tradnl"/>
        </w:rPr>
      </w:pPr>
    </w:p>
    <w:p w14:paraId="1D0E4025"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6BF982B" w14:textId="77777777" w:rsidR="00B1041A" w:rsidRPr="002A739A" w:rsidRDefault="00B1041A" w:rsidP="00B1041A">
      <w:pPr>
        <w:tabs>
          <w:tab w:val="right" w:pos="6663"/>
        </w:tabs>
        <w:jc w:val="center"/>
        <w:rPr>
          <w:rFonts w:ascii="Tahoma" w:hAnsi="Tahoma" w:cs="Tahoma"/>
          <w:color w:val="365F91"/>
          <w:sz w:val="22"/>
          <w:szCs w:val="22"/>
          <w:lang w:val="es-ES_tradnl"/>
        </w:rPr>
      </w:pPr>
    </w:p>
    <w:p w14:paraId="3F3D8376" w14:textId="77777777" w:rsidR="00B1041A" w:rsidRPr="002A739A" w:rsidRDefault="00B1041A" w:rsidP="00B1041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F305191" w14:textId="77777777" w:rsidR="00B1041A" w:rsidRDefault="00B1041A" w:rsidP="00B1041A">
      <w:pPr>
        <w:jc w:val="center"/>
        <w:rPr>
          <w:rFonts w:ascii="Tahoma" w:hAnsi="Tahoma" w:cs="Tahoma"/>
          <w:b/>
          <w:color w:val="365F91"/>
          <w:sz w:val="22"/>
          <w:szCs w:val="22"/>
          <w:lang w:val="es-ES_tradnl"/>
        </w:rPr>
      </w:pPr>
    </w:p>
    <w:p w14:paraId="35E9178A" w14:textId="77777777" w:rsidR="00B1041A" w:rsidRPr="002A739A" w:rsidRDefault="00B1041A" w:rsidP="00B1041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A38E286" w14:textId="77777777" w:rsidR="00B1041A" w:rsidRPr="002A739A" w:rsidRDefault="00B1041A" w:rsidP="00B1041A">
      <w:pPr>
        <w:jc w:val="center"/>
        <w:rPr>
          <w:rFonts w:ascii="Tahoma" w:hAnsi="Tahoma" w:cs="Tahoma"/>
          <w:b/>
          <w:color w:val="365F91"/>
          <w:sz w:val="22"/>
          <w:szCs w:val="22"/>
          <w:lang w:val="es-ES_tradnl"/>
        </w:rPr>
      </w:pPr>
    </w:p>
    <w:p w14:paraId="0356FCE9" w14:textId="77777777" w:rsidR="00B1041A" w:rsidRPr="002A739A" w:rsidRDefault="00B1041A" w:rsidP="00B1041A">
      <w:pPr>
        <w:jc w:val="center"/>
        <w:rPr>
          <w:rFonts w:ascii="Tahoma" w:hAnsi="Tahoma" w:cs="Tahoma"/>
          <w:b/>
          <w:color w:val="365F91"/>
          <w:sz w:val="22"/>
          <w:szCs w:val="22"/>
          <w:lang w:val="es-ES_tradnl"/>
        </w:rPr>
      </w:pPr>
    </w:p>
    <w:p w14:paraId="3B311C09" w14:textId="77777777" w:rsidR="00B1041A" w:rsidRPr="002A739A" w:rsidRDefault="00B1041A" w:rsidP="00B1041A">
      <w:pPr>
        <w:jc w:val="center"/>
        <w:rPr>
          <w:rFonts w:ascii="Tahoma" w:hAnsi="Tahoma" w:cs="Tahoma"/>
          <w:b/>
          <w:color w:val="365F91"/>
          <w:sz w:val="22"/>
          <w:szCs w:val="22"/>
          <w:lang w:val="es-ES_tradnl"/>
        </w:rPr>
      </w:pPr>
    </w:p>
    <w:p w14:paraId="660D513F"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7F2BEC5" w14:textId="77777777" w:rsidR="00B1041A" w:rsidRPr="002A739A" w:rsidRDefault="00B1041A" w:rsidP="00B1041A">
      <w:pPr>
        <w:jc w:val="both"/>
        <w:rPr>
          <w:rFonts w:ascii="Tahoma" w:hAnsi="Tahoma" w:cs="Tahoma"/>
          <w:color w:val="365F91"/>
          <w:sz w:val="22"/>
          <w:szCs w:val="22"/>
          <w:lang w:val="es-ES_tradnl"/>
        </w:rPr>
      </w:pPr>
    </w:p>
    <w:p w14:paraId="268D6016"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8AC01A3" w14:textId="77777777" w:rsidR="00B1041A" w:rsidRPr="002A739A" w:rsidRDefault="00B1041A" w:rsidP="00B1041A">
      <w:pPr>
        <w:jc w:val="both"/>
        <w:rPr>
          <w:rFonts w:ascii="Tahoma" w:hAnsi="Tahoma" w:cs="Tahoma"/>
          <w:color w:val="365F91"/>
          <w:sz w:val="22"/>
          <w:szCs w:val="22"/>
          <w:lang w:val="es-ES_tradnl"/>
        </w:rPr>
      </w:pPr>
    </w:p>
    <w:p w14:paraId="19C7954C"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8B7383D" w14:textId="77777777" w:rsidR="00B1041A" w:rsidRPr="002A739A" w:rsidRDefault="00B1041A" w:rsidP="00B1041A">
      <w:pPr>
        <w:jc w:val="both"/>
        <w:rPr>
          <w:rFonts w:ascii="Tahoma" w:hAnsi="Tahoma" w:cs="Tahoma"/>
          <w:color w:val="365F91"/>
          <w:sz w:val="22"/>
          <w:szCs w:val="22"/>
          <w:lang w:val="es-ES_tradnl"/>
        </w:rPr>
      </w:pPr>
    </w:p>
    <w:p w14:paraId="47F53568"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50EA7EE" w14:textId="77777777" w:rsidR="00B1041A" w:rsidRPr="002A739A" w:rsidRDefault="00B1041A" w:rsidP="00B1041A">
      <w:pPr>
        <w:jc w:val="both"/>
        <w:rPr>
          <w:rFonts w:ascii="Tahoma" w:hAnsi="Tahoma" w:cs="Tahoma"/>
          <w:color w:val="365F91"/>
          <w:sz w:val="22"/>
          <w:szCs w:val="22"/>
          <w:lang w:val="es-ES_tradnl"/>
        </w:rPr>
      </w:pPr>
    </w:p>
    <w:p w14:paraId="3E4D2470" w14:textId="77777777" w:rsidR="00B1041A" w:rsidRPr="002A739A" w:rsidRDefault="00B1041A" w:rsidP="00B1041A">
      <w:pPr>
        <w:jc w:val="both"/>
        <w:rPr>
          <w:rFonts w:ascii="Tahoma" w:hAnsi="Tahoma" w:cs="Tahoma"/>
          <w:color w:val="365F91"/>
          <w:sz w:val="22"/>
          <w:szCs w:val="22"/>
          <w:lang w:val="es-ES_tradnl"/>
        </w:rPr>
      </w:pPr>
    </w:p>
    <w:p w14:paraId="307BA166" w14:textId="77777777" w:rsidR="00B1041A" w:rsidRPr="002A739A" w:rsidRDefault="00B1041A" w:rsidP="00B1041A">
      <w:pPr>
        <w:jc w:val="both"/>
        <w:rPr>
          <w:rFonts w:ascii="Tahoma" w:hAnsi="Tahoma" w:cs="Tahoma"/>
          <w:color w:val="365F91"/>
          <w:sz w:val="22"/>
          <w:szCs w:val="22"/>
          <w:lang w:val="es-ES_tradnl"/>
        </w:rPr>
      </w:pPr>
    </w:p>
    <w:p w14:paraId="11EB8F30" w14:textId="77777777" w:rsidR="00B1041A" w:rsidRPr="002A739A" w:rsidRDefault="00B1041A" w:rsidP="00B1041A">
      <w:pPr>
        <w:jc w:val="both"/>
        <w:rPr>
          <w:rFonts w:ascii="Tahoma" w:hAnsi="Tahoma" w:cs="Tahoma"/>
          <w:color w:val="365F91"/>
          <w:sz w:val="22"/>
          <w:szCs w:val="22"/>
          <w:lang w:val="es-ES_tradnl"/>
        </w:rPr>
      </w:pPr>
    </w:p>
    <w:p w14:paraId="14E0E2B5"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1265EB0F" w14:textId="77777777" w:rsidR="00B1041A" w:rsidRDefault="00B1041A" w:rsidP="00B1041A">
      <w:pPr>
        <w:jc w:val="both"/>
        <w:rPr>
          <w:rFonts w:ascii="Tahoma" w:hAnsi="Tahoma" w:cs="Tahoma"/>
          <w:lang w:val="es-ES_tradnl"/>
        </w:rPr>
      </w:pPr>
    </w:p>
    <w:p w14:paraId="6AF765DB" w14:textId="77777777" w:rsidR="00B1041A" w:rsidRDefault="00B1041A" w:rsidP="00B1041A">
      <w:pPr>
        <w:jc w:val="both"/>
        <w:rPr>
          <w:rFonts w:ascii="Tahoma" w:hAnsi="Tahoma" w:cs="Tahoma"/>
          <w:lang w:val="es-ES_tradnl"/>
        </w:rPr>
      </w:pPr>
    </w:p>
    <w:p w14:paraId="300B605F" w14:textId="77777777" w:rsidR="00B1041A" w:rsidRDefault="00B1041A" w:rsidP="00B1041A">
      <w:pPr>
        <w:jc w:val="both"/>
        <w:rPr>
          <w:rFonts w:ascii="Tahoma" w:hAnsi="Tahoma" w:cs="Tahoma"/>
          <w:lang w:val="es-ES_tradnl"/>
        </w:rPr>
      </w:pPr>
    </w:p>
    <w:p w14:paraId="3F7CDFDF" w14:textId="77777777" w:rsidR="00B1041A" w:rsidRDefault="00B1041A" w:rsidP="00B1041A">
      <w:pPr>
        <w:jc w:val="both"/>
        <w:rPr>
          <w:rFonts w:ascii="Tahoma" w:hAnsi="Tahoma" w:cs="Tahoma"/>
          <w:lang w:val="es-ES_tradnl"/>
        </w:rPr>
      </w:pPr>
    </w:p>
    <w:p w14:paraId="34A5532A" w14:textId="77777777" w:rsidR="00B1041A" w:rsidRDefault="00B1041A" w:rsidP="00B1041A">
      <w:pPr>
        <w:jc w:val="both"/>
        <w:rPr>
          <w:rFonts w:ascii="Tahoma" w:hAnsi="Tahoma" w:cs="Tahoma"/>
          <w:lang w:val="es-ES_tradnl"/>
        </w:rPr>
      </w:pPr>
    </w:p>
    <w:p w14:paraId="45745457" w14:textId="77777777" w:rsidR="00B1041A" w:rsidRDefault="00B1041A" w:rsidP="00B1041A">
      <w:pPr>
        <w:jc w:val="both"/>
        <w:rPr>
          <w:rFonts w:ascii="Tahoma" w:hAnsi="Tahoma" w:cs="Tahoma"/>
          <w:lang w:val="es-ES_tradnl"/>
        </w:rPr>
      </w:pPr>
    </w:p>
    <w:p w14:paraId="1AD45E88" w14:textId="77777777" w:rsidR="00B1041A" w:rsidRDefault="00B1041A" w:rsidP="00B1041A">
      <w:pPr>
        <w:jc w:val="both"/>
        <w:rPr>
          <w:rFonts w:ascii="Tahoma" w:hAnsi="Tahoma" w:cs="Tahoma"/>
          <w:lang w:val="es-ES_tradnl"/>
        </w:rPr>
      </w:pPr>
    </w:p>
    <w:p w14:paraId="603B4179" w14:textId="77777777" w:rsidR="00B1041A" w:rsidRDefault="00B1041A" w:rsidP="00B1041A">
      <w:pPr>
        <w:jc w:val="both"/>
        <w:rPr>
          <w:rFonts w:ascii="Tahoma" w:hAnsi="Tahoma" w:cs="Tahoma"/>
          <w:lang w:val="es-ES_tradnl"/>
        </w:rPr>
      </w:pPr>
    </w:p>
    <w:p w14:paraId="5C4BB664" w14:textId="77777777" w:rsidR="00B1041A" w:rsidRDefault="00B1041A" w:rsidP="00B1041A">
      <w:pPr>
        <w:jc w:val="both"/>
        <w:rPr>
          <w:rFonts w:ascii="Tahoma" w:hAnsi="Tahoma" w:cs="Tahoma"/>
          <w:lang w:val="es-ES_tradnl"/>
        </w:rPr>
      </w:pPr>
    </w:p>
    <w:p w14:paraId="5FA108B2" w14:textId="77777777" w:rsidR="00B1041A" w:rsidRDefault="00B1041A" w:rsidP="00B1041A">
      <w:pPr>
        <w:jc w:val="both"/>
        <w:rPr>
          <w:rFonts w:ascii="Tahoma" w:hAnsi="Tahoma" w:cs="Tahoma"/>
          <w:lang w:val="es-ES_tradnl"/>
        </w:rPr>
      </w:pPr>
    </w:p>
    <w:p w14:paraId="3FD783DC" w14:textId="77777777" w:rsidR="00B1041A" w:rsidRDefault="00B1041A" w:rsidP="00B1041A">
      <w:pPr>
        <w:jc w:val="both"/>
        <w:rPr>
          <w:rFonts w:ascii="Tahoma" w:hAnsi="Tahoma" w:cs="Tahoma"/>
          <w:lang w:val="es-ES_tradnl"/>
        </w:rPr>
      </w:pPr>
    </w:p>
    <w:p w14:paraId="49EA57AD" w14:textId="77777777" w:rsidR="00B1041A" w:rsidRDefault="00B1041A" w:rsidP="00B1041A">
      <w:pPr>
        <w:jc w:val="both"/>
        <w:rPr>
          <w:rFonts w:ascii="Tahoma" w:hAnsi="Tahoma" w:cs="Tahoma"/>
          <w:lang w:val="es-ES_tradnl"/>
        </w:rPr>
      </w:pPr>
    </w:p>
    <w:p w14:paraId="3E327000" w14:textId="77777777" w:rsidR="00B1041A" w:rsidRDefault="00B1041A" w:rsidP="00B1041A">
      <w:pPr>
        <w:jc w:val="both"/>
        <w:rPr>
          <w:rFonts w:ascii="Tahoma" w:hAnsi="Tahoma" w:cs="Tahoma"/>
          <w:lang w:val="es-ES_tradnl"/>
        </w:rPr>
      </w:pPr>
    </w:p>
    <w:p w14:paraId="2FFF75E9" w14:textId="77777777" w:rsidR="00B1041A" w:rsidRDefault="00B1041A" w:rsidP="00B1041A">
      <w:pPr>
        <w:jc w:val="both"/>
        <w:rPr>
          <w:rFonts w:ascii="Tahoma" w:hAnsi="Tahoma" w:cs="Tahoma"/>
          <w:lang w:val="es-ES_tradnl"/>
        </w:rPr>
      </w:pPr>
    </w:p>
    <w:p w14:paraId="765B312D" w14:textId="77777777" w:rsidR="00B1041A" w:rsidRDefault="00B1041A" w:rsidP="00B1041A">
      <w:pPr>
        <w:jc w:val="both"/>
        <w:rPr>
          <w:rFonts w:ascii="Tahoma" w:hAnsi="Tahoma" w:cs="Tahoma"/>
          <w:lang w:val="es-ES_tradnl"/>
        </w:rPr>
      </w:pPr>
    </w:p>
    <w:p w14:paraId="237A7AC5" w14:textId="77777777" w:rsidR="00B1041A" w:rsidRDefault="00B1041A" w:rsidP="00B1041A">
      <w:pPr>
        <w:jc w:val="both"/>
        <w:rPr>
          <w:rFonts w:ascii="Tahoma" w:hAnsi="Tahoma" w:cs="Tahoma"/>
          <w:lang w:val="es-ES_tradnl"/>
        </w:rPr>
      </w:pPr>
    </w:p>
    <w:p w14:paraId="2CC48EF1" w14:textId="77777777" w:rsidR="00B1041A" w:rsidRDefault="00B1041A" w:rsidP="00B1041A">
      <w:pPr>
        <w:jc w:val="both"/>
        <w:rPr>
          <w:rFonts w:ascii="Tahoma" w:hAnsi="Tahoma" w:cs="Tahoma"/>
          <w:lang w:val="es-ES_tradnl"/>
        </w:rPr>
      </w:pPr>
    </w:p>
    <w:p w14:paraId="0BAC6FF2" w14:textId="77777777" w:rsidR="00B1041A" w:rsidRDefault="00B1041A" w:rsidP="00B1041A">
      <w:pPr>
        <w:jc w:val="both"/>
        <w:rPr>
          <w:rFonts w:ascii="Tahoma" w:hAnsi="Tahoma" w:cs="Tahoma"/>
          <w:lang w:val="es-ES_tradnl"/>
        </w:rPr>
      </w:pPr>
    </w:p>
    <w:p w14:paraId="02676163" w14:textId="2A620B1C" w:rsidR="00937E95" w:rsidRDefault="00937E95">
      <w:pPr>
        <w:rPr>
          <w:rFonts w:ascii="Tahoma" w:hAnsi="Tahoma" w:cs="Tahoma"/>
          <w:color w:val="004990"/>
          <w:sz w:val="22"/>
          <w:szCs w:val="22"/>
        </w:rPr>
      </w:pPr>
    </w:p>
    <w:p w14:paraId="510B3B76" w14:textId="0546FBA3" w:rsidR="0005306F" w:rsidRDefault="0005306F" w:rsidP="0005306F">
      <w:pPr>
        <w:rPr>
          <w:rFonts w:ascii="Tahoma" w:hAnsi="Tahoma" w:cs="Tahoma"/>
          <w:color w:val="365F91"/>
          <w:sz w:val="22"/>
          <w:szCs w:val="22"/>
          <w:lang w:val="es-ES_tradnl"/>
        </w:rPr>
      </w:pPr>
    </w:p>
    <w:tbl>
      <w:tblPr>
        <w:tblpPr w:leftFromText="141" w:rightFromText="141" w:vertAnchor="text" w:horzAnchor="margin" w:tblpY="25"/>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5306F" w:rsidRPr="000B6157" w14:paraId="165D94D9" w14:textId="77777777" w:rsidTr="004C363A">
        <w:trPr>
          <w:trHeight w:val="617"/>
        </w:trPr>
        <w:tc>
          <w:tcPr>
            <w:tcW w:w="2410" w:type="dxa"/>
            <w:shd w:val="clear" w:color="auto" w:fill="004990"/>
            <w:vAlign w:val="center"/>
          </w:tcPr>
          <w:p w14:paraId="36F4EFD7" w14:textId="77777777" w:rsidR="0005306F" w:rsidRPr="00F00433" w:rsidRDefault="0005306F" w:rsidP="004C363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3</w:t>
            </w:r>
            <w:proofErr w:type="gramEnd"/>
          </w:p>
        </w:tc>
        <w:tc>
          <w:tcPr>
            <w:tcW w:w="7365" w:type="dxa"/>
            <w:vAlign w:val="center"/>
          </w:tcPr>
          <w:p w14:paraId="6DA1DA01" w14:textId="58FFDCB3" w:rsidR="0005306F" w:rsidRDefault="00B77492" w:rsidP="004C363A">
            <w:pPr>
              <w:ind w:left="567"/>
              <w:jc w:val="center"/>
              <w:rPr>
                <w:rFonts w:ascii="Tahoma" w:hAnsi="Tahoma" w:cs="Tahoma"/>
                <w:b/>
                <w:color w:val="004990"/>
                <w:sz w:val="22"/>
                <w:szCs w:val="22"/>
                <w:lang w:val="pt-BR"/>
              </w:rPr>
            </w:pPr>
            <w:r>
              <w:rPr>
                <w:rFonts w:ascii="Tahoma" w:hAnsi="Tahoma" w:cs="Tahoma"/>
                <w:b/>
                <w:color w:val="004990"/>
                <w:sz w:val="22"/>
                <w:szCs w:val="22"/>
                <w:lang w:val="pt-BR"/>
              </w:rPr>
              <w:t xml:space="preserve">TARIFARIO </w:t>
            </w:r>
          </w:p>
          <w:p w14:paraId="75353C77" w14:textId="60313527" w:rsidR="0005306F" w:rsidRPr="0069280E" w:rsidRDefault="0005306F" w:rsidP="00B77492">
            <w:pPr>
              <w:rPr>
                <w:rFonts w:ascii="Tahoma" w:hAnsi="Tahoma" w:cs="Tahoma"/>
                <w:b/>
                <w:color w:val="004990"/>
                <w:sz w:val="22"/>
                <w:szCs w:val="22"/>
                <w:lang w:val="pt-BR"/>
              </w:rPr>
            </w:pPr>
          </w:p>
        </w:tc>
      </w:tr>
    </w:tbl>
    <w:p w14:paraId="1F2406CD" w14:textId="77777777" w:rsidR="0005306F" w:rsidRDefault="0005306F" w:rsidP="0005306F">
      <w:pPr>
        <w:ind w:right="45"/>
        <w:jc w:val="both"/>
        <w:rPr>
          <w:rFonts w:ascii="Tahoma" w:hAnsi="Tahoma" w:cs="Tahoma"/>
          <w:b/>
          <w:color w:val="1F497D"/>
          <w:sz w:val="20"/>
          <w:szCs w:val="20"/>
          <w:lang w:val="es-BO"/>
        </w:rPr>
      </w:pPr>
    </w:p>
    <w:p w14:paraId="4425A244" w14:textId="77777777" w:rsidR="0005306F" w:rsidRDefault="0005306F" w:rsidP="0005306F">
      <w:pPr>
        <w:ind w:right="45"/>
        <w:jc w:val="both"/>
        <w:rPr>
          <w:rFonts w:ascii="Tahoma" w:hAnsi="Tahoma" w:cs="Tahoma"/>
          <w:b/>
          <w:color w:val="1F497D"/>
          <w:sz w:val="20"/>
          <w:szCs w:val="20"/>
          <w:lang w:val="es-BO"/>
        </w:rPr>
      </w:pPr>
    </w:p>
    <w:p w14:paraId="72CEE297" w14:textId="77777777" w:rsidR="0005306F" w:rsidRDefault="0005306F" w:rsidP="00B60017">
      <w:pPr>
        <w:pStyle w:val="ww-textoindependiente2"/>
        <w:numPr>
          <w:ilvl w:val="0"/>
          <w:numId w:val="24"/>
        </w:numPr>
        <w:spacing w:line="240" w:lineRule="auto"/>
        <w:rPr>
          <w:rFonts w:ascii="Tahoma" w:hAnsi="Tahoma" w:cs="Tahoma"/>
          <w:color w:val="365F91"/>
          <w:sz w:val="22"/>
          <w:szCs w:val="22"/>
          <w:lang w:val="es-ES"/>
        </w:rPr>
      </w:pPr>
      <w:r w:rsidRPr="0081596A">
        <w:rPr>
          <w:rFonts w:ascii="Tahoma" w:hAnsi="Tahoma" w:cs="Tahoma"/>
          <w:color w:val="365F91"/>
          <w:sz w:val="22"/>
          <w:szCs w:val="22"/>
          <w:lang w:val="es-ES"/>
        </w:rPr>
        <w:t xml:space="preserve">El presente </w:t>
      </w:r>
      <w:r w:rsidRPr="0081596A">
        <w:rPr>
          <w:rFonts w:ascii="Tahoma" w:hAnsi="Tahoma" w:cs="Tahoma"/>
          <w:b/>
          <w:color w:val="365F91"/>
          <w:sz w:val="22"/>
          <w:szCs w:val="22"/>
          <w:lang w:val="es-ES"/>
        </w:rPr>
        <w:t>Anexo 3</w:t>
      </w:r>
      <w:r>
        <w:rPr>
          <w:rFonts w:ascii="Tahoma" w:hAnsi="Tahoma" w:cs="Tahoma"/>
          <w:color w:val="365F91"/>
          <w:sz w:val="22"/>
          <w:szCs w:val="22"/>
          <w:lang w:val="es-ES"/>
        </w:rPr>
        <w:t xml:space="preserve"> se encuentra en formato </w:t>
      </w:r>
      <w:r w:rsidRPr="0081596A">
        <w:rPr>
          <w:rFonts w:ascii="Tahoma" w:hAnsi="Tahoma" w:cs="Tahoma"/>
          <w:color w:val="365F91"/>
          <w:sz w:val="22"/>
          <w:szCs w:val="22"/>
          <w:lang w:val="es-ES"/>
        </w:rPr>
        <w:t>Excel editable adjunto a este documento, mis</w:t>
      </w:r>
      <w:r>
        <w:rPr>
          <w:rFonts w:ascii="Tahoma" w:hAnsi="Tahoma" w:cs="Tahoma"/>
          <w:color w:val="365F91"/>
          <w:sz w:val="22"/>
          <w:szCs w:val="22"/>
          <w:lang w:val="es-ES"/>
        </w:rPr>
        <w:t>mo que debe ser presentado en un</w:t>
      </w:r>
      <w:r w:rsidRPr="0081596A">
        <w:rPr>
          <w:rFonts w:ascii="Tahoma" w:hAnsi="Tahoma" w:cs="Tahoma"/>
          <w:color w:val="365F91"/>
          <w:sz w:val="22"/>
          <w:szCs w:val="22"/>
          <w:lang w:val="es-ES"/>
        </w:rPr>
        <w:t xml:space="preserve"> sobre separa</w:t>
      </w:r>
      <w:r>
        <w:rPr>
          <w:rFonts w:ascii="Tahoma" w:hAnsi="Tahoma" w:cs="Tahoma"/>
          <w:color w:val="365F91"/>
          <w:sz w:val="22"/>
          <w:szCs w:val="22"/>
          <w:lang w:val="es-ES"/>
        </w:rPr>
        <w:t>do como parte de la oferta econó</w:t>
      </w:r>
      <w:r w:rsidRPr="0081596A">
        <w:rPr>
          <w:rFonts w:ascii="Tahoma" w:hAnsi="Tahoma" w:cs="Tahoma"/>
          <w:color w:val="365F91"/>
          <w:sz w:val="22"/>
          <w:szCs w:val="22"/>
          <w:lang w:val="es-ES"/>
        </w:rPr>
        <w:t>mica.</w:t>
      </w:r>
    </w:p>
    <w:p w14:paraId="05D7BD89" w14:textId="77777777" w:rsidR="00F71A0F" w:rsidRPr="0081596A" w:rsidRDefault="00F71A0F" w:rsidP="00F71A0F">
      <w:pPr>
        <w:pStyle w:val="ww-textoindependiente2"/>
        <w:spacing w:line="240" w:lineRule="auto"/>
        <w:ind w:left="1428"/>
        <w:rPr>
          <w:rFonts w:ascii="Tahoma" w:hAnsi="Tahoma" w:cs="Tahoma"/>
          <w:color w:val="365F91"/>
          <w:sz w:val="22"/>
          <w:szCs w:val="22"/>
          <w:lang w:val="es-ES"/>
        </w:rPr>
      </w:pPr>
    </w:p>
    <w:tbl>
      <w:tblPr>
        <w:tblW w:w="6257" w:type="dxa"/>
        <w:tblInd w:w="55" w:type="dxa"/>
        <w:tblCellMar>
          <w:left w:w="70" w:type="dxa"/>
          <w:right w:w="70" w:type="dxa"/>
        </w:tblCellMar>
        <w:tblLook w:val="04A0" w:firstRow="1" w:lastRow="0" w:firstColumn="1" w:lastColumn="0" w:noHBand="0" w:noVBand="1"/>
      </w:tblPr>
      <w:tblGrid>
        <w:gridCol w:w="2489"/>
        <w:gridCol w:w="2383"/>
        <w:gridCol w:w="1373"/>
        <w:gridCol w:w="146"/>
      </w:tblGrid>
      <w:tr w:rsidR="00F71A0F" w:rsidRPr="00F71A0F" w14:paraId="7BD3C5CD" w14:textId="77777777" w:rsidTr="00F71A0F">
        <w:trPr>
          <w:gridAfter w:val="1"/>
          <w:wAfter w:w="122" w:type="dxa"/>
          <w:trHeight w:val="265"/>
        </w:trPr>
        <w:tc>
          <w:tcPr>
            <w:tcW w:w="4872" w:type="dxa"/>
            <w:gridSpan w:val="2"/>
            <w:tcBorders>
              <w:top w:val="nil"/>
              <w:left w:val="nil"/>
              <w:bottom w:val="nil"/>
              <w:right w:val="nil"/>
            </w:tcBorders>
            <w:shd w:val="clear" w:color="auto" w:fill="auto"/>
            <w:noWrap/>
            <w:vAlign w:val="bottom"/>
            <w:hideMark/>
          </w:tcPr>
          <w:p w14:paraId="408EDBDB" w14:textId="77777777" w:rsidR="00F71A0F" w:rsidRPr="00F71A0F" w:rsidRDefault="00F71A0F" w:rsidP="00F71A0F">
            <w:pPr>
              <w:rPr>
                <w:rFonts w:ascii="Tahoma" w:hAnsi="Tahoma" w:cs="Tahoma"/>
                <w:b/>
                <w:color w:val="365F91"/>
                <w:sz w:val="22"/>
                <w:szCs w:val="22"/>
                <w:lang w:eastAsia="en-US"/>
              </w:rPr>
            </w:pPr>
            <w:r w:rsidRPr="00F71A0F">
              <w:rPr>
                <w:rFonts w:ascii="Tahoma" w:hAnsi="Tahoma" w:cs="Tahoma"/>
                <w:b/>
                <w:color w:val="365F91"/>
                <w:sz w:val="22"/>
                <w:szCs w:val="22"/>
                <w:lang w:eastAsia="en-US"/>
              </w:rPr>
              <w:t xml:space="preserve">TARIFAS PARA ENTREGAS URBANAS </w:t>
            </w:r>
          </w:p>
          <w:p w14:paraId="4395250B"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4BBAF196" w14:textId="77777777" w:rsidR="00F71A0F" w:rsidRPr="00F71A0F" w:rsidRDefault="00F71A0F" w:rsidP="00F71A0F">
            <w:pPr>
              <w:rPr>
                <w:rFonts w:ascii="Tahoma" w:hAnsi="Tahoma" w:cs="Tahoma"/>
                <w:color w:val="365F91"/>
                <w:sz w:val="22"/>
                <w:szCs w:val="22"/>
                <w:lang w:eastAsia="en-US"/>
              </w:rPr>
            </w:pPr>
          </w:p>
          <w:p w14:paraId="5DD2D21F" w14:textId="77777777" w:rsidR="00F71A0F" w:rsidRPr="00F71A0F" w:rsidRDefault="00F71A0F" w:rsidP="00F71A0F">
            <w:pPr>
              <w:rPr>
                <w:rFonts w:ascii="Tahoma" w:hAnsi="Tahoma" w:cs="Tahoma"/>
                <w:color w:val="365F91"/>
                <w:sz w:val="22"/>
                <w:szCs w:val="22"/>
                <w:lang w:eastAsia="en-US"/>
              </w:rPr>
            </w:pPr>
          </w:p>
        </w:tc>
      </w:tr>
      <w:tr w:rsidR="00F71A0F" w:rsidRPr="00F71A0F" w14:paraId="474CC279" w14:textId="77777777" w:rsidTr="00F71A0F">
        <w:trPr>
          <w:gridAfter w:val="1"/>
          <w:wAfter w:w="123" w:type="dxa"/>
          <w:trHeight w:val="657"/>
        </w:trPr>
        <w:tc>
          <w:tcPr>
            <w:tcW w:w="2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5841D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E1714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Tiempo de Entrega</w:t>
            </w:r>
          </w:p>
        </w:tc>
        <w:tc>
          <w:tcPr>
            <w:tcW w:w="1263" w:type="dxa"/>
            <w:tcBorders>
              <w:top w:val="single" w:sz="8" w:space="0" w:color="auto"/>
              <w:left w:val="nil"/>
              <w:bottom w:val="single" w:sz="8" w:space="0" w:color="auto"/>
              <w:right w:val="single" w:sz="8" w:space="0" w:color="auto"/>
            </w:tcBorders>
            <w:shd w:val="clear" w:color="auto" w:fill="auto"/>
            <w:vAlign w:val="center"/>
            <w:hideMark/>
          </w:tcPr>
          <w:p w14:paraId="1DC26FEE"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r>
      <w:tr w:rsidR="00F71A0F" w:rsidRPr="00F71A0F" w14:paraId="4AAA5D4E" w14:textId="77777777" w:rsidTr="00F71A0F">
        <w:trPr>
          <w:gridAfter w:val="1"/>
          <w:wAfter w:w="123" w:type="dxa"/>
          <w:trHeight w:val="265"/>
        </w:trPr>
        <w:tc>
          <w:tcPr>
            <w:tcW w:w="2489" w:type="dxa"/>
            <w:vMerge/>
            <w:tcBorders>
              <w:top w:val="single" w:sz="8" w:space="0" w:color="auto"/>
              <w:left w:val="single" w:sz="8" w:space="0" w:color="auto"/>
              <w:bottom w:val="single" w:sz="8" w:space="0" w:color="000000"/>
              <w:right w:val="single" w:sz="8" w:space="0" w:color="auto"/>
            </w:tcBorders>
            <w:vAlign w:val="center"/>
            <w:hideMark/>
          </w:tcPr>
          <w:p w14:paraId="66CD7199" w14:textId="77777777" w:rsidR="00F71A0F" w:rsidRPr="00F71A0F" w:rsidRDefault="00F71A0F" w:rsidP="00F71A0F">
            <w:pPr>
              <w:rPr>
                <w:rFonts w:ascii="Tahoma" w:hAnsi="Tahoma" w:cs="Tahoma"/>
                <w:color w:val="365F91"/>
                <w:sz w:val="22"/>
                <w:szCs w:val="22"/>
                <w:lang w:eastAsia="en-US"/>
              </w:rPr>
            </w:pPr>
          </w:p>
        </w:tc>
        <w:tc>
          <w:tcPr>
            <w:tcW w:w="2382" w:type="dxa"/>
            <w:vMerge/>
            <w:tcBorders>
              <w:top w:val="single" w:sz="8" w:space="0" w:color="auto"/>
              <w:left w:val="single" w:sz="8" w:space="0" w:color="auto"/>
              <w:bottom w:val="single" w:sz="8" w:space="0" w:color="000000"/>
              <w:right w:val="single" w:sz="8" w:space="0" w:color="auto"/>
            </w:tcBorders>
            <w:vAlign w:val="center"/>
            <w:hideMark/>
          </w:tcPr>
          <w:p w14:paraId="728BEC05"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single" w:sz="8" w:space="0" w:color="auto"/>
              <w:right w:val="single" w:sz="8" w:space="0" w:color="auto"/>
            </w:tcBorders>
            <w:shd w:val="clear" w:color="auto" w:fill="auto"/>
            <w:noWrap/>
            <w:vAlign w:val="bottom"/>
            <w:hideMark/>
          </w:tcPr>
          <w:p w14:paraId="7CEA7C2A"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Precio en Bs. </w:t>
            </w:r>
          </w:p>
        </w:tc>
      </w:tr>
      <w:tr w:rsidR="00F71A0F" w:rsidRPr="00F71A0F" w14:paraId="60A41F04" w14:textId="77777777" w:rsidTr="00F71A0F">
        <w:trPr>
          <w:gridAfter w:val="1"/>
          <w:wAfter w:w="123" w:type="dxa"/>
          <w:trHeight w:val="278"/>
        </w:trPr>
        <w:tc>
          <w:tcPr>
            <w:tcW w:w="2489" w:type="dxa"/>
            <w:tcBorders>
              <w:top w:val="nil"/>
              <w:left w:val="single" w:sz="4" w:space="0" w:color="auto"/>
              <w:bottom w:val="single" w:sz="4" w:space="0" w:color="auto"/>
              <w:right w:val="single" w:sz="4" w:space="0" w:color="auto"/>
            </w:tcBorders>
            <w:shd w:val="clear" w:color="auto" w:fill="auto"/>
            <w:hideMark/>
          </w:tcPr>
          <w:p w14:paraId="04CA5188"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 a 250 Kg</w:t>
            </w:r>
          </w:p>
        </w:tc>
        <w:tc>
          <w:tcPr>
            <w:tcW w:w="2382" w:type="dxa"/>
            <w:tcBorders>
              <w:top w:val="nil"/>
              <w:left w:val="nil"/>
              <w:bottom w:val="single" w:sz="4" w:space="0" w:color="auto"/>
              <w:right w:val="single" w:sz="4" w:space="0" w:color="auto"/>
            </w:tcBorders>
            <w:shd w:val="clear" w:color="auto" w:fill="auto"/>
            <w:hideMark/>
          </w:tcPr>
          <w:p w14:paraId="60A679DD"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6D9DFA9C"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0CF3A733" w14:textId="77777777" w:rsidTr="00F71A0F">
        <w:trPr>
          <w:gridAfter w:val="1"/>
          <w:wAfter w:w="123" w:type="dxa"/>
          <w:trHeight w:val="278"/>
        </w:trPr>
        <w:tc>
          <w:tcPr>
            <w:tcW w:w="2489" w:type="dxa"/>
            <w:tcBorders>
              <w:top w:val="nil"/>
              <w:left w:val="single" w:sz="4" w:space="0" w:color="auto"/>
              <w:bottom w:val="single" w:sz="4" w:space="0" w:color="auto"/>
              <w:right w:val="single" w:sz="4" w:space="0" w:color="auto"/>
            </w:tcBorders>
            <w:shd w:val="clear" w:color="auto" w:fill="auto"/>
            <w:hideMark/>
          </w:tcPr>
          <w:p w14:paraId="1346CF79"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251 a 500 Kg</w:t>
            </w:r>
          </w:p>
        </w:tc>
        <w:tc>
          <w:tcPr>
            <w:tcW w:w="2382" w:type="dxa"/>
            <w:tcBorders>
              <w:top w:val="nil"/>
              <w:left w:val="nil"/>
              <w:bottom w:val="single" w:sz="4" w:space="0" w:color="auto"/>
              <w:right w:val="single" w:sz="4" w:space="0" w:color="auto"/>
            </w:tcBorders>
            <w:shd w:val="clear" w:color="auto" w:fill="auto"/>
            <w:hideMark/>
          </w:tcPr>
          <w:p w14:paraId="1E920178"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624F080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6E16FC76" w14:textId="77777777" w:rsidTr="00F71A0F">
        <w:trPr>
          <w:gridAfter w:val="1"/>
          <w:wAfter w:w="123" w:type="dxa"/>
          <w:trHeight w:val="278"/>
        </w:trPr>
        <w:tc>
          <w:tcPr>
            <w:tcW w:w="2489" w:type="dxa"/>
            <w:tcBorders>
              <w:top w:val="nil"/>
              <w:left w:val="single" w:sz="4" w:space="0" w:color="auto"/>
              <w:bottom w:val="single" w:sz="4" w:space="0" w:color="auto"/>
              <w:right w:val="single" w:sz="4" w:space="0" w:color="auto"/>
            </w:tcBorders>
            <w:shd w:val="clear" w:color="auto" w:fill="auto"/>
            <w:hideMark/>
          </w:tcPr>
          <w:p w14:paraId="7A61FAE8"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501 a 1000 Kg</w:t>
            </w:r>
          </w:p>
        </w:tc>
        <w:tc>
          <w:tcPr>
            <w:tcW w:w="2382" w:type="dxa"/>
            <w:tcBorders>
              <w:top w:val="nil"/>
              <w:left w:val="nil"/>
              <w:bottom w:val="single" w:sz="4" w:space="0" w:color="auto"/>
              <w:right w:val="single" w:sz="4" w:space="0" w:color="auto"/>
            </w:tcBorders>
            <w:shd w:val="clear" w:color="auto" w:fill="auto"/>
            <w:hideMark/>
          </w:tcPr>
          <w:p w14:paraId="1BE39D0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060AF99F"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20DDCE94" w14:textId="77777777" w:rsidTr="00F71A0F">
        <w:trPr>
          <w:gridAfter w:val="1"/>
          <w:wAfter w:w="123" w:type="dxa"/>
          <w:trHeight w:val="278"/>
        </w:trPr>
        <w:tc>
          <w:tcPr>
            <w:tcW w:w="2489" w:type="dxa"/>
            <w:tcBorders>
              <w:top w:val="nil"/>
              <w:left w:val="single" w:sz="4" w:space="0" w:color="auto"/>
              <w:bottom w:val="single" w:sz="4" w:space="0" w:color="auto"/>
              <w:right w:val="single" w:sz="4" w:space="0" w:color="auto"/>
            </w:tcBorders>
            <w:shd w:val="clear" w:color="auto" w:fill="auto"/>
            <w:hideMark/>
          </w:tcPr>
          <w:p w14:paraId="02E02173"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1001 a 3000 Kg</w:t>
            </w:r>
          </w:p>
        </w:tc>
        <w:tc>
          <w:tcPr>
            <w:tcW w:w="2382" w:type="dxa"/>
            <w:tcBorders>
              <w:top w:val="nil"/>
              <w:left w:val="nil"/>
              <w:bottom w:val="single" w:sz="4" w:space="0" w:color="auto"/>
              <w:right w:val="single" w:sz="4" w:space="0" w:color="auto"/>
            </w:tcBorders>
            <w:shd w:val="clear" w:color="auto" w:fill="auto"/>
            <w:hideMark/>
          </w:tcPr>
          <w:p w14:paraId="6B6FDF83"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3DDEA14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61394DDB" w14:textId="77777777" w:rsidTr="00F71A0F">
        <w:trPr>
          <w:gridAfter w:val="1"/>
          <w:wAfter w:w="123" w:type="dxa"/>
          <w:trHeight w:val="278"/>
        </w:trPr>
        <w:tc>
          <w:tcPr>
            <w:tcW w:w="2489" w:type="dxa"/>
            <w:tcBorders>
              <w:top w:val="nil"/>
              <w:left w:val="single" w:sz="4" w:space="0" w:color="auto"/>
              <w:bottom w:val="single" w:sz="4" w:space="0" w:color="auto"/>
              <w:right w:val="single" w:sz="4" w:space="0" w:color="auto"/>
            </w:tcBorders>
            <w:shd w:val="clear" w:color="auto" w:fill="auto"/>
            <w:hideMark/>
          </w:tcPr>
          <w:p w14:paraId="784AB690"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3001 a 5000 Kg</w:t>
            </w:r>
          </w:p>
        </w:tc>
        <w:tc>
          <w:tcPr>
            <w:tcW w:w="2382" w:type="dxa"/>
            <w:tcBorders>
              <w:top w:val="nil"/>
              <w:left w:val="nil"/>
              <w:bottom w:val="single" w:sz="4" w:space="0" w:color="auto"/>
              <w:right w:val="single" w:sz="4" w:space="0" w:color="auto"/>
            </w:tcBorders>
            <w:shd w:val="clear" w:color="auto" w:fill="auto"/>
            <w:hideMark/>
          </w:tcPr>
          <w:p w14:paraId="654AB85B"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8 horas</w:t>
            </w:r>
          </w:p>
        </w:tc>
        <w:tc>
          <w:tcPr>
            <w:tcW w:w="1263" w:type="dxa"/>
            <w:tcBorders>
              <w:top w:val="nil"/>
              <w:left w:val="nil"/>
              <w:bottom w:val="single" w:sz="8" w:space="0" w:color="auto"/>
              <w:right w:val="single" w:sz="8" w:space="0" w:color="auto"/>
            </w:tcBorders>
            <w:shd w:val="clear" w:color="auto" w:fill="auto"/>
            <w:hideMark/>
          </w:tcPr>
          <w:p w14:paraId="7E8F799C"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787C45D4" w14:textId="77777777" w:rsidTr="00F71A0F">
        <w:trPr>
          <w:gridAfter w:val="1"/>
          <w:wAfter w:w="123" w:type="dxa"/>
          <w:trHeight w:val="278"/>
        </w:trPr>
        <w:tc>
          <w:tcPr>
            <w:tcW w:w="2489" w:type="dxa"/>
            <w:tcBorders>
              <w:top w:val="nil"/>
              <w:left w:val="single" w:sz="4" w:space="0" w:color="auto"/>
              <w:bottom w:val="single" w:sz="4" w:space="0" w:color="auto"/>
              <w:right w:val="single" w:sz="4" w:space="0" w:color="auto"/>
            </w:tcBorders>
            <w:shd w:val="clear" w:color="auto" w:fill="auto"/>
            <w:hideMark/>
          </w:tcPr>
          <w:p w14:paraId="6E6CB1E2"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5001 a 10000 Kg</w:t>
            </w:r>
          </w:p>
        </w:tc>
        <w:tc>
          <w:tcPr>
            <w:tcW w:w="2382" w:type="dxa"/>
            <w:tcBorders>
              <w:top w:val="nil"/>
              <w:left w:val="nil"/>
              <w:bottom w:val="single" w:sz="4" w:space="0" w:color="auto"/>
              <w:right w:val="single" w:sz="4" w:space="0" w:color="auto"/>
            </w:tcBorders>
            <w:shd w:val="clear" w:color="auto" w:fill="auto"/>
            <w:hideMark/>
          </w:tcPr>
          <w:p w14:paraId="5AF11772"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nil"/>
              <w:left w:val="nil"/>
              <w:bottom w:val="single" w:sz="8" w:space="0" w:color="auto"/>
              <w:right w:val="single" w:sz="8" w:space="0" w:color="auto"/>
            </w:tcBorders>
            <w:shd w:val="clear" w:color="auto" w:fill="auto"/>
            <w:hideMark/>
          </w:tcPr>
          <w:p w14:paraId="6E1D636D"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45464A31" w14:textId="77777777" w:rsidTr="00F71A0F">
        <w:trPr>
          <w:gridAfter w:val="1"/>
          <w:wAfter w:w="123" w:type="dxa"/>
          <w:trHeight w:val="265"/>
        </w:trPr>
        <w:tc>
          <w:tcPr>
            <w:tcW w:w="2489" w:type="dxa"/>
            <w:tcBorders>
              <w:top w:val="nil"/>
              <w:left w:val="single" w:sz="4" w:space="0" w:color="auto"/>
              <w:bottom w:val="single" w:sz="4" w:space="0" w:color="auto"/>
              <w:right w:val="single" w:sz="4" w:space="0" w:color="auto"/>
            </w:tcBorders>
            <w:shd w:val="clear" w:color="auto" w:fill="auto"/>
            <w:hideMark/>
          </w:tcPr>
          <w:p w14:paraId="528FD252"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10001 a  20000 Kg.</w:t>
            </w:r>
          </w:p>
        </w:tc>
        <w:tc>
          <w:tcPr>
            <w:tcW w:w="2382" w:type="dxa"/>
            <w:tcBorders>
              <w:top w:val="nil"/>
              <w:left w:val="nil"/>
              <w:bottom w:val="single" w:sz="4" w:space="0" w:color="auto"/>
              <w:right w:val="single" w:sz="4" w:space="0" w:color="auto"/>
            </w:tcBorders>
            <w:shd w:val="clear" w:color="auto" w:fill="auto"/>
            <w:hideMark/>
          </w:tcPr>
          <w:p w14:paraId="72847AD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14:paraId="5F68746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5FFF56E4" w14:textId="77777777" w:rsidTr="00F71A0F">
        <w:trPr>
          <w:gridAfter w:val="1"/>
          <w:wAfter w:w="123" w:type="dxa"/>
          <w:trHeight w:val="278"/>
        </w:trPr>
        <w:tc>
          <w:tcPr>
            <w:tcW w:w="2489" w:type="dxa"/>
            <w:tcBorders>
              <w:top w:val="nil"/>
              <w:left w:val="nil"/>
              <w:bottom w:val="nil"/>
              <w:right w:val="nil"/>
            </w:tcBorders>
            <w:shd w:val="clear" w:color="auto" w:fill="auto"/>
            <w:vAlign w:val="bottom"/>
            <w:hideMark/>
          </w:tcPr>
          <w:p w14:paraId="34990B2D" w14:textId="77777777" w:rsidR="00F71A0F" w:rsidRPr="00F71A0F" w:rsidRDefault="00F71A0F" w:rsidP="00F71A0F">
            <w:pPr>
              <w:jc w:val="both"/>
              <w:rPr>
                <w:rFonts w:ascii="Tahoma" w:hAnsi="Tahoma" w:cs="Tahoma"/>
                <w:color w:val="365F91"/>
                <w:sz w:val="22"/>
                <w:szCs w:val="22"/>
                <w:lang w:eastAsia="en-US"/>
              </w:rPr>
            </w:pPr>
          </w:p>
        </w:tc>
        <w:tc>
          <w:tcPr>
            <w:tcW w:w="2382" w:type="dxa"/>
            <w:tcBorders>
              <w:top w:val="nil"/>
              <w:left w:val="nil"/>
              <w:bottom w:val="nil"/>
              <w:right w:val="nil"/>
            </w:tcBorders>
            <w:shd w:val="clear" w:color="auto" w:fill="auto"/>
            <w:vAlign w:val="bottom"/>
            <w:hideMark/>
          </w:tcPr>
          <w:p w14:paraId="6E4E7ADC"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53CC4EFE" w14:textId="77777777" w:rsidR="00F71A0F" w:rsidRPr="00F71A0F" w:rsidRDefault="00F71A0F" w:rsidP="00F71A0F">
            <w:pPr>
              <w:rPr>
                <w:rFonts w:ascii="Tahoma" w:hAnsi="Tahoma" w:cs="Tahoma"/>
                <w:color w:val="365F91"/>
                <w:sz w:val="22"/>
                <w:szCs w:val="22"/>
                <w:lang w:eastAsia="en-US"/>
              </w:rPr>
            </w:pPr>
          </w:p>
        </w:tc>
      </w:tr>
      <w:tr w:rsidR="00F71A0F" w:rsidRPr="00F71A0F" w14:paraId="5BA3118D" w14:textId="77777777" w:rsidTr="00F71A0F">
        <w:trPr>
          <w:gridAfter w:val="1"/>
          <w:wAfter w:w="123" w:type="dxa"/>
          <w:trHeight w:val="657"/>
        </w:trPr>
        <w:tc>
          <w:tcPr>
            <w:tcW w:w="2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B542E4"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vMerge w:val="restart"/>
            <w:tcBorders>
              <w:top w:val="single" w:sz="8" w:space="0" w:color="auto"/>
              <w:left w:val="nil"/>
              <w:bottom w:val="single" w:sz="8" w:space="0" w:color="000000"/>
              <w:right w:val="single" w:sz="8" w:space="0" w:color="auto"/>
            </w:tcBorders>
            <w:shd w:val="clear" w:color="auto" w:fill="auto"/>
            <w:vAlign w:val="center"/>
            <w:hideMark/>
          </w:tcPr>
          <w:p w14:paraId="01D40B69"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Tiempo Entrega</w:t>
            </w:r>
          </w:p>
        </w:tc>
        <w:tc>
          <w:tcPr>
            <w:tcW w:w="126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C661CF"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r>
      <w:tr w:rsidR="00F71A0F" w:rsidRPr="00F71A0F" w14:paraId="5B949F73" w14:textId="77777777" w:rsidTr="00F71A0F">
        <w:trPr>
          <w:gridAfter w:val="1"/>
          <w:wAfter w:w="123" w:type="dxa"/>
          <w:trHeight w:val="265"/>
        </w:trPr>
        <w:tc>
          <w:tcPr>
            <w:tcW w:w="2489" w:type="dxa"/>
            <w:vMerge/>
            <w:tcBorders>
              <w:top w:val="single" w:sz="8" w:space="0" w:color="auto"/>
              <w:left w:val="single" w:sz="8" w:space="0" w:color="auto"/>
              <w:bottom w:val="single" w:sz="8" w:space="0" w:color="000000"/>
              <w:right w:val="single" w:sz="8" w:space="0" w:color="auto"/>
            </w:tcBorders>
            <w:vAlign w:val="center"/>
            <w:hideMark/>
          </w:tcPr>
          <w:p w14:paraId="19E5266A" w14:textId="77777777" w:rsidR="00F71A0F" w:rsidRPr="00F71A0F" w:rsidRDefault="00F71A0F" w:rsidP="00F71A0F">
            <w:pPr>
              <w:rPr>
                <w:rFonts w:ascii="Tahoma" w:hAnsi="Tahoma" w:cs="Tahoma"/>
                <w:color w:val="365F91"/>
                <w:sz w:val="22"/>
                <w:szCs w:val="22"/>
                <w:lang w:eastAsia="en-US"/>
              </w:rPr>
            </w:pPr>
          </w:p>
        </w:tc>
        <w:tc>
          <w:tcPr>
            <w:tcW w:w="2382" w:type="dxa"/>
            <w:vMerge/>
            <w:tcBorders>
              <w:top w:val="single" w:sz="8" w:space="0" w:color="auto"/>
              <w:left w:val="nil"/>
              <w:bottom w:val="single" w:sz="8" w:space="0" w:color="000000"/>
              <w:right w:val="single" w:sz="8" w:space="0" w:color="auto"/>
            </w:tcBorders>
            <w:vAlign w:val="center"/>
            <w:hideMark/>
          </w:tcPr>
          <w:p w14:paraId="06FF8255" w14:textId="77777777" w:rsidR="00F71A0F" w:rsidRPr="00F71A0F" w:rsidRDefault="00F71A0F" w:rsidP="00F71A0F">
            <w:pPr>
              <w:rPr>
                <w:rFonts w:ascii="Tahoma" w:hAnsi="Tahoma" w:cs="Tahoma"/>
                <w:color w:val="365F91"/>
                <w:sz w:val="22"/>
                <w:szCs w:val="22"/>
                <w:lang w:eastAsia="en-US"/>
              </w:rPr>
            </w:pPr>
          </w:p>
        </w:tc>
        <w:tc>
          <w:tcPr>
            <w:tcW w:w="1263" w:type="dxa"/>
            <w:tcBorders>
              <w:top w:val="single" w:sz="4" w:space="0" w:color="auto"/>
              <w:left w:val="nil"/>
              <w:bottom w:val="single" w:sz="8" w:space="0" w:color="auto"/>
              <w:right w:val="single" w:sz="8" w:space="0" w:color="auto"/>
            </w:tcBorders>
            <w:shd w:val="clear" w:color="auto" w:fill="auto"/>
            <w:noWrap/>
            <w:vAlign w:val="bottom"/>
            <w:hideMark/>
          </w:tcPr>
          <w:p w14:paraId="1337B7D8"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Precio en Bs. </w:t>
            </w:r>
          </w:p>
        </w:tc>
      </w:tr>
      <w:tr w:rsidR="00F71A0F" w:rsidRPr="00F71A0F" w14:paraId="55C08A69" w14:textId="77777777" w:rsidTr="00F71A0F">
        <w:trPr>
          <w:gridAfter w:val="1"/>
          <w:wAfter w:w="123" w:type="dxa"/>
          <w:trHeight w:val="265"/>
        </w:trPr>
        <w:tc>
          <w:tcPr>
            <w:tcW w:w="2489" w:type="dxa"/>
            <w:tcBorders>
              <w:top w:val="nil"/>
              <w:left w:val="single" w:sz="4" w:space="0" w:color="auto"/>
              <w:bottom w:val="single" w:sz="4" w:space="0" w:color="auto"/>
              <w:right w:val="single" w:sz="4" w:space="0" w:color="auto"/>
            </w:tcBorders>
            <w:shd w:val="clear" w:color="auto" w:fill="auto"/>
            <w:hideMark/>
          </w:tcPr>
          <w:p w14:paraId="6FB5F1A4"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Mínimo 10 m3</w:t>
            </w:r>
          </w:p>
        </w:tc>
        <w:tc>
          <w:tcPr>
            <w:tcW w:w="2382" w:type="dxa"/>
            <w:tcBorders>
              <w:top w:val="nil"/>
              <w:left w:val="nil"/>
              <w:bottom w:val="single" w:sz="4" w:space="0" w:color="auto"/>
              <w:right w:val="single" w:sz="4" w:space="0" w:color="auto"/>
            </w:tcBorders>
            <w:shd w:val="clear" w:color="auto" w:fill="auto"/>
            <w:hideMark/>
          </w:tcPr>
          <w:p w14:paraId="32040BE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single" w:sz="4" w:space="0" w:color="auto"/>
              <w:bottom w:val="single" w:sz="4" w:space="0" w:color="auto"/>
              <w:right w:val="single" w:sz="4" w:space="0" w:color="auto"/>
            </w:tcBorders>
            <w:shd w:val="clear" w:color="auto" w:fill="auto"/>
            <w:noWrap/>
            <w:vAlign w:val="bottom"/>
            <w:hideMark/>
          </w:tcPr>
          <w:p w14:paraId="60486E69"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2D2750AF" w14:textId="77777777" w:rsidTr="00F71A0F">
        <w:trPr>
          <w:gridAfter w:val="1"/>
          <w:wAfter w:w="123" w:type="dxa"/>
          <w:trHeight w:val="531"/>
        </w:trPr>
        <w:tc>
          <w:tcPr>
            <w:tcW w:w="2489" w:type="dxa"/>
            <w:tcBorders>
              <w:top w:val="nil"/>
              <w:left w:val="single" w:sz="4" w:space="0" w:color="auto"/>
              <w:bottom w:val="single" w:sz="4" w:space="0" w:color="auto"/>
              <w:right w:val="single" w:sz="4" w:space="0" w:color="auto"/>
            </w:tcBorders>
            <w:shd w:val="clear" w:color="auto" w:fill="auto"/>
            <w:hideMark/>
          </w:tcPr>
          <w:p w14:paraId="568AB6EF"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A partir de 11 m3 a más p/m3</w:t>
            </w:r>
          </w:p>
        </w:tc>
        <w:tc>
          <w:tcPr>
            <w:tcW w:w="2382" w:type="dxa"/>
            <w:tcBorders>
              <w:top w:val="nil"/>
              <w:left w:val="nil"/>
              <w:bottom w:val="single" w:sz="4" w:space="0" w:color="auto"/>
              <w:right w:val="single" w:sz="4" w:space="0" w:color="auto"/>
            </w:tcBorders>
            <w:shd w:val="clear" w:color="auto" w:fill="auto"/>
            <w:hideMark/>
          </w:tcPr>
          <w:p w14:paraId="2298D208"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nil"/>
              <w:left w:val="single" w:sz="4" w:space="0" w:color="auto"/>
              <w:bottom w:val="single" w:sz="4" w:space="0" w:color="auto"/>
              <w:right w:val="single" w:sz="4" w:space="0" w:color="auto"/>
            </w:tcBorders>
            <w:shd w:val="clear" w:color="auto" w:fill="auto"/>
            <w:noWrap/>
            <w:vAlign w:val="bottom"/>
            <w:hideMark/>
          </w:tcPr>
          <w:p w14:paraId="5BBE4343"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013C943C" w14:textId="77777777" w:rsidTr="00F71A0F">
        <w:trPr>
          <w:gridAfter w:val="1"/>
          <w:wAfter w:w="123" w:type="dxa"/>
          <w:trHeight w:val="253"/>
        </w:trPr>
        <w:tc>
          <w:tcPr>
            <w:tcW w:w="2489" w:type="dxa"/>
            <w:tcBorders>
              <w:top w:val="nil"/>
              <w:left w:val="nil"/>
              <w:bottom w:val="nil"/>
              <w:right w:val="nil"/>
            </w:tcBorders>
            <w:shd w:val="clear" w:color="auto" w:fill="auto"/>
            <w:noWrap/>
            <w:vAlign w:val="bottom"/>
            <w:hideMark/>
          </w:tcPr>
          <w:p w14:paraId="584F2044"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nil"/>
            </w:tcBorders>
            <w:shd w:val="clear" w:color="auto" w:fill="auto"/>
            <w:noWrap/>
            <w:vAlign w:val="bottom"/>
            <w:hideMark/>
          </w:tcPr>
          <w:p w14:paraId="6E95B09C"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7FA53DB0" w14:textId="77777777" w:rsidR="00F71A0F" w:rsidRPr="00F71A0F" w:rsidRDefault="00F71A0F" w:rsidP="00F71A0F">
            <w:pPr>
              <w:rPr>
                <w:rFonts w:ascii="Tahoma" w:hAnsi="Tahoma" w:cs="Tahoma"/>
                <w:color w:val="365F91"/>
                <w:sz w:val="22"/>
                <w:szCs w:val="22"/>
                <w:lang w:eastAsia="en-US"/>
              </w:rPr>
            </w:pPr>
          </w:p>
        </w:tc>
      </w:tr>
      <w:tr w:rsidR="00F71A0F" w:rsidRPr="00F71A0F" w14:paraId="462FE5D4" w14:textId="77777777" w:rsidTr="00F71A0F">
        <w:trPr>
          <w:trHeight w:val="253"/>
        </w:trPr>
        <w:tc>
          <w:tcPr>
            <w:tcW w:w="6256" w:type="dxa"/>
            <w:gridSpan w:val="4"/>
            <w:tcBorders>
              <w:top w:val="nil"/>
              <w:left w:val="nil"/>
              <w:bottom w:val="nil"/>
              <w:right w:val="nil"/>
            </w:tcBorders>
            <w:shd w:val="clear" w:color="auto" w:fill="auto"/>
            <w:noWrap/>
            <w:vAlign w:val="bottom"/>
            <w:hideMark/>
          </w:tcPr>
          <w:p w14:paraId="0C0F68B0"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Los precios incluyen; manipuleo, </w:t>
            </w:r>
            <w:proofErr w:type="spellStart"/>
            <w:r w:rsidRPr="00F71A0F">
              <w:rPr>
                <w:rFonts w:ascii="Tahoma" w:hAnsi="Tahoma" w:cs="Tahoma"/>
                <w:color w:val="365F91"/>
                <w:sz w:val="22"/>
                <w:szCs w:val="22"/>
                <w:lang w:eastAsia="en-US"/>
              </w:rPr>
              <w:t>estibaje</w:t>
            </w:r>
            <w:proofErr w:type="spellEnd"/>
            <w:r w:rsidRPr="00F71A0F">
              <w:rPr>
                <w:rFonts w:ascii="Tahoma" w:hAnsi="Tahoma" w:cs="Tahoma"/>
                <w:color w:val="365F91"/>
                <w:sz w:val="22"/>
                <w:szCs w:val="22"/>
                <w:lang w:eastAsia="en-US"/>
              </w:rPr>
              <w:t xml:space="preserve">, embalaje, reforzamiento de embalaje, </w:t>
            </w:r>
          </w:p>
        </w:tc>
      </w:tr>
      <w:tr w:rsidR="00F71A0F" w:rsidRPr="00F71A0F" w14:paraId="4BA852AC" w14:textId="77777777" w:rsidTr="00F71A0F">
        <w:trPr>
          <w:trHeight w:val="253"/>
        </w:trPr>
        <w:tc>
          <w:tcPr>
            <w:tcW w:w="4872" w:type="dxa"/>
            <w:gridSpan w:val="2"/>
            <w:tcBorders>
              <w:top w:val="nil"/>
              <w:left w:val="nil"/>
              <w:bottom w:val="nil"/>
              <w:right w:val="nil"/>
            </w:tcBorders>
            <w:shd w:val="clear" w:color="auto" w:fill="auto"/>
            <w:noWrap/>
            <w:vAlign w:val="bottom"/>
            <w:hideMark/>
          </w:tcPr>
          <w:p w14:paraId="3690DCB5"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carga,  descarga y entrega puerta a puerta </w:t>
            </w:r>
          </w:p>
        </w:tc>
        <w:tc>
          <w:tcPr>
            <w:tcW w:w="1263" w:type="dxa"/>
            <w:tcBorders>
              <w:top w:val="nil"/>
              <w:left w:val="nil"/>
              <w:bottom w:val="nil"/>
              <w:right w:val="nil"/>
            </w:tcBorders>
            <w:shd w:val="clear" w:color="auto" w:fill="auto"/>
            <w:noWrap/>
            <w:vAlign w:val="bottom"/>
            <w:hideMark/>
          </w:tcPr>
          <w:p w14:paraId="6E6FD016" w14:textId="77777777" w:rsidR="00F71A0F" w:rsidRPr="00F71A0F" w:rsidRDefault="00F71A0F" w:rsidP="00F71A0F">
            <w:pPr>
              <w:rPr>
                <w:rFonts w:ascii="Tahoma" w:hAnsi="Tahoma" w:cs="Tahoma"/>
                <w:color w:val="365F91"/>
                <w:sz w:val="22"/>
                <w:szCs w:val="22"/>
                <w:lang w:eastAsia="en-US"/>
              </w:rPr>
            </w:pPr>
          </w:p>
        </w:tc>
        <w:tc>
          <w:tcPr>
            <w:tcW w:w="122" w:type="dxa"/>
            <w:vAlign w:val="center"/>
            <w:hideMark/>
          </w:tcPr>
          <w:p w14:paraId="528ECF02" w14:textId="77777777" w:rsidR="00F71A0F" w:rsidRPr="00F71A0F" w:rsidRDefault="00F71A0F" w:rsidP="00F71A0F">
            <w:pPr>
              <w:rPr>
                <w:rFonts w:ascii="Times New Roman" w:hAnsi="Times New Roman"/>
                <w:sz w:val="20"/>
                <w:szCs w:val="20"/>
                <w:lang w:val="es-BO" w:eastAsia="es-BO"/>
              </w:rPr>
            </w:pPr>
          </w:p>
        </w:tc>
      </w:tr>
      <w:tr w:rsidR="00F71A0F" w:rsidRPr="00F71A0F" w14:paraId="36CB50DA" w14:textId="77777777" w:rsidTr="00F71A0F">
        <w:trPr>
          <w:trHeight w:val="265"/>
        </w:trPr>
        <w:tc>
          <w:tcPr>
            <w:tcW w:w="2489" w:type="dxa"/>
            <w:tcBorders>
              <w:top w:val="nil"/>
              <w:left w:val="nil"/>
              <w:bottom w:val="nil"/>
              <w:right w:val="nil"/>
            </w:tcBorders>
            <w:shd w:val="clear" w:color="auto" w:fill="auto"/>
            <w:noWrap/>
            <w:vAlign w:val="bottom"/>
            <w:hideMark/>
          </w:tcPr>
          <w:p w14:paraId="13786D40"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nil"/>
            </w:tcBorders>
            <w:shd w:val="clear" w:color="auto" w:fill="auto"/>
            <w:noWrap/>
            <w:vAlign w:val="bottom"/>
            <w:hideMark/>
          </w:tcPr>
          <w:p w14:paraId="0E03DEC9"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458670C7" w14:textId="77777777" w:rsidR="00F71A0F" w:rsidRPr="00F71A0F" w:rsidRDefault="00F71A0F" w:rsidP="00F71A0F">
            <w:pPr>
              <w:rPr>
                <w:rFonts w:ascii="Tahoma" w:hAnsi="Tahoma" w:cs="Tahoma"/>
                <w:color w:val="365F91"/>
                <w:sz w:val="22"/>
                <w:szCs w:val="22"/>
                <w:lang w:eastAsia="en-US"/>
              </w:rPr>
            </w:pPr>
          </w:p>
        </w:tc>
        <w:tc>
          <w:tcPr>
            <w:tcW w:w="122" w:type="dxa"/>
            <w:vAlign w:val="center"/>
            <w:hideMark/>
          </w:tcPr>
          <w:p w14:paraId="51A15F21" w14:textId="77777777" w:rsidR="00F71A0F" w:rsidRPr="00F71A0F" w:rsidRDefault="00F71A0F" w:rsidP="00F71A0F">
            <w:pPr>
              <w:rPr>
                <w:rFonts w:ascii="Times New Roman" w:hAnsi="Times New Roman"/>
                <w:sz w:val="20"/>
                <w:szCs w:val="20"/>
                <w:lang w:val="es-BO" w:eastAsia="es-BO"/>
              </w:rPr>
            </w:pPr>
          </w:p>
        </w:tc>
      </w:tr>
      <w:tr w:rsidR="00F71A0F" w:rsidRPr="00F71A0F" w14:paraId="7058ADE4" w14:textId="77777777" w:rsidTr="00F71A0F">
        <w:trPr>
          <w:trHeight w:val="657"/>
        </w:trPr>
        <w:tc>
          <w:tcPr>
            <w:tcW w:w="2489" w:type="dxa"/>
            <w:vMerge w:val="restart"/>
            <w:tcBorders>
              <w:top w:val="single" w:sz="8" w:space="0" w:color="auto"/>
              <w:left w:val="single" w:sz="8" w:space="0" w:color="auto"/>
              <w:bottom w:val="nil"/>
              <w:right w:val="single" w:sz="8" w:space="0" w:color="auto"/>
            </w:tcBorders>
            <w:shd w:val="clear" w:color="auto" w:fill="auto"/>
            <w:vAlign w:val="center"/>
            <w:hideMark/>
          </w:tcPr>
          <w:p w14:paraId="30E98932"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lastRenderedPageBreak/>
              <w:t>Detalle</w:t>
            </w:r>
          </w:p>
        </w:tc>
        <w:tc>
          <w:tcPr>
            <w:tcW w:w="2382" w:type="dxa"/>
            <w:tcBorders>
              <w:top w:val="single" w:sz="8" w:space="0" w:color="auto"/>
              <w:left w:val="nil"/>
              <w:bottom w:val="single" w:sz="8" w:space="0" w:color="auto"/>
              <w:right w:val="single" w:sz="8" w:space="0" w:color="auto"/>
            </w:tcBorders>
            <w:shd w:val="clear" w:color="auto" w:fill="auto"/>
            <w:vAlign w:val="center"/>
            <w:hideMark/>
          </w:tcPr>
          <w:p w14:paraId="0A41206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single" w:sz="8" w:space="0" w:color="auto"/>
              <w:left w:val="nil"/>
              <w:bottom w:val="single" w:sz="8" w:space="0" w:color="auto"/>
              <w:right w:val="single" w:sz="8" w:space="0" w:color="auto"/>
            </w:tcBorders>
            <w:shd w:val="clear" w:color="auto" w:fill="auto"/>
            <w:vAlign w:val="center"/>
            <w:hideMark/>
          </w:tcPr>
          <w:p w14:paraId="7F83DB3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c>
          <w:tcPr>
            <w:tcW w:w="122" w:type="dxa"/>
            <w:vAlign w:val="center"/>
            <w:hideMark/>
          </w:tcPr>
          <w:p w14:paraId="007DACBE" w14:textId="77777777" w:rsidR="00F71A0F" w:rsidRPr="00F71A0F" w:rsidRDefault="00F71A0F" w:rsidP="00F71A0F">
            <w:pPr>
              <w:rPr>
                <w:rFonts w:ascii="Times New Roman" w:hAnsi="Times New Roman"/>
                <w:sz w:val="20"/>
                <w:szCs w:val="20"/>
                <w:lang w:val="es-BO" w:eastAsia="es-BO"/>
              </w:rPr>
            </w:pPr>
          </w:p>
        </w:tc>
      </w:tr>
      <w:tr w:rsidR="00F71A0F" w:rsidRPr="00F71A0F" w14:paraId="5AD903FE" w14:textId="77777777" w:rsidTr="00F71A0F">
        <w:trPr>
          <w:trHeight w:val="544"/>
        </w:trPr>
        <w:tc>
          <w:tcPr>
            <w:tcW w:w="2489" w:type="dxa"/>
            <w:vMerge/>
            <w:tcBorders>
              <w:top w:val="single" w:sz="8" w:space="0" w:color="auto"/>
              <w:left w:val="single" w:sz="8" w:space="0" w:color="auto"/>
              <w:bottom w:val="nil"/>
              <w:right w:val="single" w:sz="8" w:space="0" w:color="auto"/>
            </w:tcBorders>
            <w:vAlign w:val="center"/>
            <w:hideMark/>
          </w:tcPr>
          <w:p w14:paraId="1513FEDD"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single" w:sz="4" w:space="0" w:color="auto"/>
            </w:tcBorders>
            <w:shd w:val="clear" w:color="auto" w:fill="auto"/>
            <w:vAlign w:val="center"/>
            <w:hideMark/>
          </w:tcPr>
          <w:p w14:paraId="3B252D0B"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nil"/>
              <w:left w:val="single" w:sz="8" w:space="0" w:color="auto"/>
              <w:bottom w:val="nil"/>
              <w:right w:val="single" w:sz="8" w:space="0" w:color="auto"/>
            </w:tcBorders>
            <w:shd w:val="clear" w:color="auto" w:fill="auto"/>
            <w:noWrap/>
            <w:vAlign w:val="bottom"/>
            <w:hideMark/>
          </w:tcPr>
          <w:p w14:paraId="1C3DC0C9"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Precio en Bs. </w:t>
            </w:r>
          </w:p>
        </w:tc>
        <w:tc>
          <w:tcPr>
            <w:tcW w:w="122" w:type="dxa"/>
            <w:vAlign w:val="center"/>
            <w:hideMark/>
          </w:tcPr>
          <w:p w14:paraId="0819A4EE" w14:textId="77777777" w:rsidR="00F71A0F" w:rsidRPr="00F71A0F" w:rsidRDefault="00F71A0F" w:rsidP="00F71A0F">
            <w:pPr>
              <w:rPr>
                <w:rFonts w:ascii="Times New Roman" w:hAnsi="Times New Roman"/>
                <w:sz w:val="20"/>
                <w:szCs w:val="20"/>
                <w:lang w:val="es-BO" w:eastAsia="es-BO"/>
              </w:rPr>
            </w:pPr>
          </w:p>
        </w:tc>
      </w:tr>
      <w:tr w:rsidR="00F71A0F" w:rsidRPr="00F71A0F" w14:paraId="53452CA5" w14:textId="77777777" w:rsidTr="00F71A0F">
        <w:trPr>
          <w:trHeight w:val="518"/>
        </w:trPr>
        <w:tc>
          <w:tcPr>
            <w:tcW w:w="248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27B16B1"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Manipuleo  por Hora  por c/persona  Bs. </w:t>
            </w:r>
          </w:p>
        </w:tc>
        <w:tc>
          <w:tcPr>
            <w:tcW w:w="2382" w:type="dxa"/>
            <w:tcBorders>
              <w:top w:val="single" w:sz="8" w:space="0" w:color="auto"/>
              <w:left w:val="nil"/>
              <w:bottom w:val="single" w:sz="8" w:space="0" w:color="auto"/>
              <w:right w:val="single" w:sz="4" w:space="0" w:color="auto"/>
            </w:tcBorders>
            <w:shd w:val="clear" w:color="auto" w:fill="auto"/>
            <w:noWrap/>
            <w:vAlign w:val="bottom"/>
            <w:hideMark/>
          </w:tcPr>
          <w:p w14:paraId="572261F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single" w:sz="8" w:space="0" w:color="auto"/>
              <w:left w:val="nil"/>
              <w:bottom w:val="single" w:sz="8" w:space="0" w:color="auto"/>
              <w:right w:val="single" w:sz="8" w:space="0" w:color="auto"/>
            </w:tcBorders>
            <w:shd w:val="clear" w:color="auto" w:fill="auto"/>
            <w:noWrap/>
            <w:vAlign w:val="bottom"/>
            <w:hideMark/>
          </w:tcPr>
          <w:p w14:paraId="5D14F627"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2" w:type="dxa"/>
            <w:vAlign w:val="center"/>
            <w:hideMark/>
          </w:tcPr>
          <w:p w14:paraId="08342391" w14:textId="77777777" w:rsidR="00F71A0F" w:rsidRPr="00F71A0F" w:rsidRDefault="00F71A0F" w:rsidP="00F71A0F">
            <w:pPr>
              <w:rPr>
                <w:rFonts w:ascii="Times New Roman" w:hAnsi="Times New Roman"/>
                <w:sz w:val="20"/>
                <w:szCs w:val="20"/>
                <w:lang w:val="es-BO" w:eastAsia="es-BO"/>
              </w:rPr>
            </w:pPr>
          </w:p>
        </w:tc>
      </w:tr>
    </w:tbl>
    <w:p w14:paraId="1FCE8DE9" w14:textId="77777777" w:rsidR="000829EE" w:rsidRDefault="000829EE" w:rsidP="0005306F">
      <w:pPr>
        <w:pStyle w:val="Normal2"/>
        <w:rPr>
          <w:rFonts w:ascii="Verdana" w:hAnsi="Verdana" w:cs="Arial"/>
          <w:b/>
          <w:i/>
          <w:color w:val="004990"/>
          <w:sz w:val="18"/>
          <w:szCs w:val="18"/>
          <w:lang w:val="es-BO"/>
        </w:rPr>
      </w:pPr>
    </w:p>
    <w:p w14:paraId="5226E08F" w14:textId="77777777" w:rsidR="00F71A0F" w:rsidRDefault="00F71A0F" w:rsidP="0005306F">
      <w:pPr>
        <w:pStyle w:val="Normal2"/>
        <w:rPr>
          <w:rFonts w:ascii="Verdana" w:hAnsi="Verdana" w:cs="Arial"/>
          <w:b/>
          <w:i/>
          <w:color w:val="004990"/>
          <w:sz w:val="18"/>
          <w:szCs w:val="18"/>
          <w:lang w:val="es-BO"/>
        </w:rPr>
      </w:pPr>
    </w:p>
    <w:p w14:paraId="3881C1A4" w14:textId="77777777" w:rsidR="00F71A0F" w:rsidRDefault="00F71A0F" w:rsidP="0005306F">
      <w:pPr>
        <w:pStyle w:val="Normal2"/>
        <w:rPr>
          <w:rFonts w:ascii="Verdana" w:hAnsi="Verdana" w:cs="Arial"/>
          <w:b/>
          <w:i/>
          <w:color w:val="004990"/>
          <w:sz w:val="18"/>
          <w:szCs w:val="18"/>
          <w:lang w:val="es-BO"/>
        </w:rPr>
      </w:pPr>
    </w:p>
    <w:p w14:paraId="64EE756F" w14:textId="77777777" w:rsidR="00F71A0F" w:rsidRDefault="00F71A0F" w:rsidP="0005306F">
      <w:pPr>
        <w:pStyle w:val="Normal2"/>
        <w:rPr>
          <w:rFonts w:ascii="Verdana" w:hAnsi="Verdana" w:cs="Arial"/>
          <w:b/>
          <w:i/>
          <w:color w:val="004990"/>
          <w:sz w:val="18"/>
          <w:szCs w:val="18"/>
          <w:lang w:val="es-BO"/>
        </w:rPr>
      </w:pPr>
    </w:p>
    <w:p w14:paraId="2B1C20C1" w14:textId="77777777" w:rsidR="00F71A0F" w:rsidRDefault="00F71A0F" w:rsidP="0005306F">
      <w:pPr>
        <w:pStyle w:val="Normal2"/>
        <w:rPr>
          <w:rFonts w:ascii="Verdana" w:hAnsi="Verdana" w:cs="Arial"/>
          <w:b/>
          <w:i/>
          <w:color w:val="004990"/>
          <w:sz w:val="18"/>
          <w:szCs w:val="18"/>
          <w:lang w:val="es-BO"/>
        </w:rPr>
      </w:pPr>
    </w:p>
    <w:tbl>
      <w:tblPr>
        <w:tblW w:w="13138" w:type="dxa"/>
        <w:tblInd w:w="55" w:type="dxa"/>
        <w:tblLayout w:type="fixed"/>
        <w:tblCellMar>
          <w:left w:w="70" w:type="dxa"/>
          <w:right w:w="70" w:type="dxa"/>
        </w:tblCellMar>
        <w:tblLook w:val="04A0" w:firstRow="1" w:lastRow="0" w:firstColumn="1" w:lastColumn="0" w:noHBand="0" w:noVBand="1"/>
      </w:tblPr>
      <w:tblGrid>
        <w:gridCol w:w="475"/>
        <w:gridCol w:w="1953"/>
        <w:gridCol w:w="848"/>
        <w:gridCol w:w="8"/>
        <w:gridCol w:w="842"/>
        <w:gridCol w:w="39"/>
        <w:gridCol w:w="594"/>
        <w:gridCol w:w="426"/>
        <w:gridCol w:w="75"/>
        <w:gridCol w:w="57"/>
        <w:gridCol w:w="28"/>
        <w:gridCol w:w="766"/>
        <w:gridCol w:w="850"/>
        <w:gridCol w:w="119"/>
        <w:gridCol w:w="873"/>
        <w:gridCol w:w="96"/>
        <w:gridCol w:w="256"/>
        <w:gridCol w:w="641"/>
        <w:gridCol w:w="99"/>
        <w:gridCol w:w="153"/>
        <w:gridCol w:w="160"/>
        <w:gridCol w:w="438"/>
        <w:gridCol w:w="225"/>
        <w:gridCol w:w="2177"/>
        <w:gridCol w:w="940"/>
      </w:tblGrid>
      <w:tr w:rsidR="00F71A0F" w:rsidRPr="00F71A0F" w14:paraId="1DE98F06" w14:textId="77777777" w:rsidTr="00F71A0F">
        <w:trPr>
          <w:gridAfter w:val="2"/>
          <w:wAfter w:w="3117" w:type="dxa"/>
          <w:trHeight w:val="279"/>
        </w:trPr>
        <w:tc>
          <w:tcPr>
            <w:tcW w:w="2428" w:type="dxa"/>
            <w:gridSpan w:val="2"/>
            <w:tcBorders>
              <w:top w:val="nil"/>
              <w:left w:val="nil"/>
              <w:bottom w:val="nil"/>
              <w:right w:val="nil"/>
            </w:tcBorders>
            <w:shd w:val="clear" w:color="auto" w:fill="auto"/>
            <w:noWrap/>
            <w:vAlign w:val="bottom"/>
            <w:hideMark/>
          </w:tcPr>
          <w:p w14:paraId="7121687F" w14:textId="77777777" w:rsidR="00F71A0F" w:rsidRPr="00F71A0F" w:rsidRDefault="00F71A0F" w:rsidP="00F71A0F">
            <w:pPr>
              <w:rPr>
                <w:rFonts w:ascii="Calibri" w:hAnsi="Calibri"/>
                <w:b/>
                <w:bCs/>
                <w:color w:val="000000"/>
                <w:sz w:val="22"/>
                <w:szCs w:val="22"/>
                <w:lang w:val="es-BO" w:eastAsia="es-BO"/>
              </w:rPr>
            </w:pPr>
            <w:bookmarkStart w:id="37" w:name="RANGE!A1:P37"/>
            <w:r>
              <w:rPr>
                <w:rFonts w:ascii="Calibri" w:hAnsi="Calibri"/>
                <w:b/>
                <w:bCs/>
                <w:color w:val="000000"/>
                <w:sz w:val="22"/>
                <w:szCs w:val="22"/>
                <w:lang w:val="es-BO" w:eastAsia="es-BO"/>
              </w:rPr>
              <w:t xml:space="preserve">ENTREGA A NIVEL  </w:t>
            </w:r>
            <w:r w:rsidRPr="00F71A0F">
              <w:rPr>
                <w:rFonts w:ascii="Calibri" w:hAnsi="Calibri"/>
                <w:b/>
                <w:bCs/>
                <w:color w:val="000000"/>
                <w:sz w:val="22"/>
                <w:szCs w:val="22"/>
                <w:lang w:val="es-BO" w:eastAsia="es-BO"/>
              </w:rPr>
              <w:t xml:space="preserve">NACIONAL VÍA TERRESTRE DE LA PAZ A: </w:t>
            </w:r>
            <w:bookmarkEnd w:id="37"/>
          </w:p>
        </w:tc>
        <w:tc>
          <w:tcPr>
            <w:tcW w:w="856" w:type="dxa"/>
            <w:gridSpan w:val="2"/>
            <w:tcBorders>
              <w:top w:val="nil"/>
              <w:left w:val="nil"/>
              <w:bottom w:val="nil"/>
              <w:right w:val="nil"/>
            </w:tcBorders>
            <w:shd w:val="clear" w:color="000000" w:fill="FFFFFF"/>
            <w:noWrap/>
            <w:vAlign w:val="bottom"/>
            <w:hideMark/>
          </w:tcPr>
          <w:p w14:paraId="29B2CEEB"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881" w:type="dxa"/>
            <w:gridSpan w:val="2"/>
            <w:tcBorders>
              <w:top w:val="nil"/>
              <w:left w:val="nil"/>
              <w:bottom w:val="nil"/>
              <w:right w:val="nil"/>
            </w:tcBorders>
            <w:shd w:val="clear" w:color="000000" w:fill="FFFFFF"/>
            <w:noWrap/>
            <w:vAlign w:val="bottom"/>
            <w:hideMark/>
          </w:tcPr>
          <w:p w14:paraId="4BB8CDBC"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1152" w:type="dxa"/>
            <w:gridSpan w:val="4"/>
            <w:tcBorders>
              <w:top w:val="nil"/>
              <w:left w:val="nil"/>
              <w:bottom w:val="nil"/>
              <w:right w:val="nil"/>
            </w:tcBorders>
            <w:shd w:val="clear" w:color="000000" w:fill="FFFFFF"/>
            <w:noWrap/>
            <w:vAlign w:val="bottom"/>
            <w:hideMark/>
          </w:tcPr>
          <w:p w14:paraId="0BB98043"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794" w:type="dxa"/>
            <w:gridSpan w:val="2"/>
            <w:tcBorders>
              <w:top w:val="nil"/>
              <w:left w:val="nil"/>
              <w:bottom w:val="nil"/>
              <w:right w:val="nil"/>
            </w:tcBorders>
            <w:shd w:val="clear" w:color="auto" w:fill="auto"/>
            <w:noWrap/>
            <w:vAlign w:val="bottom"/>
            <w:hideMark/>
          </w:tcPr>
          <w:p w14:paraId="667A5172" w14:textId="77777777" w:rsidR="00F71A0F" w:rsidRPr="00F71A0F" w:rsidRDefault="00F71A0F" w:rsidP="00F71A0F">
            <w:pPr>
              <w:rPr>
                <w:rFonts w:ascii="Calibri" w:hAnsi="Calibri"/>
                <w:sz w:val="22"/>
                <w:szCs w:val="22"/>
                <w:lang w:val="es-BO" w:eastAsia="es-BO"/>
              </w:rPr>
            </w:pPr>
          </w:p>
        </w:tc>
        <w:tc>
          <w:tcPr>
            <w:tcW w:w="969" w:type="dxa"/>
            <w:gridSpan w:val="2"/>
            <w:tcBorders>
              <w:top w:val="nil"/>
              <w:left w:val="nil"/>
              <w:bottom w:val="nil"/>
              <w:right w:val="nil"/>
            </w:tcBorders>
            <w:shd w:val="clear" w:color="000000" w:fill="FFFFFF"/>
            <w:noWrap/>
            <w:vAlign w:val="bottom"/>
            <w:hideMark/>
          </w:tcPr>
          <w:p w14:paraId="7D936AB6"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69" w:type="dxa"/>
            <w:gridSpan w:val="2"/>
            <w:tcBorders>
              <w:top w:val="nil"/>
              <w:left w:val="nil"/>
              <w:bottom w:val="nil"/>
              <w:right w:val="nil"/>
            </w:tcBorders>
            <w:shd w:val="clear" w:color="000000" w:fill="FFFFFF"/>
            <w:noWrap/>
            <w:vAlign w:val="bottom"/>
            <w:hideMark/>
          </w:tcPr>
          <w:p w14:paraId="1B71C254"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96" w:type="dxa"/>
            <w:gridSpan w:val="3"/>
            <w:tcBorders>
              <w:top w:val="nil"/>
              <w:left w:val="nil"/>
              <w:bottom w:val="nil"/>
              <w:right w:val="nil"/>
            </w:tcBorders>
            <w:shd w:val="clear" w:color="000000" w:fill="FFFFFF"/>
            <w:noWrap/>
            <w:vAlign w:val="bottom"/>
            <w:hideMark/>
          </w:tcPr>
          <w:p w14:paraId="7638CDE1"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76" w:type="dxa"/>
            <w:gridSpan w:val="4"/>
            <w:tcBorders>
              <w:top w:val="nil"/>
              <w:left w:val="nil"/>
              <w:bottom w:val="nil"/>
              <w:right w:val="nil"/>
            </w:tcBorders>
            <w:shd w:val="clear" w:color="auto" w:fill="auto"/>
            <w:noWrap/>
            <w:vAlign w:val="bottom"/>
            <w:hideMark/>
          </w:tcPr>
          <w:p w14:paraId="7C3F27DF" w14:textId="77777777" w:rsidR="00F71A0F" w:rsidRPr="00F71A0F" w:rsidRDefault="00F71A0F" w:rsidP="00F71A0F">
            <w:pPr>
              <w:rPr>
                <w:rFonts w:ascii="Calibri" w:hAnsi="Calibri"/>
                <w:color w:val="000000"/>
                <w:sz w:val="22"/>
                <w:szCs w:val="22"/>
                <w:lang w:val="es-BO" w:eastAsia="es-BO"/>
              </w:rPr>
            </w:pPr>
          </w:p>
        </w:tc>
      </w:tr>
      <w:tr w:rsidR="00F71A0F" w:rsidRPr="00F71A0F" w14:paraId="4D4A8848" w14:textId="77777777" w:rsidTr="00F71A0F">
        <w:trPr>
          <w:gridAfter w:val="2"/>
          <w:wAfter w:w="3117" w:type="dxa"/>
          <w:trHeight w:val="293"/>
        </w:trPr>
        <w:tc>
          <w:tcPr>
            <w:tcW w:w="2428" w:type="dxa"/>
            <w:gridSpan w:val="2"/>
            <w:tcBorders>
              <w:top w:val="nil"/>
              <w:left w:val="nil"/>
              <w:bottom w:val="nil"/>
              <w:right w:val="nil"/>
            </w:tcBorders>
            <w:shd w:val="clear" w:color="auto" w:fill="auto"/>
            <w:noWrap/>
            <w:vAlign w:val="bottom"/>
            <w:hideMark/>
          </w:tcPr>
          <w:p w14:paraId="24209A25" w14:textId="77777777" w:rsidR="00F71A0F" w:rsidRPr="00F71A0F" w:rsidRDefault="00F71A0F" w:rsidP="00F71A0F">
            <w:pPr>
              <w:rPr>
                <w:rFonts w:ascii="Calibri" w:hAnsi="Calibri"/>
                <w:b/>
                <w:bCs/>
                <w:color w:val="000000"/>
                <w:sz w:val="22"/>
                <w:szCs w:val="22"/>
                <w:lang w:val="es-BO" w:eastAsia="es-BO"/>
              </w:rPr>
            </w:pPr>
            <w:r w:rsidRPr="00F71A0F">
              <w:rPr>
                <w:rFonts w:ascii="Calibri" w:hAnsi="Calibri"/>
                <w:b/>
                <w:bCs/>
                <w:color w:val="000000"/>
                <w:sz w:val="22"/>
                <w:szCs w:val="22"/>
                <w:lang w:val="es-BO" w:eastAsia="es-BO"/>
              </w:rPr>
              <w:t>(</w:t>
            </w:r>
            <w:r w:rsidRPr="00F71A0F">
              <w:rPr>
                <w:rFonts w:ascii="Calibri" w:hAnsi="Calibri"/>
                <w:color w:val="000000"/>
                <w:sz w:val="22"/>
                <w:szCs w:val="22"/>
                <w:lang w:val="es-BO" w:eastAsia="es-BO"/>
              </w:rPr>
              <w:t>Precio en Bolivianos)</w:t>
            </w:r>
          </w:p>
        </w:tc>
        <w:tc>
          <w:tcPr>
            <w:tcW w:w="856" w:type="dxa"/>
            <w:gridSpan w:val="2"/>
            <w:tcBorders>
              <w:top w:val="nil"/>
              <w:left w:val="nil"/>
              <w:bottom w:val="nil"/>
              <w:right w:val="nil"/>
            </w:tcBorders>
            <w:shd w:val="clear" w:color="000000" w:fill="FFFFFF"/>
            <w:noWrap/>
            <w:vAlign w:val="bottom"/>
            <w:hideMark/>
          </w:tcPr>
          <w:p w14:paraId="11C6436D"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881" w:type="dxa"/>
            <w:gridSpan w:val="2"/>
            <w:tcBorders>
              <w:top w:val="nil"/>
              <w:left w:val="nil"/>
              <w:bottom w:val="nil"/>
              <w:right w:val="nil"/>
            </w:tcBorders>
            <w:shd w:val="clear" w:color="000000" w:fill="FFFFFF"/>
            <w:noWrap/>
            <w:vAlign w:val="bottom"/>
            <w:hideMark/>
          </w:tcPr>
          <w:p w14:paraId="7E157919"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1152" w:type="dxa"/>
            <w:gridSpan w:val="4"/>
            <w:tcBorders>
              <w:top w:val="nil"/>
              <w:left w:val="nil"/>
              <w:bottom w:val="nil"/>
              <w:right w:val="nil"/>
            </w:tcBorders>
            <w:shd w:val="clear" w:color="000000" w:fill="FFFFFF"/>
            <w:noWrap/>
            <w:vAlign w:val="bottom"/>
            <w:hideMark/>
          </w:tcPr>
          <w:p w14:paraId="18D39F62"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794" w:type="dxa"/>
            <w:gridSpan w:val="2"/>
            <w:tcBorders>
              <w:top w:val="nil"/>
              <w:left w:val="nil"/>
              <w:bottom w:val="nil"/>
              <w:right w:val="nil"/>
            </w:tcBorders>
            <w:shd w:val="clear" w:color="auto" w:fill="auto"/>
            <w:noWrap/>
            <w:vAlign w:val="bottom"/>
            <w:hideMark/>
          </w:tcPr>
          <w:p w14:paraId="09962A47" w14:textId="77777777" w:rsidR="00F71A0F" w:rsidRPr="00F71A0F" w:rsidRDefault="00F71A0F" w:rsidP="00F71A0F">
            <w:pPr>
              <w:rPr>
                <w:rFonts w:ascii="Calibri" w:hAnsi="Calibri"/>
                <w:sz w:val="22"/>
                <w:szCs w:val="22"/>
                <w:lang w:val="es-BO" w:eastAsia="es-BO"/>
              </w:rPr>
            </w:pPr>
          </w:p>
        </w:tc>
        <w:tc>
          <w:tcPr>
            <w:tcW w:w="969" w:type="dxa"/>
            <w:gridSpan w:val="2"/>
            <w:tcBorders>
              <w:top w:val="nil"/>
              <w:left w:val="nil"/>
              <w:bottom w:val="nil"/>
              <w:right w:val="nil"/>
            </w:tcBorders>
            <w:shd w:val="clear" w:color="000000" w:fill="FFFFFF"/>
            <w:noWrap/>
            <w:vAlign w:val="bottom"/>
            <w:hideMark/>
          </w:tcPr>
          <w:p w14:paraId="60E097B2"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69" w:type="dxa"/>
            <w:gridSpan w:val="2"/>
            <w:tcBorders>
              <w:top w:val="nil"/>
              <w:left w:val="nil"/>
              <w:bottom w:val="nil"/>
              <w:right w:val="nil"/>
            </w:tcBorders>
            <w:shd w:val="clear" w:color="000000" w:fill="FFFFFF"/>
            <w:noWrap/>
            <w:vAlign w:val="bottom"/>
            <w:hideMark/>
          </w:tcPr>
          <w:p w14:paraId="23286075"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96" w:type="dxa"/>
            <w:gridSpan w:val="3"/>
            <w:tcBorders>
              <w:top w:val="nil"/>
              <w:left w:val="nil"/>
              <w:bottom w:val="nil"/>
              <w:right w:val="nil"/>
            </w:tcBorders>
            <w:shd w:val="clear" w:color="000000" w:fill="FFFFFF"/>
            <w:noWrap/>
            <w:vAlign w:val="bottom"/>
            <w:hideMark/>
          </w:tcPr>
          <w:p w14:paraId="5F092558"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76" w:type="dxa"/>
            <w:gridSpan w:val="4"/>
            <w:tcBorders>
              <w:top w:val="nil"/>
              <w:left w:val="nil"/>
              <w:bottom w:val="nil"/>
              <w:right w:val="nil"/>
            </w:tcBorders>
            <w:shd w:val="clear" w:color="auto" w:fill="auto"/>
            <w:noWrap/>
            <w:vAlign w:val="bottom"/>
            <w:hideMark/>
          </w:tcPr>
          <w:p w14:paraId="7CEA8DB0" w14:textId="77777777" w:rsidR="00F71A0F" w:rsidRPr="00F71A0F" w:rsidRDefault="00F71A0F" w:rsidP="00F71A0F">
            <w:pPr>
              <w:rPr>
                <w:rFonts w:ascii="Calibri" w:hAnsi="Calibri"/>
                <w:color w:val="000000"/>
                <w:sz w:val="22"/>
                <w:szCs w:val="22"/>
                <w:lang w:val="es-BO" w:eastAsia="es-BO"/>
              </w:rPr>
            </w:pPr>
          </w:p>
        </w:tc>
      </w:tr>
      <w:tr w:rsidR="00F71A0F" w:rsidRPr="00F71A0F" w14:paraId="09B35DF9" w14:textId="77777777" w:rsidTr="00F71A0F">
        <w:trPr>
          <w:gridAfter w:val="2"/>
          <w:wAfter w:w="3117" w:type="dxa"/>
          <w:trHeight w:val="307"/>
        </w:trPr>
        <w:tc>
          <w:tcPr>
            <w:tcW w:w="475" w:type="dxa"/>
            <w:tcBorders>
              <w:top w:val="nil"/>
              <w:left w:val="nil"/>
              <w:bottom w:val="nil"/>
              <w:right w:val="nil"/>
            </w:tcBorders>
            <w:shd w:val="clear" w:color="auto" w:fill="auto"/>
            <w:noWrap/>
            <w:vAlign w:val="bottom"/>
            <w:hideMark/>
          </w:tcPr>
          <w:p w14:paraId="3F5B0900" w14:textId="77777777" w:rsidR="00F71A0F" w:rsidRPr="00F71A0F" w:rsidRDefault="00F71A0F" w:rsidP="00F71A0F">
            <w:pPr>
              <w:rPr>
                <w:rFonts w:ascii="Calibri" w:hAnsi="Calibri"/>
                <w:color w:val="000000"/>
                <w:sz w:val="22"/>
                <w:szCs w:val="22"/>
                <w:lang w:val="es-BO" w:eastAsia="es-BO"/>
              </w:rPr>
            </w:pPr>
          </w:p>
        </w:tc>
        <w:tc>
          <w:tcPr>
            <w:tcW w:w="1953" w:type="dxa"/>
            <w:tcBorders>
              <w:top w:val="nil"/>
              <w:left w:val="nil"/>
              <w:bottom w:val="nil"/>
              <w:right w:val="nil"/>
            </w:tcBorders>
            <w:shd w:val="clear" w:color="auto" w:fill="auto"/>
            <w:noWrap/>
            <w:vAlign w:val="bottom"/>
            <w:hideMark/>
          </w:tcPr>
          <w:p w14:paraId="22750C7C" w14:textId="77777777" w:rsidR="00F71A0F" w:rsidRPr="00F71A0F" w:rsidRDefault="00F71A0F" w:rsidP="00F71A0F">
            <w:pPr>
              <w:rPr>
                <w:rFonts w:ascii="Calibri" w:hAnsi="Calibri"/>
                <w:color w:val="000000"/>
                <w:sz w:val="22"/>
                <w:szCs w:val="22"/>
                <w:lang w:val="es-BO" w:eastAsia="es-BO"/>
              </w:rPr>
            </w:pPr>
          </w:p>
        </w:tc>
        <w:tc>
          <w:tcPr>
            <w:tcW w:w="2889" w:type="dxa"/>
            <w:gridSpan w:val="8"/>
            <w:tcBorders>
              <w:top w:val="single" w:sz="8" w:space="0" w:color="auto"/>
              <w:left w:val="nil"/>
              <w:bottom w:val="single" w:sz="8" w:space="0" w:color="auto"/>
              <w:right w:val="single" w:sz="8" w:space="0" w:color="000000"/>
            </w:tcBorders>
            <w:shd w:val="clear" w:color="000000" w:fill="FCD5B4"/>
            <w:vAlign w:val="center"/>
            <w:hideMark/>
          </w:tcPr>
          <w:p w14:paraId="7F6CAF75" w14:textId="77777777" w:rsidR="00F71A0F" w:rsidRPr="00F71A0F" w:rsidRDefault="00F71A0F" w:rsidP="00F71A0F">
            <w:pPr>
              <w:jc w:val="center"/>
              <w:rPr>
                <w:rFonts w:ascii="Calibri" w:hAnsi="Calibri"/>
                <w:b/>
                <w:bCs/>
                <w:color w:val="000000"/>
                <w:sz w:val="24"/>
                <w:szCs w:val="24"/>
                <w:lang w:val="es-BO" w:eastAsia="es-BO"/>
              </w:rPr>
            </w:pPr>
            <w:r w:rsidRPr="00F71A0F">
              <w:rPr>
                <w:rFonts w:ascii="Calibri" w:hAnsi="Calibri"/>
                <w:b/>
                <w:bCs/>
                <w:color w:val="000000"/>
                <w:sz w:val="24"/>
                <w:szCs w:val="24"/>
                <w:lang w:val="es-BO" w:eastAsia="es-BO"/>
              </w:rPr>
              <w:t>PRECIO PROVEEDOR</w:t>
            </w:r>
          </w:p>
        </w:tc>
        <w:tc>
          <w:tcPr>
            <w:tcW w:w="794" w:type="dxa"/>
            <w:gridSpan w:val="2"/>
            <w:tcBorders>
              <w:top w:val="nil"/>
              <w:left w:val="nil"/>
              <w:bottom w:val="nil"/>
              <w:right w:val="nil"/>
            </w:tcBorders>
            <w:shd w:val="clear" w:color="000000" w:fill="FFFFFF"/>
            <w:noWrap/>
            <w:vAlign w:val="bottom"/>
            <w:hideMark/>
          </w:tcPr>
          <w:p w14:paraId="07942779" w14:textId="77777777" w:rsidR="00F71A0F" w:rsidRPr="00F71A0F" w:rsidRDefault="00F71A0F" w:rsidP="00F71A0F">
            <w:pPr>
              <w:rPr>
                <w:rFonts w:ascii="Calibri" w:hAnsi="Calibri"/>
                <w:color w:val="000000"/>
                <w:sz w:val="24"/>
                <w:szCs w:val="24"/>
                <w:lang w:val="es-BO" w:eastAsia="es-BO"/>
              </w:rPr>
            </w:pPr>
            <w:r w:rsidRPr="00F71A0F">
              <w:rPr>
                <w:rFonts w:ascii="Calibri" w:hAnsi="Calibri"/>
                <w:color w:val="000000"/>
                <w:sz w:val="24"/>
                <w:szCs w:val="24"/>
                <w:lang w:val="es-BO" w:eastAsia="es-BO"/>
              </w:rPr>
              <w:t> </w:t>
            </w:r>
          </w:p>
        </w:tc>
        <w:tc>
          <w:tcPr>
            <w:tcW w:w="2934" w:type="dxa"/>
            <w:gridSpan w:val="7"/>
            <w:tcBorders>
              <w:top w:val="single" w:sz="8" w:space="0" w:color="auto"/>
              <w:left w:val="nil"/>
              <w:bottom w:val="single" w:sz="8" w:space="0" w:color="auto"/>
              <w:right w:val="single" w:sz="8" w:space="0" w:color="000000"/>
            </w:tcBorders>
            <w:shd w:val="clear" w:color="000000" w:fill="FCD5B4"/>
            <w:vAlign w:val="center"/>
            <w:hideMark/>
          </w:tcPr>
          <w:p w14:paraId="59BB0C1F" w14:textId="77777777" w:rsidR="00F71A0F" w:rsidRPr="00F71A0F" w:rsidRDefault="00F71A0F" w:rsidP="00F71A0F">
            <w:pPr>
              <w:jc w:val="center"/>
              <w:rPr>
                <w:rFonts w:ascii="Calibri" w:hAnsi="Calibri"/>
                <w:b/>
                <w:bCs/>
                <w:color w:val="000000"/>
                <w:sz w:val="24"/>
                <w:szCs w:val="24"/>
                <w:lang w:val="es-BO" w:eastAsia="es-BO"/>
              </w:rPr>
            </w:pPr>
            <w:r w:rsidRPr="00F71A0F">
              <w:rPr>
                <w:rFonts w:ascii="Calibri" w:hAnsi="Calibri"/>
                <w:b/>
                <w:bCs/>
                <w:color w:val="000000"/>
                <w:sz w:val="24"/>
                <w:szCs w:val="24"/>
                <w:lang w:val="es-BO" w:eastAsia="es-BO"/>
              </w:rPr>
              <w:t>PRECIO PROVEEDOR</w:t>
            </w:r>
          </w:p>
        </w:tc>
        <w:tc>
          <w:tcPr>
            <w:tcW w:w="976" w:type="dxa"/>
            <w:gridSpan w:val="4"/>
            <w:tcBorders>
              <w:top w:val="nil"/>
              <w:left w:val="nil"/>
              <w:bottom w:val="nil"/>
              <w:right w:val="nil"/>
            </w:tcBorders>
            <w:shd w:val="clear" w:color="auto" w:fill="auto"/>
            <w:noWrap/>
            <w:vAlign w:val="bottom"/>
            <w:hideMark/>
          </w:tcPr>
          <w:p w14:paraId="77CCDFD1" w14:textId="77777777" w:rsidR="00F71A0F" w:rsidRPr="00F71A0F" w:rsidRDefault="00F71A0F" w:rsidP="00F71A0F">
            <w:pPr>
              <w:rPr>
                <w:rFonts w:ascii="Calibri" w:hAnsi="Calibri"/>
                <w:color w:val="000000"/>
                <w:sz w:val="22"/>
                <w:szCs w:val="22"/>
                <w:lang w:val="es-BO" w:eastAsia="es-BO"/>
              </w:rPr>
            </w:pPr>
          </w:p>
        </w:tc>
      </w:tr>
      <w:tr w:rsidR="00F71A0F" w:rsidRPr="00F71A0F" w14:paraId="4CAEB86F" w14:textId="77777777" w:rsidTr="00F71A0F">
        <w:trPr>
          <w:gridAfter w:val="2"/>
          <w:wAfter w:w="3117" w:type="dxa"/>
          <w:trHeight w:val="1129"/>
        </w:trPr>
        <w:tc>
          <w:tcPr>
            <w:tcW w:w="47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28D57A"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N°</w:t>
            </w:r>
          </w:p>
        </w:tc>
        <w:tc>
          <w:tcPr>
            <w:tcW w:w="1953" w:type="dxa"/>
            <w:tcBorders>
              <w:top w:val="single" w:sz="8" w:space="0" w:color="auto"/>
              <w:left w:val="nil"/>
              <w:bottom w:val="single" w:sz="8" w:space="0" w:color="auto"/>
              <w:right w:val="single" w:sz="8" w:space="0" w:color="auto"/>
            </w:tcBorders>
            <w:shd w:val="clear" w:color="000000" w:fill="FFFFFF"/>
            <w:vAlign w:val="center"/>
            <w:hideMark/>
          </w:tcPr>
          <w:p w14:paraId="56926FC0"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De La Paz a: y Viceversa:</w:t>
            </w:r>
          </w:p>
        </w:tc>
        <w:tc>
          <w:tcPr>
            <w:tcW w:w="856" w:type="dxa"/>
            <w:gridSpan w:val="2"/>
            <w:tcBorders>
              <w:top w:val="nil"/>
              <w:left w:val="nil"/>
              <w:bottom w:val="single" w:sz="8" w:space="0" w:color="auto"/>
              <w:right w:val="single" w:sz="8" w:space="0" w:color="auto"/>
            </w:tcBorders>
            <w:shd w:val="clear" w:color="000000" w:fill="FCD5B4"/>
            <w:vAlign w:val="center"/>
            <w:hideMark/>
          </w:tcPr>
          <w:p w14:paraId="4AD60F10"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Mínimo  1 a 500 Kg.</w:t>
            </w:r>
          </w:p>
        </w:tc>
        <w:tc>
          <w:tcPr>
            <w:tcW w:w="881" w:type="dxa"/>
            <w:gridSpan w:val="2"/>
            <w:tcBorders>
              <w:top w:val="nil"/>
              <w:left w:val="nil"/>
              <w:bottom w:val="single" w:sz="8" w:space="0" w:color="auto"/>
              <w:right w:val="single" w:sz="8" w:space="0" w:color="auto"/>
            </w:tcBorders>
            <w:shd w:val="clear" w:color="000000" w:fill="FCD5B4"/>
            <w:vAlign w:val="center"/>
            <w:hideMark/>
          </w:tcPr>
          <w:p w14:paraId="110CAB63"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 xml:space="preserve">   Por m3 </w:t>
            </w:r>
          </w:p>
        </w:tc>
        <w:tc>
          <w:tcPr>
            <w:tcW w:w="1152" w:type="dxa"/>
            <w:gridSpan w:val="4"/>
            <w:tcBorders>
              <w:top w:val="nil"/>
              <w:left w:val="nil"/>
              <w:bottom w:val="single" w:sz="8" w:space="0" w:color="auto"/>
              <w:right w:val="single" w:sz="8" w:space="0" w:color="auto"/>
            </w:tcBorders>
            <w:shd w:val="clear" w:color="000000" w:fill="FCD5B4"/>
            <w:vAlign w:val="center"/>
            <w:hideMark/>
          </w:tcPr>
          <w:p w14:paraId="2E17AEE3"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Kg. adicional</w:t>
            </w:r>
          </w:p>
        </w:tc>
        <w:tc>
          <w:tcPr>
            <w:tcW w:w="794" w:type="dxa"/>
            <w:gridSpan w:val="2"/>
            <w:tcBorders>
              <w:top w:val="single" w:sz="8" w:space="0" w:color="auto"/>
              <w:left w:val="nil"/>
              <w:bottom w:val="single" w:sz="8" w:space="0" w:color="auto"/>
              <w:right w:val="single" w:sz="8" w:space="0" w:color="auto"/>
            </w:tcBorders>
            <w:shd w:val="clear" w:color="000000" w:fill="FFFFFF"/>
            <w:vAlign w:val="center"/>
            <w:hideMark/>
          </w:tcPr>
          <w:p w14:paraId="5D9CFD99"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w:t>
            </w:r>
            <w:proofErr w:type="spellStart"/>
            <w:r w:rsidRPr="00F71A0F">
              <w:rPr>
                <w:rFonts w:ascii="Calibri" w:hAnsi="Calibri"/>
                <w:b/>
                <w:bCs/>
                <w:color w:val="000000"/>
                <w:sz w:val="20"/>
                <w:szCs w:val="20"/>
                <w:lang w:val="es-BO" w:eastAsia="es-BO"/>
              </w:rPr>
              <w:t>dias</w:t>
            </w:r>
            <w:proofErr w:type="spellEnd"/>
            <w:r w:rsidRPr="00F71A0F">
              <w:rPr>
                <w:rFonts w:ascii="Calibri" w:hAnsi="Calibri"/>
                <w:b/>
                <w:bCs/>
                <w:color w:val="000000"/>
                <w:sz w:val="20"/>
                <w:szCs w:val="20"/>
                <w:lang w:val="es-BO" w:eastAsia="es-BO"/>
              </w:rPr>
              <w:t>)</w:t>
            </w:r>
          </w:p>
        </w:tc>
        <w:tc>
          <w:tcPr>
            <w:tcW w:w="969" w:type="dxa"/>
            <w:gridSpan w:val="2"/>
            <w:tcBorders>
              <w:top w:val="nil"/>
              <w:left w:val="nil"/>
              <w:bottom w:val="single" w:sz="8" w:space="0" w:color="auto"/>
              <w:right w:val="single" w:sz="8" w:space="0" w:color="auto"/>
            </w:tcBorders>
            <w:shd w:val="clear" w:color="000000" w:fill="FCD5B4"/>
            <w:vAlign w:val="center"/>
            <w:hideMark/>
          </w:tcPr>
          <w:p w14:paraId="6AB9CD31"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Mínimo 1 a 500 Kg. (Express)</w:t>
            </w:r>
          </w:p>
        </w:tc>
        <w:tc>
          <w:tcPr>
            <w:tcW w:w="969" w:type="dxa"/>
            <w:gridSpan w:val="2"/>
            <w:tcBorders>
              <w:top w:val="nil"/>
              <w:left w:val="nil"/>
              <w:bottom w:val="single" w:sz="8" w:space="0" w:color="auto"/>
              <w:right w:val="single" w:sz="8" w:space="0" w:color="auto"/>
            </w:tcBorders>
            <w:shd w:val="clear" w:color="000000" w:fill="FCD5B4"/>
            <w:vAlign w:val="center"/>
            <w:hideMark/>
          </w:tcPr>
          <w:p w14:paraId="7501BF3E"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m3 (Express)</w:t>
            </w:r>
          </w:p>
        </w:tc>
        <w:tc>
          <w:tcPr>
            <w:tcW w:w="996" w:type="dxa"/>
            <w:gridSpan w:val="3"/>
            <w:tcBorders>
              <w:top w:val="nil"/>
              <w:left w:val="nil"/>
              <w:bottom w:val="single" w:sz="8" w:space="0" w:color="auto"/>
              <w:right w:val="single" w:sz="8" w:space="0" w:color="auto"/>
            </w:tcBorders>
            <w:shd w:val="clear" w:color="000000" w:fill="FCD5B4"/>
            <w:vAlign w:val="center"/>
            <w:hideMark/>
          </w:tcPr>
          <w:p w14:paraId="5F12A3AF"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Kg. adicional (Express)</w:t>
            </w:r>
          </w:p>
        </w:tc>
        <w:tc>
          <w:tcPr>
            <w:tcW w:w="976" w:type="dxa"/>
            <w:gridSpan w:val="4"/>
            <w:tcBorders>
              <w:top w:val="single" w:sz="8" w:space="0" w:color="auto"/>
              <w:left w:val="nil"/>
              <w:bottom w:val="single" w:sz="8" w:space="0" w:color="auto"/>
              <w:right w:val="single" w:sz="8" w:space="0" w:color="auto"/>
            </w:tcBorders>
            <w:shd w:val="clear" w:color="000000" w:fill="FFFFFF"/>
            <w:vAlign w:val="center"/>
            <w:hideMark/>
          </w:tcPr>
          <w:p w14:paraId="691E5BA5"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Tiempo de entrega (días) - Express</w:t>
            </w:r>
          </w:p>
        </w:tc>
      </w:tr>
      <w:tr w:rsidR="00F71A0F" w:rsidRPr="00F71A0F" w14:paraId="24D0A256" w14:textId="77777777" w:rsidTr="00F71A0F">
        <w:trPr>
          <w:gridAfter w:val="2"/>
          <w:wAfter w:w="3117" w:type="dxa"/>
          <w:trHeight w:val="279"/>
        </w:trPr>
        <w:tc>
          <w:tcPr>
            <w:tcW w:w="475" w:type="dxa"/>
            <w:tcBorders>
              <w:top w:val="nil"/>
              <w:left w:val="single" w:sz="4" w:space="0" w:color="auto"/>
              <w:bottom w:val="nil"/>
              <w:right w:val="single" w:sz="4" w:space="0" w:color="auto"/>
            </w:tcBorders>
            <w:shd w:val="clear" w:color="000000" w:fill="FFFFFF"/>
            <w:noWrap/>
            <w:vAlign w:val="bottom"/>
            <w:hideMark/>
          </w:tcPr>
          <w:p w14:paraId="65E65EF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c>
          <w:tcPr>
            <w:tcW w:w="1953" w:type="dxa"/>
            <w:tcBorders>
              <w:top w:val="nil"/>
              <w:left w:val="nil"/>
              <w:bottom w:val="nil"/>
              <w:right w:val="single" w:sz="4" w:space="0" w:color="auto"/>
            </w:tcBorders>
            <w:shd w:val="clear" w:color="000000" w:fill="FFFFFF"/>
            <w:vAlign w:val="bottom"/>
            <w:hideMark/>
          </w:tcPr>
          <w:p w14:paraId="51D58E4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Cochabamba</w:t>
            </w:r>
          </w:p>
        </w:tc>
        <w:tc>
          <w:tcPr>
            <w:tcW w:w="856" w:type="dxa"/>
            <w:gridSpan w:val="2"/>
            <w:tcBorders>
              <w:top w:val="single" w:sz="4" w:space="0" w:color="auto"/>
              <w:left w:val="nil"/>
              <w:bottom w:val="single" w:sz="4" w:space="0" w:color="auto"/>
              <w:right w:val="single" w:sz="4" w:space="0" w:color="auto"/>
            </w:tcBorders>
            <w:shd w:val="clear" w:color="000000" w:fill="FCD5B4"/>
            <w:noWrap/>
            <w:vAlign w:val="bottom"/>
            <w:hideMark/>
          </w:tcPr>
          <w:p w14:paraId="08C134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single" w:sz="4" w:space="0" w:color="auto"/>
              <w:left w:val="nil"/>
              <w:bottom w:val="single" w:sz="4" w:space="0" w:color="auto"/>
              <w:right w:val="single" w:sz="4" w:space="0" w:color="auto"/>
            </w:tcBorders>
            <w:shd w:val="clear" w:color="000000" w:fill="FCD5B4"/>
            <w:noWrap/>
            <w:vAlign w:val="bottom"/>
            <w:hideMark/>
          </w:tcPr>
          <w:p w14:paraId="76F8CD9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single" w:sz="4" w:space="0" w:color="auto"/>
              <w:left w:val="nil"/>
              <w:bottom w:val="single" w:sz="4" w:space="0" w:color="auto"/>
              <w:right w:val="single" w:sz="4" w:space="0" w:color="auto"/>
            </w:tcBorders>
            <w:shd w:val="clear" w:color="000000" w:fill="FCD5B4"/>
            <w:noWrap/>
            <w:vAlign w:val="bottom"/>
            <w:hideMark/>
          </w:tcPr>
          <w:p w14:paraId="41F5101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nil"/>
              <w:right w:val="single" w:sz="4" w:space="0" w:color="auto"/>
            </w:tcBorders>
            <w:shd w:val="clear" w:color="000000" w:fill="FFFFFF"/>
            <w:noWrap/>
            <w:vAlign w:val="bottom"/>
            <w:hideMark/>
          </w:tcPr>
          <w:p w14:paraId="71785A7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134567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FE5B9D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B1675A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nil"/>
              <w:right w:val="single" w:sz="4" w:space="0" w:color="auto"/>
            </w:tcBorders>
            <w:shd w:val="clear" w:color="000000" w:fill="FFFFFF"/>
            <w:noWrap/>
            <w:vAlign w:val="bottom"/>
            <w:hideMark/>
          </w:tcPr>
          <w:p w14:paraId="57AD0C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633DC5FB" w14:textId="77777777" w:rsidTr="00F71A0F">
        <w:trPr>
          <w:gridAfter w:val="2"/>
          <w:wAfter w:w="3117" w:type="dxa"/>
          <w:trHeight w:val="279"/>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F087D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1953" w:type="dxa"/>
            <w:tcBorders>
              <w:top w:val="single" w:sz="4" w:space="0" w:color="auto"/>
              <w:left w:val="nil"/>
              <w:bottom w:val="single" w:sz="4" w:space="0" w:color="auto"/>
              <w:right w:val="single" w:sz="4" w:space="0" w:color="auto"/>
            </w:tcBorders>
            <w:shd w:val="clear" w:color="000000" w:fill="FFFFFF"/>
            <w:vAlign w:val="bottom"/>
            <w:hideMark/>
          </w:tcPr>
          <w:p w14:paraId="10994C8F"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Santa Cruz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41AB5A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6FB6DD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564BBD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8681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72B312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F0A9A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74D758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0458F1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E69A00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3E1197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D9B61B7"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Oruro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D00A8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D3E131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1700A5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248838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2EB353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465C1B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EC5A3E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F2DE2F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6DF73B6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2C4AF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1953" w:type="dxa"/>
            <w:tcBorders>
              <w:top w:val="nil"/>
              <w:left w:val="nil"/>
              <w:bottom w:val="single" w:sz="4" w:space="0" w:color="auto"/>
              <w:right w:val="single" w:sz="4" w:space="0" w:color="auto"/>
            </w:tcBorders>
            <w:shd w:val="clear" w:color="000000" w:fill="FFFFFF"/>
            <w:vAlign w:val="bottom"/>
            <w:hideMark/>
          </w:tcPr>
          <w:p w14:paraId="6F4592D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Sucre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B20290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BD2345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A2E44F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C19B36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103EB7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E6D93B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CC9B37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0F7D01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1D04C5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AFB79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1953" w:type="dxa"/>
            <w:tcBorders>
              <w:top w:val="nil"/>
              <w:left w:val="nil"/>
              <w:bottom w:val="single" w:sz="4" w:space="0" w:color="auto"/>
              <w:right w:val="single" w:sz="4" w:space="0" w:color="auto"/>
            </w:tcBorders>
            <w:shd w:val="clear" w:color="000000" w:fill="FFFFFF"/>
            <w:vAlign w:val="bottom"/>
            <w:hideMark/>
          </w:tcPr>
          <w:p w14:paraId="3023D4FB"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Tarija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9AE7D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662281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4DAB45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5448AA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186F7F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1E472E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41931D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59A76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387218E"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0C957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6</w:t>
            </w:r>
          </w:p>
        </w:tc>
        <w:tc>
          <w:tcPr>
            <w:tcW w:w="1953" w:type="dxa"/>
            <w:tcBorders>
              <w:top w:val="nil"/>
              <w:left w:val="nil"/>
              <w:bottom w:val="single" w:sz="4" w:space="0" w:color="auto"/>
              <w:right w:val="single" w:sz="4" w:space="0" w:color="auto"/>
            </w:tcBorders>
            <w:shd w:val="clear" w:color="000000" w:fill="FFFFFF"/>
            <w:vAlign w:val="bottom"/>
            <w:hideMark/>
          </w:tcPr>
          <w:p w14:paraId="60CDFDF8"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Potosi</w:t>
            </w:r>
            <w:proofErr w:type="spellEnd"/>
            <w:r w:rsidRPr="00F71A0F">
              <w:rPr>
                <w:rFonts w:ascii="Arial" w:hAnsi="Arial" w:cs="Arial"/>
                <w:color w:val="000000"/>
                <w:sz w:val="20"/>
                <w:szCs w:val="20"/>
                <w:lang w:val="es-BO" w:eastAsia="es-BO"/>
              </w:rPr>
              <w:t xml:space="preserve">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994FED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4015F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3BCE36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06C74B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BC6F80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B2548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06ACBF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C1F9AE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40534FD4"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F2BE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7</w:t>
            </w:r>
          </w:p>
        </w:tc>
        <w:tc>
          <w:tcPr>
            <w:tcW w:w="1953" w:type="dxa"/>
            <w:tcBorders>
              <w:top w:val="nil"/>
              <w:left w:val="nil"/>
              <w:bottom w:val="single" w:sz="4" w:space="0" w:color="auto"/>
              <w:right w:val="single" w:sz="4" w:space="0" w:color="auto"/>
            </w:tcBorders>
            <w:shd w:val="clear" w:color="000000" w:fill="FFFFFF"/>
            <w:vAlign w:val="bottom"/>
            <w:hideMark/>
          </w:tcPr>
          <w:p w14:paraId="10E475F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Trinidad</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278F5DC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20D603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16316F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180371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ECDACB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366E58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D7F7E1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5F14E99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6C0CD77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2A54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8</w:t>
            </w:r>
          </w:p>
        </w:tc>
        <w:tc>
          <w:tcPr>
            <w:tcW w:w="1953" w:type="dxa"/>
            <w:tcBorders>
              <w:top w:val="nil"/>
              <w:left w:val="nil"/>
              <w:bottom w:val="single" w:sz="4" w:space="0" w:color="auto"/>
              <w:right w:val="single" w:sz="4" w:space="0" w:color="auto"/>
            </w:tcBorders>
            <w:shd w:val="clear" w:color="000000" w:fill="FFFFFF"/>
            <w:vAlign w:val="bottom"/>
            <w:hideMark/>
          </w:tcPr>
          <w:p w14:paraId="0DF4CBD6"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Cobija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033C91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59793C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30CDA0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F158A9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871F42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6B16D5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FBC7A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CAE76B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r>
      <w:tr w:rsidR="00F71A0F" w:rsidRPr="00F71A0F" w14:paraId="01D1A1B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3B1F4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9</w:t>
            </w:r>
          </w:p>
        </w:tc>
        <w:tc>
          <w:tcPr>
            <w:tcW w:w="1953" w:type="dxa"/>
            <w:tcBorders>
              <w:top w:val="nil"/>
              <w:left w:val="nil"/>
              <w:bottom w:val="single" w:sz="4" w:space="0" w:color="auto"/>
              <w:right w:val="single" w:sz="4" w:space="0" w:color="auto"/>
            </w:tcBorders>
            <w:shd w:val="clear" w:color="000000" w:fill="FFFFFF"/>
            <w:vAlign w:val="bottom"/>
            <w:hideMark/>
          </w:tcPr>
          <w:p w14:paraId="1CF03770"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Caranavi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68B912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34CCB0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416A6E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540E15C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B666B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324CF6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63640F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A664E2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456337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349D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10</w:t>
            </w:r>
          </w:p>
        </w:tc>
        <w:tc>
          <w:tcPr>
            <w:tcW w:w="1953" w:type="dxa"/>
            <w:tcBorders>
              <w:top w:val="nil"/>
              <w:left w:val="nil"/>
              <w:bottom w:val="single" w:sz="4" w:space="0" w:color="auto"/>
              <w:right w:val="single" w:sz="4" w:space="0" w:color="auto"/>
            </w:tcBorders>
            <w:shd w:val="clear" w:color="000000" w:fill="FFFFFF"/>
            <w:vAlign w:val="bottom"/>
            <w:hideMark/>
          </w:tcPr>
          <w:p w14:paraId="177DAE33"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Ivirgarzama</w:t>
            </w:r>
            <w:proofErr w:type="spellEnd"/>
            <w:r w:rsidRPr="00F71A0F">
              <w:rPr>
                <w:rFonts w:ascii="Arial" w:hAnsi="Arial" w:cs="Arial"/>
                <w:color w:val="000000"/>
                <w:sz w:val="20"/>
                <w:szCs w:val="20"/>
                <w:lang w:val="es-BO" w:eastAsia="es-BO"/>
              </w:rPr>
              <w:t xml:space="preserve">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B909A8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0584987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AD8DC6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C8C1B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607232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ADBCD7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D65CFE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5E4C49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5C13622B"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00291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11</w:t>
            </w:r>
          </w:p>
        </w:tc>
        <w:tc>
          <w:tcPr>
            <w:tcW w:w="1953" w:type="dxa"/>
            <w:tcBorders>
              <w:top w:val="nil"/>
              <w:left w:val="nil"/>
              <w:bottom w:val="single" w:sz="4" w:space="0" w:color="auto"/>
              <w:right w:val="single" w:sz="4" w:space="0" w:color="auto"/>
            </w:tcBorders>
            <w:shd w:val="clear" w:color="000000" w:fill="FFFFFF"/>
            <w:vAlign w:val="bottom"/>
            <w:hideMark/>
          </w:tcPr>
          <w:p w14:paraId="4334B27E"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Shinaota</w:t>
            </w:r>
            <w:proofErr w:type="spellEnd"/>
            <w:r w:rsidRPr="00F71A0F">
              <w:rPr>
                <w:rFonts w:ascii="Arial" w:hAnsi="Arial" w:cs="Arial"/>
                <w:color w:val="000000"/>
                <w:sz w:val="20"/>
                <w:szCs w:val="20"/>
                <w:lang w:val="es-BO" w:eastAsia="es-BO"/>
              </w:rPr>
              <w:t xml:space="preserve">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7B0578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31AA20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FC67AB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C5DF98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C3B458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8E630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1F0678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EC0F8B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82AE949"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AA00F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12</w:t>
            </w:r>
          </w:p>
        </w:tc>
        <w:tc>
          <w:tcPr>
            <w:tcW w:w="1953" w:type="dxa"/>
            <w:tcBorders>
              <w:top w:val="nil"/>
              <w:left w:val="nil"/>
              <w:bottom w:val="single" w:sz="4" w:space="0" w:color="auto"/>
              <w:right w:val="single" w:sz="4" w:space="0" w:color="auto"/>
            </w:tcBorders>
            <w:shd w:val="clear" w:color="000000" w:fill="FFFFFF"/>
            <w:vAlign w:val="bottom"/>
            <w:hideMark/>
          </w:tcPr>
          <w:p w14:paraId="0AF3A21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Quillacollo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3F9DA27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D6EC13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CF648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F42461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88A0D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08E93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8C7D39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50D3EB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27C2655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1447F5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13</w:t>
            </w:r>
          </w:p>
        </w:tc>
        <w:tc>
          <w:tcPr>
            <w:tcW w:w="1953" w:type="dxa"/>
            <w:tcBorders>
              <w:top w:val="nil"/>
              <w:left w:val="nil"/>
              <w:bottom w:val="single" w:sz="4" w:space="0" w:color="auto"/>
              <w:right w:val="single" w:sz="4" w:space="0" w:color="auto"/>
            </w:tcBorders>
            <w:shd w:val="clear" w:color="000000" w:fill="FFFFFF"/>
            <w:vAlign w:val="bottom"/>
            <w:hideMark/>
          </w:tcPr>
          <w:p w14:paraId="4BD5328C"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Punata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D0102D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AD603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F546E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51C48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90C892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0F5949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851A03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E7C75D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34D8995F"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B6B47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14</w:t>
            </w:r>
          </w:p>
        </w:tc>
        <w:tc>
          <w:tcPr>
            <w:tcW w:w="1953" w:type="dxa"/>
            <w:tcBorders>
              <w:top w:val="nil"/>
              <w:left w:val="nil"/>
              <w:bottom w:val="single" w:sz="4" w:space="0" w:color="auto"/>
              <w:right w:val="single" w:sz="4" w:space="0" w:color="auto"/>
            </w:tcBorders>
            <w:shd w:val="clear" w:color="000000" w:fill="FFFFFF"/>
            <w:vAlign w:val="bottom"/>
            <w:hideMark/>
          </w:tcPr>
          <w:p w14:paraId="673513D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Montero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A47E3B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2F6F86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7A498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077937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661133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52B472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854732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6AD2D2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1F1D4DD2"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0AD4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15</w:t>
            </w:r>
          </w:p>
        </w:tc>
        <w:tc>
          <w:tcPr>
            <w:tcW w:w="1953" w:type="dxa"/>
            <w:tcBorders>
              <w:top w:val="nil"/>
              <w:left w:val="nil"/>
              <w:bottom w:val="single" w:sz="4" w:space="0" w:color="auto"/>
              <w:right w:val="single" w:sz="4" w:space="0" w:color="auto"/>
            </w:tcBorders>
            <w:shd w:val="clear" w:color="000000" w:fill="FFFFFF"/>
            <w:vAlign w:val="bottom"/>
            <w:hideMark/>
          </w:tcPr>
          <w:p w14:paraId="07852A02"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Vallegrande</w:t>
            </w:r>
            <w:proofErr w:type="spellEnd"/>
          </w:p>
        </w:tc>
        <w:tc>
          <w:tcPr>
            <w:tcW w:w="856" w:type="dxa"/>
            <w:gridSpan w:val="2"/>
            <w:tcBorders>
              <w:top w:val="nil"/>
              <w:left w:val="nil"/>
              <w:bottom w:val="single" w:sz="4" w:space="0" w:color="auto"/>
              <w:right w:val="single" w:sz="4" w:space="0" w:color="auto"/>
            </w:tcBorders>
            <w:shd w:val="clear" w:color="000000" w:fill="FCD5B4"/>
            <w:vAlign w:val="bottom"/>
            <w:hideMark/>
          </w:tcPr>
          <w:p w14:paraId="1AA949B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vAlign w:val="bottom"/>
            <w:hideMark/>
          </w:tcPr>
          <w:p w14:paraId="6B7D09A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vAlign w:val="bottom"/>
            <w:hideMark/>
          </w:tcPr>
          <w:p w14:paraId="36E748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1DF7AF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57D47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23CFBA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8901E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C010B5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30E74C57"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23F27C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16</w:t>
            </w:r>
          </w:p>
        </w:tc>
        <w:tc>
          <w:tcPr>
            <w:tcW w:w="1953" w:type="dxa"/>
            <w:tcBorders>
              <w:top w:val="nil"/>
              <w:left w:val="nil"/>
              <w:bottom w:val="single" w:sz="4" w:space="0" w:color="auto"/>
              <w:right w:val="single" w:sz="4" w:space="0" w:color="auto"/>
            </w:tcBorders>
            <w:shd w:val="clear" w:color="000000" w:fill="FFFFFF"/>
            <w:vAlign w:val="bottom"/>
            <w:hideMark/>
          </w:tcPr>
          <w:p w14:paraId="0BE53FB5"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Camiri</w:t>
            </w:r>
            <w:proofErr w:type="spellEnd"/>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4C9AA6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79A9B8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14DD5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20362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6F1C56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43027C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73B81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06940C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12AC1012" w14:textId="77777777" w:rsidTr="00F71A0F">
        <w:trPr>
          <w:gridAfter w:val="2"/>
          <w:wAfter w:w="3117" w:type="dxa"/>
          <w:trHeight w:val="293"/>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4687FF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17</w:t>
            </w:r>
          </w:p>
        </w:tc>
        <w:tc>
          <w:tcPr>
            <w:tcW w:w="1953" w:type="dxa"/>
            <w:tcBorders>
              <w:top w:val="nil"/>
              <w:left w:val="nil"/>
              <w:bottom w:val="single" w:sz="4" w:space="0" w:color="auto"/>
              <w:right w:val="single" w:sz="4" w:space="0" w:color="auto"/>
            </w:tcBorders>
            <w:shd w:val="clear" w:color="000000" w:fill="FFFFFF"/>
            <w:vAlign w:val="bottom"/>
            <w:hideMark/>
          </w:tcPr>
          <w:p w14:paraId="2802292F"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San Ignacio de Velasco</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75F2AC9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79D4FA3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7A911C6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BFC5DD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0BA8A54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5FDA242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4EAAF52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0F8C41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540B57EE" w14:textId="77777777" w:rsidTr="00F71A0F">
        <w:trPr>
          <w:gridAfter w:val="2"/>
          <w:wAfter w:w="3117" w:type="dxa"/>
          <w:trHeight w:val="320"/>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DF13E0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18</w:t>
            </w:r>
          </w:p>
        </w:tc>
        <w:tc>
          <w:tcPr>
            <w:tcW w:w="1953" w:type="dxa"/>
            <w:tcBorders>
              <w:top w:val="nil"/>
              <w:left w:val="nil"/>
              <w:bottom w:val="single" w:sz="4" w:space="0" w:color="auto"/>
              <w:right w:val="single" w:sz="4" w:space="0" w:color="auto"/>
            </w:tcBorders>
            <w:shd w:val="clear" w:color="000000" w:fill="FFFFFF"/>
            <w:vAlign w:val="bottom"/>
            <w:hideMark/>
          </w:tcPr>
          <w:p w14:paraId="5AE59B49"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San Jose de Chiquitos </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35832C6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044ACF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44FD725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A182DE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1CA5B68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1C58616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059DE97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1612386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2D012D3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39375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19</w:t>
            </w:r>
          </w:p>
        </w:tc>
        <w:tc>
          <w:tcPr>
            <w:tcW w:w="1953" w:type="dxa"/>
            <w:tcBorders>
              <w:top w:val="nil"/>
              <w:left w:val="nil"/>
              <w:bottom w:val="single" w:sz="4" w:space="0" w:color="auto"/>
              <w:right w:val="single" w:sz="4" w:space="0" w:color="auto"/>
            </w:tcBorders>
            <w:shd w:val="clear" w:color="000000" w:fill="FFFFFF"/>
            <w:vAlign w:val="bottom"/>
            <w:hideMark/>
          </w:tcPr>
          <w:p w14:paraId="780D5521"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Puerto Suarez</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3287C03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CE6915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462A4C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757340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77438C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0B204C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286E16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26C3A3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2D47A784"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3142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20</w:t>
            </w:r>
          </w:p>
        </w:tc>
        <w:tc>
          <w:tcPr>
            <w:tcW w:w="1953" w:type="dxa"/>
            <w:tcBorders>
              <w:top w:val="nil"/>
              <w:left w:val="nil"/>
              <w:bottom w:val="single" w:sz="4" w:space="0" w:color="auto"/>
              <w:right w:val="single" w:sz="4" w:space="0" w:color="auto"/>
            </w:tcBorders>
            <w:shd w:val="clear" w:color="000000" w:fill="FFFFFF"/>
            <w:vAlign w:val="bottom"/>
            <w:hideMark/>
          </w:tcPr>
          <w:p w14:paraId="79E10F54"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Yapacani</w:t>
            </w:r>
            <w:proofErr w:type="spellEnd"/>
            <w:r w:rsidRPr="00F71A0F">
              <w:rPr>
                <w:rFonts w:ascii="Arial" w:hAnsi="Arial" w:cs="Arial"/>
                <w:color w:val="000000"/>
                <w:sz w:val="20"/>
                <w:szCs w:val="20"/>
                <w:lang w:val="es-BO" w:eastAsia="es-BO"/>
              </w:rPr>
              <w:t xml:space="preserve"> </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4A16012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4937F85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033EBEA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925DE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5CE7AE0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3F0D376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7912A4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5B497CD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23870C6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F2312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21</w:t>
            </w:r>
          </w:p>
        </w:tc>
        <w:tc>
          <w:tcPr>
            <w:tcW w:w="1953" w:type="dxa"/>
            <w:tcBorders>
              <w:top w:val="nil"/>
              <w:left w:val="nil"/>
              <w:bottom w:val="single" w:sz="4" w:space="0" w:color="auto"/>
              <w:right w:val="single" w:sz="4" w:space="0" w:color="auto"/>
            </w:tcBorders>
            <w:shd w:val="clear" w:color="000000" w:fill="FFFFFF"/>
            <w:vAlign w:val="bottom"/>
            <w:hideMark/>
          </w:tcPr>
          <w:p w14:paraId="5654292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Huanuni</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5BB159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538B8B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C143E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FA8905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0B5E8F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DB72EB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787D3E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0DA58A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A6C5FE6"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F3A52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22</w:t>
            </w:r>
          </w:p>
        </w:tc>
        <w:tc>
          <w:tcPr>
            <w:tcW w:w="1953" w:type="dxa"/>
            <w:tcBorders>
              <w:top w:val="nil"/>
              <w:left w:val="nil"/>
              <w:bottom w:val="single" w:sz="4" w:space="0" w:color="auto"/>
              <w:right w:val="single" w:sz="4" w:space="0" w:color="auto"/>
            </w:tcBorders>
            <w:shd w:val="clear" w:color="000000" w:fill="FFFFFF"/>
            <w:vAlign w:val="bottom"/>
            <w:hideMark/>
          </w:tcPr>
          <w:p w14:paraId="3414C6C7"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Challapata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C1A9D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424B5B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F5AF03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EBE283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0190B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DC6CE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24A7D2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EAF696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477BDE0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AA7EA9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23</w:t>
            </w:r>
          </w:p>
        </w:tc>
        <w:tc>
          <w:tcPr>
            <w:tcW w:w="1953" w:type="dxa"/>
            <w:tcBorders>
              <w:top w:val="nil"/>
              <w:left w:val="nil"/>
              <w:bottom w:val="single" w:sz="4" w:space="0" w:color="auto"/>
              <w:right w:val="single" w:sz="4" w:space="0" w:color="auto"/>
            </w:tcBorders>
            <w:shd w:val="clear" w:color="000000" w:fill="FFFFFF"/>
            <w:vAlign w:val="bottom"/>
            <w:hideMark/>
          </w:tcPr>
          <w:p w14:paraId="76DED21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Camargo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D2E50C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54DF05A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AE93D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30DF88B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A8C540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4808D4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2B9870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27D2ED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C8B149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00A0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lastRenderedPageBreak/>
              <w:t>24</w:t>
            </w:r>
          </w:p>
        </w:tc>
        <w:tc>
          <w:tcPr>
            <w:tcW w:w="1953" w:type="dxa"/>
            <w:tcBorders>
              <w:top w:val="nil"/>
              <w:left w:val="nil"/>
              <w:bottom w:val="single" w:sz="4" w:space="0" w:color="auto"/>
              <w:right w:val="single" w:sz="4" w:space="0" w:color="auto"/>
            </w:tcBorders>
            <w:shd w:val="clear" w:color="000000" w:fill="FFFFFF"/>
            <w:vAlign w:val="bottom"/>
            <w:hideMark/>
          </w:tcPr>
          <w:p w14:paraId="1125F3E1"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Yacuiba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809A7B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5744BC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798B2C8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B3792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DE9FAD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44A1F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A9D6C6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1453C3C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4CDD8A4B" w14:textId="77777777" w:rsidTr="00F71A0F">
        <w:trPr>
          <w:gridAfter w:val="2"/>
          <w:wAfter w:w="3117" w:type="dxa"/>
          <w:trHeight w:val="293"/>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EA0E60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25</w:t>
            </w:r>
          </w:p>
        </w:tc>
        <w:tc>
          <w:tcPr>
            <w:tcW w:w="1953" w:type="dxa"/>
            <w:tcBorders>
              <w:top w:val="nil"/>
              <w:left w:val="nil"/>
              <w:bottom w:val="single" w:sz="4" w:space="0" w:color="auto"/>
              <w:right w:val="single" w:sz="4" w:space="0" w:color="auto"/>
            </w:tcBorders>
            <w:shd w:val="clear" w:color="000000" w:fill="FFFFFF"/>
            <w:vAlign w:val="bottom"/>
            <w:hideMark/>
          </w:tcPr>
          <w:p w14:paraId="6DA47A6B"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Villamontes</w:t>
            </w:r>
            <w:proofErr w:type="spellEnd"/>
            <w:r w:rsidRPr="00F71A0F">
              <w:rPr>
                <w:rFonts w:ascii="Arial" w:hAnsi="Arial" w:cs="Arial"/>
                <w:color w:val="000000"/>
                <w:sz w:val="20"/>
                <w:szCs w:val="20"/>
                <w:lang w:val="es-BO" w:eastAsia="es-BO"/>
              </w:rPr>
              <w:t xml:space="preserve">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9F954B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D3364B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7ABACD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0120D8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F9D6C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54EB14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F415D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CF778A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49ADF183"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A0F4C5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26</w:t>
            </w:r>
          </w:p>
        </w:tc>
        <w:tc>
          <w:tcPr>
            <w:tcW w:w="1953" w:type="dxa"/>
            <w:tcBorders>
              <w:top w:val="nil"/>
              <w:left w:val="nil"/>
              <w:bottom w:val="single" w:sz="4" w:space="0" w:color="auto"/>
              <w:right w:val="single" w:sz="4" w:space="0" w:color="auto"/>
            </w:tcBorders>
            <w:shd w:val="clear" w:color="000000" w:fill="FFFFFF"/>
            <w:vAlign w:val="bottom"/>
            <w:hideMark/>
          </w:tcPr>
          <w:p w14:paraId="67F0916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Bermejo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307EB0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1D10D2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BF1F97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CFD215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5F4631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8A3F7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71B0ED4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B8C8A9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304C3295"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11717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27</w:t>
            </w:r>
          </w:p>
        </w:tc>
        <w:tc>
          <w:tcPr>
            <w:tcW w:w="1953" w:type="dxa"/>
            <w:tcBorders>
              <w:top w:val="nil"/>
              <w:left w:val="nil"/>
              <w:bottom w:val="single" w:sz="4" w:space="0" w:color="auto"/>
              <w:right w:val="single" w:sz="4" w:space="0" w:color="auto"/>
            </w:tcBorders>
            <w:shd w:val="clear" w:color="000000" w:fill="FFFFFF"/>
            <w:vAlign w:val="bottom"/>
            <w:hideMark/>
          </w:tcPr>
          <w:p w14:paraId="5DFE3ADC"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Tupiza</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D25009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0F952FB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95497F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D56845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2004D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666F3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A368F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5FFC59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3194159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3D5A3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28</w:t>
            </w:r>
          </w:p>
        </w:tc>
        <w:tc>
          <w:tcPr>
            <w:tcW w:w="1953" w:type="dxa"/>
            <w:tcBorders>
              <w:top w:val="nil"/>
              <w:left w:val="nil"/>
              <w:bottom w:val="single" w:sz="4" w:space="0" w:color="auto"/>
              <w:right w:val="single" w:sz="4" w:space="0" w:color="auto"/>
            </w:tcBorders>
            <w:shd w:val="clear" w:color="000000" w:fill="FFFFFF"/>
            <w:vAlign w:val="bottom"/>
            <w:hideMark/>
          </w:tcPr>
          <w:p w14:paraId="2ABAD2E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Uyuni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C391F5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673198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8A7253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F4C5C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F90A41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AF4307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04F3455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3B77F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C62E7F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90DE39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29</w:t>
            </w:r>
          </w:p>
        </w:tc>
        <w:tc>
          <w:tcPr>
            <w:tcW w:w="1953" w:type="dxa"/>
            <w:tcBorders>
              <w:top w:val="nil"/>
              <w:left w:val="nil"/>
              <w:bottom w:val="single" w:sz="4" w:space="0" w:color="auto"/>
              <w:right w:val="single" w:sz="4" w:space="0" w:color="auto"/>
            </w:tcBorders>
            <w:shd w:val="clear" w:color="000000" w:fill="FFFFFF"/>
            <w:vAlign w:val="bottom"/>
            <w:hideMark/>
          </w:tcPr>
          <w:p w14:paraId="44E1744B"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Llallagua</w:t>
            </w:r>
            <w:proofErr w:type="spellEnd"/>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83749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C1BB30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DB1157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3D929B2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57F8D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5F34F9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2411FC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76C2F6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768EF27C"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969EA5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30</w:t>
            </w:r>
          </w:p>
        </w:tc>
        <w:tc>
          <w:tcPr>
            <w:tcW w:w="1953" w:type="dxa"/>
            <w:tcBorders>
              <w:top w:val="nil"/>
              <w:left w:val="nil"/>
              <w:bottom w:val="single" w:sz="4" w:space="0" w:color="auto"/>
              <w:right w:val="single" w:sz="4" w:space="0" w:color="auto"/>
            </w:tcBorders>
            <w:shd w:val="clear" w:color="000000" w:fill="FFFFFF"/>
            <w:vAlign w:val="bottom"/>
            <w:hideMark/>
          </w:tcPr>
          <w:p w14:paraId="4F50C062"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Riberalta</w:t>
            </w:r>
            <w:proofErr w:type="spellEnd"/>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7F15E3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1B781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7FF374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4F9BA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B86C42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2053B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F37EF1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5FDB2E6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0491E57B"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F988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31</w:t>
            </w:r>
          </w:p>
        </w:tc>
        <w:tc>
          <w:tcPr>
            <w:tcW w:w="1953" w:type="dxa"/>
            <w:tcBorders>
              <w:top w:val="nil"/>
              <w:left w:val="nil"/>
              <w:bottom w:val="single" w:sz="4" w:space="0" w:color="auto"/>
              <w:right w:val="single" w:sz="4" w:space="0" w:color="auto"/>
            </w:tcBorders>
            <w:shd w:val="clear" w:color="000000" w:fill="FFFFFF"/>
            <w:vAlign w:val="bottom"/>
            <w:hideMark/>
          </w:tcPr>
          <w:p w14:paraId="53F7FBF6" w14:textId="77777777" w:rsidR="00F71A0F" w:rsidRPr="00F71A0F" w:rsidRDefault="00F71A0F" w:rsidP="00F71A0F">
            <w:pPr>
              <w:rPr>
                <w:rFonts w:ascii="Arial" w:hAnsi="Arial" w:cs="Arial"/>
                <w:color w:val="000000"/>
                <w:sz w:val="20"/>
                <w:szCs w:val="20"/>
                <w:lang w:val="es-BO" w:eastAsia="es-BO"/>
              </w:rPr>
            </w:pPr>
            <w:proofErr w:type="spellStart"/>
            <w:r w:rsidRPr="00F71A0F">
              <w:rPr>
                <w:rFonts w:ascii="Arial" w:hAnsi="Arial" w:cs="Arial"/>
                <w:color w:val="000000"/>
                <w:sz w:val="20"/>
                <w:szCs w:val="20"/>
                <w:lang w:val="es-BO" w:eastAsia="es-BO"/>
              </w:rPr>
              <w:t>Guayaramerín</w:t>
            </w:r>
            <w:proofErr w:type="spellEnd"/>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B89E06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373FAE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36C93F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775E2E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08E357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AA530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0E419E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679AA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r>
      <w:tr w:rsidR="00F71A0F" w:rsidRPr="00F71A0F" w14:paraId="3E1A25E6" w14:textId="77777777" w:rsidTr="00F71A0F">
        <w:trPr>
          <w:gridAfter w:val="2"/>
          <w:wAfter w:w="3117" w:type="dxa"/>
          <w:trHeight w:val="279"/>
        </w:trPr>
        <w:tc>
          <w:tcPr>
            <w:tcW w:w="10021" w:type="dxa"/>
            <w:gridSpan w:val="23"/>
            <w:vMerge w:val="restart"/>
            <w:tcBorders>
              <w:top w:val="nil"/>
              <w:left w:val="nil"/>
              <w:bottom w:val="nil"/>
              <w:right w:val="nil"/>
            </w:tcBorders>
            <w:shd w:val="clear" w:color="000000" w:fill="FFFFFF"/>
            <w:hideMark/>
          </w:tcPr>
          <w:p w14:paraId="6C1D60DE" w14:textId="77777777" w:rsidR="00F71A0F" w:rsidRPr="00F71A0F" w:rsidRDefault="00F71A0F" w:rsidP="00F71A0F">
            <w:pPr>
              <w:rPr>
                <w:rFonts w:ascii="Calibri" w:hAnsi="Calibri"/>
                <w:color w:val="000000"/>
                <w:sz w:val="22"/>
                <w:szCs w:val="22"/>
                <w:lang w:val="es-BO" w:eastAsia="es-BO"/>
              </w:rPr>
            </w:pPr>
            <w:r w:rsidRPr="00F71A0F">
              <w:rPr>
                <w:rFonts w:ascii="Calibri" w:hAnsi="Calibri"/>
                <w:color w:val="000000"/>
                <w:sz w:val="22"/>
                <w:szCs w:val="22"/>
                <w:lang w:val="es-BO" w:eastAsia="es-BO"/>
              </w:rPr>
              <w:t xml:space="preserve">Los precios incluyen; manipuleo, </w:t>
            </w:r>
            <w:proofErr w:type="spellStart"/>
            <w:r w:rsidRPr="00F71A0F">
              <w:rPr>
                <w:rFonts w:ascii="Calibri" w:hAnsi="Calibri"/>
                <w:color w:val="000000"/>
                <w:sz w:val="22"/>
                <w:szCs w:val="22"/>
                <w:lang w:val="es-BO" w:eastAsia="es-BO"/>
              </w:rPr>
              <w:t>estibaje</w:t>
            </w:r>
            <w:proofErr w:type="spellEnd"/>
            <w:r w:rsidRPr="00F71A0F">
              <w:rPr>
                <w:rFonts w:ascii="Calibri" w:hAnsi="Calibri"/>
                <w:color w:val="000000"/>
                <w:sz w:val="22"/>
                <w:szCs w:val="22"/>
                <w:lang w:val="es-BO" w:eastAsia="es-BO"/>
              </w:rPr>
              <w:t>, embalaje, reforzamiento de embalaje, carga  y descarga, y entrega puerta a puerta.</w:t>
            </w:r>
          </w:p>
        </w:tc>
      </w:tr>
      <w:tr w:rsidR="00F71A0F" w:rsidRPr="00F71A0F" w14:paraId="2E131861" w14:textId="77777777" w:rsidTr="00F71A0F">
        <w:trPr>
          <w:gridAfter w:val="2"/>
          <w:wAfter w:w="3117" w:type="dxa"/>
          <w:trHeight w:val="279"/>
        </w:trPr>
        <w:tc>
          <w:tcPr>
            <w:tcW w:w="10021" w:type="dxa"/>
            <w:gridSpan w:val="23"/>
            <w:vMerge/>
            <w:tcBorders>
              <w:top w:val="nil"/>
              <w:left w:val="nil"/>
              <w:bottom w:val="nil"/>
              <w:right w:val="nil"/>
            </w:tcBorders>
            <w:vAlign w:val="center"/>
            <w:hideMark/>
          </w:tcPr>
          <w:p w14:paraId="0C2CCF23" w14:textId="77777777" w:rsidR="00F71A0F" w:rsidRPr="00F71A0F" w:rsidRDefault="00F71A0F" w:rsidP="00F71A0F">
            <w:pPr>
              <w:rPr>
                <w:rFonts w:ascii="Calibri" w:hAnsi="Calibri"/>
                <w:color w:val="000000"/>
                <w:sz w:val="22"/>
                <w:szCs w:val="22"/>
                <w:lang w:val="es-BO" w:eastAsia="es-BO"/>
              </w:rPr>
            </w:pPr>
          </w:p>
        </w:tc>
      </w:tr>
      <w:tr w:rsidR="00F71A0F" w:rsidRPr="00F71A0F" w14:paraId="622F3B4A" w14:textId="77777777" w:rsidTr="00F71A0F">
        <w:tblPrEx>
          <w:tblCellMar>
            <w:top w:w="15" w:type="dxa"/>
          </w:tblCellMar>
        </w:tblPrEx>
        <w:trPr>
          <w:trHeight w:val="300"/>
        </w:trPr>
        <w:tc>
          <w:tcPr>
            <w:tcW w:w="5185" w:type="dxa"/>
            <w:gridSpan w:val="8"/>
            <w:tcBorders>
              <w:top w:val="nil"/>
              <w:left w:val="nil"/>
              <w:bottom w:val="nil"/>
              <w:right w:val="nil"/>
            </w:tcBorders>
            <w:shd w:val="clear" w:color="000000" w:fill="FFFFFF"/>
            <w:noWrap/>
            <w:vAlign w:val="bottom"/>
            <w:hideMark/>
          </w:tcPr>
          <w:p w14:paraId="2D9B1097"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ENTREGA A NIVEL NACIONAL VIA TERRESTRE DE LA PAZ A:</w:t>
            </w:r>
          </w:p>
        </w:tc>
        <w:tc>
          <w:tcPr>
            <w:tcW w:w="160" w:type="dxa"/>
            <w:gridSpan w:val="3"/>
            <w:tcBorders>
              <w:top w:val="nil"/>
              <w:left w:val="nil"/>
              <w:bottom w:val="nil"/>
              <w:right w:val="nil"/>
            </w:tcBorders>
            <w:shd w:val="clear" w:color="000000" w:fill="FFFFFF"/>
            <w:noWrap/>
            <w:vAlign w:val="bottom"/>
            <w:hideMark/>
          </w:tcPr>
          <w:p w14:paraId="30D8320B" w14:textId="77777777" w:rsidR="00F71A0F" w:rsidRPr="00F71A0F" w:rsidRDefault="00F71A0F" w:rsidP="00F71A0F">
            <w:pPr>
              <w:jc w:val="center"/>
              <w:rPr>
                <w:rFonts w:ascii="Calibri" w:hAnsi="Calibri"/>
                <w:b/>
                <w:bCs/>
                <w:color w:val="FFFFFF"/>
                <w:sz w:val="20"/>
                <w:szCs w:val="22"/>
                <w:lang w:val="es-BO" w:eastAsia="es-BO"/>
              </w:rPr>
            </w:pPr>
          </w:p>
        </w:tc>
        <w:tc>
          <w:tcPr>
            <w:tcW w:w="766" w:type="dxa"/>
            <w:tcBorders>
              <w:top w:val="nil"/>
              <w:left w:val="nil"/>
              <w:bottom w:val="nil"/>
              <w:right w:val="nil"/>
            </w:tcBorders>
            <w:shd w:val="clear" w:color="000000" w:fill="FFFFFF"/>
            <w:noWrap/>
            <w:vAlign w:val="bottom"/>
            <w:hideMark/>
          </w:tcPr>
          <w:p w14:paraId="7104AAE2" w14:textId="77777777" w:rsidR="00F71A0F" w:rsidRPr="00F71A0F" w:rsidRDefault="00F71A0F" w:rsidP="00F71A0F">
            <w:pPr>
              <w:jc w:val="center"/>
              <w:rPr>
                <w:rFonts w:ascii="Calibri" w:hAnsi="Calibri"/>
                <w:b/>
                <w:bCs/>
                <w:color w:val="FFFFFF"/>
                <w:sz w:val="20"/>
                <w:szCs w:val="22"/>
                <w:lang w:val="es-BO" w:eastAsia="es-BO"/>
              </w:rPr>
            </w:pPr>
          </w:p>
        </w:tc>
        <w:tc>
          <w:tcPr>
            <w:tcW w:w="2194" w:type="dxa"/>
            <w:gridSpan w:val="5"/>
            <w:tcBorders>
              <w:top w:val="nil"/>
              <w:left w:val="nil"/>
              <w:bottom w:val="nil"/>
              <w:right w:val="nil"/>
            </w:tcBorders>
            <w:shd w:val="clear" w:color="000000" w:fill="FFFFFF"/>
            <w:noWrap/>
            <w:vAlign w:val="bottom"/>
            <w:hideMark/>
          </w:tcPr>
          <w:p w14:paraId="5B1C869A" w14:textId="77777777" w:rsidR="00F71A0F" w:rsidRPr="00F71A0F" w:rsidRDefault="00F71A0F" w:rsidP="00F71A0F">
            <w:pPr>
              <w:jc w:val="center"/>
              <w:rPr>
                <w:rFonts w:ascii="Calibri" w:hAnsi="Calibri"/>
                <w:b/>
                <w:bCs/>
                <w:color w:val="FFFFFF"/>
                <w:sz w:val="20"/>
                <w:szCs w:val="22"/>
                <w:lang w:val="es-BO" w:eastAsia="es-BO"/>
              </w:rPr>
            </w:pPr>
          </w:p>
        </w:tc>
        <w:tc>
          <w:tcPr>
            <w:tcW w:w="893" w:type="dxa"/>
            <w:gridSpan w:val="3"/>
            <w:tcBorders>
              <w:top w:val="nil"/>
              <w:left w:val="nil"/>
              <w:bottom w:val="nil"/>
              <w:right w:val="nil"/>
            </w:tcBorders>
            <w:shd w:val="clear" w:color="000000" w:fill="FFFFFF"/>
            <w:noWrap/>
            <w:vAlign w:val="bottom"/>
            <w:hideMark/>
          </w:tcPr>
          <w:p w14:paraId="7064AE5D" w14:textId="77777777" w:rsidR="00F71A0F" w:rsidRPr="00F71A0F" w:rsidRDefault="00F71A0F" w:rsidP="00F71A0F">
            <w:pPr>
              <w:jc w:val="center"/>
              <w:rPr>
                <w:rFonts w:ascii="Calibri" w:hAnsi="Calibri"/>
                <w:b/>
                <w:bCs/>
                <w:color w:val="FFFFFF"/>
                <w:sz w:val="20"/>
                <w:szCs w:val="22"/>
                <w:lang w:val="es-BO" w:eastAsia="es-BO"/>
              </w:rPr>
            </w:pPr>
          </w:p>
        </w:tc>
        <w:tc>
          <w:tcPr>
            <w:tcW w:w="160" w:type="dxa"/>
            <w:tcBorders>
              <w:top w:val="nil"/>
              <w:left w:val="nil"/>
              <w:bottom w:val="nil"/>
              <w:right w:val="nil"/>
            </w:tcBorders>
            <w:shd w:val="clear" w:color="000000" w:fill="FFFFFF"/>
            <w:noWrap/>
            <w:vAlign w:val="bottom"/>
            <w:hideMark/>
          </w:tcPr>
          <w:p w14:paraId="61821F9E" w14:textId="77777777" w:rsidR="00F71A0F" w:rsidRPr="00F71A0F" w:rsidRDefault="00F71A0F" w:rsidP="00F71A0F">
            <w:pPr>
              <w:jc w:val="center"/>
              <w:rPr>
                <w:rFonts w:ascii="Calibri" w:hAnsi="Calibri"/>
                <w:b/>
                <w:bCs/>
                <w:color w:val="FFFFFF"/>
                <w:sz w:val="20"/>
                <w:szCs w:val="22"/>
                <w:lang w:val="es-BO" w:eastAsia="es-BO"/>
              </w:rPr>
            </w:pPr>
          </w:p>
        </w:tc>
        <w:tc>
          <w:tcPr>
            <w:tcW w:w="438" w:type="dxa"/>
            <w:tcBorders>
              <w:top w:val="nil"/>
              <w:left w:val="nil"/>
              <w:bottom w:val="nil"/>
              <w:right w:val="nil"/>
            </w:tcBorders>
            <w:shd w:val="clear" w:color="000000" w:fill="FFFFFF"/>
            <w:noWrap/>
            <w:vAlign w:val="bottom"/>
            <w:hideMark/>
          </w:tcPr>
          <w:p w14:paraId="5803D7B9" w14:textId="77777777" w:rsidR="00F71A0F" w:rsidRPr="00F71A0F" w:rsidRDefault="00F71A0F" w:rsidP="00F71A0F">
            <w:pPr>
              <w:jc w:val="center"/>
              <w:rPr>
                <w:rFonts w:ascii="Calibri" w:hAnsi="Calibri"/>
                <w:b/>
                <w:bCs/>
                <w:color w:val="FFFFFF"/>
                <w:sz w:val="20"/>
                <w:szCs w:val="22"/>
                <w:lang w:val="es-BO" w:eastAsia="es-BO"/>
              </w:rPr>
            </w:pPr>
          </w:p>
        </w:tc>
        <w:tc>
          <w:tcPr>
            <w:tcW w:w="2402" w:type="dxa"/>
            <w:gridSpan w:val="2"/>
            <w:tcBorders>
              <w:top w:val="nil"/>
              <w:left w:val="nil"/>
              <w:bottom w:val="nil"/>
              <w:right w:val="nil"/>
            </w:tcBorders>
            <w:shd w:val="clear" w:color="000000" w:fill="FFFFFF"/>
            <w:noWrap/>
            <w:vAlign w:val="bottom"/>
            <w:hideMark/>
          </w:tcPr>
          <w:p w14:paraId="2677C08E"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40" w:type="dxa"/>
            <w:tcBorders>
              <w:top w:val="nil"/>
              <w:left w:val="nil"/>
              <w:bottom w:val="nil"/>
              <w:right w:val="nil"/>
            </w:tcBorders>
            <w:shd w:val="clear" w:color="000000" w:fill="FFFFFF"/>
            <w:noWrap/>
            <w:vAlign w:val="bottom"/>
            <w:hideMark/>
          </w:tcPr>
          <w:p w14:paraId="5B22D416"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r>
      <w:tr w:rsidR="00F71A0F" w:rsidRPr="00F71A0F" w14:paraId="3E1722E2" w14:textId="77777777" w:rsidTr="00F71A0F">
        <w:tblPrEx>
          <w:tblCellMar>
            <w:top w:w="15" w:type="dxa"/>
          </w:tblCellMar>
        </w:tblPrEx>
        <w:trPr>
          <w:trHeight w:val="315"/>
        </w:trPr>
        <w:tc>
          <w:tcPr>
            <w:tcW w:w="2428" w:type="dxa"/>
            <w:gridSpan w:val="2"/>
            <w:tcBorders>
              <w:top w:val="nil"/>
              <w:left w:val="nil"/>
              <w:bottom w:val="nil"/>
              <w:right w:val="nil"/>
            </w:tcBorders>
            <w:shd w:val="clear" w:color="000000" w:fill="FFFFFF"/>
            <w:noWrap/>
            <w:vAlign w:val="bottom"/>
            <w:hideMark/>
          </w:tcPr>
          <w:p w14:paraId="490263EB"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w:t>
            </w:r>
            <w:r w:rsidRPr="00F71A0F">
              <w:rPr>
                <w:rFonts w:ascii="Calibri" w:hAnsi="Calibri"/>
                <w:color w:val="000000"/>
                <w:sz w:val="20"/>
                <w:szCs w:val="22"/>
                <w:lang w:val="es-BO" w:eastAsia="es-BO"/>
              </w:rPr>
              <w:t>Precio en Bolivianos)</w:t>
            </w:r>
          </w:p>
        </w:tc>
        <w:tc>
          <w:tcPr>
            <w:tcW w:w="2331" w:type="dxa"/>
            <w:gridSpan w:val="5"/>
            <w:tcBorders>
              <w:top w:val="nil"/>
              <w:left w:val="nil"/>
              <w:bottom w:val="nil"/>
              <w:right w:val="nil"/>
            </w:tcBorders>
            <w:shd w:val="clear" w:color="000000" w:fill="FFFFFF"/>
            <w:noWrap/>
            <w:vAlign w:val="bottom"/>
            <w:hideMark/>
          </w:tcPr>
          <w:p w14:paraId="7BC006A2" w14:textId="77777777" w:rsidR="00F71A0F" w:rsidRPr="00F71A0F" w:rsidRDefault="00F71A0F" w:rsidP="00F71A0F">
            <w:pPr>
              <w:jc w:val="center"/>
              <w:rPr>
                <w:rFonts w:ascii="Calibri" w:hAnsi="Calibri"/>
                <w:b/>
                <w:bCs/>
                <w:color w:val="FFFFFF"/>
                <w:sz w:val="20"/>
                <w:szCs w:val="22"/>
                <w:lang w:val="es-BO" w:eastAsia="es-BO"/>
              </w:rPr>
            </w:pPr>
          </w:p>
        </w:tc>
        <w:tc>
          <w:tcPr>
            <w:tcW w:w="426" w:type="dxa"/>
            <w:tcBorders>
              <w:top w:val="nil"/>
              <w:left w:val="nil"/>
              <w:bottom w:val="nil"/>
              <w:right w:val="nil"/>
            </w:tcBorders>
            <w:shd w:val="clear" w:color="000000" w:fill="FFFFFF"/>
            <w:noWrap/>
            <w:vAlign w:val="bottom"/>
            <w:hideMark/>
          </w:tcPr>
          <w:p w14:paraId="10CB7402" w14:textId="77777777" w:rsidR="00F71A0F" w:rsidRPr="00F71A0F" w:rsidRDefault="00F71A0F" w:rsidP="00F71A0F">
            <w:pPr>
              <w:jc w:val="center"/>
              <w:rPr>
                <w:rFonts w:ascii="Calibri" w:hAnsi="Calibri"/>
                <w:b/>
                <w:bCs/>
                <w:color w:val="FFFFFF"/>
                <w:sz w:val="20"/>
                <w:szCs w:val="22"/>
                <w:lang w:val="es-BO" w:eastAsia="es-BO"/>
              </w:rPr>
            </w:pPr>
          </w:p>
        </w:tc>
        <w:tc>
          <w:tcPr>
            <w:tcW w:w="160" w:type="dxa"/>
            <w:gridSpan w:val="3"/>
            <w:tcBorders>
              <w:top w:val="nil"/>
              <w:left w:val="nil"/>
              <w:bottom w:val="nil"/>
              <w:right w:val="nil"/>
            </w:tcBorders>
            <w:shd w:val="clear" w:color="000000" w:fill="FFFFFF"/>
            <w:noWrap/>
            <w:vAlign w:val="bottom"/>
            <w:hideMark/>
          </w:tcPr>
          <w:p w14:paraId="682E2DA4" w14:textId="77777777" w:rsidR="00F71A0F" w:rsidRPr="00F71A0F" w:rsidRDefault="00F71A0F" w:rsidP="00F71A0F">
            <w:pPr>
              <w:jc w:val="center"/>
              <w:rPr>
                <w:rFonts w:ascii="Calibri" w:hAnsi="Calibri"/>
                <w:b/>
                <w:bCs/>
                <w:color w:val="FFFFFF"/>
                <w:sz w:val="20"/>
                <w:szCs w:val="22"/>
                <w:lang w:val="es-BO" w:eastAsia="es-BO"/>
              </w:rPr>
            </w:pPr>
          </w:p>
        </w:tc>
        <w:tc>
          <w:tcPr>
            <w:tcW w:w="766" w:type="dxa"/>
            <w:tcBorders>
              <w:top w:val="nil"/>
              <w:left w:val="nil"/>
              <w:bottom w:val="nil"/>
              <w:right w:val="nil"/>
            </w:tcBorders>
            <w:shd w:val="clear" w:color="000000" w:fill="FFFFFF"/>
            <w:noWrap/>
            <w:vAlign w:val="bottom"/>
            <w:hideMark/>
          </w:tcPr>
          <w:p w14:paraId="4E99E044" w14:textId="77777777" w:rsidR="00F71A0F" w:rsidRPr="00F71A0F" w:rsidRDefault="00F71A0F" w:rsidP="00F71A0F">
            <w:pPr>
              <w:jc w:val="center"/>
              <w:rPr>
                <w:rFonts w:ascii="Calibri" w:hAnsi="Calibri"/>
                <w:b/>
                <w:bCs/>
                <w:color w:val="FFFFFF"/>
                <w:sz w:val="20"/>
                <w:szCs w:val="22"/>
                <w:lang w:val="es-BO" w:eastAsia="es-BO"/>
              </w:rPr>
            </w:pPr>
          </w:p>
        </w:tc>
        <w:tc>
          <w:tcPr>
            <w:tcW w:w="2194" w:type="dxa"/>
            <w:gridSpan w:val="5"/>
            <w:tcBorders>
              <w:top w:val="nil"/>
              <w:left w:val="nil"/>
              <w:bottom w:val="nil"/>
              <w:right w:val="nil"/>
            </w:tcBorders>
            <w:shd w:val="clear" w:color="000000" w:fill="FFFFFF"/>
            <w:noWrap/>
            <w:vAlign w:val="bottom"/>
            <w:hideMark/>
          </w:tcPr>
          <w:p w14:paraId="003D7BEE" w14:textId="77777777" w:rsidR="00F71A0F" w:rsidRPr="00F71A0F" w:rsidRDefault="00F71A0F" w:rsidP="00F71A0F">
            <w:pPr>
              <w:jc w:val="center"/>
              <w:rPr>
                <w:rFonts w:ascii="Calibri" w:hAnsi="Calibri"/>
                <w:b/>
                <w:bCs/>
                <w:color w:val="FFFFFF"/>
                <w:sz w:val="20"/>
                <w:szCs w:val="22"/>
                <w:lang w:val="es-BO" w:eastAsia="es-BO"/>
              </w:rPr>
            </w:pPr>
          </w:p>
        </w:tc>
        <w:tc>
          <w:tcPr>
            <w:tcW w:w="893" w:type="dxa"/>
            <w:gridSpan w:val="3"/>
            <w:tcBorders>
              <w:top w:val="nil"/>
              <w:left w:val="nil"/>
              <w:bottom w:val="nil"/>
              <w:right w:val="nil"/>
            </w:tcBorders>
            <w:shd w:val="clear" w:color="000000" w:fill="FFFFFF"/>
            <w:noWrap/>
            <w:vAlign w:val="bottom"/>
            <w:hideMark/>
          </w:tcPr>
          <w:p w14:paraId="51C80A2A" w14:textId="77777777" w:rsidR="00F71A0F" w:rsidRPr="00F71A0F" w:rsidRDefault="00F71A0F" w:rsidP="00F71A0F">
            <w:pPr>
              <w:jc w:val="center"/>
              <w:rPr>
                <w:rFonts w:ascii="Calibri" w:hAnsi="Calibri"/>
                <w:b/>
                <w:bCs/>
                <w:color w:val="FFFFFF"/>
                <w:sz w:val="20"/>
                <w:szCs w:val="22"/>
                <w:lang w:val="es-BO" w:eastAsia="es-BO"/>
              </w:rPr>
            </w:pPr>
          </w:p>
        </w:tc>
        <w:tc>
          <w:tcPr>
            <w:tcW w:w="160" w:type="dxa"/>
            <w:tcBorders>
              <w:top w:val="nil"/>
              <w:left w:val="nil"/>
              <w:bottom w:val="nil"/>
              <w:right w:val="nil"/>
            </w:tcBorders>
            <w:shd w:val="clear" w:color="000000" w:fill="FFFFFF"/>
            <w:noWrap/>
            <w:vAlign w:val="bottom"/>
            <w:hideMark/>
          </w:tcPr>
          <w:p w14:paraId="023AC9A6" w14:textId="77777777" w:rsidR="00F71A0F" w:rsidRPr="00F71A0F" w:rsidRDefault="00F71A0F" w:rsidP="00F71A0F">
            <w:pPr>
              <w:jc w:val="center"/>
              <w:rPr>
                <w:rFonts w:ascii="Calibri" w:hAnsi="Calibri"/>
                <w:b/>
                <w:bCs/>
                <w:color w:val="FFFFFF"/>
                <w:sz w:val="20"/>
                <w:szCs w:val="22"/>
                <w:lang w:val="es-BO" w:eastAsia="es-BO"/>
              </w:rPr>
            </w:pPr>
          </w:p>
        </w:tc>
        <w:tc>
          <w:tcPr>
            <w:tcW w:w="438" w:type="dxa"/>
            <w:tcBorders>
              <w:top w:val="nil"/>
              <w:left w:val="nil"/>
              <w:bottom w:val="nil"/>
              <w:right w:val="nil"/>
            </w:tcBorders>
            <w:shd w:val="clear" w:color="000000" w:fill="FFFFFF"/>
            <w:noWrap/>
            <w:vAlign w:val="bottom"/>
            <w:hideMark/>
          </w:tcPr>
          <w:p w14:paraId="2456A5BF" w14:textId="77777777" w:rsidR="00F71A0F" w:rsidRPr="00F71A0F" w:rsidRDefault="00F71A0F" w:rsidP="00F71A0F">
            <w:pPr>
              <w:jc w:val="center"/>
              <w:rPr>
                <w:rFonts w:ascii="Calibri" w:hAnsi="Calibri"/>
                <w:b/>
                <w:bCs/>
                <w:color w:val="FFFFFF"/>
                <w:sz w:val="20"/>
                <w:szCs w:val="22"/>
                <w:lang w:val="es-BO" w:eastAsia="es-BO"/>
              </w:rPr>
            </w:pPr>
          </w:p>
        </w:tc>
        <w:tc>
          <w:tcPr>
            <w:tcW w:w="2402" w:type="dxa"/>
            <w:gridSpan w:val="2"/>
            <w:vAlign w:val="center"/>
            <w:hideMark/>
          </w:tcPr>
          <w:p w14:paraId="2B214B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6BCFFE" w14:textId="77777777" w:rsidR="00F71A0F" w:rsidRPr="00F71A0F" w:rsidRDefault="00F71A0F" w:rsidP="00F71A0F">
            <w:pPr>
              <w:rPr>
                <w:rFonts w:ascii="Times New Roman" w:hAnsi="Times New Roman"/>
                <w:sz w:val="20"/>
                <w:szCs w:val="20"/>
                <w:lang w:val="es-BO" w:eastAsia="es-BO"/>
              </w:rPr>
            </w:pPr>
          </w:p>
        </w:tc>
      </w:tr>
      <w:tr w:rsidR="00F71A0F" w:rsidRPr="00F71A0F" w14:paraId="0CCC4472" w14:textId="77777777" w:rsidTr="00F71A0F">
        <w:tblPrEx>
          <w:tblCellMar>
            <w:top w:w="15" w:type="dxa"/>
          </w:tblCellMar>
        </w:tblPrEx>
        <w:trPr>
          <w:trHeight w:val="330"/>
        </w:trPr>
        <w:tc>
          <w:tcPr>
            <w:tcW w:w="475" w:type="dxa"/>
            <w:tcBorders>
              <w:top w:val="nil"/>
              <w:left w:val="nil"/>
              <w:bottom w:val="nil"/>
              <w:right w:val="nil"/>
            </w:tcBorders>
            <w:shd w:val="clear" w:color="000000" w:fill="FFFFFF"/>
            <w:noWrap/>
            <w:vAlign w:val="bottom"/>
            <w:hideMark/>
          </w:tcPr>
          <w:p w14:paraId="18A20940" w14:textId="77777777" w:rsidR="00F71A0F" w:rsidRPr="00F71A0F" w:rsidRDefault="00F71A0F" w:rsidP="00F71A0F">
            <w:pPr>
              <w:jc w:val="center"/>
              <w:rPr>
                <w:rFonts w:ascii="Calibri" w:hAnsi="Calibri"/>
                <w:color w:val="000000"/>
                <w:sz w:val="20"/>
                <w:szCs w:val="22"/>
                <w:lang w:val="es-BO" w:eastAsia="es-BO"/>
              </w:rPr>
            </w:pPr>
          </w:p>
        </w:tc>
        <w:tc>
          <w:tcPr>
            <w:tcW w:w="1953" w:type="dxa"/>
            <w:tcBorders>
              <w:top w:val="nil"/>
              <w:left w:val="nil"/>
              <w:bottom w:val="nil"/>
              <w:right w:val="nil"/>
            </w:tcBorders>
            <w:shd w:val="clear" w:color="000000" w:fill="FFFFFF"/>
            <w:noWrap/>
            <w:vAlign w:val="bottom"/>
            <w:hideMark/>
          </w:tcPr>
          <w:p w14:paraId="1B49AB3A" w14:textId="77777777" w:rsidR="00F71A0F" w:rsidRPr="00F71A0F" w:rsidRDefault="00F71A0F" w:rsidP="00F71A0F">
            <w:pPr>
              <w:jc w:val="center"/>
              <w:rPr>
                <w:rFonts w:ascii="Calibri" w:hAnsi="Calibri"/>
                <w:color w:val="000000"/>
                <w:sz w:val="20"/>
                <w:szCs w:val="22"/>
                <w:lang w:val="es-BO" w:eastAsia="es-BO"/>
              </w:rPr>
            </w:pPr>
          </w:p>
        </w:tc>
        <w:tc>
          <w:tcPr>
            <w:tcW w:w="2832" w:type="dxa"/>
            <w:gridSpan w:val="7"/>
            <w:tcBorders>
              <w:top w:val="single" w:sz="8" w:space="0" w:color="auto"/>
              <w:left w:val="nil"/>
              <w:bottom w:val="single" w:sz="8" w:space="0" w:color="auto"/>
              <w:right w:val="single" w:sz="8" w:space="0" w:color="000000"/>
            </w:tcBorders>
            <w:shd w:val="clear" w:color="000000" w:fill="FCD5B4"/>
            <w:vAlign w:val="center"/>
            <w:hideMark/>
          </w:tcPr>
          <w:p w14:paraId="743A94C7" w14:textId="77777777" w:rsidR="00F71A0F" w:rsidRPr="00F71A0F" w:rsidRDefault="00F71A0F" w:rsidP="00F71A0F">
            <w:pPr>
              <w:jc w:val="center"/>
              <w:rPr>
                <w:rFonts w:ascii="Calibri" w:hAnsi="Calibri"/>
                <w:b/>
                <w:bCs/>
                <w:color w:val="000000"/>
                <w:sz w:val="20"/>
                <w:szCs w:val="24"/>
                <w:lang w:val="es-BO" w:eastAsia="es-BO"/>
              </w:rPr>
            </w:pPr>
            <w:r w:rsidRPr="00F71A0F">
              <w:rPr>
                <w:rFonts w:ascii="Calibri" w:hAnsi="Calibri"/>
                <w:b/>
                <w:bCs/>
                <w:color w:val="000000"/>
                <w:sz w:val="20"/>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066A85CA" w14:textId="77777777" w:rsidR="00F71A0F" w:rsidRPr="00F71A0F" w:rsidRDefault="00F71A0F" w:rsidP="00F71A0F">
            <w:pPr>
              <w:jc w:val="center"/>
              <w:rPr>
                <w:rFonts w:ascii="Calibri" w:hAnsi="Calibri"/>
                <w:color w:val="000000"/>
                <w:sz w:val="20"/>
                <w:szCs w:val="24"/>
                <w:lang w:val="es-BO" w:eastAsia="es-BO"/>
              </w:rPr>
            </w:pP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3F9B54A6" w14:textId="77777777" w:rsidR="00F71A0F" w:rsidRPr="00F71A0F" w:rsidRDefault="00F71A0F" w:rsidP="00F71A0F">
            <w:pPr>
              <w:jc w:val="center"/>
              <w:rPr>
                <w:rFonts w:ascii="Calibri" w:hAnsi="Calibri"/>
                <w:b/>
                <w:bCs/>
                <w:color w:val="000000"/>
                <w:sz w:val="20"/>
                <w:szCs w:val="24"/>
                <w:lang w:val="es-BO" w:eastAsia="es-BO"/>
              </w:rPr>
            </w:pPr>
            <w:r w:rsidRPr="00F71A0F">
              <w:rPr>
                <w:rFonts w:ascii="Calibri" w:hAnsi="Calibri"/>
                <w:b/>
                <w:bCs/>
                <w:color w:val="000000"/>
                <w:sz w:val="20"/>
                <w:szCs w:val="24"/>
                <w:lang w:val="es-BO" w:eastAsia="es-BO"/>
              </w:rPr>
              <w:t>PRECIO PROVEEDOR</w:t>
            </w:r>
          </w:p>
        </w:tc>
        <w:tc>
          <w:tcPr>
            <w:tcW w:w="850" w:type="dxa"/>
            <w:gridSpan w:val="4"/>
            <w:tcBorders>
              <w:top w:val="nil"/>
              <w:left w:val="nil"/>
              <w:bottom w:val="nil"/>
              <w:right w:val="nil"/>
            </w:tcBorders>
            <w:shd w:val="clear" w:color="000000" w:fill="FFFFFF"/>
            <w:noWrap/>
            <w:vAlign w:val="bottom"/>
            <w:hideMark/>
          </w:tcPr>
          <w:p w14:paraId="450B3BF9" w14:textId="77777777" w:rsidR="00F71A0F" w:rsidRPr="00F71A0F" w:rsidRDefault="00F71A0F" w:rsidP="00F71A0F">
            <w:pPr>
              <w:jc w:val="center"/>
              <w:rPr>
                <w:rFonts w:ascii="Calibri" w:hAnsi="Calibri"/>
                <w:color w:val="000000"/>
                <w:sz w:val="20"/>
                <w:szCs w:val="22"/>
                <w:lang w:val="es-BO" w:eastAsia="es-BO"/>
              </w:rPr>
            </w:pPr>
          </w:p>
        </w:tc>
        <w:tc>
          <w:tcPr>
            <w:tcW w:w="2402" w:type="dxa"/>
            <w:gridSpan w:val="2"/>
            <w:vAlign w:val="center"/>
            <w:hideMark/>
          </w:tcPr>
          <w:p w14:paraId="5B0886D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12AAA18" w14:textId="77777777" w:rsidR="00F71A0F" w:rsidRPr="00F71A0F" w:rsidRDefault="00F71A0F" w:rsidP="00F71A0F">
            <w:pPr>
              <w:rPr>
                <w:rFonts w:ascii="Times New Roman" w:hAnsi="Times New Roman"/>
                <w:sz w:val="20"/>
                <w:szCs w:val="20"/>
                <w:lang w:val="es-BO" w:eastAsia="es-BO"/>
              </w:rPr>
            </w:pPr>
          </w:p>
        </w:tc>
      </w:tr>
      <w:tr w:rsidR="00F71A0F" w:rsidRPr="00F71A0F" w14:paraId="6AA6B162" w14:textId="77777777" w:rsidTr="00F71A0F">
        <w:tblPrEx>
          <w:tblCellMar>
            <w:top w:w="15" w:type="dxa"/>
          </w:tblCellMar>
        </w:tblPrEx>
        <w:trPr>
          <w:trHeight w:val="1290"/>
        </w:trPr>
        <w:tc>
          <w:tcPr>
            <w:tcW w:w="47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36A8848"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N°</w:t>
            </w:r>
          </w:p>
        </w:tc>
        <w:tc>
          <w:tcPr>
            <w:tcW w:w="1953" w:type="dxa"/>
            <w:tcBorders>
              <w:top w:val="single" w:sz="8" w:space="0" w:color="auto"/>
              <w:left w:val="nil"/>
              <w:bottom w:val="single" w:sz="8" w:space="0" w:color="auto"/>
              <w:right w:val="single" w:sz="8" w:space="0" w:color="auto"/>
            </w:tcBorders>
            <w:shd w:val="clear" w:color="000000" w:fill="FFFFFF"/>
            <w:noWrap/>
            <w:vAlign w:val="center"/>
            <w:hideMark/>
          </w:tcPr>
          <w:p w14:paraId="78FAF4D7"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De La Paz a y viceversa</w:t>
            </w:r>
          </w:p>
        </w:tc>
        <w:tc>
          <w:tcPr>
            <w:tcW w:w="848" w:type="dxa"/>
            <w:tcBorders>
              <w:top w:val="nil"/>
              <w:left w:val="nil"/>
              <w:bottom w:val="single" w:sz="8" w:space="0" w:color="auto"/>
              <w:right w:val="single" w:sz="8" w:space="0" w:color="auto"/>
            </w:tcBorders>
            <w:shd w:val="clear" w:color="000000" w:fill="FCD5B4"/>
            <w:vAlign w:val="center"/>
            <w:hideMark/>
          </w:tcPr>
          <w:p w14:paraId="4E8FCF45"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Mínimo  1 a 500 Kg.</w:t>
            </w:r>
          </w:p>
        </w:tc>
        <w:tc>
          <w:tcPr>
            <w:tcW w:w="850" w:type="dxa"/>
            <w:gridSpan w:val="2"/>
            <w:tcBorders>
              <w:top w:val="nil"/>
              <w:left w:val="nil"/>
              <w:bottom w:val="single" w:sz="8" w:space="0" w:color="auto"/>
              <w:right w:val="single" w:sz="8" w:space="0" w:color="auto"/>
            </w:tcBorders>
            <w:shd w:val="clear" w:color="000000" w:fill="FCD5B4"/>
            <w:vAlign w:val="center"/>
            <w:hideMark/>
          </w:tcPr>
          <w:p w14:paraId="7E0F6AF2"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Por m3</w:t>
            </w:r>
          </w:p>
        </w:tc>
        <w:tc>
          <w:tcPr>
            <w:tcW w:w="1134" w:type="dxa"/>
            <w:gridSpan w:val="4"/>
            <w:tcBorders>
              <w:top w:val="nil"/>
              <w:left w:val="nil"/>
              <w:bottom w:val="single" w:sz="8" w:space="0" w:color="auto"/>
              <w:right w:val="single" w:sz="8" w:space="0" w:color="auto"/>
            </w:tcBorders>
            <w:shd w:val="clear" w:color="000000" w:fill="FCD5B4"/>
            <w:vAlign w:val="center"/>
            <w:hideMark/>
          </w:tcPr>
          <w:p w14:paraId="3086C0CC"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3C9F27C1"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w:t>
            </w:r>
            <w:proofErr w:type="spellStart"/>
            <w:r w:rsidRPr="00F71A0F">
              <w:rPr>
                <w:rFonts w:ascii="Calibri" w:hAnsi="Calibri"/>
                <w:b/>
                <w:bCs/>
                <w:color w:val="000000"/>
                <w:sz w:val="20"/>
                <w:szCs w:val="20"/>
                <w:lang w:val="es-BO" w:eastAsia="es-BO"/>
              </w:rPr>
              <w:t>dias</w:t>
            </w:r>
            <w:proofErr w:type="spellEnd"/>
            <w:r w:rsidRPr="00F71A0F">
              <w:rPr>
                <w:rFonts w:ascii="Calibri" w:hAnsi="Calibri"/>
                <w:b/>
                <w:bCs/>
                <w:color w:val="000000"/>
                <w:sz w:val="20"/>
                <w:szCs w:val="20"/>
                <w:lang w:val="es-BO" w:eastAsia="es-BO"/>
              </w:rPr>
              <w:t>)</w:t>
            </w:r>
          </w:p>
        </w:tc>
        <w:tc>
          <w:tcPr>
            <w:tcW w:w="850" w:type="dxa"/>
            <w:tcBorders>
              <w:top w:val="nil"/>
              <w:left w:val="nil"/>
              <w:bottom w:val="single" w:sz="8" w:space="0" w:color="auto"/>
              <w:right w:val="single" w:sz="8" w:space="0" w:color="auto"/>
            </w:tcBorders>
            <w:shd w:val="clear" w:color="000000" w:fill="FCD5B4"/>
            <w:vAlign w:val="center"/>
            <w:hideMark/>
          </w:tcPr>
          <w:p w14:paraId="40C4E231" w14:textId="77777777" w:rsidR="00F71A0F" w:rsidRPr="00F71A0F" w:rsidRDefault="00F71A0F" w:rsidP="00F71A0F">
            <w:pPr>
              <w:jc w:val="center"/>
              <w:rPr>
                <w:rFonts w:ascii="Calibri" w:hAnsi="Calibri"/>
                <w:b/>
                <w:bCs/>
                <w:color w:val="000000"/>
                <w:sz w:val="20"/>
                <w:szCs w:val="22"/>
                <w:lang w:val="es-BO" w:eastAsia="es-BO"/>
              </w:rPr>
            </w:pPr>
            <w:proofErr w:type="spellStart"/>
            <w:r w:rsidRPr="00F71A0F">
              <w:rPr>
                <w:rFonts w:ascii="Calibri" w:hAnsi="Calibri"/>
                <w:b/>
                <w:bCs/>
                <w:color w:val="000000"/>
                <w:sz w:val="20"/>
                <w:szCs w:val="22"/>
                <w:lang w:val="es-BO" w:eastAsia="es-BO"/>
              </w:rPr>
              <w:t>Minimo</w:t>
            </w:r>
            <w:proofErr w:type="spellEnd"/>
            <w:r w:rsidRPr="00F71A0F">
              <w:rPr>
                <w:rFonts w:ascii="Calibri" w:hAnsi="Calibri"/>
                <w:b/>
                <w:bCs/>
                <w:color w:val="000000"/>
                <w:sz w:val="20"/>
                <w:szCs w:val="22"/>
                <w:lang w:val="es-BO" w:eastAsia="es-BO"/>
              </w:rPr>
              <w:t xml:space="preserve"> de 1 a 500 kg Express</w:t>
            </w:r>
          </w:p>
        </w:tc>
        <w:tc>
          <w:tcPr>
            <w:tcW w:w="992" w:type="dxa"/>
            <w:gridSpan w:val="2"/>
            <w:tcBorders>
              <w:top w:val="nil"/>
              <w:left w:val="nil"/>
              <w:bottom w:val="single" w:sz="8" w:space="0" w:color="auto"/>
              <w:right w:val="single" w:sz="8" w:space="0" w:color="auto"/>
            </w:tcBorders>
            <w:shd w:val="clear" w:color="000000" w:fill="FCD5B4"/>
            <w:vAlign w:val="center"/>
            <w:hideMark/>
          </w:tcPr>
          <w:p w14:paraId="5C264BCA"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Por m3 (Express)</w:t>
            </w:r>
          </w:p>
        </w:tc>
        <w:tc>
          <w:tcPr>
            <w:tcW w:w="993" w:type="dxa"/>
            <w:gridSpan w:val="3"/>
            <w:tcBorders>
              <w:top w:val="nil"/>
              <w:left w:val="nil"/>
              <w:bottom w:val="single" w:sz="8" w:space="0" w:color="auto"/>
              <w:right w:val="single" w:sz="8" w:space="0" w:color="auto"/>
            </w:tcBorders>
            <w:shd w:val="clear" w:color="000000" w:fill="FCD5B4"/>
            <w:vAlign w:val="center"/>
            <w:hideMark/>
          </w:tcPr>
          <w:p w14:paraId="443663FE"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Por Kg. adicional (Express)</w:t>
            </w:r>
          </w:p>
        </w:tc>
        <w:tc>
          <w:tcPr>
            <w:tcW w:w="850" w:type="dxa"/>
            <w:gridSpan w:val="4"/>
            <w:tcBorders>
              <w:top w:val="single" w:sz="8" w:space="0" w:color="auto"/>
              <w:left w:val="nil"/>
              <w:bottom w:val="single" w:sz="8" w:space="0" w:color="auto"/>
              <w:right w:val="single" w:sz="8" w:space="0" w:color="auto"/>
            </w:tcBorders>
            <w:shd w:val="clear" w:color="000000" w:fill="FFFFFF"/>
            <w:vAlign w:val="center"/>
            <w:hideMark/>
          </w:tcPr>
          <w:p w14:paraId="75A6D86B"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w:t>
            </w:r>
            <w:proofErr w:type="spellStart"/>
            <w:r w:rsidRPr="00F71A0F">
              <w:rPr>
                <w:rFonts w:ascii="Calibri" w:hAnsi="Calibri"/>
                <w:b/>
                <w:bCs/>
                <w:color w:val="000000"/>
                <w:sz w:val="20"/>
                <w:szCs w:val="20"/>
                <w:lang w:val="es-BO" w:eastAsia="es-BO"/>
              </w:rPr>
              <w:t>dias</w:t>
            </w:r>
            <w:proofErr w:type="spellEnd"/>
            <w:r w:rsidRPr="00F71A0F">
              <w:rPr>
                <w:rFonts w:ascii="Calibri" w:hAnsi="Calibri"/>
                <w:b/>
                <w:bCs/>
                <w:color w:val="000000"/>
                <w:sz w:val="20"/>
                <w:szCs w:val="20"/>
                <w:lang w:val="es-BO" w:eastAsia="es-BO"/>
              </w:rPr>
              <w:t>) Express</w:t>
            </w:r>
          </w:p>
        </w:tc>
        <w:tc>
          <w:tcPr>
            <w:tcW w:w="2402" w:type="dxa"/>
            <w:gridSpan w:val="2"/>
            <w:vAlign w:val="center"/>
            <w:hideMark/>
          </w:tcPr>
          <w:p w14:paraId="1CC9763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7C8BA79" w14:textId="77777777" w:rsidR="00F71A0F" w:rsidRPr="00F71A0F" w:rsidRDefault="00F71A0F" w:rsidP="00F71A0F">
            <w:pPr>
              <w:rPr>
                <w:rFonts w:ascii="Times New Roman" w:hAnsi="Times New Roman"/>
                <w:sz w:val="20"/>
                <w:szCs w:val="20"/>
                <w:lang w:val="es-BO" w:eastAsia="es-BO"/>
              </w:rPr>
            </w:pPr>
          </w:p>
        </w:tc>
      </w:tr>
      <w:tr w:rsidR="00F71A0F" w:rsidRPr="00F71A0F" w14:paraId="53A56076" w14:textId="77777777" w:rsidTr="00F71A0F">
        <w:tblPrEx>
          <w:tblCellMar>
            <w:top w:w="15" w:type="dxa"/>
          </w:tblCellMar>
        </w:tblPrEx>
        <w:trPr>
          <w:trHeight w:val="402"/>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FFF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1953" w:type="dxa"/>
            <w:tcBorders>
              <w:top w:val="single" w:sz="4" w:space="0" w:color="auto"/>
              <w:left w:val="nil"/>
              <w:bottom w:val="single" w:sz="4" w:space="0" w:color="auto"/>
              <w:right w:val="single" w:sz="4" w:space="0" w:color="auto"/>
            </w:tcBorders>
            <w:shd w:val="clear" w:color="000000" w:fill="FFFFFF"/>
            <w:vAlign w:val="bottom"/>
            <w:hideMark/>
          </w:tcPr>
          <w:p w14:paraId="6D29B7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 CAÑADAS (SANTA CRUZ)</w:t>
            </w:r>
          </w:p>
        </w:tc>
        <w:tc>
          <w:tcPr>
            <w:tcW w:w="848" w:type="dxa"/>
            <w:tcBorders>
              <w:top w:val="single" w:sz="4" w:space="0" w:color="auto"/>
              <w:left w:val="nil"/>
              <w:bottom w:val="single" w:sz="4" w:space="0" w:color="auto"/>
              <w:right w:val="single" w:sz="4" w:space="0" w:color="auto"/>
            </w:tcBorders>
            <w:shd w:val="clear" w:color="000000" w:fill="FCD5B4"/>
            <w:vAlign w:val="bottom"/>
            <w:hideMark/>
          </w:tcPr>
          <w:p w14:paraId="747F04A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single" w:sz="4" w:space="0" w:color="auto"/>
              <w:left w:val="nil"/>
              <w:bottom w:val="single" w:sz="4" w:space="0" w:color="auto"/>
              <w:right w:val="single" w:sz="4" w:space="0" w:color="auto"/>
            </w:tcBorders>
            <w:shd w:val="clear" w:color="000000" w:fill="FCD5B4"/>
            <w:vAlign w:val="bottom"/>
            <w:hideMark/>
          </w:tcPr>
          <w:p w14:paraId="47E362F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single" w:sz="4" w:space="0" w:color="auto"/>
              <w:left w:val="nil"/>
              <w:bottom w:val="single" w:sz="4" w:space="0" w:color="auto"/>
              <w:right w:val="single" w:sz="4" w:space="0" w:color="auto"/>
            </w:tcBorders>
            <w:shd w:val="clear" w:color="000000" w:fill="FCD5B4"/>
            <w:vAlign w:val="bottom"/>
            <w:hideMark/>
          </w:tcPr>
          <w:p w14:paraId="7959BE1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DEFA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3F2DD80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single" w:sz="4" w:space="0" w:color="auto"/>
              <w:left w:val="nil"/>
              <w:bottom w:val="single" w:sz="4" w:space="0" w:color="auto"/>
              <w:right w:val="single" w:sz="4" w:space="0" w:color="auto"/>
            </w:tcBorders>
            <w:shd w:val="clear" w:color="000000" w:fill="FCD5B4"/>
            <w:vAlign w:val="bottom"/>
            <w:hideMark/>
          </w:tcPr>
          <w:p w14:paraId="5CC4F5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AFC13F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039751B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5F27730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75F785" w14:textId="77777777" w:rsidR="00F71A0F" w:rsidRPr="00F71A0F" w:rsidRDefault="00F71A0F" w:rsidP="00F71A0F">
            <w:pPr>
              <w:rPr>
                <w:rFonts w:ascii="Times New Roman" w:hAnsi="Times New Roman"/>
                <w:sz w:val="20"/>
                <w:szCs w:val="20"/>
                <w:lang w:val="es-BO" w:eastAsia="es-BO"/>
              </w:rPr>
            </w:pPr>
          </w:p>
        </w:tc>
      </w:tr>
      <w:tr w:rsidR="00F71A0F" w:rsidRPr="00F71A0F" w14:paraId="5DA1F0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7283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1953" w:type="dxa"/>
            <w:tcBorders>
              <w:top w:val="nil"/>
              <w:left w:val="nil"/>
              <w:bottom w:val="single" w:sz="4" w:space="0" w:color="auto"/>
              <w:right w:val="single" w:sz="4" w:space="0" w:color="auto"/>
            </w:tcBorders>
            <w:shd w:val="clear" w:color="000000" w:fill="FFFFFF"/>
            <w:vAlign w:val="bottom"/>
            <w:hideMark/>
          </w:tcPr>
          <w:p w14:paraId="661B8B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ACHACACHI (LA PAZ)</w:t>
            </w:r>
          </w:p>
        </w:tc>
        <w:tc>
          <w:tcPr>
            <w:tcW w:w="848" w:type="dxa"/>
            <w:tcBorders>
              <w:top w:val="nil"/>
              <w:left w:val="nil"/>
              <w:bottom w:val="single" w:sz="4" w:space="0" w:color="auto"/>
              <w:right w:val="single" w:sz="4" w:space="0" w:color="auto"/>
            </w:tcBorders>
            <w:shd w:val="clear" w:color="000000" w:fill="FCD5B4"/>
            <w:vAlign w:val="bottom"/>
            <w:hideMark/>
          </w:tcPr>
          <w:p w14:paraId="49D2FD8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53F68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624BF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ACDCF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4A3884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B064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A004F1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8E714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4066E3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5BFE430" w14:textId="77777777" w:rsidR="00F71A0F" w:rsidRPr="00F71A0F" w:rsidRDefault="00F71A0F" w:rsidP="00F71A0F">
            <w:pPr>
              <w:rPr>
                <w:rFonts w:ascii="Times New Roman" w:hAnsi="Times New Roman"/>
                <w:sz w:val="20"/>
                <w:szCs w:val="20"/>
                <w:lang w:val="es-BO" w:eastAsia="es-BO"/>
              </w:rPr>
            </w:pPr>
          </w:p>
        </w:tc>
      </w:tr>
      <w:tr w:rsidR="00F71A0F" w:rsidRPr="00F71A0F" w14:paraId="30F3226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8A5DA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DA9C4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ACOSTA (LA PAZ)</w:t>
            </w:r>
          </w:p>
        </w:tc>
        <w:tc>
          <w:tcPr>
            <w:tcW w:w="848" w:type="dxa"/>
            <w:tcBorders>
              <w:top w:val="nil"/>
              <w:left w:val="nil"/>
              <w:bottom w:val="single" w:sz="4" w:space="0" w:color="auto"/>
              <w:right w:val="single" w:sz="4" w:space="0" w:color="auto"/>
            </w:tcBorders>
            <w:shd w:val="clear" w:color="000000" w:fill="FCD5B4"/>
            <w:vAlign w:val="bottom"/>
            <w:hideMark/>
          </w:tcPr>
          <w:p w14:paraId="74EB69B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64404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A5B32F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BF37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1DB94B5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88BC4D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50C02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CD20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075AA9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1D87E5" w14:textId="77777777" w:rsidR="00F71A0F" w:rsidRPr="00F71A0F" w:rsidRDefault="00F71A0F" w:rsidP="00F71A0F">
            <w:pPr>
              <w:rPr>
                <w:rFonts w:ascii="Times New Roman" w:hAnsi="Times New Roman"/>
                <w:sz w:val="20"/>
                <w:szCs w:val="20"/>
                <w:lang w:val="es-BO" w:eastAsia="es-BO"/>
              </w:rPr>
            </w:pPr>
          </w:p>
        </w:tc>
      </w:tr>
      <w:tr w:rsidR="00F71A0F" w:rsidRPr="00F71A0F" w14:paraId="3335D68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A7B8F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1953" w:type="dxa"/>
            <w:tcBorders>
              <w:top w:val="nil"/>
              <w:left w:val="nil"/>
              <w:bottom w:val="single" w:sz="4" w:space="0" w:color="auto"/>
              <w:right w:val="single" w:sz="4" w:space="0" w:color="auto"/>
            </w:tcBorders>
            <w:shd w:val="clear" w:color="000000" w:fill="FFFFFF"/>
            <w:vAlign w:val="bottom"/>
            <w:hideMark/>
          </w:tcPr>
          <w:p w14:paraId="714D4E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AIQUILE (CBBA)</w:t>
            </w:r>
          </w:p>
        </w:tc>
        <w:tc>
          <w:tcPr>
            <w:tcW w:w="848" w:type="dxa"/>
            <w:tcBorders>
              <w:top w:val="nil"/>
              <w:left w:val="nil"/>
              <w:bottom w:val="single" w:sz="4" w:space="0" w:color="auto"/>
              <w:right w:val="single" w:sz="4" w:space="0" w:color="auto"/>
            </w:tcBorders>
            <w:shd w:val="clear" w:color="000000" w:fill="FCD5B4"/>
            <w:vAlign w:val="bottom"/>
            <w:hideMark/>
          </w:tcPr>
          <w:p w14:paraId="3DB6BDE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A027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1DF84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DC98D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7838420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14A810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244CC1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455C9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A174A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A83F408" w14:textId="77777777" w:rsidR="00F71A0F" w:rsidRPr="00F71A0F" w:rsidRDefault="00F71A0F" w:rsidP="00F71A0F">
            <w:pPr>
              <w:rPr>
                <w:rFonts w:ascii="Times New Roman" w:hAnsi="Times New Roman"/>
                <w:sz w:val="20"/>
                <w:szCs w:val="20"/>
                <w:lang w:val="es-BO" w:eastAsia="es-BO"/>
              </w:rPr>
            </w:pPr>
          </w:p>
        </w:tc>
      </w:tr>
      <w:tr w:rsidR="00F71A0F" w:rsidRPr="00F71A0F" w14:paraId="75F18E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731F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1953" w:type="dxa"/>
            <w:tcBorders>
              <w:top w:val="nil"/>
              <w:left w:val="nil"/>
              <w:bottom w:val="single" w:sz="4" w:space="0" w:color="auto"/>
              <w:right w:val="single" w:sz="4" w:space="0" w:color="auto"/>
            </w:tcBorders>
            <w:shd w:val="clear" w:color="000000" w:fill="FFFFFF"/>
            <w:vAlign w:val="bottom"/>
            <w:hideMark/>
          </w:tcPr>
          <w:p w14:paraId="629DAE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ALCALA (CHUQUISACA)</w:t>
            </w:r>
          </w:p>
        </w:tc>
        <w:tc>
          <w:tcPr>
            <w:tcW w:w="848" w:type="dxa"/>
            <w:tcBorders>
              <w:top w:val="nil"/>
              <w:left w:val="nil"/>
              <w:bottom w:val="single" w:sz="4" w:space="0" w:color="auto"/>
              <w:right w:val="single" w:sz="4" w:space="0" w:color="auto"/>
            </w:tcBorders>
            <w:shd w:val="clear" w:color="000000" w:fill="FCD5B4"/>
            <w:vAlign w:val="bottom"/>
            <w:hideMark/>
          </w:tcPr>
          <w:p w14:paraId="5640376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89AC5C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A36A0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C280B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756AF5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391959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3258F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F6C8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85F04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5EB925" w14:textId="77777777" w:rsidR="00F71A0F" w:rsidRPr="00F71A0F" w:rsidRDefault="00F71A0F" w:rsidP="00F71A0F">
            <w:pPr>
              <w:rPr>
                <w:rFonts w:ascii="Times New Roman" w:hAnsi="Times New Roman"/>
                <w:sz w:val="20"/>
                <w:szCs w:val="20"/>
                <w:lang w:val="es-BO" w:eastAsia="es-BO"/>
              </w:rPr>
            </w:pPr>
          </w:p>
        </w:tc>
      </w:tr>
      <w:tr w:rsidR="00F71A0F" w:rsidRPr="00F71A0F" w14:paraId="7D9176F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EF542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w:t>
            </w:r>
          </w:p>
        </w:tc>
        <w:tc>
          <w:tcPr>
            <w:tcW w:w="1953" w:type="dxa"/>
            <w:tcBorders>
              <w:top w:val="nil"/>
              <w:left w:val="nil"/>
              <w:bottom w:val="single" w:sz="4" w:space="0" w:color="auto"/>
              <w:right w:val="single" w:sz="4" w:space="0" w:color="auto"/>
            </w:tcBorders>
            <w:shd w:val="clear" w:color="000000" w:fill="FFFFFF"/>
            <w:vAlign w:val="bottom"/>
            <w:hideMark/>
          </w:tcPr>
          <w:p w14:paraId="31F6E6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ANCORAIMES</w:t>
            </w:r>
          </w:p>
        </w:tc>
        <w:tc>
          <w:tcPr>
            <w:tcW w:w="848" w:type="dxa"/>
            <w:tcBorders>
              <w:top w:val="nil"/>
              <w:left w:val="nil"/>
              <w:bottom w:val="single" w:sz="4" w:space="0" w:color="auto"/>
              <w:right w:val="single" w:sz="4" w:space="0" w:color="auto"/>
            </w:tcBorders>
            <w:shd w:val="clear" w:color="000000" w:fill="FCD5B4"/>
            <w:vAlign w:val="bottom"/>
            <w:hideMark/>
          </w:tcPr>
          <w:p w14:paraId="67FB2F0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A48907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CD9F1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01498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127434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A4D5D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50CB0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CD45A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F671A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4723CC1" w14:textId="77777777" w:rsidR="00F71A0F" w:rsidRPr="00F71A0F" w:rsidRDefault="00F71A0F" w:rsidP="00F71A0F">
            <w:pPr>
              <w:rPr>
                <w:rFonts w:ascii="Times New Roman" w:hAnsi="Times New Roman"/>
                <w:sz w:val="20"/>
                <w:szCs w:val="20"/>
                <w:lang w:val="es-BO" w:eastAsia="es-BO"/>
              </w:rPr>
            </w:pPr>
          </w:p>
        </w:tc>
      </w:tr>
      <w:tr w:rsidR="00F71A0F" w:rsidRPr="00F71A0F" w14:paraId="41CA383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8E3DD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w:t>
            </w:r>
          </w:p>
        </w:tc>
        <w:tc>
          <w:tcPr>
            <w:tcW w:w="1953" w:type="dxa"/>
            <w:tcBorders>
              <w:top w:val="nil"/>
              <w:left w:val="nil"/>
              <w:bottom w:val="single" w:sz="4" w:space="0" w:color="auto"/>
              <w:right w:val="single" w:sz="4" w:space="0" w:color="auto"/>
            </w:tcBorders>
            <w:shd w:val="clear" w:color="000000" w:fill="FFFFFF"/>
            <w:vAlign w:val="bottom"/>
            <w:hideMark/>
          </w:tcPr>
          <w:p w14:paraId="7BE860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ANTAQHAWA (COCHABAMBA)</w:t>
            </w:r>
          </w:p>
        </w:tc>
        <w:tc>
          <w:tcPr>
            <w:tcW w:w="848" w:type="dxa"/>
            <w:tcBorders>
              <w:top w:val="nil"/>
              <w:left w:val="nil"/>
              <w:bottom w:val="single" w:sz="4" w:space="0" w:color="auto"/>
              <w:right w:val="single" w:sz="4" w:space="0" w:color="auto"/>
            </w:tcBorders>
            <w:shd w:val="clear" w:color="000000" w:fill="FCD5B4"/>
            <w:vAlign w:val="bottom"/>
            <w:hideMark/>
          </w:tcPr>
          <w:p w14:paraId="1CDCAC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8C399F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2F78D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04D3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2A456C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45976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72BCD5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670E59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425603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E845CA" w14:textId="77777777" w:rsidR="00F71A0F" w:rsidRPr="00F71A0F" w:rsidRDefault="00F71A0F" w:rsidP="00F71A0F">
            <w:pPr>
              <w:rPr>
                <w:rFonts w:ascii="Times New Roman" w:hAnsi="Times New Roman"/>
                <w:sz w:val="20"/>
                <w:szCs w:val="20"/>
                <w:lang w:val="es-BO" w:eastAsia="es-BO"/>
              </w:rPr>
            </w:pPr>
          </w:p>
        </w:tc>
      </w:tr>
      <w:tr w:rsidR="00F71A0F" w:rsidRPr="00F71A0F" w14:paraId="17C2A6E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5DC5E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w:t>
            </w:r>
          </w:p>
        </w:tc>
        <w:tc>
          <w:tcPr>
            <w:tcW w:w="1953" w:type="dxa"/>
            <w:tcBorders>
              <w:top w:val="nil"/>
              <w:left w:val="nil"/>
              <w:bottom w:val="single" w:sz="4" w:space="0" w:color="auto"/>
              <w:right w:val="single" w:sz="4" w:space="0" w:color="auto"/>
            </w:tcBorders>
            <w:shd w:val="clear" w:color="000000" w:fill="FFFFFF"/>
            <w:vAlign w:val="bottom"/>
            <w:hideMark/>
          </w:tcPr>
          <w:p w14:paraId="7223C0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APOLO (LA PAZ)</w:t>
            </w:r>
          </w:p>
        </w:tc>
        <w:tc>
          <w:tcPr>
            <w:tcW w:w="848" w:type="dxa"/>
            <w:tcBorders>
              <w:top w:val="nil"/>
              <w:left w:val="nil"/>
              <w:bottom w:val="single" w:sz="4" w:space="0" w:color="auto"/>
              <w:right w:val="single" w:sz="4" w:space="0" w:color="auto"/>
            </w:tcBorders>
            <w:shd w:val="clear" w:color="000000" w:fill="FCD5B4"/>
            <w:vAlign w:val="bottom"/>
            <w:hideMark/>
          </w:tcPr>
          <w:p w14:paraId="60AD3A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0A6A0C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3734CA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4FC86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44C70FC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3B5E7C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48A12B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FBCF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A5E664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2865DA1" w14:textId="77777777" w:rsidR="00F71A0F" w:rsidRPr="00F71A0F" w:rsidRDefault="00F71A0F" w:rsidP="00F71A0F">
            <w:pPr>
              <w:rPr>
                <w:rFonts w:ascii="Times New Roman" w:hAnsi="Times New Roman"/>
                <w:sz w:val="20"/>
                <w:szCs w:val="20"/>
                <w:lang w:val="es-BO" w:eastAsia="es-BO"/>
              </w:rPr>
            </w:pPr>
          </w:p>
        </w:tc>
      </w:tr>
      <w:tr w:rsidR="00F71A0F" w:rsidRPr="00F71A0F" w14:paraId="15276B8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8AD03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w:t>
            </w:r>
          </w:p>
        </w:tc>
        <w:tc>
          <w:tcPr>
            <w:tcW w:w="1953" w:type="dxa"/>
            <w:tcBorders>
              <w:top w:val="nil"/>
              <w:left w:val="nil"/>
              <w:bottom w:val="single" w:sz="4" w:space="0" w:color="auto"/>
              <w:right w:val="single" w:sz="4" w:space="0" w:color="auto"/>
            </w:tcBorders>
            <w:shd w:val="clear" w:color="000000" w:fill="FFFFFF"/>
            <w:vAlign w:val="bottom"/>
            <w:hideMark/>
          </w:tcPr>
          <w:p w14:paraId="656229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AZURDUY (CHUQUISACA)</w:t>
            </w:r>
          </w:p>
        </w:tc>
        <w:tc>
          <w:tcPr>
            <w:tcW w:w="848" w:type="dxa"/>
            <w:tcBorders>
              <w:top w:val="nil"/>
              <w:left w:val="nil"/>
              <w:bottom w:val="single" w:sz="4" w:space="0" w:color="auto"/>
              <w:right w:val="single" w:sz="4" w:space="0" w:color="auto"/>
            </w:tcBorders>
            <w:shd w:val="clear" w:color="000000" w:fill="FCD5B4"/>
            <w:vAlign w:val="bottom"/>
            <w:hideMark/>
          </w:tcPr>
          <w:p w14:paraId="01D5EF6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4DB96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BCF6C3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F77F7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686E39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7A962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826190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89AEC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A660A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A9B8E9" w14:textId="77777777" w:rsidR="00F71A0F" w:rsidRPr="00F71A0F" w:rsidRDefault="00F71A0F" w:rsidP="00F71A0F">
            <w:pPr>
              <w:rPr>
                <w:rFonts w:ascii="Times New Roman" w:hAnsi="Times New Roman"/>
                <w:sz w:val="20"/>
                <w:szCs w:val="20"/>
                <w:lang w:val="es-BO" w:eastAsia="es-BO"/>
              </w:rPr>
            </w:pPr>
          </w:p>
        </w:tc>
      </w:tr>
      <w:tr w:rsidR="00F71A0F" w:rsidRPr="00F71A0F" w14:paraId="1FE05E3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5607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w:t>
            </w:r>
          </w:p>
        </w:tc>
        <w:tc>
          <w:tcPr>
            <w:tcW w:w="1953" w:type="dxa"/>
            <w:tcBorders>
              <w:top w:val="nil"/>
              <w:left w:val="nil"/>
              <w:bottom w:val="single" w:sz="4" w:space="0" w:color="auto"/>
              <w:right w:val="single" w:sz="4" w:space="0" w:color="auto"/>
            </w:tcBorders>
            <w:shd w:val="clear" w:color="000000" w:fill="FFFFFF"/>
            <w:vAlign w:val="bottom"/>
            <w:hideMark/>
          </w:tcPr>
          <w:p w14:paraId="135DDB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BELEN ANDAMARCA (ORURO)</w:t>
            </w:r>
          </w:p>
        </w:tc>
        <w:tc>
          <w:tcPr>
            <w:tcW w:w="848" w:type="dxa"/>
            <w:tcBorders>
              <w:top w:val="nil"/>
              <w:left w:val="nil"/>
              <w:bottom w:val="single" w:sz="4" w:space="0" w:color="auto"/>
              <w:right w:val="single" w:sz="4" w:space="0" w:color="auto"/>
            </w:tcBorders>
            <w:shd w:val="clear" w:color="000000" w:fill="FCD5B4"/>
            <w:vAlign w:val="bottom"/>
            <w:hideMark/>
          </w:tcPr>
          <w:p w14:paraId="12BF959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ADB97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6239E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453EB7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727E30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22A46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20ACA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17E4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6A5ECC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784AF5" w14:textId="77777777" w:rsidR="00F71A0F" w:rsidRPr="00F71A0F" w:rsidRDefault="00F71A0F" w:rsidP="00F71A0F">
            <w:pPr>
              <w:rPr>
                <w:rFonts w:ascii="Times New Roman" w:hAnsi="Times New Roman"/>
                <w:sz w:val="20"/>
                <w:szCs w:val="20"/>
                <w:lang w:val="es-BO" w:eastAsia="es-BO"/>
              </w:rPr>
            </w:pPr>
          </w:p>
        </w:tc>
      </w:tr>
      <w:tr w:rsidR="00F71A0F" w:rsidRPr="00F71A0F" w14:paraId="50E25FD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8C1D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w:t>
            </w:r>
          </w:p>
        </w:tc>
        <w:tc>
          <w:tcPr>
            <w:tcW w:w="1953" w:type="dxa"/>
            <w:tcBorders>
              <w:top w:val="nil"/>
              <w:left w:val="nil"/>
              <w:bottom w:val="single" w:sz="4" w:space="0" w:color="auto"/>
              <w:right w:val="single" w:sz="4" w:space="0" w:color="auto"/>
            </w:tcBorders>
            <w:shd w:val="clear" w:color="000000" w:fill="FFFFFF"/>
            <w:vAlign w:val="bottom"/>
            <w:hideMark/>
          </w:tcPr>
          <w:p w14:paraId="035C70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BETANZOS</w:t>
            </w:r>
          </w:p>
        </w:tc>
        <w:tc>
          <w:tcPr>
            <w:tcW w:w="848" w:type="dxa"/>
            <w:tcBorders>
              <w:top w:val="nil"/>
              <w:left w:val="nil"/>
              <w:bottom w:val="single" w:sz="4" w:space="0" w:color="auto"/>
              <w:right w:val="single" w:sz="4" w:space="0" w:color="auto"/>
            </w:tcBorders>
            <w:shd w:val="clear" w:color="000000" w:fill="FCD5B4"/>
            <w:vAlign w:val="bottom"/>
            <w:hideMark/>
          </w:tcPr>
          <w:p w14:paraId="0C56123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055E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FFDB7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93F5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2A352E0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532E9A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D3B81B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EC2A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52AA5E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BF1A7" w14:textId="77777777" w:rsidR="00F71A0F" w:rsidRPr="00F71A0F" w:rsidRDefault="00F71A0F" w:rsidP="00F71A0F">
            <w:pPr>
              <w:rPr>
                <w:rFonts w:ascii="Times New Roman" w:hAnsi="Times New Roman"/>
                <w:sz w:val="20"/>
                <w:szCs w:val="20"/>
                <w:lang w:val="es-BO" w:eastAsia="es-BO"/>
              </w:rPr>
            </w:pPr>
          </w:p>
        </w:tc>
      </w:tr>
      <w:tr w:rsidR="00F71A0F" w:rsidRPr="00F71A0F" w14:paraId="698D1C2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84BD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w:t>
            </w:r>
          </w:p>
        </w:tc>
        <w:tc>
          <w:tcPr>
            <w:tcW w:w="1953" w:type="dxa"/>
            <w:tcBorders>
              <w:top w:val="nil"/>
              <w:left w:val="nil"/>
              <w:bottom w:val="single" w:sz="4" w:space="0" w:color="auto"/>
              <w:right w:val="single" w:sz="4" w:space="0" w:color="auto"/>
            </w:tcBorders>
            <w:shd w:val="clear" w:color="000000" w:fill="FFFFFF"/>
            <w:vAlign w:val="bottom"/>
            <w:hideMark/>
          </w:tcPr>
          <w:p w14:paraId="5A6439D8"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C.TUNAL HUACARETA (CHUQUISACA)</w:t>
            </w:r>
          </w:p>
        </w:tc>
        <w:tc>
          <w:tcPr>
            <w:tcW w:w="848" w:type="dxa"/>
            <w:tcBorders>
              <w:top w:val="nil"/>
              <w:left w:val="nil"/>
              <w:bottom w:val="single" w:sz="4" w:space="0" w:color="auto"/>
              <w:right w:val="single" w:sz="4" w:space="0" w:color="auto"/>
            </w:tcBorders>
            <w:shd w:val="clear" w:color="000000" w:fill="FCD5B4"/>
            <w:vAlign w:val="bottom"/>
            <w:hideMark/>
          </w:tcPr>
          <w:p w14:paraId="520BEA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25E6A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0F3D6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B2BD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1229572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700D3D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5CC088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6FA4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FCB4C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1AF9FAB" w14:textId="77777777" w:rsidR="00F71A0F" w:rsidRPr="00F71A0F" w:rsidRDefault="00F71A0F" w:rsidP="00F71A0F">
            <w:pPr>
              <w:rPr>
                <w:rFonts w:ascii="Times New Roman" w:hAnsi="Times New Roman"/>
                <w:sz w:val="20"/>
                <w:szCs w:val="20"/>
                <w:lang w:val="es-BO" w:eastAsia="es-BO"/>
              </w:rPr>
            </w:pPr>
          </w:p>
        </w:tc>
      </w:tr>
      <w:tr w:rsidR="00F71A0F" w:rsidRPr="00F71A0F" w14:paraId="5383FD1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7D73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w:t>
            </w:r>
          </w:p>
        </w:tc>
        <w:tc>
          <w:tcPr>
            <w:tcW w:w="1953" w:type="dxa"/>
            <w:tcBorders>
              <w:top w:val="nil"/>
              <w:left w:val="nil"/>
              <w:bottom w:val="single" w:sz="4" w:space="0" w:color="auto"/>
              <w:right w:val="single" w:sz="4" w:space="0" w:color="auto"/>
            </w:tcBorders>
            <w:shd w:val="clear" w:color="000000" w:fill="FFFFFF"/>
            <w:vAlign w:val="bottom"/>
            <w:hideMark/>
          </w:tcPr>
          <w:p w14:paraId="18CBDB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CAIROMA (LA PAZ)</w:t>
            </w:r>
          </w:p>
        </w:tc>
        <w:tc>
          <w:tcPr>
            <w:tcW w:w="848" w:type="dxa"/>
            <w:tcBorders>
              <w:top w:val="nil"/>
              <w:left w:val="nil"/>
              <w:bottom w:val="single" w:sz="4" w:space="0" w:color="auto"/>
              <w:right w:val="single" w:sz="4" w:space="0" w:color="auto"/>
            </w:tcBorders>
            <w:shd w:val="clear" w:color="000000" w:fill="FCD5B4"/>
            <w:vAlign w:val="bottom"/>
            <w:hideMark/>
          </w:tcPr>
          <w:p w14:paraId="5FC063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B991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1F93B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A7318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C843B4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E27FB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74950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A485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90E3F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D857270" w14:textId="77777777" w:rsidR="00F71A0F" w:rsidRPr="00F71A0F" w:rsidRDefault="00F71A0F" w:rsidP="00F71A0F">
            <w:pPr>
              <w:rPr>
                <w:rFonts w:ascii="Times New Roman" w:hAnsi="Times New Roman"/>
                <w:sz w:val="20"/>
                <w:szCs w:val="20"/>
                <w:lang w:val="es-BO" w:eastAsia="es-BO"/>
              </w:rPr>
            </w:pPr>
          </w:p>
        </w:tc>
      </w:tr>
      <w:tr w:rsidR="00F71A0F" w:rsidRPr="00F71A0F" w14:paraId="1139436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9143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w:t>
            </w:r>
          </w:p>
        </w:tc>
        <w:tc>
          <w:tcPr>
            <w:tcW w:w="1953" w:type="dxa"/>
            <w:tcBorders>
              <w:top w:val="nil"/>
              <w:left w:val="nil"/>
              <w:bottom w:val="single" w:sz="4" w:space="0" w:color="auto"/>
              <w:right w:val="single" w:sz="4" w:space="0" w:color="auto"/>
            </w:tcBorders>
            <w:shd w:val="clear" w:color="000000" w:fill="FFFFFF"/>
            <w:vAlign w:val="bottom"/>
            <w:hideMark/>
          </w:tcPr>
          <w:p w14:paraId="24D1D8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CAIZA "D" POTOSI</w:t>
            </w:r>
          </w:p>
        </w:tc>
        <w:tc>
          <w:tcPr>
            <w:tcW w:w="848" w:type="dxa"/>
            <w:tcBorders>
              <w:top w:val="nil"/>
              <w:left w:val="nil"/>
              <w:bottom w:val="single" w:sz="4" w:space="0" w:color="auto"/>
              <w:right w:val="single" w:sz="4" w:space="0" w:color="auto"/>
            </w:tcBorders>
            <w:shd w:val="clear" w:color="000000" w:fill="FCD5B4"/>
            <w:vAlign w:val="bottom"/>
            <w:hideMark/>
          </w:tcPr>
          <w:p w14:paraId="2167687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71F8BE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046DB4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956519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F85B75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7D6A2F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03710B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B89D3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192924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022B04" w14:textId="77777777" w:rsidR="00F71A0F" w:rsidRPr="00F71A0F" w:rsidRDefault="00F71A0F" w:rsidP="00F71A0F">
            <w:pPr>
              <w:rPr>
                <w:rFonts w:ascii="Times New Roman" w:hAnsi="Times New Roman"/>
                <w:sz w:val="20"/>
                <w:szCs w:val="20"/>
                <w:lang w:val="es-BO" w:eastAsia="es-BO"/>
              </w:rPr>
            </w:pPr>
          </w:p>
        </w:tc>
      </w:tr>
      <w:tr w:rsidR="00F71A0F" w:rsidRPr="00F71A0F" w14:paraId="4504AF8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DA64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w:t>
            </w:r>
          </w:p>
        </w:tc>
        <w:tc>
          <w:tcPr>
            <w:tcW w:w="1953" w:type="dxa"/>
            <w:tcBorders>
              <w:top w:val="nil"/>
              <w:left w:val="nil"/>
              <w:bottom w:val="single" w:sz="4" w:space="0" w:color="auto"/>
              <w:right w:val="single" w:sz="4" w:space="0" w:color="auto"/>
            </w:tcBorders>
            <w:shd w:val="clear" w:color="000000" w:fill="FFFFFF"/>
            <w:vAlign w:val="bottom"/>
            <w:hideMark/>
          </w:tcPr>
          <w:p w14:paraId="4148F6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CALAMARCA PILLAPI (LA PAZ)</w:t>
            </w:r>
          </w:p>
        </w:tc>
        <w:tc>
          <w:tcPr>
            <w:tcW w:w="848" w:type="dxa"/>
            <w:tcBorders>
              <w:top w:val="nil"/>
              <w:left w:val="nil"/>
              <w:bottom w:val="single" w:sz="4" w:space="0" w:color="auto"/>
              <w:right w:val="single" w:sz="4" w:space="0" w:color="auto"/>
            </w:tcBorders>
            <w:shd w:val="clear" w:color="000000" w:fill="FCD5B4"/>
            <w:vAlign w:val="bottom"/>
            <w:hideMark/>
          </w:tcPr>
          <w:p w14:paraId="273437A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94816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D81D6E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91DEC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C08C3A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469CD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AFB75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E85A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BF2D90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E7CCE56" w14:textId="77777777" w:rsidR="00F71A0F" w:rsidRPr="00F71A0F" w:rsidRDefault="00F71A0F" w:rsidP="00F71A0F">
            <w:pPr>
              <w:rPr>
                <w:rFonts w:ascii="Times New Roman" w:hAnsi="Times New Roman"/>
                <w:sz w:val="20"/>
                <w:szCs w:val="20"/>
                <w:lang w:val="es-BO" w:eastAsia="es-BO"/>
              </w:rPr>
            </w:pPr>
          </w:p>
        </w:tc>
      </w:tr>
      <w:tr w:rsidR="00F71A0F" w:rsidRPr="00F71A0F" w14:paraId="706F3D4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FCFAD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w:t>
            </w:r>
          </w:p>
        </w:tc>
        <w:tc>
          <w:tcPr>
            <w:tcW w:w="1953" w:type="dxa"/>
            <w:tcBorders>
              <w:top w:val="nil"/>
              <w:left w:val="nil"/>
              <w:bottom w:val="single" w:sz="4" w:space="0" w:color="auto"/>
              <w:right w:val="single" w:sz="4" w:space="0" w:color="auto"/>
            </w:tcBorders>
            <w:shd w:val="clear" w:color="000000" w:fill="FFFFFF"/>
            <w:vAlign w:val="bottom"/>
            <w:hideMark/>
          </w:tcPr>
          <w:p w14:paraId="3D3597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CAMATINDI (CHUQUISACA)</w:t>
            </w:r>
          </w:p>
        </w:tc>
        <w:tc>
          <w:tcPr>
            <w:tcW w:w="848" w:type="dxa"/>
            <w:tcBorders>
              <w:top w:val="nil"/>
              <w:left w:val="nil"/>
              <w:bottom w:val="single" w:sz="4" w:space="0" w:color="auto"/>
              <w:right w:val="single" w:sz="4" w:space="0" w:color="auto"/>
            </w:tcBorders>
            <w:shd w:val="clear" w:color="000000" w:fill="FCD5B4"/>
            <w:noWrap/>
            <w:vAlign w:val="bottom"/>
            <w:hideMark/>
          </w:tcPr>
          <w:p w14:paraId="4C08F9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F69D64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6A4DB3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E2F2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3A8D281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446C4B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9F6086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AC78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98E61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650AFA5" w14:textId="77777777" w:rsidR="00F71A0F" w:rsidRPr="00F71A0F" w:rsidRDefault="00F71A0F" w:rsidP="00F71A0F">
            <w:pPr>
              <w:rPr>
                <w:rFonts w:ascii="Times New Roman" w:hAnsi="Times New Roman"/>
                <w:sz w:val="20"/>
                <w:szCs w:val="20"/>
                <w:lang w:val="es-BO" w:eastAsia="es-BO"/>
              </w:rPr>
            </w:pPr>
          </w:p>
        </w:tc>
      </w:tr>
      <w:tr w:rsidR="00F71A0F" w:rsidRPr="00F71A0F" w14:paraId="54DB767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8DF1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17</w:t>
            </w:r>
          </w:p>
        </w:tc>
        <w:tc>
          <w:tcPr>
            <w:tcW w:w="1953" w:type="dxa"/>
            <w:tcBorders>
              <w:top w:val="nil"/>
              <w:left w:val="nil"/>
              <w:bottom w:val="single" w:sz="4" w:space="0" w:color="auto"/>
              <w:right w:val="single" w:sz="4" w:space="0" w:color="auto"/>
            </w:tcBorders>
            <w:shd w:val="clear" w:color="000000" w:fill="FFFFFF"/>
            <w:vAlign w:val="bottom"/>
            <w:hideMark/>
          </w:tcPr>
          <w:p w14:paraId="3E77BF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CAPAJA VIACHA (LA PAZ)</w:t>
            </w:r>
          </w:p>
        </w:tc>
        <w:tc>
          <w:tcPr>
            <w:tcW w:w="848" w:type="dxa"/>
            <w:tcBorders>
              <w:top w:val="nil"/>
              <w:left w:val="nil"/>
              <w:bottom w:val="single" w:sz="4" w:space="0" w:color="auto"/>
              <w:right w:val="single" w:sz="4" w:space="0" w:color="auto"/>
            </w:tcBorders>
            <w:shd w:val="clear" w:color="000000" w:fill="FCD5B4"/>
            <w:vAlign w:val="bottom"/>
            <w:hideMark/>
          </w:tcPr>
          <w:p w14:paraId="12F0FA2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1B9865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5632E6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8F77F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9D215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B9FF6C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2CABC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BFD1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7CD702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53972D" w14:textId="77777777" w:rsidR="00F71A0F" w:rsidRPr="00F71A0F" w:rsidRDefault="00F71A0F" w:rsidP="00F71A0F">
            <w:pPr>
              <w:rPr>
                <w:rFonts w:ascii="Times New Roman" w:hAnsi="Times New Roman"/>
                <w:sz w:val="20"/>
                <w:szCs w:val="20"/>
                <w:lang w:val="es-BO" w:eastAsia="es-BO"/>
              </w:rPr>
            </w:pPr>
          </w:p>
        </w:tc>
      </w:tr>
      <w:tr w:rsidR="00F71A0F" w:rsidRPr="00F71A0F" w14:paraId="0E31BE3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25D44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w:t>
            </w:r>
          </w:p>
        </w:tc>
        <w:tc>
          <w:tcPr>
            <w:tcW w:w="1953" w:type="dxa"/>
            <w:tcBorders>
              <w:top w:val="nil"/>
              <w:left w:val="nil"/>
              <w:bottom w:val="single" w:sz="4" w:space="0" w:color="auto"/>
              <w:right w:val="single" w:sz="4" w:space="0" w:color="auto"/>
            </w:tcBorders>
            <w:shd w:val="clear" w:color="000000" w:fill="FFFFFF"/>
            <w:vAlign w:val="bottom"/>
            <w:hideMark/>
          </w:tcPr>
          <w:p w14:paraId="4F16A0C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CARACOLLO (ORURO)</w:t>
            </w:r>
          </w:p>
        </w:tc>
        <w:tc>
          <w:tcPr>
            <w:tcW w:w="848" w:type="dxa"/>
            <w:tcBorders>
              <w:top w:val="nil"/>
              <w:left w:val="nil"/>
              <w:bottom w:val="single" w:sz="4" w:space="0" w:color="auto"/>
              <w:right w:val="single" w:sz="4" w:space="0" w:color="auto"/>
            </w:tcBorders>
            <w:shd w:val="clear" w:color="000000" w:fill="FCD5B4"/>
            <w:noWrap/>
            <w:vAlign w:val="bottom"/>
            <w:hideMark/>
          </w:tcPr>
          <w:p w14:paraId="3221C4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47AC42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4C2D0A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CA4B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noWrap/>
            <w:vAlign w:val="bottom"/>
            <w:hideMark/>
          </w:tcPr>
          <w:p w14:paraId="2BB2573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3C87AF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D23744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431D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6D0429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975200" w14:textId="77777777" w:rsidR="00F71A0F" w:rsidRPr="00F71A0F" w:rsidRDefault="00F71A0F" w:rsidP="00F71A0F">
            <w:pPr>
              <w:rPr>
                <w:rFonts w:ascii="Times New Roman" w:hAnsi="Times New Roman"/>
                <w:sz w:val="20"/>
                <w:szCs w:val="20"/>
                <w:lang w:val="es-BO" w:eastAsia="es-BO"/>
              </w:rPr>
            </w:pPr>
          </w:p>
        </w:tc>
      </w:tr>
      <w:tr w:rsidR="00F71A0F" w:rsidRPr="00F71A0F" w14:paraId="1584E5E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55B13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w:t>
            </w:r>
          </w:p>
        </w:tc>
        <w:tc>
          <w:tcPr>
            <w:tcW w:w="1953" w:type="dxa"/>
            <w:tcBorders>
              <w:top w:val="nil"/>
              <w:left w:val="nil"/>
              <w:bottom w:val="single" w:sz="4" w:space="0" w:color="auto"/>
              <w:right w:val="single" w:sz="4" w:space="0" w:color="auto"/>
            </w:tcBorders>
            <w:shd w:val="clear" w:color="000000" w:fill="FFFFFF"/>
            <w:vAlign w:val="bottom"/>
            <w:hideMark/>
          </w:tcPr>
          <w:p w14:paraId="320165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CASARABE (TRINIDAD)</w:t>
            </w:r>
          </w:p>
        </w:tc>
        <w:tc>
          <w:tcPr>
            <w:tcW w:w="848" w:type="dxa"/>
            <w:tcBorders>
              <w:top w:val="nil"/>
              <w:left w:val="nil"/>
              <w:bottom w:val="single" w:sz="4" w:space="0" w:color="auto"/>
              <w:right w:val="single" w:sz="4" w:space="0" w:color="auto"/>
            </w:tcBorders>
            <w:shd w:val="clear" w:color="000000" w:fill="FCD5B4"/>
            <w:vAlign w:val="bottom"/>
            <w:hideMark/>
          </w:tcPr>
          <w:p w14:paraId="7A8F181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9B045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C015D7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6C31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0B47C4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109C2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342DD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73B62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C2DDD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A4A619" w14:textId="77777777" w:rsidR="00F71A0F" w:rsidRPr="00F71A0F" w:rsidRDefault="00F71A0F" w:rsidP="00F71A0F">
            <w:pPr>
              <w:rPr>
                <w:rFonts w:ascii="Times New Roman" w:hAnsi="Times New Roman"/>
                <w:sz w:val="20"/>
                <w:szCs w:val="20"/>
                <w:lang w:val="es-BO" w:eastAsia="es-BO"/>
              </w:rPr>
            </w:pPr>
          </w:p>
        </w:tc>
      </w:tr>
      <w:tr w:rsidR="00F71A0F" w:rsidRPr="00F71A0F" w14:paraId="3C46ECA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737F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w:t>
            </w:r>
          </w:p>
        </w:tc>
        <w:tc>
          <w:tcPr>
            <w:tcW w:w="1953" w:type="dxa"/>
            <w:tcBorders>
              <w:top w:val="nil"/>
              <w:left w:val="nil"/>
              <w:bottom w:val="single" w:sz="4" w:space="0" w:color="auto"/>
              <w:right w:val="single" w:sz="4" w:space="0" w:color="auto"/>
            </w:tcBorders>
            <w:shd w:val="clear" w:color="000000" w:fill="FFFFFF"/>
            <w:vAlign w:val="bottom"/>
            <w:hideMark/>
          </w:tcPr>
          <w:p w14:paraId="37E44D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HERMOSO (POTOSI)</w:t>
            </w:r>
          </w:p>
        </w:tc>
        <w:tc>
          <w:tcPr>
            <w:tcW w:w="848" w:type="dxa"/>
            <w:tcBorders>
              <w:top w:val="nil"/>
              <w:left w:val="nil"/>
              <w:bottom w:val="single" w:sz="4" w:space="0" w:color="auto"/>
              <w:right w:val="single" w:sz="4" w:space="0" w:color="auto"/>
            </w:tcBorders>
            <w:shd w:val="clear" w:color="000000" w:fill="FCD5B4"/>
            <w:vAlign w:val="bottom"/>
            <w:hideMark/>
          </w:tcPr>
          <w:p w14:paraId="4C85BB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172023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DCB64C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EE6D3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483E7DD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06E8DA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C3E0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A927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E5F050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E505E86" w14:textId="77777777" w:rsidR="00F71A0F" w:rsidRPr="00F71A0F" w:rsidRDefault="00F71A0F" w:rsidP="00F71A0F">
            <w:pPr>
              <w:rPr>
                <w:rFonts w:ascii="Times New Roman" w:hAnsi="Times New Roman"/>
                <w:sz w:val="20"/>
                <w:szCs w:val="20"/>
                <w:lang w:val="es-BO" w:eastAsia="es-BO"/>
              </w:rPr>
            </w:pPr>
          </w:p>
        </w:tc>
      </w:tr>
      <w:tr w:rsidR="00F71A0F" w:rsidRPr="00F71A0F" w14:paraId="66B45F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7F1C8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w:t>
            </w:r>
          </w:p>
        </w:tc>
        <w:tc>
          <w:tcPr>
            <w:tcW w:w="1953" w:type="dxa"/>
            <w:tcBorders>
              <w:top w:val="nil"/>
              <w:left w:val="nil"/>
              <w:bottom w:val="single" w:sz="4" w:space="0" w:color="auto"/>
              <w:right w:val="single" w:sz="4" w:space="0" w:color="auto"/>
            </w:tcBorders>
            <w:shd w:val="clear" w:color="000000" w:fill="FFFFFF"/>
            <w:vAlign w:val="bottom"/>
            <w:hideMark/>
          </w:tcPr>
          <w:p w14:paraId="61B0CC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LURIBAY (LA PAZ)</w:t>
            </w:r>
          </w:p>
        </w:tc>
        <w:tc>
          <w:tcPr>
            <w:tcW w:w="848" w:type="dxa"/>
            <w:tcBorders>
              <w:top w:val="nil"/>
              <w:left w:val="nil"/>
              <w:bottom w:val="single" w:sz="4" w:space="0" w:color="auto"/>
              <w:right w:val="single" w:sz="4" w:space="0" w:color="auto"/>
            </w:tcBorders>
            <w:shd w:val="clear" w:color="000000" w:fill="FCD5B4"/>
            <w:noWrap/>
            <w:vAlign w:val="bottom"/>
            <w:hideMark/>
          </w:tcPr>
          <w:p w14:paraId="56A0DE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47E01F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211E95E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D69C7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4E0C4BF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48CB2B6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54D05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C9AB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D2E29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24BF2F4" w14:textId="77777777" w:rsidR="00F71A0F" w:rsidRPr="00F71A0F" w:rsidRDefault="00F71A0F" w:rsidP="00F71A0F">
            <w:pPr>
              <w:rPr>
                <w:rFonts w:ascii="Times New Roman" w:hAnsi="Times New Roman"/>
                <w:sz w:val="20"/>
                <w:szCs w:val="20"/>
                <w:lang w:val="es-BO" w:eastAsia="es-BO"/>
              </w:rPr>
            </w:pPr>
          </w:p>
        </w:tc>
      </w:tr>
      <w:tr w:rsidR="00F71A0F" w:rsidRPr="00F71A0F" w14:paraId="21C12F4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C611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w:t>
            </w:r>
          </w:p>
        </w:tc>
        <w:tc>
          <w:tcPr>
            <w:tcW w:w="1953" w:type="dxa"/>
            <w:tcBorders>
              <w:top w:val="nil"/>
              <w:left w:val="nil"/>
              <w:bottom w:val="single" w:sz="4" w:space="0" w:color="auto"/>
              <w:right w:val="single" w:sz="4" w:space="0" w:color="auto"/>
            </w:tcBorders>
            <w:shd w:val="clear" w:color="000000" w:fill="FFFFFF"/>
            <w:vAlign w:val="bottom"/>
            <w:hideMark/>
          </w:tcPr>
          <w:p w14:paraId="398A52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MONTUYO- PISIGA (ORURO)</w:t>
            </w:r>
          </w:p>
        </w:tc>
        <w:tc>
          <w:tcPr>
            <w:tcW w:w="848" w:type="dxa"/>
            <w:tcBorders>
              <w:top w:val="nil"/>
              <w:left w:val="nil"/>
              <w:bottom w:val="single" w:sz="4" w:space="0" w:color="auto"/>
              <w:right w:val="single" w:sz="4" w:space="0" w:color="auto"/>
            </w:tcBorders>
            <w:shd w:val="clear" w:color="000000" w:fill="FCD5B4"/>
            <w:vAlign w:val="bottom"/>
            <w:hideMark/>
          </w:tcPr>
          <w:p w14:paraId="0A7EA83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081E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A776FF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0E0F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D6CB6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906D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5CB9F9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B5803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1040E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A95225" w14:textId="77777777" w:rsidR="00F71A0F" w:rsidRPr="00F71A0F" w:rsidRDefault="00F71A0F" w:rsidP="00F71A0F">
            <w:pPr>
              <w:rPr>
                <w:rFonts w:ascii="Times New Roman" w:hAnsi="Times New Roman"/>
                <w:sz w:val="20"/>
                <w:szCs w:val="20"/>
                <w:lang w:val="es-BO" w:eastAsia="es-BO"/>
              </w:rPr>
            </w:pPr>
          </w:p>
        </w:tc>
      </w:tr>
      <w:tr w:rsidR="00F71A0F" w:rsidRPr="00F71A0F" w14:paraId="5B16C0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3FAE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23</w:t>
            </w:r>
          </w:p>
        </w:tc>
        <w:tc>
          <w:tcPr>
            <w:tcW w:w="1953" w:type="dxa"/>
            <w:tcBorders>
              <w:top w:val="nil"/>
              <w:left w:val="nil"/>
              <w:bottom w:val="single" w:sz="4" w:space="0" w:color="auto"/>
              <w:right w:val="single" w:sz="4" w:space="0" w:color="auto"/>
            </w:tcBorders>
            <w:shd w:val="clear" w:color="000000" w:fill="FFFFFF"/>
            <w:vAlign w:val="bottom"/>
            <w:hideMark/>
          </w:tcPr>
          <w:p w14:paraId="2522D4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MUTUN (SANTA CRUZ)</w:t>
            </w:r>
          </w:p>
        </w:tc>
        <w:tc>
          <w:tcPr>
            <w:tcW w:w="848" w:type="dxa"/>
            <w:tcBorders>
              <w:top w:val="nil"/>
              <w:left w:val="nil"/>
              <w:bottom w:val="single" w:sz="4" w:space="0" w:color="auto"/>
              <w:right w:val="single" w:sz="4" w:space="0" w:color="auto"/>
            </w:tcBorders>
            <w:shd w:val="clear" w:color="000000" w:fill="FCD5B4"/>
            <w:vAlign w:val="bottom"/>
            <w:hideMark/>
          </w:tcPr>
          <w:p w14:paraId="443B68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611E07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6DD9AA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8326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860464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07640B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39D2AD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8107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40480C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CC63A0" w14:textId="77777777" w:rsidR="00F71A0F" w:rsidRPr="00F71A0F" w:rsidRDefault="00F71A0F" w:rsidP="00F71A0F">
            <w:pPr>
              <w:rPr>
                <w:rFonts w:ascii="Times New Roman" w:hAnsi="Times New Roman"/>
                <w:sz w:val="20"/>
                <w:szCs w:val="20"/>
                <w:lang w:val="es-BO" w:eastAsia="es-BO"/>
              </w:rPr>
            </w:pPr>
          </w:p>
        </w:tc>
      </w:tr>
      <w:tr w:rsidR="00F71A0F" w:rsidRPr="00F71A0F" w14:paraId="5EE8C9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2D46A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24</w:t>
            </w:r>
          </w:p>
        </w:tc>
        <w:tc>
          <w:tcPr>
            <w:tcW w:w="1953" w:type="dxa"/>
            <w:tcBorders>
              <w:top w:val="nil"/>
              <w:left w:val="nil"/>
              <w:bottom w:val="single" w:sz="4" w:space="0" w:color="auto"/>
              <w:right w:val="single" w:sz="4" w:space="0" w:color="auto"/>
            </w:tcBorders>
            <w:shd w:val="clear" w:color="000000" w:fill="FFFFFF"/>
            <w:vAlign w:val="bottom"/>
            <w:hideMark/>
          </w:tcPr>
          <w:p w14:paraId="79F949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SAN PEDRO (ORURO)</w:t>
            </w:r>
          </w:p>
        </w:tc>
        <w:tc>
          <w:tcPr>
            <w:tcW w:w="848" w:type="dxa"/>
            <w:tcBorders>
              <w:top w:val="nil"/>
              <w:left w:val="nil"/>
              <w:bottom w:val="single" w:sz="4" w:space="0" w:color="auto"/>
              <w:right w:val="single" w:sz="4" w:space="0" w:color="auto"/>
            </w:tcBorders>
            <w:shd w:val="clear" w:color="000000" w:fill="FCD5B4"/>
            <w:vAlign w:val="bottom"/>
            <w:hideMark/>
          </w:tcPr>
          <w:p w14:paraId="6B8BBD0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ADF66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77C3A3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3D0FD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A5B4C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153A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473B0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5536F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F06F0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E0534E" w14:textId="77777777" w:rsidR="00F71A0F" w:rsidRPr="00F71A0F" w:rsidRDefault="00F71A0F" w:rsidP="00F71A0F">
            <w:pPr>
              <w:rPr>
                <w:rFonts w:ascii="Times New Roman" w:hAnsi="Times New Roman"/>
                <w:sz w:val="20"/>
                <w:szCs w:val="20"/>
                <w:lang w:val="es-BO" w:eastAsia="es-BO"/>
              </w:rPr>
            </w:pPr>
          </w:p>
        </w:tc>
      </w:tr>
      <w:tr w:rsidR="00F71A0F" w:rsidRPr="00F71A0F" w14:paraId="75CAEA3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8AF2D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25</w:t>
            </w:r>
          </w:p>
        </w:tc>
        <w:tc>
          <w:tcPr>
            <w:tcW w:w="1953" w:type="dxa"/>
            <w:tcBorders>
              <w:top w:val="nil"/>
              <w:left w:val="nil"/>
              <w:bottom w:val="single" w:sz="4" w:space="0" w:color="auto"/>
              <w:right w:val="single" w:sz="4" w:space="0" w:color="auto"/>
            </w:tcBorders>
            <w:shd w:val="clear" w:color="000000" w:fill="FFFFFF"/>
            <w:vAlign w:val="bottom"/>
            <w:hideMark/>
          </w:tcPr>
          <w:p w14:paraId="2493BA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CHALLAPATA EST. (ORURO)</w:t>
            </w:r>
          </w:p>
        </w:tc>
        <w:tc>
          <w:tcPr>
            <w:tcW w:w="848" w:type="dxa"/>
            <w:tcBorders>
              <w:top w:val="nil"/>
              <w:left w:val="nil"/>
              <w:bottom w:val="single" w:sz="4" w:space="0" w:color="auto"/>
              <w:right w:val="single" w:sz="4" w:space="0" w:color="auto"/>
            </w:tcBorders>
            <w:shd w:val="clear" w:color="000000" w:fill="FCD5B4"/>
            <w:vAlign w:val="bottom"/>
            <w:hideMark/>
          </w:tcPr>
          <w:p w14:paraId="5268FB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8851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B43B2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54E97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29CE0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D1CBD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C84F2A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35D0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1034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607D6DF" w14:textId="77777777" w:rsidR="00F71A0F" w:rsidRPr="00F71A0F" w:rsidRDefault="00F71A0F" w:rsidP="00F71A0F">
            <w:pPr>
              <w:rPr>
                <w:rFonts w:ascii="Times New Roman" w:hAnsi="Times New Roman"/>
                <w:sz w:val="20"/>
                <w:szCs w:val="20"/>
                <w:lang w:val="es-BO" w:eastAsia="es-BO"/>
              </w:rPr>
            </w:pPr>
          </w:p>
        </w:tc>
      </w:tr>
      <w:tr w:rsidR="00F71A0F" w:rsidRPr="00F71A0F" w14:paraId="394D882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8781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26</w:t>
            </w:r>
          </w:p>
        </w:tc>
        <w:tc>
          <w:tcPr>
            <w:tcW w:w="1953" w:type="dxa"/>
            <w:tcBorders>
              <w:top w:val="nil"/>
              <w:left w:val="nil"/>
              <w:bottom w:val="single" w:sz="4" w:space="0" w:color="auto"/>
              <w:right w:val="single" w:sz="4" w:space="0" w:color="auto"/>
            </w:tcBorders>
            <w:shd w:val="clear" w:color="000000" w:fill="FFFFFF"/>
            <w:vAlign w:val="bottom"/>
            <w:hideMark/>
          </w:tcPr>
          <w:p w14:paraId="5D7CA6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CHANÉ (SCRZ)</w:t>
            </w:r>
          </w:p>
        </w:tc>
        <w:tc>
          <w:tcPr>
            <w:tcW w:w="848" w:type="dxa"/>
            <w:tcBorders>
              <w:top w:val="nil"/>
              <w:left w:val="nil"/>
              <w:bottom w:val="single" w:sz="4" w:space="0" w:color="auto"/>
              <w:right w:val="single" w:sz="4" w:space="0" w:color="auto"/>
            </w:tcBorders>
            <w:shd w:val="clear" w:color="000000" w:fill="FCD5B4"/>
            <w:vAlign w:val="bottom"/>
            <w:hideMark/>
          </w:tcPr>
          <w:p w14:paraId="11FC670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B08FA2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27204C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B2F54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1B9B67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C9AEC3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E640DA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6BE70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98AD5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3EC663" w14:textId="77777777" w:rsidR="00F71A0F" w:rsidRPr="00F71A0F" w:rsidRDefault="00F71A0F" w:rsidP="00F71A0F">
            <w:pPr>
              <w:rPr>
                <w:rFonts w:ascii="Times New Roman" w:hAnsi="Times New Roman"/>
                <w:sz w:val="20"/>
                <w:szCs w:val="20"/>
                <w:lang w:val="es-BO" w:eastAsia="es-BO"/>
              </w:rPr>
            </w:pPr>
          </w:p>
        </w:tc>
      </w:tr>
      <w:tr w:rsidR="00F71A0F" w:rsidRPr="00F71A0F" w14:paraId="0284009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6CFE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27</w:t>
            </w:r>
          </w:p>
        </w:tc>
        <w:tc>
          <w:tcPr>
            <w:tcW w:w="1953" w:type="dxa"/>
            <w:tcBorders>
              <w:top w:val="nil"/>
              <w:left w:val="nil"/>
              <w:bottom w:val="single" w:sz="4" w:space="0" w:color="auto"/>
              <w:right w:val="single" w:sz="4" w:space="0" w:color="auto"/>
            </w:tcBorders>
            <w:shd w:val="clear" w:color="000000" w:fill="FFFFFF"/>
            <w:vAlign w:val="bottom"/>
            <w:hideMark/>
          </w:tcPr>
          <w:p w14:paraId="667AFF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CHAPARE (COCHABAMBA)</w:t>
            </w:r>
          </w:p>
        </w:tc>
        <w:tc>
          <w:tcPr>
            <w:tcW w:w="848" w:type="dxa"/>
            <w:tcBorders>
              <w:top w:val="nil"/>
              <w:left w:val="nil"/>
              <w:bottom w:val="single" w:sz="4" w:space="0" w:color="auto"/>
              <w:right w:val="single" w:sz="4" w:space="0" w:color="auto"/>
            </w:tcBorders>
            <w:shd w:val="clear" w:color="000000" w:fill="FCD5B4"/>
            <w:vAlign w:val="bottom"/>
            <w:hideMark/>
          </w:tcPr>
          <w:p w14:paraId="179DB60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5CE4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EACCCC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37E4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94E7A8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2BF676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3EEDCD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D9C13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7A6FF6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CA21ECA" w14:textId="77777777" w:rsidR="00F71A0F" w:rsidRPr="00F71A0F" w:rsidRDefault="00F71A0F" w:rsidP="00F71A0F">
            <w:pPr>
              <w:rPr>
                <w:rFonts w:ascii="Times New Roman" w:hAnsi="Times New Roman"/>
                <w:sz w:val="20"/>
                <w:szCs w:val="20"/>
                <w:lang w:val="es-BO" w:eastAsia="es-BO"/>
              </w:rPr>
            </w:pPr>
          </w:p>
        </w:tc>
      </w:tr>
      <w:tr w:rsidR="00F71A0F" w:rsidRPr="00F71A0F" w14:paraId="278A9C2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D16F5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28</w:t>
            </w:r>
          </w:p>
        </w:tc>
        <w:tc>
          <w:tcPr>
            <w:tcW w:w="1953" w:type="dxa"/>
            <w:tcBorders>
              <w:top w:val="nil"/>
              <w:left w:val="nil"/>
              <w:bottom w:val="single" w:sz="4" w:space="0" w:color="auto"/>
              <w:right w:val="single" w:sz="4" w:space="0" w:color="auto"/>
            </w:tcBorders>
            <w:shd w:val="clear" w:color="000000" w:fill="FFFFFF"/>
            <w:vAlign w:val="bottom"/>
            <w:hideMark/>
          </w:tcPr>
          <w:p w14:paraId="14D116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CHAQUI (POTOSI)</w:t>
            </w:r>
          </w:p>
        </w:tc>
        <w:tc>
          <w:tcPr>
            <w:tcW w:w="848" w:type="dxa"/>
            <w:tcBorders>
              <w:top w:val="nil"/>
              <w:left w:val="nil"/>
              <w:bottom w:val="single" w:sz="4" w:space="0" w:color="auto"/>
              <w:right w:val="single" w:sz="4" w:space="0" w:color="auto"/>
            </w:tcBorders>
            <w:shd w:val="clear" w:color="000000" w:fill="FCD5B4"/>
            <w:noWrap/>
            <w:vAlign w:val="bottom"/>
            <w:hideMark/>
          </w:tcPr>
          <w:p w14:paraId="3455882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054D0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60D56F0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7107F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EF7972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0B6DBA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8B83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39C5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4BF20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591DAFA" w14:textId="77777777" w:rsidR="00F71A0F" w:rsidRPr="00F71A0F" w:rsidRDefault="00F71A0F" w:rsidP="00F71A0F">
            <w:pPr>
              <w:rPr>
                <w:rFonts w:ascii="Times New Roman" w:hAnsi="Times New Roman"/>
                <w:sz w:val="20"/>
                <w:szCs w:val="20"/>
                <w:lang w:val="es-BO" w:eastAsia="es-BO"/>
              </w:rPr>
            </w:pPr>
          </w:p>
        </w:tc>
      </w:tr>
      <w:tr w:rsidR="00F71A0F" w:rsidRPr="00F71A0F" w14:paraId="2A475C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94B3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29</w:t>
            </w:r>
          </w:p>
        </w:tc>
        <w:tc>
          <w:tcPr>
            <w:tcW w:w="1953" w:type="dxa"/>
            <w:tcBorders>
              <w:top w:val="nil"/>
              <w:left w:val="nil"/>
              <w:bottom w:val="single" w:sz="4" w:space="0" w:color="auto"/>
              <w:right w:val="single" w:sz="4" w:space="0" w:color="auto"/>
            </w:tcBorders>
            <w:shd w:val="clear" w:color="000000" w:fill="FFFFFF"/>
            <w:vAlign w:val="bottom"/>
            <w:hideMark/>
          </w:tcPr>
          <w:p w14:paraId="62A78B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CHARAÑA (LA PAZ)</w:t>
            </w:r>
          </w:p>
        </w:tc>
        <w:tc>
          <w:tcPr>
            <w:tcW w:w="848" w:type="dxa"/>
            <w:tcBorders>
              <w:top w:val="nil"/>
              <w:left w:val="nil"/>
              <w:bottom w:val="single" w:sz="4" w:space="0" w:color="auto"/>
              <w:right w:val="single" w:sz="4" w:space="0" w:color="auto"/>
            </w:tcBorders>
            <w:shd w:val="clear" w:color="000000" w:fill="FCD5B4"/>
            <w:vAlign w:val="bottom"/>
            <w:hideMark/>
          </w:tcPr>
          <w:p w14:paraId="509B55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39032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039E3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DF4F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CF675D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148F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DBAB5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4811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AE1A05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D17377" w14:textId="77777777" w:rsidR="00F71A0F" w:rsidRPr="00F71A0F" w:rsidRDefault="00F71A0F" w:rsidP="00F71A0F">
            <w:pPr>
              <w:rPr>
                <w:rFonts w:ascii="Times New Roman" w:hAnsi="Times New Roman"/>
                <w:sz w:val="20"/>
                <w:szCs w:val="20"/>
                <w:lang w:val="es-BO" w:eastAsia="es-BO"/>
              </w:rPr>
            </w:pPr>
          </w:p>
        </w:tc>
      </w:tr>
      <w:tr w:rsidR="00F71A0F" w:rsidRPr="00F71A0F" w14:paraId="2F5F59D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BDCD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30</w:t>
            </w:r>
          </w:p>
        </w:tc>
        <w:tc>
          <w:tcPr>
            <w:tcW w:w="1953" w:type="dxa"/>
            <w:tcBorders>
              <w:top w:val="nil"/>
              <w:left w:val="nil"/>
              <w:bottom w:val="single" w:sz="4" w:space="0" w:color="auto"/>
              <w:right w:val="single" w:sz="4" w:space="0" w:color="auto"/>
            </w:tcBorders>
            <w:shd w:val="clear" w:color="000000" w:fill="FFFFFF"/>
            <w:vAlign w:val="bottom"/>
            <w:hideMark/>
          </w:tcPr>
          <w:p w14:paraId="2291BB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CHAYANTA (POTOSI)</w:t>
            </w:r>
          </w:p>
        </w:tc>
        <w:tc>
          <w:tcPr>
            <w:tcW w:w="848" w:type="dxa"/>
            <w:tcBorders>
              <w:top w:val="nil"/>
              <w:left w:val="nil"/>
              <w:bottom w:val="single" w:sz="4" w:space="0" w:color="auto"/>
              <w:right w:val="single" w:sz="4" w:space="0" w:color="auto"/>
            </w:tcBorders>
            <w:shd w:val="clear" w:color="000000" w:fill="FCD5B4"/>
            <w:vAlign w:val="bottom"/>
            <w:hideMark/>
          </w:tcPr>
          <w:p w14:paraId="4BE4B56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1096A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77125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B07B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F8A1A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035CE1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2FB2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EA4A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A2B3CB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C51911" w14:textId="77777777" w:rsidR="00F71A0F" w:rsidRPr="00F71A0F" w:rsidRDefault="00F71A0F" w:rsidP="00F71A0F">
            <w:pPr>
              <w:rPr>
                <w:rFonts w:ascii="Times New Roman" w:hAnsi="Times New Roman"/>
                <w:sz w:val="20"/>
                <w:szCs w:val="20"/>
                <w:lang w:val="es-BO" w:eastAsia="es-BO"/>
              </w:rPr>
            </w:pPr>
          </w:p>
        </w:tc>
      </w:tr>
      <w:tr w:rsidR="00F71A0F" w:rsidRPr="00F71A0F" w14:paraId="43F2045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05B3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31</w:t>
            </w:r>
          </w:p>
        </w:tc>
        <w:tc>
          <w:tcPr>
            <w:tcW w:w="1953" w:type="dxa"/>
            <w:tcBorders>
              <w:top w:val="nil"/>
              <w:left w:val="nil"/>
              <w:bottom w:val="single" w:sz="4" w:space="0" w:color="auto"/>
              <w:right w:val="single" w:sz="4" w:space="0" w:color="auto"/>
            </w:tcBorders>
            <w:shd w:val="clear" w:color="000000" w:fill="FFFFFF"/>
            <w:vAlign w:val="bottom"/>
            <w:hideMark/>
          </w:tcPr>
          <w:p w14:paraId="0DC0D9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CHEJTA SORATA</w:t>
            </w:r>
          </w:p>
        </w:tc>
        <w:tc>
          <w:tcPr>
            <w:tcW w:w="848" w:type="dxa"/>
            <w:tcBorders>
              <w:top w:val="nil"/>
              <w:left w:val="nil"/>
              <w:bottom w:val="single" w:sz="4" w:space="0" w:color="auto"/>
              <w:right w:val="single" w:sz="4" w:space="0" w:color="auto"/>
            </w:tcBorders>
            <w:shd w:val="clear" w:color="000000" w:fill="FCD5B4"/>
            <w:vAlign w:val="bottom"/>
            <w:hideMark/>
          </w:tcPr>
          <w:p w14:paraId="3A62F90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1F768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66D3F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DD67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2DD09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4C37BA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A6AB58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C2CE3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E6EDDF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462478" w14:textId="77777777" w:rsidR="00F71A0F" w:rsidRPr="00F71A0F" w:rsidRDefault="00F71A0F" w:rsidP="00F71A0F">
            <w:pPr>
              <w:rPr>
                <w:rFonts w:ascii="Times New Roman" w:hAnsi="Times New Roman"/>
                <w:sz w:val="20"/>
                <w:szCs w:val="20"/>
                <w:lang w:val="es-BO" w:eastAsia="es-BO"/>
              </w:rPr>
            </w:pPr>
          </w:p>
        </w:tc>
      </w:tr>
      <w:tr w:rsidR="00F71A0F" w:rsidRPr="00F71A0F" w14:paraId="36756E6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69D0A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32</w:t>
            </w:r>
          </w:p>
        </w:tc>
        <w:tc>
          <w:tcPr>
            <w:tcW w:w="1953" w:type="dxa"/>
            <w:tcBorders>
              <w:top w:val="nil"/>
              <w:left w:val="nil"/>
              <w:bottom w:val="single" w:sz="4" w:space="0" w:color="auto"/>
              <w:right w:val="single" w:sz="4" w:space="0" w:color="auto"/>
            </w:tcBorders>
            <w:shd w:val="clear" w:color="000000" w:fill="FFFFFF"/>
            <w:vAlign w:val="bottom"/>
            <w:hideMark/>
          </w:tcPr>
          <w:p w14:paraId="41AB46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CHIMORÉ (COCHABAMBA)</w:t>
            </w:r>
          </w:p>
        </w:tc>
        <w:tc>
          <w:tcPr>
            <w:tcW w:w="848" w:type="dxa"/>
            <w:tcBorders>
              <w:top w:val="nil"/>
              <w:left w:val="nil"/>
              <w:bottom w:val="single" w:sz="4" w:space="0" w:color="auto"/>
              <w:right w:val="single" w:sz="4" w:space="0" w:color="auto"/>
            </w:tcBorders>
            <w:shd w:val="clear" w:color="000000" w:fill="FCD5B4"/>
            <w:vAlign w:val="bottom"/>
            <w:hideMark/>
          </w:tcPr>
          <w:p w14:paraId="62C6FB8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6AD90C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B98682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E17B8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54D13E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017CA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917F68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75A37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B12A64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582654F" w14:textId="77777777" w:rsidR="00F71A0F" w:rsidRPr="00F71A0F" w:rsidRDefault="00F71A0F" w:rsidP="00F71A0F">
            <w:pPr>
              <w:rPr>
                <w:rFonts w:ascii="Times New Roman" w:hAnsi="Times New Roman"/>
                <w:sz w:val="20"/>
                <w:szCs w:val="20"/>
                <w:lang w:val="es-BO" w:eastAsia="es-BO"/>
              </w:rPr>
            </w:pPr>
          </w:p>
        </w:tc>
      </w:tr>
      <w:tr w:rsidR="00F71A0F" w:rsidRPr="00F71A0F" w14:paraId="1428D0D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A26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33</w:t>
            </w:r>
          </w:p>
        </w:tc>
        <w:tc>
          <w:tcPr>
            <w:tcW w:w="1953" w:type="dxa"/>
            <w:tcBorders>
              <w:top w:val="nil"/>
              <w:left w:val="nil"/>
              <w:bottom w:val="single" w:sz="4" w:space="0" w:color="auto"/>
              <w:right w:val="single" w:sz="4" w:space="0" w:color="auto"/>
            </w:tcBorders>
            <w:shd w:val="clear" w:color="000000" w:fill="FFFFFF"/>
            <w:vAlign w:val="bottom"/>
            <w:hideMark/>
          </w:tcPr>
          <w:p w14:paraId="504629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CHULULUYOJ (CHUQUISACA)</w:t>
            </w:r>
          </w:p>
        </w:tc>
        <w:tc>
          <w:tcPr>
            <w:tcW w:w="848" w:type="dxa"/>
            <w:tcBorders>
              <w:top w:val="nil"/>
              <w:left w:val="nil"/>
              <w:bottom w:val="single" w:sz="4" w:space="0" w:color="auto"/>
              <w:right w:val="single" w:sz="4" w:space="0" w:color="auto"/>
            </w:tcBorders>
            <w:shd w:val="clear" w:color="000000" w:fill="FCD5B4"/>
            <w:vAlign w:val="bottom"/>
            <w:hideMark/>
          </w:tcPr>
          <w:p w14:paraId="2EAFD62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AB829D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6298DA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2CC9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832F29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90D15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FBAB0B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81A67B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809043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CF45335" w14:textId="77777777" w:rsidR="00F71A0F" w:rsidRPr="00F71A0F" w:rsidRDefault="00F71A0F" w:rsidP="00F71A0F">
            <w:pPr>
              <w:rPr>
                <w:rFonts w:ascii="Times New Roman" w:hAnsi="Times New Roman"/>
                <w:sz w:val="20"/>
                <w:szCs w:val="20"/>
                <w:lang w:val="es-BO" w:eastAsia="es-BO"/>
              </w:rPr>
            </w:pPr>
          </w:p>
        </w:tc>
      </w:tr>
      <w:tr w:rsidR="00F71A0F" w:rsidRPr="00F71A0F" w14:paraId="1D2FC4A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E00D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34</w:t>
            </w:r>
          </w:p>
        </w:tc>
        <w:tc>
          <w:tcPr>
            <w:tcW w:w="1953" w:type="dxa"/>
            <w:tcBorders>
              <w:top w:val="nil"/>
              <w:left w:val="nil"/>
              <w:bottom w:val="single" w:sz="4" w:space="0" w:color="auto"/>
              <w:right w:val="single" w:sz="4" w:space="0" w:color="auto"/>
            </w:tcBorders>
            <w:shd w:val="clear" w:color="000000" w:fill="FFFFFF"/>
            <w:vAlign w:val="bottom"/>
            <w:hideMark/>
          </w:tcPr>
          <w:p w14:paraId="3A7EB2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CHULUMANI</w:t>
            </w:r>
          </w:p>
        </w:tc>
        <w:tc>
          <w:tcPr>
            <w:tcW w:w="848" w:type="dxa"/>
            <w:tcBorders>
              <w:top w:val="nil"/>
              <w:left w:val="nil"/>
              <w:bottom w:val="single" w:sz="4" w:space="0" w:color="auto"/>
              <w:right w:val="single" w:sz="4" w:space="0" w:color="auto"/>
            </w:tcBorders>
            <w:shd w:val="clear" w:color="000000" w:fill="FCD5B4"/>
            <w:vAlign w:val="bottom"/>
            <w:hideMark/>
          </w:tcPr>
          <w:p w14:paraId="29899C1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F36F45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A4814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A4D38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F725E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AEFA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C0E77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7CAC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100F5E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CE6614E" w14:textId="77777777" w:rsidR="00F71A0F" w:rsidRPr="00F71A0F" w:rsidRDefault="00F71A0F" w:rsidP="00F71A0F">
            <w:pPr>
              <w:rPr>
                <w:rFonts w:ascii="Times New Roman" w:hAnsi="Times New Roman"/>
                <w:sz w:val="20"/>
                <w:szCs w:val="20"/>
                <w:lang w:val="es-BO" w:eastAsia="es-BO"/>
              </w:rPr>
            </w:pPr>
          </w:p>
        </w:tc>
      </w:tr>
      <w:tr w:rsidR="00F71A0F" w:rsidRPr="00F71A0F" w14:paraId="067E13F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C971F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35</w:t>
            </w:r>
          </w:p>
        </w:tc>
        <w:tc>
          <w:tcPr>
            <w:tcW w:w="1953" w:type="dxa"/>
            <w:tcBorders>
              <w:top w:val="nil"/>
              <w:left w:val="nil"/>
              <w:bottom w:val="single" w:sz="4" w:space="0" w:color="auto"/>
              <w:right w:val="single" w:sz="4" w:space="0" w:color="auto"/>
            </w:tcBorders>
            <w:shd w:val="clear" w:color="000000" w:fill="FFFFFF"/>
            <w:vAlign w:val="bottom"/>
            <w:hideMark/>
          </w:tcPr>
          <w:p w14:paraId="5C9D17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CIRCUNVALACION (TARIJA)</w:t>
            </w:r>
          </w:p>
        </w:tc>
        <w:tc>
          <w:tcPr>
            <w:tcW w:w="848" w:type="dxa"/>
            <w:tcBorders>
              <w:top w:val="nil"/>
              <w:left w:val="nil"/>
              <w:bottom w:val="single" w:sz="4" w:space="0" w:color="auto"/>
              <w:right w:val="single" w:sz="4" w:space="0" w:color="auto"/>
            </w:tcBorders>
            <w:shd w:val="clear" w:color="000000" w:fill="FCD5B4"/>
            <w:vAlign w:val="bottom"/>
            <w:hideMark/>
          </w:tcPr>
          <w:p w14:paraId="11ABA0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03C6AE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DD82D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F186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0BD7E1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9B61C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40290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6E08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5365D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1BDB965" w14:textId="77777777" w:rsidR="00F71A0F" w:rsidRPr="00F71A0F" w:rsidRDefault="00F71A0F" w:rsidP="00F71A0F">
            <w:pPr>
              <w:rPr>
                <w:rFonts w:ascii="Times New Roman" w:hAnsi="Times New Roman"/>
                <w:sz w:val="20"/>
                <w:szCs w:val="20"/>
                <w:lang w:val="es-BO" w:eastAsia="es-BO"/>
              </w:rPr>
            </w:pPr>
          </w:p>
        </w:tc>
      </w:tr>
      <w:tr w:rsidR="00F71A0F" w:rsidRPr="00F71A0F" w14:paraId="441B3F0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CF9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36</w:t>
            </w:r>
          </w:p>
        </w:tc>
        <w:tc>
          <w:tcPr>
            <w:tcW w:w="1953" w:type="dxa"/>
            <w:tcBorders>
              <w:top w:val="nil"/>
              <w:left w:val="nil"/>
              <w:bottom w:val="single" w:sz="4" w:space="0" w:color="auto"/>
              <w:right w:val="single" w:sz="4" w:space="0" w:color="auto"/>
            </w:tcBorders>
            <w:shd w:val="clear" w:color="000000" w:fill="FFFFFF"/>
            <w:vAlign w:val="bottom"/>
            <w:hideMark/>
          </w:tcPr>
          <w:p w14:paraId="0F4D75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CLIZA (COCHABAMBA)</w:t>
            </w:r>
          </w:p>
        </w:tc>
        <w:tc>
          <w:tcPr>
            <w:tcW w:w="848" w:type="dxa"/>
            <w:tcBorders>
              <w:top w:val="nil"/>
              <w:left w:val="nil"/>
              <w:bottom w:val="single" w:sz="4" w:space="0" w:color="auto"/>
              <w:right w:val="single" w:sz="4" w:space="0" w:color="auto"/>
            </w:tcBorders>
            <w:shd w:val="clear" w:color="000000" w:fill="FCD5B4"/>
            <w:vAlign w:val="bottom"/>
            <w:hideMark/>
          </w:tcPr>
          <w:p w14:paraId="29AEB32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1C27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3673D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07E1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E6364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62418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1D8C4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3EF5E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0FD5B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2B35045" w14:textId="77777777" w:rsidR="00F71A0F" w:rsidRPr="00F71A0F" w:rsidRDefault="00F71A0F" w:rsidP="00F71A0F">
            <w:pPr>
              <w:rPr>
                <w:rFonts w:ascii="Times New Roman" w:hAnsi="Times New Roman"/>
                <w:sz w:val="20"/>
                <w:szCs w:val="20"/>
                <w:lang w:val="es-BO" w:eastAsia="es-BO"/>
              </w:rPr>
            </w:pPr>
          </w:p>
        </w:tc>
      </w:tr>
      <w:tr w:rsidR="00F71A0F" w:rsidRPr="00F71A0F" w14:paraId="661FC61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4DF9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37</w:t>
            </w:r>
          </w:p>
        </w:tc>
        <w:tc>
          <w:tcPr>
            <w:tcW w:w="1953" w:type="dxa"/>
            <w:tcBorders>
              <w:top w:val="nil"/>
              <w:left w:val="nil"/>
              <w:bottom w:val="single" w:sz="4" w:space="0" w:color="auto"/>
              <w:right w:val="single" w:sz="4" w:space="0" w:color="auto"/>
            </w:tcBorders>
            <w:shd w:val="clear" w:color="000000" w:fill="FFFFFF"/>
            <w:vAlign w:val="bottom"/>
            <w:hideMark/>
          </w:tcPr>
          <w:p w14:paraId="1E5D73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COLQUECHACA (POTOSI)</w:t>
            </w:r>
          </w:p>
        </w:tc>
        <w:tc>
          <w:tcPr>
            <w:tcW w:w="848" w:type="dxa"/>
            <w:tcBorders>
              <w:top w:val="nil"/>
              <w:left w:val="nil"/>
              <w:bottom w:val="single" w:sz="4" w:space="0" w:color="auto"/>
              <w:right w:val="single" w:sz="4" w:space="0" w:color="auto"/>
            </w:tcBorders>
            <w:shd w:val="clear" w:color="000000" w:fill="FCD5B4"/>
            <w:vAlign w:val="bottom"/>
            <w:hideMark/>
          </w:tcPr>
          <w:p w14:paraId="022EEB1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CFC9BE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F4E3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BA32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41EADA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F8E1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1FBFC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B0BB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B7CF8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44BAC5B" w14:textId="77777777" w:rsidR="00F71A0F" w:rsidRPr="00F71A0F" w:rsidRDefault="00F71A0F" w:rsidP="00F71A0F">
            <w:pPr>
              <w:rPr>
                <w:rFonts w:ascii="Times New Roman" w:hAnsi="Times New Roman"/>
                <w:sz w:val="20"/>
                <w:szCs w:val="20"/>
                <w:lang w:val="es-BO" w:eastAsia="es-BO"/>
              </w:rPr>
            </w:pPr>
          </w:p>
        </w:tc>
      </w:tr>
      <w:tr w:rsidR="00F71A0F" w:rsidRPr="00F71A0F" w14:paraId="02AC782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FF78E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38</w:t>
            </w:r>
          </w:p>
        </w:tc>
        <w:tc>
          <w:tcPr>
            <w:tcW w:w="1953" w:type="dxa"/>
            <w:tcBorders>
              <w:top w:val="nil"/>
              <w:left w:val="nil"/>
              <w:bottom w:val="single" w:sz="4" w:space="0" w:color="auto"/>
              <w:right w:val="single" w:sz="4" w:space="0" w:color="auto"/>
            </w:tcBorders>
            <w:shd w:val="clear" w:color="000000" w:fill="FFFFFF"/>
            <w:vAlign w:val="bottom"/>
            <w:hideMark/>
          </w:tcPr>
          <w:p w14:paraId="42CE55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COLQUENCHA/COLLANA LPZ</w:t>
            </w:r>
          </w:p>
        </w:tc>
        <w:tc>
          <w:tcPr>
            <w:tcW w:w="848" w:type="dxa"/>
            <w:tcBorders>
              <w:top w:val="nil"/>
              <w:left w:val="nil"/>
              <w:bottom w:val="single" w:sz="4" w:space="0" w:color="auto"/>
              <w:right w:val="single" w:sz="4" w:space="0" w:color="auto"/>
            </w:tcBorders>
            <w:shd w:val="clear" w:color="000000" w:fill="FCD5B4"/>
            <w:vAlign w:val="bottom"/>
            <w:hideMark/>
          </w:tcPr>
          <w:p w14:paraId="00B65EB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F5B88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58381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02A9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E38FBB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B1E22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0F323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070C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16909C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5A9158C" w14:textId="77777777" w:rsidR="00F71A0F" w:rsidRPr="00F71A0F" w:rsidRDefault="00F71A0F" w:rsidP="00F71A0F">
            <w:pPr>
              <w:rPr>
                <w:rFonts w:ascii="Times New Roman" w:hAnsi="Times New Roman"/>
                <w:sz w:val="20"/>
                <w:szCs w:val="20"/>
                <w:lang w:val="es-BO" w:eastAsia="es-BO"/>
              </w:rPr>
            </w:pPr>
          </w:p>
        </w:tc>
      </w:tr>
      <w:tr w:rsidR="00F71A0F" w:rsidRPr="00F71A0F" w14:paraId="3FA98FA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8B016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39</w:t>
            </w:r>
          </w:p>
        </w:tc>
        <w:tc>
          <w:tcPr>
            <w:tcW w:w="1953" w:type="dxa"/>
            <w:tcBorders>
              <w:top w:val="nil"/>
              <w:left w:val="nil"/>
              <w:bottom w:val="single" w:sz="4" w:space="0" w:color="auto"/>
              <w:right w:val="single" w:sz="4" w:space="0" w:color="auto"/>
            </w:tcBorders>
            <w:shd w:val="clear" w:color="000000" w:fill="FFFFFF"/>
            <w:vAlign w:val="bottom"/>
            <w:hideMark/>
          </w:tcPr>
          <w:p w14:paraId="48C2C3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COPACABANA</w:t>
            </w:r>
          </w:p>
        </w:tc>
        <w:tc>
          <w:tcPr>
            <w:tcW w:w="848" w:type="dxa"/>
            <w:tcBorders>
              <w:top w:val="nil"/>
              <w:left w:val="nil"/>
              <w:bottom w:val="single" w:sz="4" w:space="0" w:color="auto"/>
              <w:right w:val="single" w:sz="4" w:space="0" w:color="auto"/>
            </w:tcBorders>
            <w:shd w:val="clear" w:color="000000" w:fill="FCD5B4"/>
            <w:vAlign w:val="bottom"/>
            <w:hideMark/>
          </w:tcPr>
          <w:p w14:paraId="72DECD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889A6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3BDFC2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A7EC9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D160C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1F2FDC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1FFB78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A3195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B4AFEC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1D0730" w14:textId="77777777" w:rsidR="00F71A0F" w:rsidRPr="00F71A0F" w:rsidRDefault="00F71A0F" w:rsidP="00F71A0F">
            <w:pPr>
              <w:rPr>
                <w:rFonts w:ascii="Times New Roman" w:hAnsi="Times New Roman"/>
                <w:sz w:val="20"/>
                <w:szCs w:val="20"/>
                <w:lang w:val="es-BO" w:eastAsia="es-BO"/>
              </w:rPr>
            </w:pPr>
          </w:p>
        </w:tc>
      </w:tr>
      <w:tr w:rsidR="00F71A0F" w:rsidRPr="00F71A0F" w14:paraId="744A4B7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F9FE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40</w:t>
            </w:r>
          </w:p>
        </w:tc>
        <w:tc>
          <w:tcPr>
            <w:tcW w:w="1953" w:type="dxa"/>
            <w:tcBorders>
              <w:top w:val="nil"/>
              <w:left w:val="nil"/>
              <w:bottom w:val="single" w:sz="4" w:space="0" w:color="auto"/>
              <w:right w:val="single" w:sz="4" w:space="0" w:color="auto"/>
            </w:tcBorders>
            <w:shd w:val="clear" w:color="000000" w:fill="FFFFFF"/>
            <w:vAlign w:val="bottom"/>
            <w:hideMark/>
          </w:tcPr>
          <w:p w14:paraId="1FB28F3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CORO </w:t>
            </w:r>
            <w:proofErr w:type="spellStart"/>
            <w:r w:rsidRPr="00F71A0F">
              <w:rPr>
                <w:rFonts w:ascii="Calibri" w:hAnsi="Calibri"/>
                <w:color w:val="000000"/>
                <w:sz w:val="20"/>
                <w:szCs w:val="22"/>
                <w:lang w:val="es-BO" w:eastAsia="es-BO"/>
              </w:rPr>
              <w:t>CORO</w:t>
            </w:r>
            <w:proofErr w:type="spellEnd"/>
            <w:r w:rsidRPr="00F71A0F">
              <w:rPr>
                <w:rFonts w:ascii="Calibri" w:hAnsi="Calibri"/>
                <w:color w:val="000000"/>
                <w:sz w:val="20"/>
                <w:szCs w:val="22"/>
                <w:lang w:val="es-BO" w:eastAsia="es-BO"/>
              </w:rPr>
              <w:t xml:space="preserve"> (LA PAZ)</w:t>
            </w:r>
          </w:p>
        </w:tc>
        <w:tc>
          <w:tcPr>
            <w:tcW w:w="848" w:type="dxa"/>
            <w:tcBorders>
              <w:top w:val="nil"/>
              <w:left w:val="nil"/>
              <w:bottom w:val="single" w:sz="4" w:space="0" w:color="auto"/>
              <w:right w:val="single" w:sz="4" w:space="0" w:color="auto"/>
            </w:tcBorders>
            <w:shd w:val="clear" w:color="000000" w:fill="FCD5B4"/>
            <w:vAlign w:val="bottom"/>
            <w:hideMark/>
          </w:tcPr>
          <w:p w14:paraId="202E112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54873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D338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53D57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D55F90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63E30D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AE593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58BA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AF46CB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FAA9A0" w14:textId="77777777" w:rsidR="00F71A0F" w:rsidRPr="00F71A0F" w:rsidRDefault="00F71A0F" w:rsidP="00F71A0F">
            <w:pPr>
              <w:rPr>
                <w:rFonts w:ascii="Times New Roman" w:hAnsi="Times New Roman"/>
                <w:sz w:val="20"/>
                <w:szCs w:val="20"/>
                <w:lang w:val="es-BO" w:eastAsia="es-BO"/>
              </w:rPr>
            </w:pPr>
          </w:p>
        </w:tc>
      </w:tr>
      <w:tr w:rsidR="00F71A0F" w:rsidRPr="00F71A0F" w14:paraId="58A8C36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13E2D7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41</w:t>
            </w:r>
          </w:p>
        </w:tc>
        <w:tc>
          <w:tcPr>
            <w:tcW w:w="1953" w:type="dxa"/>
            <w:tcBorders>
              <w:top w:val="nil"/>
              <w:left w:val="nil"/>
              <w:bottom w:val="single" w:sz="4" w:space="0" w:color="auto"/>
              <w:right w:val="single" w:sz="4" w:space="0" w:color="auto"/>
            </w:tcBorders>
            <w:shd w:val="clear" w:color="000000" w:fill="FFFFFF"/>
            <w:vAlign w:val="bottom"/>
            <w:hideMark/>
          </w:tcPr>
          <w:p w14:paraId="2962CC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COROICO (LA PAZ)</w:t>
            </w:r>
          </w:p>
        </w:tc>
        <w:tc>
          <w:tcPr>
            <w:tcW w:w="848" w:type="dxa"/>
            <w:tcBorders>
              <w:top w:val="nil"/>
              <w:left w:val="nil"/>
              <w:bottom w:val="single" w:sz="4" w:space="0" w:color="auto"/>
              <w:right w:val="single" w:sz="4" w:space="0" w:color="auto"/>
            </w:tcBorders>
            <w:shd w:val="clear" w:color="000000" w:fill="FCD5B4"/>
            <w:vAlign w:val="bottom"/>
            <w:hideMark/>
          </w:tcPr>
          <w:p w14:paraId="4E5A926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3AE676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C0F3C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5485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AA12D9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5E77F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72DC3A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1B6E3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040F5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26055F" w14:textId="77777777" w:rsidR="00F71A0F" w:rsidRPr="00F71A0F" w:rsidRDefault="00F71A0F" w:rsidP="00F71A0F">
            <w:pPr>
              <w:rPr>
                <w:rFonts w:ascii="Times New Roman" w:hAnsi="Times New Roman"/>
                <w:sz w:val="20"/>
                <w:szCs w:val="20"/>
                <w:lang w:val="es-BO" w:eastAsia="es-BO"/>
              </w:rPr>
            </w:pPr>
          </w:p>
        </w:tc>
      </w:tr>
      <w:tr w:rsidR="00F71A0F" w:rsidRPr="00F71A0F" w14:paraId="1DDC22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D5C77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42</w:t>
            </w:r>
          </w:p>
        </w:tc>
        <w:tc>
          <w:tcPr>
            <w:tcW w:w="1953" w:type="dxa"/>
            <w:tcBorders>
              <w:top w:val="nil"/>
              <w:left w:val="nil"/>
              <w:bottom w:val="single" w:sz="4" w:space="0" w:color="auto"/>
              <w:right w:val="single" w:sz="4" w:space="0" w:color="auto"/>
            </w:tcBorders>
            <w:shd w:val="clear" w:color="000000" w:fill="FFFFFF"/>
            <w:vAlign w:val="bottom"/>
            <w:hideMark/>
          </w:tcPr>
          <w:p w14:paraId="3F5F1905"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COROICO- LOC. MURURATA (LA PAZ)</w:t>
            </w:r>
          </w:p>
        </w:tc>
        <w:tc>
          <w:tcPr>
            <w:tcW w:w="848" w:type="dxa"/>
            <w:tcBorders>
              <w:top w:val="nil"/>
              <w:left w:val="nil"/>
              <w:bottom w:val="single" w:sz="4" w:space="0" w:color="auto"/>
              <w:right w:val="single" w:sz="4" w:space="0" w:color="auto"/>
            </w:tcBorders>
            <w:shd w:val="clear" w:color="000000" w:fill="FCD5B4"/>
            <w:vAlign w:val="bottom"/>
            <w:hideMark/>
          </w:tcPr>
          <w:p w14:paraId="3E4FAF0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FA94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0EC83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2475E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8CBB2B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93551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433576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ADB9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3BDD91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3D5B17" w14:textId="77777777" w:rsidR="00F71A0F" w:rsidRPr="00F71A0F" w:rsidRDefault="00F71A0F" w:rsidP="00F71A0F">
            <w:pPr>
              <w:rPr>
                <w:rFonts w:ascii="Times New Roman" w:hAnsi="Times New Roman"/>
                <w:sz w:val="20"/>
                <w:szCs w:val="20"/>
                <w:lang w:val="es-BO" w:eastAsia="es-BO"/>
              </w:rPr>
            </w:pPr>
          </w:p>
        </w:tc>
      </w:tr>
      <w:tr w:rsidR="00F71A0F" w:rsidRPr="00F71A0F" w14:paraId="54DF7A2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2EE0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43</w:t>
            </w:r>
          </w:p>
        </w:tc>
        <w:tc>
          <w:tcPr>
            <w:tcW w:w="1953" w:type="dxa"/>
            <w:tcBorders>
              <w:top w:val="nil"/>
              <w:left w:val="nil"/>
              <w:bottom w:val="single" w:sz="4" w:space="0" w:color="auto"/>
              <w:right w:val="single" w:sz="4" w:space="0" w:color="auto"/>
            </w:tcBorders>
            <w:shd w:val="clear" w:color="000000" w:fill="FFFFFF"/>
            <w:vAlign w:val="bottom"/>
            <w:hideMark/>
          </w:tcPr>
          <w:p w14:paraId="1E5C99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CORQUE (ORURO)</w:t>
            </w:r>
          </w:p>
        </w:tc>
        <w:tc>
          <w:tcPr>
            <w:tcW w:w="848" w:type="dxa"/>
            <w:tcBorders>
              <w:top w:val="nil"/>
              <w:left w:val="nil"/>
              <w:bottom w:val="single" w:sz="4" w:space="0" w:color="auto"/>
              <w:right w:val="single" w:sz="4" w:space="0" w:color="auto"/>
            </w:tcBorders>
            <w:shd w:val="clear" w:color="000000" w:fill="FCD5B4"/>
            <w:vAlign w:val="bottom"/>
            <w:hideMark/>
          </w:tcPr>
          <w:p w14:paraId="61782AE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A1263A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864D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1615B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F0C736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BB4611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1FE1A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C3C5AB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27127A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A0BE1BB" w14:textId="77777777" w:rsidR="00F71A0F" w:rsidRPr="00F71A0F" w:rsidRDefault="00F71A0F" w:rsidP="00F71A0F">
            <w:pPr>
              <w:rPr>
                <w:rFonts w:ascii="Times New Roman" w:hAnsi="Times New Roman"/>
                <w:sz w:val="20"/>
                <w:szCs w:val="20"/>
                <w:lang w:val="es-BO" w:eastAsia="es-BO"/>
              </w:rPr>
            </w:pPr>
          </w:p>
        </w:tc>
      </w:tr>
      <w:tr w:rsidR="00F71A0F" w:rsidRPr="00F71A0F" w14:paraId="6DD12A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C5E255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44</w:t>
            </w:r>
          </w:p>
        </w:tc>
        <w:tc>
          <w:tcPr>
            <w:tcW w:w="1953" w:type="dxa"/>
            <w:tcBorders>
              <w:top w:val="nil"/>
              <w:left w:val="nil"/>
              <w:bottom w:val="single" w:sz="4" w:space="0" w:color="auto"/>
              <w:right w:val="single" w:sz="4" w:space="0" w:color="auto"/>
            </w:tcBorders>
            <w:shd w:val="clear" w:color="000000" w:fill="FFFFFF"/>
            <w:vAlign w:val="bottom"/>
            <w:hideMark/>
          </w:tcPr>
          <w:p w14:paraId="62CBB8D9"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CRUCE TAQUIÑA (COCHABAMBA)</w:t>
            </w:r>
          </w:p>
        </w:tc>
        <w:tc>
          <w:tcPr>
            <w:tcW w:w="848" w:type="dxa"/>
            <w:tcBorders>
              <w:top w:val="nil"/>
              <w:left w:val="nil"/>
              <w:bottom w:val="single" w:sz="4" w:space="0" w:color="auto"/>
              <w:right w:val="single" w:sz="4" w:space="0" w:color="auto"/>
            </w:tcBorders>
            <w:shd w:val="clear" w:color="000000" w:fill="FCD5B4"/>
            <w:vAlign w:val="bottom"/>
            <w:hideMark/>
          </w:tcPr>
          <w:p w14:paraId="3C7F3D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87249D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388C18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7570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45F11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E22B65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4BA6DC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F12C9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EBBD72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739C1EB" w14:textId="77777777" w:rsidR="00F71A0F" w:rsidRPr="00F71A0F" w:rsidRDefault="00F71A0F" w:rsidP="00F71A0F">
            <w:pPr>
              <w:rPr>
                <w:rFonts w:ascii="Times New Roman" w:hAnsi="Times New Roman"/>
                <w:sz w:val="20"/>
                <w:szCs w:val="20"/>
                <w:lang w:val="es-BO" w:eastAsia="es-BO"/>
              </w:rPr>
            </w:pPr>
          </w:p>
        </w:tc>
      </w:tr>
      <w:tr w:rsidR="00F71A0F" w:rsidRPr="00F71A0F" w14:paraId="35E9DB7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59C5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45</w:t>
            </w:r>
          </w:p>
        </w:tc>
        <w:tc>
          <w:tcPr>
            <w:tcW w:w="1953" w:type="dxa"/>
            <w:tcBorders>
              <w:top w:val="nil"/>
              <w:left w:val="nil"/>
              <w:bottom w:val="single" w:sz="4" w:space="0" w:color="auto"/>
              <w:right w:val="single" w:sz="4" w:space="0" w:color="auto"/>
            </w:tcBorders>
            <w:shd w:val="clear" w:color="000000" w:fill="FFFFFF"/>
            <w:vAlign w:val="bottom"/>
            <w:hideMark/>
          </w:tcPr>
          <w:p w14:paraId="6AFF6E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CULPINA (CHUQUISACA)</w:t>
            </w:r>
          </w:p>
        </w:tc>
        <w:tc>
          <w:tcPr>
            <w:tcW w:w="848" w:type="dxa"/>
            <w:tcBorders>
              <w:top w:val="nil"/>
              <w:left w:val="nil"/>
              <w:bottom w:val="single" w:sz="4" w:space="0" w:color="auto"/>
              <w:right w:val="single" w:sz="4" w:space="0" w:color="auto"/>
            </w:tcBorders>
            <w:shd w:val="clear" w:color="000000" w:fill="FCD5B4"/>
            <w:vAlign w:val="bottom"/>
            <w:hideMark/>
          </w:tcPr>
          <w:p w14:paraId="6446D8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CEFF39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C60E6C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C827B5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4C1CB9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9AC085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7C7E89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31AD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BE0F67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05B9ED9" w14:textId="77777777" w:rsidR="00F71A0F" w:rsidRPr="00F71A0F" w:rsidRDefault="00F71A0F" w:rsidP="00F71A0F">
            <w:pPr>
              <w:rPr>
                <w:rFonts w:ascii="Times New Roman" w:hAnsi="Times New Roman"/>
                <w:sz w:val="20"/>
                <w:szCs w:val="20"/>
                <w:lang w:val="es-BO" w:eastAsia="es-BO"/>
              </w:rPr>
            </w:pPr>
          </w:p>
        </w:tc>
      </w:tr>
      <w:tr w:rsidR="00F71A0F" w:rsidRPr="00F71A0F" w14:paraId="1C9FFCA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94A4D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46</w:t>
            </w:r>
          </w:p>
        </w:tc>
        <w:tc>
          <w:tcPr>
            <w:tcW w:w="1953" w:type="dxa"/>
            <w:tcBorders>
              <w:top w:val="nil"/>
              <w:left w:val="nil"/>
              <w:bottom w:val="single" w:sz="4" w:space="0" w:color="auto"/>
              <w:right w:val="single" w:sz="4" w:space="0" w:color="auto"/>
            </w:tcBorders>
            <w:shd w:val="clear" w:color="000000" w:fill="FFFFFF"/>
            <w:vAlign w:val="bottom"/>
            <w:hideMark/>
          </w:tcPr>
          <w:p w14:paraId="4C84B2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CURAHUARA DE CARANGAS</w:t>
            </w:r>
          </w:p>
        </w:tc>
        <w:tc>
          <w:tcPr>
            <w:tcW w:w="848" w:type="dxa"/>
            <w:tcBorders>
              <w:top w:val="nil"/>
              <w:left w:val="nil"/>
              <w:bottom w:val="single" w:sz="4" w:space="0" w:color="auto"/>
              <w:right w:val="single" w:sz="4" w:space="0" w:color="auto"/>
            </w:tcBorders>
            <w:shd w:val="clear" w:color="000000" w:fill="FCD5B4"/>
            <w:vAlign w:val="bottom"/>
            <w:hideMark/>
          </w:tcPr>
          <w:p w14:paraId="19C7B09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CCED3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58CCBC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5732B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E6BBC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61D772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3704D4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650CB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48D3E8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9A57C58" w14:textId="77777777" w:rsidR="00F71A0F" w:rsidRPr="00F71A0F" w:rsidRDefault="00F71A0F" w:rsidP="00F71A0F">
            <w:pPr>
              <w:rPr>
                <w:rFonts w:ascii="Times New Roman" w:hAnsi="Times New Roman"/>
                <w:sz w:val="20"/>
                <w:szCs w:val="20"/>
                <w:lang w:val="es-BO" w:eastAsia="es-BO"/>
              </w:rPr>
            </w:pPr>
          </w:p>
        </w:tc>
      </w:tr>
      <w:tr w:rsidR="00F71A0F" w:rsidRPr="00F71A0F" w14:paraId="67DF496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ABA3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47</w:t>
            </w:r>
          </w:p>
        </w:tc>
        <w:tc>
          <w:tcPr>
            <w:tcW w:w="1953" w:type="dxa"/>
            <w:tcBorders>
              <w:top w:val="nil"/>
              <w:left w:val="nil"/>
              <w:bottom w:val="single" w:sz="4" w:space="0" w:color="auto"/>
              <w:right w:val="single" w:sz="4" w:space="0" w:color="auto"/>
            </w:tcBorders>
            <w:shd w:val="clear" w:color="000000" w:fill="FFFFFF"/>
            <w:vAlign w:val="bottom"/>
            <w:hideMark/>
          </w:tcPr>
          <w:p w14:paraId="13A584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DESAGUADERO (LA PAZ)</w:t>
            </w:r>
          </w:p>
        </w:tc>
        <w:tc>
          <w:tcPr>
            <w:tcW w:w="848" w:type="dxa"/>
            <w:tcBorders>
              <w:top w:val="nil"/>
              <w:left w:val="nil"/>
              <w:bottom w:val="single" w:sz="4" w:space="0" w:color="auto"/>
              <w:right w:val="single" w:sz="4" w:space="0" w:color="auto"/>
            </w:tcBorders>
            <w:shd w:val="clear" w:color="000000" w:fill="FCD5B4"/>
            <w:vAlign w:val="bottom"/>
            <w:hideMark/>
          </w:tcPr>
          <w:p w14:paraId="4FCB1C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11B9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90E591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7C25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B9E23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D28878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6E4830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82E7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3FEACA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32E747" w14:textId="77777777" w:rsidR="00F71A0F" w:rsidRPr="00F71A0F" w:rsidRDefault="00F71A0F" w:rsidP="00F71A0F">
            <w:pPr>
              <w:rPr>
                <w:rFonts w:ascii="Times New Roman" w:hAnsi="Times New Roman"/>
                <w:sz w:val="20"/>
                <w:szCs w:val="20"/>
                <w:lang w:val="es-BO" w:eastAsia="es-BO"/>
              </w:rPr>
            </w:pPr>
          </w:p>
        </w:tc>
      </w:tr>
      <w:tr w:rsidR="00F71A0F" w:rsidRPr="00F71A0F" w14:paraId="590679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0F36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48</w:t>
            </w:r>
          </w:p>
        </w:tc>
        <w:tc>
          <w:tcPr>
            <w:tcW w:w="1953" w:type="dxa"/>
            <w:tcBorders>
              <w:top w:val="nil"/>
              <w:left w:val="nil"/>
              <w:bottom w:val="single" w:sz="4" w:space="0" w:color="auto"/>
              <w:right w:val="single" w:sz="4" w:space="0" w:color="auto"/>
            </w:tcBorders>
            <w:shd w:val="clear" w:color="000000" w:fill="FFFFFF"/>
            <w:vAlign w:val="bottom"/>
            <w:hideMark/>
          </w:tcPr>
          <w:p w14:paraId="6EA8D1A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DOMSAT-PTO.BUCH (PANDO)</w:t>
            </w:r>
          </w:p>
        </w:tc>
        <w:tc>
          <w:tcPr>
            <w:tcW w:w="848" w:type="dxa"/>
            <w:tcBorders>
              <w:top w:val="nil"/>
              <w:left w:val="nil"/>
              <w:bottom w:val="single" w:sz="4" w:space="0" w:color="auto"/>
              <w:right w:val="single" w:sz="4" w:space="0" w:color="auto"/>
            </w:tcBorders>
            <w:shd w:val="clear" w:color="000000" w:fill="FCD5B4"/>
            <w:vAlign w:val="bottom"/>
            <w:hideMark/>
          </w:tcPr>
          <w:p w14:paraId="5D80323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A1318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92AED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B4B49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525163F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74C7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628CC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37BF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73C8D07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F221C5" w14:textId="77777777" w:rsidR="00F71A0F" w:rsidRPr="00F71A0F" w:rsidRDefault="00F71A0F" w:rsidP="00F71A0F">
            <w:pPr>
              <w:rPr>
                <w:rFonts w:ascii="Times New Roman" w:hAnsi="Times New Roman"/>
                <w:sz w:val="20"/>
                <w:szCs w:val="20"/>
                <w:lang w:val="es-BO" w:eastAsia="es-BO"/>
              </w:rPr>
            </w:pPr>
          </w:p>
        </w:tc>
      </w:tr>
      <w:tr w:rsidR="00F71A0F" w:rsidRPr="00F71A0F" w14:paraId="1A68354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87AA0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49</w:t>
            </w:r>
          </w:p>
        </w:tc>
        <w:tc>
          <w:tcPr>
            <w:tcW w:w="1953" w:type="dxa"/>
            <w:tcBorders>
              <w:top w:val="nil"/>
              <w:left w:val="nil"/>
              <w:bottom w:val="single" w:sz="4" w:space="0" w:color="auto"/>
              <w:right w:val="single" w:sz="4" w:space="0" w:color="auto"/>
            </w:tcBorders>
            <w:shd w:val="clear" w:color="000000" w:fill="FFFFFF"/>
            <w:vAlign w:val="bottom"/>
            <w:hideMark/>
          </w:tcPr>
          <w:p w14:paraId="4378E7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PUENTE (TARIJA)</w:t>
            </w:r>
          </w:p>
        </w:tc>
        <w:tc>
          <w:tcPr>
            <w:tcW w:w="848" w:type="dxa"/>
            <w:tcBorders>
              <w:top w:val="nil"/>
              <w:left w:val="nil"/>
              <w:bottom w:val="single" w:sz="4" w:space="0" w:color="auto"/>
              <w:right w:val="single" w:sz="4" w:space="0" w:color="auto"/>
            </w:tcBorders>
            <w:shd w:val="clear" w:color="000000" w:fill="FCD5B4"/>
            <w:vAlign w:val="bottom"/>
            <w:hideMark/>
          </w:tcPr>
          <w:p w14:paraId="105783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849B07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032BF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ABB0D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50F63F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A7A2F8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7D33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3200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B4543C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453DFF" w14:textId="77777777" w:rsidR="00F71A0F" w:rsidRPr="00F71A0F" w:rsidRDefault="00F71A0F" w:rsidP="00F71A0F">
            <w:pPr>
              <w:rPr>
                <w:rFonts w:ascii="Times New Roman" w:hAnsi="Times New Roman"/>
                <w:sz w:val="20"/>
                <w:szCs w:val="20"/>
                <w:lang w:val="es-BO" w:eastAsia="es-BO"/>
              </w:rPr>
            </w:pPr>
          </w:p>
        </w:tc>
      </w:tr>
      <w:tr w:rsidR="00F71A0F" w:rsidRPr="00F71A0F" w14:paraId="3FD57F8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AD0D6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50</w:t>
            </w:r>
          </w:p>
        </w:tc>
        <w:tc>
          <w:tcPr>
            <w:tcW w:w="1953" w:type="dxa"/>
            <w:tcBorders>
              <w:top w:val="nil"/>
              <w:left w:val="nil"/>
              <w:bottom w:val="single" w:sz="4" w:space="0" w:color="auto"/>
              <w:right w:val="single" w:sz="4" w:space="0" w:color="auto"/>
            </w:tcBorders>
            <w:shd w:val="clear" w:color="000000" w:fill="FFFFFF"/>
            <w:vAlign w:val="bottom"/>
            <w:hideMark/>
          </w:tcPr>
          <w:p w14:paraId="28B795C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VILLAR (SUCRE)</w:t>
            </w:r>
          </w:p>
        </w:tc>
        <w:tc>
          <w:tcPr>
            <w:tcW w:w="848" w:type="dxa"/>
            <w:tcBorders>
              <w:top w:val="nil"/>
              <w:left w:val="nil"/>
              <w:bottom w:val="single" w:sz="4" w:space="0" w:color="auto"/>
              <w:right w:val="single" w:sz="4" w:space="0" w:color="auto"/>
            </w:tcBorders>
            <w:shd w:val="clear" w:color="000000" w:fill="FCD5B4"/>
            <w:vAlign w:val="bottom"/>
            <w:hideMark/>
          </w:tcPr>
          <w:p w14:paraId="25FA1FA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9C34A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9C203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68BBC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9CBB6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72D957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ACC1A9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26338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93C63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2815B3" w14:textId="77777777" w:rsidR="00F71A0F" w:rsidRPr="00F71A0F" w:rsidRDefault="00F71A0F" w:rsidP="00F71A0F">
            <w:pPr>
              <w:rPr>
                <w:rFonts w:ascii="Times New Roman" w:hAnsi="Times New Roman"/>
                <w:sz w:val="20"/>
                <w:szCs w:val="20"/>
                <w:lang w:val="es-BO" w:eastAsia="es-BO"/>
              </w:rPr>
            </w:pPr>
          </w:p>
        </w:tc>
      </w:tr>
      <w:tr w:rsidR="00F71A0F" w:rsidRPr="00F71A0F" w14:paraId="7EAD942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8AD9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51</w:t>
            </w:r>
          </w:p>
        </w:tc>
        <w:tc>
          <w:tcPr>
            <w:tcW w:w="1953" w:type="dxa"/>
            <w:tcBorders>
              <w:top w:val="nil"/>
              <w:left w:val="nil"/>
              <w:bottom w:val="single" w:sz="4" w:space="0" w:color="auto"/>
              <w:right w:val="single" w:sz="4" w:space="0" w:color="auto"/>
            </w:tcBorders>
            <w:shd w:val="clear" w:color="000000" w:fill="FFFFFF"/>
            <w:vAlign w:val="bottom"/>
            <w:hideMark/>
          </w:tcPr>
          <w:p w14:paraId="75CF93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LLALLAGUA (LLALLAGUA)</w:t>
            </w:r>
          </w:p>
        </w:tc>
        <w:tc>
          <w:tcPr>
            <w:tcW w:w="848" w:type="dxa"/>
            <w:tcBorders>
              <w:top w:val="nil"/>
              <w:left w:val="nil"/>
              <w:bottom w:val="single" w:sz="4" w:space="0" w:color="auto"/>
              <w:right w:val="single" w:sz="4" w:space="0" w:color="auto"/>
            </w:tcBorders>
            <w:shd w:val="clear" w:color="000000" w:fill="FCD5B4"/>
            <w:vAlign w:val="bottom"/>
            <w:hideMark/>
          </w:tcPr>
          <w:p w14:paraId="3757BB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B958C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90BCE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AB39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2C769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35E80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A1348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C12A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D98326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2D208EE" w14:textId="77777777" w:rsidR="00F71A0F" w:rsidRPr="00F71A0F" w:rsidRDefault="00F71A0F" w:rsidP="00F71A0F">
            <w:pPr>
              <w:rPr>
                <w:rFonts w:ascii="Times New Roman" w:hAnsi="Times New Roman"/>
                <w:sz w:val="20"/>
                <w:szCs w:val="20"/>
                <w:lang w:val="es-BO" w:eastAsia="es-BO"/>
              </w:rPr>
            </w:pPr>
          </w:p>
        </w:tc>
      </w:tr>
      <w:tr w:rsidR="00F71A0F" w:rsidRPr="00F71A0F" w14:paraId="0473B1D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19D2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52</w:t>
            </w:r>
          </w:p>
        </w:tc>
        <w:tc>
          <w:tcPr>
            <w:tcW w:w="1953" w:type="dxa"/>
            <w:tcBorders>
              <w:top w:val="nil"/>
              <w:left w:val="nil"/>
              <w:bottom w:val="single" w:sz="4" w:space="0" w:color="auto"/>
              <w:right w:val="single" w:sz="4" w:space="0" w:color="auto"/>
            </w:tcBorders>
            <w:shd w:val="clear" w:color="000000" w:fill="FFFFFF"/>
            <w:vAlign w:val="bottom"/>
            <w:hideMark/>
          </w:tcPr>
          <w:p w14:paraId="4DBD5C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PILON GUANAY (LA PAZ)</w:t>
            </w:r>
          </w:p>
        </w:tc>
        <w:tc>
          <w:tcPr>
            <w:tcW w:w="848" w:type="dxa"/>
            <w:tcBorders>
              <w:top w:val="nil"/>
              <w:left w:val="nil"/>
              <w:bottom w:val="single" w:sz="4" w:space="0" w:color="auto"/>
              <w:right w:val="single" w:sz="4" w:space="0" w:color="auto"/>
            </w:tcBorders>
            <w:shd w:val="clear" w:color="000000" w:fill="FCD5B4"/>
            <w:vAlign w:val="bottom"/>
            <w:hideMark/>
          </w:tcPr>
          <w:p w14:paraId="748376B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6EFEF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737F6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EB78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C6D7A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F068C7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947958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4171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9CF0D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D09F14" w14:textId="77777777" w:rsidR="00F71A0F" w:rsidRPr="00F71A0F" w:rsidRDefault="00F71A0F" w:rsidP="00F71A0F">
            <w:pPr>
              <w:rPr>
                <w:rFonts w:ascii="Times New Roman" w:hAnsi="Times New Roman"/>
                <w:sz w:val="20"/>
                <w:szCs w:val="20"/>
                <w:lang w:val="es-BO" w:eastAsia="es-BO"/>
              </w:rPr>
            </w:pPr>
          </w:p>
        </w:tc>
      </w:tr>
      <w:tr w:rsidR="00F71A0F" w:rsidRPr="00F71A0F" w14:paraId="32903B3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7A23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53</w:t>
            </w:r>
          </w:p>
        </w:tc>
        <w:tc>
          <w:tcPr>
            <w:tcW w:w="1953" w:type="dxa"/>
            <w:tcBorders>
              <w:top w:val="nil"/>
              <w:left w:val="nil"/>
              <w:bottom w:val="single" w:sz="4" w:space="0" w:color="auto"/>
              <w:right w:val="single" w:sz="4" w:space="0" w:color="auto"/>
            </w:tcBorders>
            <w:shd w:val="clear" w:color="000000" w:fill="FFFFFF"/>
            <w:vAlign w:val="bottom"/>
            <w:hideMark/>
          </w:tcPr>
          <w:p w14:paraId="19C3015E"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ENTRE RIOS-EL SALVADOR (COCHABAMBA)</w:t>
            </w:r>
          </w:p>
        </w:tc>
        <w:tc>
          <w:tcPr>
            <w:tcW w:w="848" w:type="dxa"/>
            <w:tcBorders>
              <w:top w:val="nil"/>
              <w:left w:val="nil"/>
              <w:bottom w:val="single" w:sz="4" w:space="0" w:color="auto"/>
              <w:right w:val="single" w:sz="4" w:space="0" w:color="auto"/>
            </w:tcBorders>
            <w:shd w:val="clear" w:color="000000" w:fill="FCD5B4"/>
            <w:vAlign w:val="bottom"/>
            <w:hideMark/>
          </w:tcPr>
          <w:p w14:paraId="69183A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19996B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3918D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57BE3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CDA345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A160AC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AA837B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26EC6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C9524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C65A5A4" w14:textId="77777777" w:rsidR="00F71A0F" w:rsidRPr="00F71A0F" w:rsidRDefault="00F71A0F" w:rsidP="00F71A0F">
            <w:pPr>
              <w:rPr>
                <w:rFonts w:ascii="Times New Roman" w:hAnsi="Times New Roman"/>
                <w:sz w:val="20"/>
                <w:szCs w:val="20"/>
                <w:lang w:val="es-BO" w:eastAsia="es-BO"/>
              </w:rPr>
            </w:pPr>
          </w:p>
        </w:tc>
      </w:tr>
      <w:tr w:rsidR="00F71A0F" w:rsidRPr="00F71A0F" w14:paraId="3AA6175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3BFD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54</w:t>
            </w:r>
          </w:p>
        </w:tc>
        <w:tc>
          <w:tcPr>
            <w:tcW w:w="1953" w:type="dxa"/>
            <w:tcBorders>
              <w:top w:val="nil"/>
              <w:left w:val="nil"/>
              <w:bottom w:val="single" w:sz="4" w:space="0" w:color="auto"/>
              <w:right w:val="single" w:sz="4" w:space="0" w:color="auto"/>
            </w:tcBorders>
            <w:shd w:val="clear" w:color="000000" w:fill="FFFFFF"/>
            <w:vAlign w:val="bottom"/>
            <w:hideMark/>
          </w:tcPr>
          <w:p w14:paraId="327245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GAMONEDA (TARIJA)</w:t>
            </w:r>
          </w:p>
        </w:tc>
        <w:tc>
          <w:tcPr>
            <w:tcW w:w="848" w:type="dxa"/>
            <w:tcBorders>
              <w:top w:val="nil"/>
              <w:left w:val="nil"/>
              <w:bottom w:val="single" w:sz="4" w:space="0" w:color="auto"/>
              <w:right w:val="single" w:sz="4" w:space="0" w:color="auto"/>
            </w:tcBorders>
            <w:shd w:val="clear" w:color="000000" w:fill="FCD5B4"/>
            <w:vAlign w:val="bottom"/>
            <w:hideMark/>
          </w:tcPr>
          <w:p w14:paraId="64D86C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C309A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551C0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2168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6A3775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8258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2FB8F7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BC2C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910EEC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A50463" w14:textId="77777777" w:rsidR="00F71A0F" w:rsidRPr="00F71A0F" w:rsidRDefault="00F71A0F" w:rsidP="00F71A0F">
            <w:pPr>
              <w:rPr>
                <w:rFonts w:ascii="Times New Roman" w:hAnsi="Times New Roman"/>
                <w:sz w:val="20"/>
                <w:szCs w:val="20"/>
                <w:lang w:val="es-BO" w:eastAsia="es-BO"/>
              </w:rPr>
            </w:pPr>
          </w:p>
        </w:tc>
      </w:tr>
      <w:tr w:rsidR="00F71A0F" w:rsidRPr="00F71A0F" w14:paraId="2398237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0DB3C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55</w:t>
            </w:r>
          </w:p>
        </w:tc>
        <w:tc>
          <w:tcPr>
            <w:tcW w:w="1953" w:type="dxa"/>
            <w:tcBorders>
              <w:top w:val="nil"/>
              <w:left w:val="nil"/>
              <w:bottom w:val="single" w:sz="4" w:space="0" w:color="auto"/>
              <w:right w:val="single" w:sz="4" w:space="0" w:color="auto"/>
            </w:tcBorders>
            <w:shd w:val="clear" w:color="000000" w:fill="FFFFFF"/>
            <w:vAlign w:val="bottom"/>
            <w:hideMark/>
          </w:tcPr>
          <w:p w14:paraId="45BF15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HUANCANE (LA PAZ)</w:t>
            </w:r>
          </w:p>
        </w:tc>
        <w:tc>
          <w:tcPr>
            <w:tcW w:w="848" w:type="dxa"/>
            <w:tcBorders>
              <w:top w:val="nil"/>
              <w:left w:val="nil"/>
              <w:bottom w:val="single" w:sz="4" w:space="0" w:color="auto"/>
              <w:right w:val="single" w:sz="4" w:space="0" w:color="auto"/>
            </w:tcBorders>
            <w:shd w:val="clear" w:color="000000" w:fill="FCD5B4"/>
            <w:vAlign w:val="bottom"/>
            <w:hideMark/>
          </w:tcPr>
          <w:p w14:paraId="4EB2DC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D3C4A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D2B003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B54D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7738E1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1E16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85389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C8CD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D792F8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215A76" w14:textId="77777777" w:rsidR="00F71A0F" w:rsidRPr="00F71A0F" w:rsidRDefault="00F71A0F" w:rsidP="00F71A0F">
            <w:pPr>
              <w:rPr>
                <w:rFonts w:ascii="Times New Roman" w:hAnsi="Times New Roman"/>
                <w:sz w:val="20"/>
                <w:szCs w:val="20"/>
                <w:lang w:val="es-BO" w:eastAsia="es-BO"/>
              </w:rPr>
            </w:pPr>
          </w:p>
        </w:tc>
      </w:tr>
      <w:tr w:rsidR="00F71A0F" w:rsidRPr="00F71A0F" w14:paraId="2936577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E95EB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56</w:t>
            </w:r>
          </w:p>
        </w:tc>
        <w:tc>
          <w:tcPr>
            <w:tcW w:w="1953" w:type="dxa"/>
            <w:tcBorders>
              <w:top w:val="nil"/>
              <w:left w:val="nil"/>
              <w:bottom w:val="single" w:sz="4" w:space="0" w:color="auto"/>
              <w:right w:val="single" w:sz="4" w:space="0" w:color="auto"/>
            </w:tcBorders>
            <w:shd w:val="clear" w:color="000000" w:fill="FFFFFF"/>
            <w:vAlign w:val="bottom"/>
            <w:hideMark/>
          </w:tcPr>
          <w:p w14:paraId="78790B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MURURATA (LA PAZ)</w:t>
            </w:r>
          </w:p>
        </w:tc>
        <w:tc>
          <w:tcPr>
            <w:tcW w:w="848" w:type="dxa"/>
            <w:tcBorders>
              <w:top w:val="nil"/>
              <w:left w:val="nil"/>
              <w:bottom w:val="single" w:sz="4" w:space="0" w:color="auto"/>
              <w:right w:val="single" w:sz="4" w:space="0" w:color="auto"/>
            </w:tcBorders>
            <w:shd w:val="clear" w:color="000000" w:fill="FCD5B4"/>
            <w:vAlign w:val="bottom"/>
            <w:hideMark/>
          </w:tcPr>
          <w:p w14:paraId="56C9AA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96433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C9DF55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D8F7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8A8137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300D1A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178617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40E6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D6D01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F96F7A" w14:textId="77777777" w:rsidR="00F71A0F" w:rsidRPr="00F71A0F" w:rsidRDefault="00F71A0F" w:rsidP="00F71A0F">
            <w:pPr>
              <w:rPr>
                <w:rFonts w:ascii="Times New Roman" w:hAnsi="Times New Roman"/>
                <w:sz w:val="20"/>
                <w:szCs w:val="20"/>
                <w:lang w:val="es-BO" w:eastAsia="es-BO"/>
              </w:rPr>
            </w:pPr>
          </w:p>
        </w:tc>
      </w:tr>
      <w:tr w:rsidR="00F71A0F" w:rsidRPr="00F71A0F" w14:paraId="089A41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C72AC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57</w:t>
            </w:r>
          </w:p>
        </w:tc>
        <w:tc>
          <w:tcPr>
            <w:tcW w:w="1953" w:type="dxa"/>
            <w:tcBorders>
              <w:top w:val="nil"/>
              <w:left w:val="nil"/>
              <w:bottom w:val="single" w:sz="4" w:space="0" w:color="auto"/>
              <w:right w:val="single" w:sz="4" w:space="0" w:color="auto"/>
            </w:tcBorders>
            <w:shd w:val="clear" w:color="000000" w:fill="FFFFFF"/>
            <w:vAlign w:val="bottom"/>
            <w:hideMark/>
          </w:tcPr>
          <w:p w14:paraId="07C1025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PAYLON (LA PAZ)</w:t>
            </w:r>
          </w:p>
        </w:tc>
        <w:tc>
          <w:tcPr>
            <w:tcW w:w="848" w:type="dxa"/>
            <w:tcBorders>
              <w:top w:val="nil"/>
              <w:left w:val="nil"/>
              <w:bottom w:val="single" w:sz="4" w:space="0" w:color="auto"/>
              <w:right w:val="single" w:sz="4" w:space="0" w:color="auto"/>
            </w:tcBorders>
            <w:shd w:val="clear" w:color="000000" w:fill="FCD5B4"/>
            <w:vAlign w:val="bottom"/>
            <w:hideMark/>
          </w:tcPr>
          <w:p w14:paraId="12847D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C04E0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7F090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898C3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2D5B2F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B3F670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A6135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E5B43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E4AF9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D509CC0" w14:textId="77777777" w:rsidR="00F71A0F" w:rsidRPr="00F71A0F" w:rsidRDefault="00F71A0F" w:rsidP="00F71A0F">
            <w:pPr>
              <w:rPr>
                <w:rFonts w:ascii="Times New Roman" w:hAnsi="Times New Roman"/>
                <w:sz w:val="20"/>
                <w:szCs w:val="20"/>
                <w:lang w:val="es-BO" w:eastAsia="es-BO"/>
              </w:rPr>
            </w:pPr>
          </w:p>
        </w:tc>
      </w:tr>
      <w:tr w:rsidR="00F71A0F" w:rsidRPr="00F71A0F" w14:paraId="5831304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DA22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58</w:t>
            </w:r>
          </w:p>
        </w:tc>
        <w:tc>
          <w:tcPr>
            <w:tcW w:w="1953" w:type="dxa"/>
            <w:tcBorders>
              <w:top w:val="nil"/>
              <w:left w:val="nil"/>
              <w:bottom w:val="single" w:sz="4" w:space="0" w:color="auto"/>
              <w:right w:val="single" w:sz="4" w:space="0" w:color="auto"/>
            </w:tcBorders>
            <w:shd w:val="clear" w:color="000000" w:fill="FFFFFF"/>
            <w:vAlign w:val="bottom"/>
            <w:hideMark/>
          </w:tcPr>
          <w:p w14:paraId="6B6931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TURCO (ORURO)</w:t>
            </w:r>
          </w:p>
        </w:tc>
        <w:tc>
          <w:tcPr>
            <w:tcW w:w="848" w:type="dxa"/>
            <w:tcBorders>
              <w:top w:val="nil"/>
              <w:left w:val="nil"/>
              <w:bottom w:val="single" w:sz="4" w:space="0" w:color="auto"/>
              <w:right w:val="single" w:sz="4" w:space="0" w:color="auto"/>
            </w:tcBorders>
            <w:shd w:val="clear" w:color="000000" w:fill="FCD5B4"/>
            <w:vAlign w:val="bottom"/>
            <w:hideMark/>
          </w:tcPr>
          <w:p w14:paraId="3DA6A2F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C790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F0776E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C6A2F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0B2CD1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71F66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D0645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AFA8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1EF760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A8F580A" w14:textId="77777777" w:rsidR="00F71A0F" w:rsidRPr="00F71A0F" w:rsidRDefault="00F71A0F" w:rsidP="00F71A0F">
            <w:pPr>
              <w:rPr>
                <w:rFonts w:ascii="Times New Roman" w:hAnsi="Times New Roman"/>
                <w:sz w:val="20"/>
                <w:szCs w:val="20"/>
                <w:lang w:val="es-BO" w:eastAsia="es-BO"/>
              </w:rPr>
            </w:pPr>
          </w:p>
        </w:tc>
      </w:tr>
      <w:tr w:rsidR="00F71A0F" w:rsidRPr="00F71A0F" w14:paraId="202DE1A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215F9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59</w:t>
            </w:r>
          </w:p>
        </w:tc>
        <w:tc>
          <w:tcPr>
            <w:tcW w:w="1953" w:type="dxa"/>
            <w:tcBorders>
              <w:top w:val="nil"/>
              <w:left w:val="nil"/>
              <w:bottom w:val="single" w:sz="4" w:space="0" w:color="auto"/>
              <w:right w:val="single" w:sz="4" w:space="0" w:color="auto"/>
            </w:tcBorders>
            <w:shd w:val="clear" w:color="000000" w:fill="FFFFFF"/>
            <w:vAlign w:val="bottom"/>
            <w:hideMark/>
          </w:tcPr>
          <w:p w14:paraId="50219C50"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EST. VILLA NUEVO ROSARIO (LA PAZ)</w:t>
            </w:r>
          </w:p>
        </w:tc>
        <w:tc>
          <w:tcPr>
            <w:tcW w:w="848" w:type="dxa"/>
            <w:tcBorders>
              <w:top w:val="nil"/>
              <w:left w:val="nil"/>
              <w:bottom w:val="single" w:sz="4" w:space="0" w:color="auto"/>
              <w:right w:val="single" w:sz="4" w:space="0" w:color="auto"/>
            </w:tcBorders>
            <w:shd w:val="clear" w:color="000000" w:fill="FCD5B4"/>
            <w:vAlign w:val="bottom"/>
            <w:hideMark/>
          </w:tcPr>
          <w:p w14:paraId="3476914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B090C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7AE4A4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46369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4C1A5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3E8F6E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B549E7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4FE4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C0158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BBC2D2" w14:textId="77777777" w:rsidR="00F71A0F" w:rsidRPr="00F71A0F" w:rsidRDefault="00F71A0F" w:rsidP="00F71A0F">
            <w:pPr>
              <w:rPr>
                <w:rFonts w:ascii="Times New Roman" w:hAnsi="Times New Roman"/>
                <w:sz w:val="20"/>
                <w:szCs w:val="20"/>
                <w:lang w:val="es-BO" w:eastAsia="es-BO"/>
              </w:rPr>
            </w:pPr>
          </w:p>
        </w:tc>
      </w:tr>
      <w:tr w:rsidR="00F71A0F" w:rsidRPr="00F71A0F" w14:paraId="72FF62C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B35DA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60</w:t>
            </w:r>
          </w:p>
        </w:tc>
        <w:tc>
          <w:tcPr>
            <w:tcW w:w="1953" w:type="dxa"/>
            <w:tcBorders>
              <w:top w:val="nil"/>
              <w:left w:val="nil"/>
              <w:bottom w:val="single" w:sz="4" w:space="0" w:color="auto"/>
              <w:right w:val="single" w:sz="4" w:space="0" w:color="auto"/>
            </w:tcBorders>
            <w:shd w:val="clear" w:color="000000" w:fill="FFFFFF"/>
            <w:vAlign w:val="bottom"/>
            <w:hideMark/>
          </w:tcPr>
          <w:p w14:paraId="7C0DE6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EST.CHUNGARA-VILLAZON (TARIJA)</w:t>
            </w:r>
          </w:p>
        </w:tc>
        <w:tc>
          <w:tcPr>
            <w:tcW w:w="848" w:type="dxa"/>
            <w:tcBorders>
              <w:top w:val="nil"/>
              <w:left w:val="nil"/>
              <w:bottom w:val="single" w:sz="4" w:space="0" w:color="auto"/>
              <w:right w:val="single" w:sz="4" w:space="0" w:color="auto"/>
            </w:tcBorders>
            <w:shd w:val="clear" w:color="000000" w:fill="FCD5B4"/>
            <w:vAlign w:val="bottom"/>
            <w:hideMark/>
          </w:tcPr>
          <w:p w14:paraId="3C4CEA7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CAAF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3C00D9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9D59D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31507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E0484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F42B88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AE8F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CB1D3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D1B7FB8" w14:textId="77777777" w:rsidR="00F71A0F" w:rsidRPr="00F71A0F" w:rsidRDefault="00F71A0F" w:rsidP="00F71A0F">
            <w:pPr>
              <w:rPr>
                <w:rFonts w:ascii="Times New Roman" w:hAnsi="Times New Roman"/>
                <w:sz w:val="20"/>
                <w:szCs w:val="20"/>
                <w:lang w:val="es-BO" w:eastAsia="es-BO"/>
              </w:rPr>
            </w:pPr>
          </w:p>
        </w:tc>
      </w:tr>
      <w:tr w:rsidR="00F71A0F" w:rsidRPr="00F71A0F" w14:paraId="76DB37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A7E2B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61</w:t>
            </w:r>
          </w:p>
        </w:tc>
        <w:tc>
          <w:tcPr>
            <w:tcW w:w="1953" w:type="dxa"/>
            <w:tcBorders>
              <w:top w:val="nil"/>
              <w:left w:val="nil"/>
              <w:bottom w:val="single" w:sz="4" w:space="0" w:color="auto"/>
              <w:right w:val="single" w:sz="4" w:space="0" w:color="auto"/>
            </w:tcBorders>
            <w:shd w:val="clear" w:color="000000" w:fill="FFFFFF"/>
            <w:vAlign w:val="bottom"/>
            <w:hideMark/>
          </w:tcPr>
          <w:p w14:paraId="655FCBD8"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ESTACION CERRO SAN FELIPE (ORURO)</w:t>
            </w:r>
          </w:p>
        </w:tc>
        <w:tc>
          <w:tcPr>
            <w:tcW w:w="848" w:type="dxa"/>
            <w:tcBorders>
              <w:top w:val="nil"/>
              <w:left w:val="nil"/>
              <w:bottom w:val="single" w:sz="4" w:space="0" w:color="auto"/>
              <w:right w:val="single" w:sz="4" w:space="0" w:color="auto"/>
            </w:tcBorders>
            <w:shd w:val="clear" w:color="000000" w:fill="FCD5B4"/>
            <w:vAlign w:val="bottom"/>
            <w:hideMark/>
          </w:tcPr>
          <w:p w14:paraId="271BF8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16816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7041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E847B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B769DB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8DD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C0A1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4F7F9B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834778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DAC598" w14:textId="77777777" w:rsidR="00F71A0F" w:rsidRPr="00F71A0F" w:rsidRDefault="00F71A0F" w:rsidP="00F71A0F">
            <w:pPr>
              <w:rPr>
                <w:rFonts w:ascii="Times New Roman" w:hAnsi="Times New Roman"/>
                <w:sz w:val="20"/>
                <w:szCs w:val="20"/>
                <w:lang w:val="es-BO" w:eastAsia="es-BO"/>
              </w:rPr>
            </w:pPr>
          </w:p>
        </w:tc>
      </w:tr>
      <w:tr w:rsidR="00F71A0F" w:rsidRPr="00F71A0F" w14:paraId="75360BF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F0F1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62</w:t>
            </w:r>
          </w:p>
        </w:tc>
        <w:tc>
          <w:tcPr>
            <w:tcW w:w="1953" w:type="dxa"/>
            <w:tcBorders>
              <w:top w:val="nil"/>
              <w:left w:val="nil"/>
              <w:bottom w:val="single" w:sz="4" w:space="0" w:color="auto"/>
              <w:right w:val="single" w:sz="4" w:space="0" w:color="auto"/>
            </w:tcBorders>
            <w:shd w:val="clear" w:color="000000" w:fill="FFFFFF"/>
            <w:vAlign w:val="bottom"/>
            <w:hideMark/>
          </w:tcPr>
          <w:p w14:paraId="006F89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ESTACIÓN TAPACARI (CBBA)</w:t>
            </w:r>
          </w:p>
        </w:tc>
        <w:tc>
          <w:tcPr>
            <w:tcW w:w="848" w:type="dxa"/>
            <w:tcBorders>
              <w:top w:val="nil"/>
              <w:left w:val="nil"/>
              <w:bottom w:val="single" w:sz="4" w:space="0" w:color="auto"/>
              <w:right w:val="single" w:sz="4" w:space="0" w:color="auto"/>
            </w:tcBorders>
            <w:shd w:val="clear" w:color="000000" w:fill="FCD5B4"/>
            <w:vAlign w:val="bottom"/>
            <w:hideMark/>
          </w:tcPr>
          <w:p w14:paraId="51FD1CE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4A773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1CDB3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6973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77E0F1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15ADD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CB9D0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8D9E8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06588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7F56EA" w14:textId="77777777" w:rsidR="00F71A0F" w:rsidRPr="00F71A0F" w:rsidRDefault="00F71A0F" w:rsidP="00F71A0F">
            <w:pPr>
              <w:rPr>
                <w:rFonts w:ascii="Times New Roman" w:hAnsi="Times New Roman"/>
                <w:sz w:val="20"/>
                <w:szCs w:val="20"/>
                <w:lang w:val="es-BO" w:eastAsia="es-BO"/>
              </w:rPr>
            </w:pPr>
          </w:p>
        </w:tc>
      </w:tr>
      <w:tr w:rsidR="00F71A0F" w:rsidRPr="00F71A0F" w14:paraId="11B1FFE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57730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63</w:t>
            </w:r>
          </w:p>
        </w:tc>
        <w:tc>
          <w:tcPr>
            <w:tcW w:w="1953" w:type="dxa"/>
            <w:tcBorders>
              <w:top w:val="nil"/>
              <w:left w:val="nil"/>
              <w:bottom w:val="single" w:sz="4" w:space="0" w:color="auto"/>
              <w:right w:val="single" w:sz="4" w:space="0" w:color="auto"/>
            </w:tcBorders>
            <w:shd w:val="clear" w:color="000000" w:fill="FFFFFF"/>
            <w:vAlign w:val="bottom"/>
            <w:hideMark/>
          </w:tcPr>
          <w:p w14:paraId="388494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IBIBOBO (TARIJA)</w:t>
            </w:r>
          </w:p>
        </w:tc>
        <w:tc>
          <w:tcPr>
            <w:tcW w:w="848" w:type="dxa"/>
            <w:tcBorders>
              <w:top w:val="nil"/>
              <w:left w:val="nil"/>
              <w:bottom w:val="single" w:sz="4" w:space="0" w:color="auto"/>
              <w:right w:val="single" w:sz="4" w:space="0" w:color="auto"/>
            </w:tcBorders>
            <w:shd w:val="clear" w:color="000000" w:fill="FCD5B4"/>
            <w:vAlign w:val="bottom"/>
            <w:hideMark/>
          </w:tcPr>
          <w:p w14:paraId="513ED1A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1FD7BA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47ED3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7631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155717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EE88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AFDE8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DDC00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B1C0C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25F842" w14:textId="77777777" w:rsidR="00F71A0F" w:rsidRPr="00F71A0F" w:rsidRDefault="00F71A0F" w:rsidP="00F71A0F">
            <w:pPr>
              <w:rPr>
                <w:rFonts w:ascii="Times New Roman" w:hAnsi="Times New Roman"/>
                <w:sz w:val="20"/>
                <w:szCs w:val="20"/>
                <w:lang w:val="es-BO" w:eastAsia="es-BO"/>
              </w:rPr>
            </w:pPr>
          </w:p>
        </w:tc>
      </w:tr>
      <w:tr w:rsidR="00F71A0F" w:rsidRPr="00F71A0F" w14:paraId="34020B5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B3FB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64</w:t>
            </w:r>
          </w:p>
        </w:tc>
        <w:tc>
          <w:tcPr>
            <w:tcW w:w="1953" w:type="dxa"/>
            <w:tcBorders>
              <w:top w:val="nil"/>
              <w:left w:val="nil"/>
              <w:bottom w:val="single" w:sz="4" w:space="0" w:color="auto"/>
              <w:right w:val="single" w:sz="4" w:space="0" w:color="auto"/>
            </w:tcBorders>
            <w:shd w:val="clear" w:color="000000" w:fill="FFFFFF"/>
            <w:vAlign w:val="bottom"/>
            <w:hideMark/>
          </w:tcPr>
          <w:p w14:paraId="37D711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INCAHUASI (CHUQUISACA)</w:t>
            </w:r>
          </w:p>
        </w:tc>
        <w:tc>
          <w:tcPr>
            <w:tcW w:w="848" w:type="dxa"/>
            <w:tcBorders>
              <w:top w:val="nil"/>
              <w:left w:val="nil"/>
              <w:bottom w:val="single" w:sz="4" w:space="0" w:color="auto"/>
              <w:right w:val="single" w:sz="4" w:space="0" w:color="auto"/>
            </w:tcBorders>
            <w:shd w:val="clear" w:color="000000" w:fill="FCD5B4"/>
            <w:vAlign w:val="bottom"/>
            <w:hideMark/>
          </w:tcPr>
          <w:p w14:paraId="50C32C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A9012E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4321C4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173D3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380957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6F3BC2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F86A82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BEE5E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2B3D4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DE3E1F" w14:textId="77777777" w:rsidR="00F71A0F" w:rsidRPr="00F71A0F" w:rsidRDefault="00F71A0F" w:rsidP="00F71A0F">
            <w:pPr>
              <w:rPr>
                <w:rFonts w:ascii="Times New Roman" w:hAnsi="Times New Roman"/>
                <w:sz w:val="20"/>
                <w:szCs w:val="20"/>
                <w:lang w:val="es-BO" w:eastAsia="es-BO"/>
              </w:rPr>
            </w:pPr>
          </w:p>
        </w:tc>
      </w:tr>
      <w:tr w:rsidR="00F71A0F" w:rsidRPr="00F71A0F" w14:paraId="26F5EE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7934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65</w:t>
            </w:r>
          </w:p>
        </w:tc>
        <w:tc>
          <w:tcPr>
            <w:tcW w:w="1953" w:type="dxa"/>
            <w:tcBorders>
              <w:top w:val="nil"/>
              <w:left w:val="nil"/>
              <w:bottom w:val="single" w:sz="4" w:space="0" w:color="auto"/>
              <w:right w:val="single" w:sz="4" w:space="0" w:color="auto"/>
            </w:tcBorders>
            <w:shd w:val="clear" w:color="000000" w:fill="FFFFFF"/>
            <w:vAlign w:val="bottom"/>
            <w:hideMark/>
          </w:tcPr>
          <w:p w14:paraId="3DDB8D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INQUISIVI (LA PAZ)</w:t>
            </w:r>
          </w:p>
        </w:tc>
        <w:tc>
          <w:tcPr>
            <w:tcW w:w="848" w:type="dxa"/>
            <w:tcBorders>
              <w:top w:val="nil"/>
              <w:left w:val="nil"/>
              <w:bottom w:val="single" w:sz="4" w:space="0" w:color="auto"/>
              <w:right w:val="single" w:sz="4" w:space="0" w:color="auto"/>
            </w:tcBorders>
            <w:shd w:val="clear" w:color="000000" w:fill="FCD5B4"/>
            <w:vAlign w:val="bottom"/>
            <w:hideMark/>
          </w:tcPr>
          <w:p w14:paraId="2AD0A2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F1F0C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CAFBD9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D0930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4A51EA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D95AA5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1B46B8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8DDC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A3FDF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F7D5A17" w14:textId="77777777" w:rsidR="00F71A0F" w:rsidRPr="00F71A0F" w:rsidRDefault="00F71A0F" w:rsidP="00F71A0F">
            <w:pPr>
              <w:rPr>
                <w:rFonts w:ascii="Times New Roman" w:hAnsi="Times New Roman"/>
                <w:sz w:val="20"/>
                <w:szCs w:val="20"/>
                <w:lang w:val="es-BO" w:eastAsia="es-BO"/>
              </w:rPr>
            </w:pPr>
          </w:p>
        </w:tc>
      </w:tr>
      <w:tr w:rsidR="00F71A0F" w:rsidRPr="00F71A0F" w14:paraId="2BEFE44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3CCD0D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66</w:t>
            </w:r>
          </w:p>
        </w:tc>
        <w:tc>
          <w:tcPr>
            <w:tcW w:w="1953" w:type="dxa"/>
            <w:tcBorders>
              <w:top w:val="nil"/>
              <w:left w:val="nil"/>
              <w:bottom w:val="single" w:sz="4" w:space="0" w:color="auto"/>
              <w:right w:val="single" w:sz="4" w:space="0" w:color="auto"/>
            </w:tcBorders>
            <w:shd w:val="clear" w:color="000000" w:fill="FFFFFF"/>
            <w:vAlign w:val="bottom"/>
            <w:hideMark/>
          </w:tcPr>
          <w:p w14:paraId="237598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INTI RAYMI (ORURO)</w:t>
            </w:r>
          </w:p>
        </w:tc>
        <w:tc>
          <w:tcPr>
            <w:tcW w:w="848" w:type="dxa"/>
            <w:tcBorders>
              <w:top w:val="nil"/>
              <w:left w:val="nil"/>
              <w:bottom w:val="single" w:sz="4" w:space="0" w:color="auto"/>
              <w:right w:val="single" w:sz="4" w:space="0" w:color="auto"/>
            </w:tcBorders>
            <w:shd w:val="clear" w:color="000000" w:fill="FCD5B4"/>
            <w:noWrap/>
            <w:vAlign w:val="bottom"/>
            <w:hideMark/>
          </w:tcPr>
          <w:p w14:paraId="717AC83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E5F1F6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724461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4705A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25501C8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0D62964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A2BB6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9FB7F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04EB25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61B9A01" w14:textId="77777777" w:rsidR="00F71A0F" w:rsidRPr="00F71A0F" w:rsidRDefault="00F71A0F" w:rsidP="00F71A0F">
            <w:pPr>
              <w:rPr>
                <w:rFonts w:ascii="Times New Roman" w:hAnsi="Times New Roman"/>
                <w:sz w:val="20"/>
                <w:szCs w:val="20"/>
                <w:lang w:val="es-BO" w:eastAsia="es-BO"/>
              </w:rPr>
            </w:pPr>
          </w:p>
        </w:tc>
      </w:tr>
      <w:tr w:rsidR="00F71A0F" w:rsidRPr="00F71A0F" w14:paraId="73AFBF3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14DE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67</w:t>
            </w:r>
          </w:p>
        </w:tc>
        <w:tc>
          <w:tcPr>
            <w:tcW w:w="1953" w:type="dxa"/>
            <w:tcBorders>
              <w:top w:val="nil"/>
              <w:left w:val="nil"/>
              <w:bottom w:val="single" w:sz="4" w:space="0" w:color="auto"/>
              <w:right w:val="single" w:sz="4" w:space="0" w:color="auto"/>
            </w:tcBorders>
            <w:shd w:val="clear" w:color="000000" w:fill="FFFFFF"/>
            <w:vAlign w:val="bottom"/>
            <w:hideMark/>
          </w:tcPr>
          <w:p w14:paraId="14AD2C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IRUPANA YUNGAS (LA PAZ)</w:t>
            </w:r>
          </w:p>
        </w:tc>
        <w:tc>
          <w:tcPr>
            <w:tcW w:w="848" w:type="dxa"/>
            <w:tcBorders>
              <w:top w:val="nil"/>
              <w:left w:val="nil"/>
              <w:bottom w:val="single" w:sz="4" w:space="0" w:color="auto"/>
              <w:right w:val="single" w:sz="4" w:space="0" w:color="auto"/>
            </w:tcBorders>
            <w:shd w:val="clear" w:color="000000" w:fill="FCD5B4"/>
            <w:noWrap/>
            <w:vAlign w:val="bottom"/>
            <w:hideMark/>
          </w:tcPr>
          <w:p w14:paraId="527F50E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94F7C8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7968C28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FC52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64F9740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0E5E0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DE6518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D2A3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6CCB3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60472AB" w14:textId="77777777" w:rsidR="00F71A0F" w:rsidRPr="00F71A0F" w:rsidRDefault="00F71A0F" w:rsidP="00F71A0F">
            <w:pPr>
              <w:rPr>
                <w:rFonts w:ascii="Times New Roman" w:hAnsi="Times New Roman"/>
                <w:sz w:val="20"/>
                <w:szCs w:val="20"/>
                <w:lang w:val="es-BO" w:eastAsia="es-BO"/>
              </w:rPr>
            </w:pPr>
          </w:p>
        </w:tc>
      </w:tr>
      <w:tr w:rsidR="00F71A0F" w:rsidRPr="00F71A0F" w14:paraId="5757A00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848A5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68</w:t>
            </w:r>
          </w:p>
        </w:tc>
        <w:tc>
          <w:tcPr>
            <w:tcW w:w="1953" w:type="dxa"/>
            <w:tcBorders>
              <w:top w:val="nil"/>
              <w:left w:val="nil"/>
              <w:bottom w:val="single" w:sz="4" w:space="0" w:color="auto"/>
              <w:right w:val="single" w:sz="4" w:space="0" w:color="auto"/>
            </w:tcBorders>
            <w:shd w:val="clear" w:color="000000" w:fill="FFFFFF"/>
            <w:vAlign w:val="bottom"/>
            <w:hideMark/>
          </w:tcPr>
          <w:p w14:paraId="55FE78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ISARZAMA (COCHABAMBA)</w:t>
            </w:r>
          </w:p>
        </w:tc>
        <w:tc>
          <w:tcPr>
            <w:tcW w:w="848" w:type="dxa"/>
            <w:tcBorders>
              <w:top w:val="nil"/>
              <w:left w:val="nil"/>
              <w:bottom w:val="single" w:sz="4" w:space="0" w:color="auto"/>
              <w:right w:val="single" w:sz="4" w:space="0" w:color="auto"/>
            </w:tcBorders>
            <w:shd w:val="clear" w:color="000000" w:fill="FCD5B4"/>
            <w:vAlign w:val="bottom"/>
            <w:hideMark/>
          </w:tcPr>
          <w:p w14:paraId="1E655C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18929B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612979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4E5F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B5CE5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B9B91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FFDBCB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3E3F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327655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9680A14" w14:textId="77777777" w:rsidR="00F71A0F" w:rsidRPr="00F71A0F" w:rsidRDefault="00F71A0F" w:rsidP="00F71A0F">
            <w:pPr>
              <w:rPr>
                <w:rFonts w:ascii="Times New Roman" w:hAnsi="Times New Roman"/>
                <w:sz w:val="20"/>
                <w:szCs w:val="20"/>
                <w:lang w:val="es-BO" w:eastAsia="es-BO"/>
              </w:rPr>
            </w:pPr>
          </w:p>
        </w:tc>
      </w:tr>
      <w:tr w:rsidR="00F71A0F" w:rsidRPr="00F71A0F" w14:paraId="7AE6D6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A3AC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69</w:t>
            </w:r>
          </w:p>
        </w:tc>
        <w:tc>
          <w:tcPr>
            <w:tcW w:w="1953" w:type="dxa"/>
            <w:tcBorders>
              <w:top w:val="nil"/>
              <w:left w:val="nil"/>
              <w:bottom w:val="single" w:sz="4" w:space="0" w:color="auto"/>
              <w:right w:val="single" w:sz="4" w:space="0" w:color="auto"/>
            </w:tcBorders>
            <w:shd w:val="clear" w:color="000000" w:fill="FFFFFF"/>
            <w:vAlign w:val="bottom"/>
            <w:hideMark/>
          </w:tcPr>
          <w:p w14:paraId="3D2610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ISCAYACHI (TARIJA)</w:t>
            </w:r>
          </w:p>
        </w:tc>
        <w:tc>
          <w:tcPr>
            <w:tcW w:w="848" w:type="dxa"/>
            <w:tcBorders>
              <w:top w:val="nil"/>
              <w:left w:val="nil"/>
              <w:bottom w:val="single" w:sz="4" w:space="0" w:color="auto"/>
              <w:right w:val="single" w:sz="4" w:space="0" w:color="auto"/>
            </w:tcBorders>
            <w:shd w:val="clear" w:color="000000" w:fill="FCD5B4"/>
            <w:vAlign w:val="bottom"/>
            <w:hideMark/>
          </w:tcPr>
          <w:p w14:paraId="78472F1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E66D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C0999E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7610A0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0CA9ED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83D42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12C132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2E832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0D64B3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80F3811" w14:textId="77777777" w:rsidR="00F71A0F" w:rsidRPr="00F71A0F" w:rsidRDefault="00F71A0F" w:rsidP="00F71A0F">
            <w:pPr>
              <w:rPr>
                <w:rFonts w:ascii="Times New Roman" w:hAnsi="Times New Roman"/>
                <w:sz w:val="20"/>
                <w:szCs w:val="20"/>
                <w:lang w:val="es-BO" w:eastAsia="es-BO"/>
              </w:rPr>
            </w:pPr>
          </w:p>
        </w:tc>
      </w:tr>
      <w:tr w:rsidR="00F71A0F" w:rsidRPr="00F71A0F" w14:paraId="50D7DA6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CEC6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70</w:t>
            </w:r>
          </w:p>
        </w:tc>
        <w:tc>
          <w:tcPr>
            <w:tcW w:w="1953" w:type="dxa"/>
            <w:tcBorders>
              <w:top w:val="nil"/>
              <w:left w:val="nil"/>
              <w:bottom w:val="single" w:sz="4" w:space="0" w:color="auto"/>
              <w:right w:val="single" w:sz="4" w:space="0" w:color="auto"/>
            </w:tcBorders>
            <w:shd w:val="clear" w:color="000000" w:fill="FFFFFF"/>
            <w:vAlign w:val="bottom"/>
            <w:hideMark/>
          </w:tcPr>
          <w:p w14:paraId="0B98E5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ISTIPATA SORATA</w:t>
            </w:r>
          </w:p>
        </w:tc>
        <w:tc>
          <w:tcPr>
            <w:tcW w:w="848" w:type="dxa"/>
            <w:tcBorders>
              <w:top w:val="nil"/>
              <w:left w:val="nil"/>
              <w:bottom w:val="single" w:sz="4" w:space="0" w:color="auto"/>
              <w:right w:val="single" w:sz="4" w:space="0" w:color="auto"/>
            </w:tcBorders>
            <w:shd w:val="clear" w:color="000000" w:fill="FCD5B4"/>
            <w:vAlign w:val="bottom"/>
            <w:hideMark/>
          </w:tcPr>
          <w:p w14:paraId="03AF5EC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9D3148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C8BB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CC32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550454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37E170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746FC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61FA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ED691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8B3E0A" w14:textId="77777777" w:rsidR="00F71A0F" w:rsidRPr="00F71A0F" w:rsidRDefault="00F71A0F" w:rsidP="00F71A0F">
            <w:pPr>
              <w:rPr>
                <w:rFonts w:ascii="Times New Roman" w:hAnsi="Times New Roman"/>
                <w:sz w:val="20"/>
                <w:szCs w:val="20"/>
                <w:lang w:val="es-BO" w:eastAsia="es-BO"/>
              </w:rPr>
            </w:pPr>
          </w:p>
        </w:tc>
      </w:tr>
      <w:tr w:rsidR="00F71A0F" w:rsidRPr="00F71A0F" w14:paraId="41FEFA9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3E17F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71</w:t>
            </w:r>
          </w:p>
        </w:tc>
        <w:tc>
          <w:tcPr>
            <w:tcW w:w="1953" w:type="dxa"/>
            <w:tcBorders>
              <w:top w:val="nil"/>
              <w:left w:val="nil"/>
              <w:bottom w:val="single" w:sz="4" w:space="0" w:color="auto"/>
              <w:right w:val="single" w:sz="4" w:space="0" w:color="auto"/>
            </w:tcBorders>
            <w:shd w:val="clear" w:color="000000" w:fill="FFFFFF"/>
            <w:vAlign w:val="bottom"/>
            <w:hideMark/>
          </w:tcPr>
          <w:p w14:paraId="7CE237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IXIAMAS (LA PAZ)</w:t>
            </w:r>
          </w:p>
        </w:tc>
        <w:tc>
          <w:tcPr>
            <w:tcW w:w="848" w:type="dxa"/>
            <w:tcBorders>
              <w:top w:val="nil"/>
              <w:left w:val="nil"/>
              <w:bottom w:val="single" w:sz="4" w:space="0" w:color="auto"/>
              <w:right w:val="single" w:sz="4" w:space="0" w:color="auto"/>
            </w:tcBorders>
            <w:shd w:val="clear" w:color="000000" w:fill="FCD5B4"/>
            <w:vAlign w:val="bottom"/>
            <w:hideMark/>
          </w:tcPr>
          <w:p w14:paraId="0D70D3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623A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66EE6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AD420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6F1EA8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C05D4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3C6FA6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822A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393F15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9E6E6B" w14:textId="77777777" w:rsidR="00F71A0F" w:rsidRPr="00F71A0F" w:rsidRDefault="00F71A0F" w:rsidP="00F71A0F">
            <w:pPr>
              <w:rPr>
                <w:rFonts w:ascii="Times New Roman" w:hAnsi="Times New Roman"/>
                <w:sz w:val="20"/>
                <w:szCs w:val="20"/>
                <w:lang w:val="es-BO" w:eastAsia="es-BO"/>
              </w:rPr>
            </w:pPr>
          </w:p>
        </w:tc>
      </w:tr>
      <w:tr w:rsidR="00F71A0F" w:rsidRPr="00F71A0F" w14:paraId="63AA264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DDFD5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72</w:t>
            </w:r>
          </w:p>
        </w:tc>
        <w:tc>
          <w:tcPr>
            <w:tcW w:w="1953" w:type="dxa"/>
            <w:tcBorders>
              <w:top w:val="nil"/>
              <w:left w:val="nil"/>
              <w:bottom w:val="single" w:sz="4" w:space="0" w:color="auto"/>
              <w:right w:val="single" w:sz="4" w:space="0" w:color="auto"/>
            </w:tcBorders>
            <w:shd w:val="clear" w:color="000000" w:fill="FFFFFF"/>
            <w:vAlign w:val="bottom"/>
            <w:hideMark/>
          </w:tcPr>
          <w:p w14:paraId="3F0AE8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KAMI (COCHABAMBA)</w:t>
            </w:r>
          </w:p>
        </w:tc>
        <w:tc>
          <w:tcPr>
            <w:tcW w:w="848" w:type="dxa"/>
            <w:tcBorders>
              <w:top w:val="nil"/>
              <w:left w:val="nil"/>
              <w:bottom w:val="single" w:sz="4" w:space="0" w:color="auto"/>
              <w:right w:val="single" w:sz="4" w:space="0" w:color="auto"/>
            </w:tcBorders>
            <w:shd w:val="clear" w:color="000000" w:fill="FCD5B4"/>
            <w:vAlign w:val="bottom"/>
            <w:hideMark/>
          </w:tcPr>
          <w:p w14:paraId="207BAC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A2C80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6E00A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FA3B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9BBDE7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528E5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2A827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DC86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91AB9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5ACE54" w14:textId="77777777" w:rsidR="00F71A0F" w:rsidRPr="00F71A0F" w:rsidRDefault="00F71A0F" w:rsidP="00F71A0F">
            <w:pPr>
              <w:rPr>
                <w:rFonts w:ascii="Times New Roman" w:hAnsi="Times New Roman"/>
                <w:sz w:val="20"/>
                <w:szCs w:val="20"/>
                <w:lang w:val="es-BO" w:eastAsia="es-BO"/>
              </w:rPr>
            </w:pPr>
          </w:p>
        </w:tc>
      </w:tr>
      <w:tr w:rsidR="00F71A0F" w:rsidRPr="00F71A0F" w14:paraId="22D743D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18B9A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73</w:t>
            </w:r>
          </w:p>
        </w:tc>
        <w:tc>
          <w:tcPr>
            <w:tcW w:w="1953" w:type="dxa"/>
            <w:tcBorders>
              <w:top w:val="nil"/>
              <w:left w:val="nil"/>
              <w:bottom w:val="single" w:sz="4" w:space="0" w:color="auto"/>
              <w:right w:val="single" w:sz="4" w:space="0" w:color="auto"/>
            </w:tcBorders>
            <w:shd w:val="clear" w:color="000000" w:fill="FFFFFF"/>
            <w:vAlign w:val="bottom"/>
            <w:hideMark/>
          </w:tcPr>
          <w:p w14:paraId="33A2F0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 ASUNTA (LA PAZ)</w:t>
            </w:r>
          </w:p>
        </w:tc>
        <w:tc>
          <w:tcPr>
            <w:tcW w:w="848" w:type="dxa"/>
            <w:tcBorders>
              <w:top w:val="nil"/>
              <w:left w:val="nil"/>
              <w:bottom w:val="single" w:sz="4" w:space="0" w:color="auto"/>
              <w:right w:val="single" w:sz="4" w:space="0" w:color="auto"/>
            </w:tcBorders>
            <w:shd w:val="clear" w:color="000000" w:fill="FCD5B4"/>
            <w:vAlign w:val="bottom"/>
            <w:hideMark/>
          </w:tcPr>
          <w:p w14:paraId="0CE29C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C9E4A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8C0F4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3395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4EEAC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35D6D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2507C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4B367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8DA18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7A7B42" w14:textId="77777777" w:rsidR="00F71A0F" w:rsidRPr="00F71A0F" w:rsidRDefault="00F71A0F" w:rsidP="00F71A0F">
            <w:pPr>
              <w:rPr>
                <w:rFonts w:ascii="Times New Roman" w:hAnsi="Times New Roman"/>
                <w:sz w:val="20"/>
                <w:szCs w:val="20"/>
                <w:lang w:val="es-BO" w:eastAsia="es-BO"/>
              </w:rPr>
            </w:pPr>
          </w:p>
        </w:tc>
      </w:tr>
      <w:tr w:rsidR="00F71A0F" w:rsidRPr="00F71A0F" w14:paraId="1C8174E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75206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74</w:t>
            </w:r>
          </w:p>
        </w:tc>
        <w:tc>
          <w:tcPr>
            <w:tcW w:w="1953" w:type="dxa"/>
            <w:tcBorders>
              <w:top w:val="nil"/>
              <w:left w:val="nil"/>
              <w:bottom w:val="single" w:sz="4" w:space="0" w:color="auto"/>
              <w:right w:val="single" w:sz="4" w:space="0" w:color="auto"/>
            </w:tcBorders>
            <w:shd w:val="clear" w:color="000000" w:fill="FFFFFF"/>
            <w:vAlign w:val="bottom"/>
            <w:hideMark/>
          </w:tcPr>
          <w:p w14:paraId="60CA07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 MORITA EST.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419944C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FF00D7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274238A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84E4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F321C9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080887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DFFA6A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AA21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0C8800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6E3CECD" w14:textId="77777777" w:rsidR="00F71A0F" w:rsidRPr="00F71A0F" w:rsidRDefault="00F71A0F" w:rsidP="00F71A0F">
            <w:pPr>
              <w:rPr>
                <w:rFonts w:ascii="Times New Roman" w:hAnsi="Times New Roman"/>
                <w:sz w:val="20"/>
                <w:szCs w:val="20"/>
                <w:lang w:val="es-BO" w:eastAsia="es-BO"/>
              </w:rPr>
            </w:pPr>
          </w:p>
        </w:tc>
      </w:tr>
      <w:tr w:rsidR="00F71A0F" w:rsidRPr="00F71A0F" w14:paraId="0228DB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6E81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75</w:t>
            </w:r>
          </w:p>
        </w:tc>
        <w:tc>
          <w:tcPr>
            <w:tcW w:w="1953" w:type="dxa"/>
            <w:tcBorders>
              <w:top w:val="nil"/>
              <w:left w:val="nil"/>
              <w:bottom w:val="single" w:sz="4" w:space="0" w:color="auto"/>
              <w:right w:val="single" w:sz="4" w:space="0" w:color="auto"/>
            </w:tcBorders>
            <w:shd w:val="clear" w:color="000000" w:fill="FFFFFF"/>
            <w:vAlign w:val="bottom"/>
            <w:hideMark/>
          </w:tcPr>
          <w:p w14:paraId="035AE1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LAGUNILLAS (STA. CRUZ)</w:t>
            </w:r>
          </w:p>
        </w:tc>
        <w:tc>
          <w:tcPr>
            <w:tcW w:w="848" w:type="dxa"/>
            <w:tcBorders>
              <w:top w:val="nil"/>
              <w:left w:val="nil"/>
              <w:bottom w:val="single" w:sz="4" w:space="0" w:color="auto"/>
              <w:right w:val="single" w:sz="4" w:space="0" w:color="auto"/>
            </w:tcBorders>
            <w:shd w:val="clear" w:color="000000" w:fill="FCD5B4"/>
            <w:vAlign w:val="bottom"/>
            <w:hideMark/>
          </w:tcPr>
          <w:p w14:paraId="507DD11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5CC4E3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E106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CB94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551CA73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4759B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748D9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0C939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22A28D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1108771" w14:textId="77777777" w:rsidR="00F71A0F" w:rsidRPr="00F71A0F" w:rsidRDefault="00F71A0F" w:rsidP="00F71A0F">
            <w:pPr>
              <w:rPr>
                <w:rFonts w:ascii="Times New Roman" w:hAnsi="Times New Roman"/>
                <w:sz w:val="20"/>
                <w:szCs w:val="20"/>
                <w:lang w:val="es-BO" w:eastAsia="es-BO"/>
              </w:rPr>
            </w:pPr>
          </w:p>
        </w:tc>
      </w:tr>
      <w:tr w:rsidR="00F71A0F" w:rsidRPr="00F71A0F" w14:paraId="5F514A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096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76</w:t>
            </w:r>
          </w:p>
        </w:tc>
        <w:tc>
          <w:tcPr>
            <w:tcW w:w="1953" w:type="dxa"/>
            <w:tcBorders>
              <w:top w:val="nil"/>
              <w:left w:val="nil"/>
              <w:bottom w:val="single" w:sz="4" w:space="0" w:color="auto"/>
              <w:right w:val="single" w:sz="4" w:space="0" w:color="auto"/>
            </w:tcBorders>
            <w:shd w:val="clear" w:color="000000" w:fill="FFFFFF"/>
            <w:vAlign w:val="bottom"/>
            <w:hideMark/>
          </w:tcPr>
          <w:p w14:paraId="040943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LURIBAY</w:t>
            </w:r>
          </w:p>
        </w:tc>
        <w:tc>
          <w:tcPr>
            <w:tcW w:w="848" w:type="dxa"/>
            <w:tcBorders>
              <w:top w:val="nil"/>
              <w:left w:val="nil"/>
              <w:bottom w:val="single" w:sz="4" w:space="0" w:color="auto"/>
              <w:right w:val="single" w:sz="4" w:space="0" w:color="auto"/>
            </w:tcBorders>
            <w:shd w:val="clear" w:color="000000" w:fill="FCD5B4"/>
            <w:vAlign w:val="bottom"/>
            <w:hideMark/>
          </w:tcPr>
          <w:p w14:paraId="72702B2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433FE8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B7B9E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864F7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47A45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BC9E7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C185A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58AD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DF93CB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9A30DC" w14:textId="77777777" w:rsidR="00F71A0F" w:rsidRPr="00F71A0F" w:rsidRDefault="00F71A0F" w:rsidP="00F71A0F">
            <w:pPr>
              <w:rPr>
                <w:rFonts w:ascii="Times New Roman" w:hAnsi="Times New Roman"/>
                <w:sz w:val="20"/>
                <w:szCs w:val="20"/>
                <w:lang w:val="es-BO" w:eastAsia="es-BO"/>
              </w:rPr>
            </w:pPr>
          </w:p>
        </w:tc>
      </w:tr>
      <w:tr w:rsidR="00F71A0F" w:rsidRPr="00F71A0F" w14:paraId="46EC72C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CA7D8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77</w:t>
            </w:r>
          </w:p>
        </w:tc>
        <w:tc>
          <w:tcPr>
            <w:tcW w:w="1953" w:type="dxa"/>
            <w:tcBorders>
              <w:top w:val="nil"/>
              <w:left w:val="nil"/>
              <w:bottom w:val="single" w:sz="4" w:space="0" w:color="auto"/>
              <w:right w:val="single" w:sz="4" w:space="0" w:color="auto"/>
            </w:tcBorders>
            <w:shd w:val="clear" w:color="000000" w:fill="FFFFFF"/>
            <w:vAlign w:val="bottom"/>
            <w:hideMark/>
          </w:tcPr>
          <w:p w14:paraId="5E1FF5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MACHACAMARCA (ORURO)</w:t>
            </w:r>
          </w:p>
        </w:tc>
        <w:tc>
          <w:tcPr>
            <w:tcW w:w="848" w:type="dxa"/>
            <w:tcBorders>
              <w:top w:val="nil"/>
              <w:left w:val="nil"/>
              <w:bottom w:val="single" w:sz="4" w:space="0" w:color="auto"/>
              <w:right w:val="single" w:sz="4" w:space="0" w:color="auto"/>
            </w:tcBorders>
            <w:shd w:val="clear" w:color="000000" w:fill="FCD5B4"/>
            <w:vAlign w:val="bottom"/>
            <w:hideMark/>
          </w:tcPr>
          <w:p w14:paraId="0B09D4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23B97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8DE17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A1076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49F74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3E943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FC8791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8D943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FC02D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06AB75" w14:textId="77777777" w:rsidR="00F71A0F" w:rsidRPr="00F71A0F" w:rsidRDefault="00F71A0F" w:rsidP="00F71A0F">
            <w:pPr>
              <w:rPr>
                <w:rFonts w:ascii="Times New Roman" w:hAnsi="Times New Roman"/>
                <w:sz w:val="20"/>
                <w:szCs w:val="20"/>
                <w:lang w:val="es-BO" w:eastAsia="es-BO"/>
              </w:rPr>
            </w:pPr>
          </w:p>
        </w:tc>
      </w:tr>
      <w:tr w:rsidR="00F71A0F" w:rsidRPr="00F71A0F" w14:paraId="1F4B290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FD37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78</w:t>
            </w:r>
          </w:p>
        </w:tc>
        <w:tc>
          <w:tcPr>
            <w:tcW w:w="1953" w:type="dxa"/>
            <w:tcBorders>
              <w:top w:val="nil"/>
              <w:left w:val="nil"/>
              <w:bottom w:val="single" w:sz="4" w:space="0" w:color="auto"/>
              <w:right w:val="single" w:sz="4" w:space="0" w:color="auto"/>
            </w:tcBorders>
            <w:shd w:val="clear" w:color="000000" w:fill="FFFFFF"/>
            <w:vAlign w:val="bottom"/>
            <w:hideMark/>
          </w:tcPr>
          <w:p w14:paraId="484FD4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MAGDALENA (BENI)</w:t>
            </w:r>
          </w:p>
        </w:tc>
        <w:tc>
          <w:tcPr>
            <w:tcW w:w="848" w:type="dxa"/>
            <w:tcBorders>
              <w:top w:val="nil"/>
              <w:left w:val="nil"/>
              <w:bottom w:val="single" w:sz="4" w:space="0" w:color="auto"/>
              <w:right w:val="single" w:sz="4" w:space="0" w:color="auto"/>
            </w:tcBorders>
            <w:shd w:val="clear" w:color="000000" w:fill="FCD5B4"/>
            <w:vAlign w:val="bottom"/>
            <w:hideMark/>
          </w:tcPr>
          <w:p w14:paraId="398BBB0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093F9D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E4098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24DDC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1000BD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827AE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3B1889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CD119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CD2535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D32BFB" w14:textId="77777777" w:rsidR="00F71A0F" w:rsidRPr="00F71A0F" w:rsidRDefault="00F71A0F" w:rsidP="00F71A0F">
            <w:pPr>
              <w:rPr>
                <w:rFonts w:ascii="Times New Roman" w:hAnsi="Times New Roman"/>
                <w:sz w:val="20"/>
                <w:szCs w:val="20"/>
                <w:lang w:val="es-BO" w:eastAsia="es-BO"/>
              </w:rPr>
            </w:pPr>
          </w:p>
        </w:tc>
      </w:tr>
      <w:tr w:rsidR="00F71A0F" w:rsidRPr="00F71A0F" w14:paraId="20800C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72D5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79</w:t>
            </w:r>
          </w:p>
        </w:tc>
        <w:tc>
          <w:tcPr>
            <w:tcW w:w="1953" w:type="dxa"/>
            <w:tcBorders>
              <w:top w:val="nil"/>
              <w:left w:val="nil"/>
              <w:bottom w:val="single" w:sz="4" w:space="0" w:color="auto"/>
              <w:right w:val="single" w:sz="4" w:space="0" w:color="auto"/>
            </w:tcBorders>
            <w:shd w:val="clear" w:color="000000" w:fill="FFFFFF"/>
            <w:vAlign w:val="bottom"/>
            <w:hideMark/>
          </w:tcPr>
          <w:p w14:paraId="4D6535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MALMISA (POTOSÍ)</w:t>
            </w:r>
          </w:p>
        </w:tc>
        <w:tc>
          <w:tcPr>
            <w:tcW w:w="848" w:type="dxa"/>
            <w:tcBorders>
              <w:top w:val="nil"/>
              <w:left w:val="nil"/>
              <w:bottom w:val="single" w:sz="4" w:space="0" w:color="auto"/>
              <w:right w:val="single" w:sz="4" w:space="0" w:color="auto"/>
            </w:tcBorders>
            <w:shd w:val="clear" w:color="000000" w:fill="FCD5B4"/>
            <w:vAlign w:val="bottom"/>
            <w:hideMark/>
          </w:tcPr>
          <w:p w14:paraId="3EC957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D1FB38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36FA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C27F8F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48728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02A5BC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40F6C2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EB521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5CC9BC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5823D8C" w14:textId="77777777" w:rsidR="00F71A0F" w:rsidRPr="00F71A0F" w:rsidRDefault="00F71A0F" w:rsidP="00F71A0F">
            <w:pPr>
              <w:rPr>
                <w:rFonts w:ascii="Times New Roman" w:hAnsi="Times New Roman"/>
                <w:sz w:val="20"/>
                <w:szCs w:val="20"/>
                <w:lang w:val="es-BO" w:eastAsia="es-BO"/>
              </w:rPr>
            </w:pPr>
          </w:p>
        </w:tc>
      </w:tr>
      <w:tr w:rsidR="00F71A0F" w:rsidRPr="00F71A0F" w14:paraId="6BAA3D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6DB4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80</w:t>
            </w:r>
          </w:p>
        </w:tc>
        <w:tc>
          <w:tcPr>
            <w:tcW w:w="1953" w:type="dxa"/>
            <w:tcBorders>
              <w:top w:val="nil"/>
              <w:left w:val="nil"/>
              <w:bottom w:val="single" w:sz="4" w:space="0" w:color="auto"/>
              <w:right w:val="single" w:sz="4" w:space="0" w:color="auto"/>
            </w:tcBorders>
            <w:shd w:val="clear" w:color="000000" w:fill="FFFFFF"/>
            <w:vAlign w:val="bottom"/>
            <w:hideMark/>
          </w:tcPr>
          <w:p w14:paraId="6AA5ABA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MAPIRI (LA PAZ)</w:t>
            </w:r>
          </w:p>
        </w:tc>
        <w:tc>
          <w:tcPr>
            <w:tcW w:w="848" w:type="dxa"/>
            <w:tcBorders>
              <w:top w:val="nil"/>
              <w:left w:val="nil"/>
              <w:bottom w:val="single" w:sz="4" w:space="0" w:color="auto"/>
              <w:right w:val="single" w:sz="4" w:space="0" w:color="auto"/>
            </w:tcBorders>
            <w:shd w:val="clear" w:color="000000" w:fill="FCD5B4"/>
            <w:vAlign w:val="bottom"/>
            <w:hideMark/>
          </w:tcPr>
          <w:p w14:paraId="70B67A2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378561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A8BDEB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EBDF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DFB8CC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655634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4CF37B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C9A6BC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B24D58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1FA283" w14:textId="77777777" w:rsidR="00F71A0F" w:rsidRPr="00F71A0F" w:rsidRDefault="00F71A0F" w:rsidP="00F71A0F">
            <w:pPr>
              <w:rPr>
                <w:rFonts w:ascii="Times New Roman" w:hAnsi="Times New Roman"/>
                <w:sz w:val="20"/>
                <w:szCs w:val="20"/>
                <w:lang w:val="es-BO" w:eastAsia="es-BO"/>
              </w:rPr>
            </w:pPr>
          </w:p>
        </w:tc>
      </w:tr>
      <w:tr w:rsidR="00F71A0F" w:rsidRPr="00F71A0F" w14:paraId="0FA3AE0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0A17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81</w:t>
            </w:r>
          </w:p>
        </w:tc>
        <w:tc>
          <w:tcPr>
            <w:tcW w:w="1953" w:type="dxa"/>
            <w:tcBorders>
              <w:top w:val="nil"/>
              <w:left w:val="nil"/>
              <w:bottom w:val="single" w:sz="4" w:space="0" w:color="auto"/>
              <w:right w:val="single" w:sz="4" w:space="0" w:color="auto"/>
            </w:tcBorders>
            <w:shd w:val="clear" w:color="000000" w:fill="FFFFFF"/>
            <w:vAlign w:val="bottom"/>
            <w:hideMark/>
          </w:tcPr>
          <w:p w14:paraId="073E4D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MERIDA (BENI)</w:t>
            </w:r>
          </w:p>
        </w:tc>
        <w:tc>
          <w:tcPr>
            <w:tcW w:w="848" w:type="dxa"/>
            <w:tcBorders>
              <w:top w:val="nil"/>
              <w:left w:val="nil"/>
              <w:bottom w:val="single" w:sz="4" w:space="0" w:color="auto"/>
              <w:right w:val="single" w:sz="4" w:space="0" w:color="auto"/>
            </w:tcBorders>
            <w:shd w:val="clear" w:color="000000" w:fill="FCD5B4"/>
            <w:noWrap/>
            <w:vAlign w:val="bottom"/>
            <w:hideMark/>
          </w:tcPr>
          <w:p w14:paraId="7C1D36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BAA80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CD21A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E901E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39FAFF0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D16BE3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C8BCB1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FB61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7BE439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786ABC" w14:textId="77777777" w:rsidR="00F71A0F" w:rsidRPr="00F71A0F" w:rsidRDefault="00F71A0F" w:rsidP="00F71A0F">
            <w:pPr>
              <w:rPr>
                <w:rFonts w:ascii="Times New Roman" w:hAnsi="Times New Roman"/>
                <w:sz w:val="20"/>
                <w:szCs w:val="20"/>
                <w:lang w:val="es-BO" w:eastAsia="es-BO"/>
              </w:rPr>
            </w:pPr>
          </w:p>
        </w:tc>
      </w:tr>
      <w:tr w:rsidR="00F71A0F" w:rsidRPr="00F71A0F" w14:paraId="238E9CE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58F7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82</w:t>
            </w:r>
          </w:p>
        </w:tc>
        <w:tc>
          <w:tcPr>
            <w:tcW w:w="1953" w:type="dxa"/>
            <w:tcBorders>
              <w:top w:val="nil"/>
              <w:left w:val="nil"/>
              <w:bottom w:val="single" w:sz="4" w:space="0" w:color="auto"/>
              <w:right w:val="single" w:sz="4" w:space="0" w:color="auto"/>
            </w:tcBorders>
            <w:shd w:val="clear" w:color="000000" w:fill="FFFFFF"/>
            <w:vAlign w:val="bottom"/>
            <w:hideMark/>
          </w:tcPr>
          <w:p w14:paraId="110973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MINA BOLIVAR (ORURO)</w:t>
            </w:r>
          </w:p>
        </w:tc>
        <w:tc>
          <w:tcPr>
            <w:tcW w:w="848" w:type="dxa"/>
            <w:tcBorders>
              <w:top w:val="nil"/>
              <w:left w:val="nil"/>
              <w:bottom w:val="single" w:sz="4" w:space="0" w:color="auto"/>
              <w:right w:val="single" w:sz="4" w:space="0" w:color="auto"/>
            </w:tcBorders>
            <w:shd w:val="clear" w:color="000000" w:fill="FCD5B4"/>
            <w:vAlign w:val="bottom"/>
            <w:hideMark/>
          </w:tcPr>
          <w:p w14:paraId="32B02C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BB289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B45C7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00D4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DEDB0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299CD1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15CA42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1113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C307CF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367760" w14:textId="77777777" w:rsidR="00F71A0F" w:rsidRPr="00F71A0F" w:rsidRDefault="00F71A0F" w:rsidP="00F71A0F">
            <w:pPr>
              <w:rPr>
                <w:rFonts w:ascii="Times New Roman" w:hAnsi="Times New Roman"/>
                <w:sz w:val="20"/>
                <w:szCs w:val="20"/>
                <w:lang w:val="es-BO" w:eastAsia="es-BO"/>
              </w:rPr>
            </w:pPr>
          </w:p>
        </w:tc>
      </w:tr>
      <w:tr w:rsidR="00F71A0F" w:rsidRPr="00F71A0F" w14:paraId="523FC21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12539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83</w:t>
            </w:r>
          </w:p>
        </w:tc>
        <w:tc>
          <w:tcPr>
            <w:tcW w:w="1953" w:type="dxa"/>
            <w:tcBorders>
              <w:top w:val="nil"/>
              <w:left w:val="nil"/>
              <w:bottom w:val="single" w:sz="4" w:space="0" w:color="auto"/>
              <w:right w:val="single" w:sz="4" w:space="0" w:color="auto"/>
            </w:tcBorders>
            <w:shd w:val="clear" w:color="000000" w:fill="FFFFFF"/>
            <w:vAlign w:val="bottom"/>
            <w:hideMark/>
          </w:tcPr>
          <w:p w14:paraId="7C0BB0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MINA MANQUIRI (POTOSI)</w:t>
            </w:r>
          </w:p>
        </w:tc>
        <w:tc>
          <w:tcPr>
            <w:tcW w:w="848" w:type="dxa"/>
            <w:tcBorders>
              <w:top w:val="nil"/>
              <w:left w:val="nil"/>
              <w:bottom w:val="single" w:sz="4" w:space="0" w:color="auto"/>
              <w:right w:val="single" w:sz="4" w:space="0" w:color="auto"/>
            </w:tcBorders>
            <w:shd w:val="clear" w:color="000000" w:fill="FCD5B4"/>
            <w:vAlign w:val="bottom"/>
            <w:hideMark/>
          </w:tcPr>
          <w:p w14:paraId="677358A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1C436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5286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AF562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2D192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CF3368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97FC58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5CA199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543D91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EC4C81" w14:textId="77777777" w:rsidR="00F71A0F" w:rsidRPr="00F71A0F" w:rsidRDefault="00F71A0F" w:rsidP="00F71A0F">
            <w:pPr>
              <w:rPr>
                <w:rFonts w:ascii="Times New Roman" w:hAnsi="Times New Roman"/>
                <w:sz w:val="20"/>
                <w:szCs w:val="20"/>
                <w:lang w:val="es-BO" w:eastAsia="es-BO"/>
              </w:rPr>
            </w:pPr>
          </w:p>
        </w:tc>
      </w:tr>
      <w:tr w:rsidR="00F71A0F" w:rsidRPr="00F71A0F" w14:paraId="1723EF7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3059BE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84</w:t>
            </w:r>
          </w:p>
        </w:tc>
        <w:tc>
          <w:tcPr>
            <w:tcW w:w="1953" w:type="dxa"/>
            <w:tcBorders>
              <w:top w:val="nil"/>
              <w:left w:val="nil"/>
              <w:bottom w:val="single" w:sz="4" w:space="0" w:color="auto"/>
              <w:right w:val="single" w:sz="4" w:space="0" w:color="auto"/>
            </w:tcBorders>
            <w:shd w:val="clear" w:color="000000" w:fill="FFFFFF"/>
            <w:vAlign w:val="bottom"/>
            <w:hideMark/>
          </w:tcPr>
          <w:p w14:paraId="393C06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MIRIKIRI (LA PAZ)</w:t>
            </w:r>
          </w:p>
        </w:tc>
        <w:tc>
          <w:tcPr>
            <w:tcW w:w="848" w:type="dxa"/>
            <w:tcBorders>
              <w:top w:val="nil"/>
              <w:left w:val="nil"/>
              <w:bottom w:val="single" w:sz="4" w:space="0" w:color="auto"/>
              <w:right w:val="single" w:sz="4" w:space="0" w:color="auto"/>
            </w:tcBorders>
            <w:shd w:val="clear" w:color="000000" w:fill="FCD5B4"/>
            <w:vAlign w:val="bottom"/>
            <w:hideMark/>
          </w:tcPr>
          <w:p w14:paraId="4EDCC9F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3C37F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3B933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48A62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BF05AC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ED66AB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2C7D4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24A8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46CBF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AFA8097" w14:textId="77777777" w:rsidR="00F71A0F" w:rsidRPr="00F71A0F" w:rsidRDefault="00F71A0F" w:rsidP="00F71A0F">
            <w:pPr>
              <w:rPr>
                <w:rFonts w:ascii="Times New Roman" w:hAnsi="Times New Roman"/>
                <w:sz w:val="20"/>
                <w:szCs w:val="20"/>
                <w:lang w:val="es-BO" w:eastAsia="es-BO"/>
              </w:rPr>
            </w:pPr>
          </w:p>
        </w:tc>
      </w:tr>
      <w:tr w:rsidR="00F71A0F" w:rsidRPr="00F71A0F" w14:paraId="203EC87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8A623B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85</w:t>
            </w:r>
          </w:p>
        </w:tc>
        <w:tc>
          <w:tcPr>
            <w:tcW w:w="1953" w:type="dxa"/>
            <w:tcBorders>
              <w:top w:val="nil"/>
              <w:left w:val="nil"/>
              <w:bottom w:val="single" w:sz="4" w:space="0" w:color="auto"/>
              <w:right w:val="single" w:sz="4" w:space="0" w:color="auto"/>
            </w:tcBorders>
            <w:shd w:val="clear" w:color="000000" w:fill="FFFFFF"/>
            <w:vAlign w:val="bottom"/>
            <w:hideMark/>
          </w:tcPr>
          <w:p w14:paraId="78B5C1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MIZQUE (COCHABAMBA)</w:t>
            </w:r>
          </w:p>
        </w:tc>
        <w:tc>
          <w:tcPr>
            <w:tcW w:w="848" w:type="dxa"/>
            <w:tcBorders>
              <w:top w:val="nil"/>
              <w:left w:val="nil"/>
              <w:bottom w:val="single" w:sz="4" w:space="0" w:color="auto"/>
              <w:right w:val="single" w:sz="4" w:space="0" w:color="auto"/>
            </w:tcBorders>
            <w:shd w:val="clear" w:color="000000" w:fill="FCD5B4"/>
            <w:vAlign w:val="bottom"/>
            <w:hideMark/>
          </w:tcPr>
          <w:p w14:paraId="6FBB32A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B9366D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0DC4FA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EE840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EF343B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57961A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A50B6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B35B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5C1FCC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0C12ED" w14:textId="77777777" w:rsidR="00F71A0F" w:rsidRPr="00F71A0F" w:rsidRDefault="00F71A0F" w:rsidP="00F71A0F">
            <w:pPr>
              <w:rPr>
                <w:rFonts w:ascii="Times New Roman" w:hAnsi="Times New Roman"/>
                <w:sz w:val="20"/>
                <w:szCs w:val="20"/>
                <w:lang w:val="es-BO" w:eastAsia="es-BO"/>
              </w:rPr>
            </w:pPr>
          </w:p>
        </w:tc>
      </w:tr>
      <w:tr w:rsidR="00F71A0F" w:rsidRPr="00F71A0F" w14:paraId="5435D0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9D6A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86</w:t>
            </w:r>
          </w:p>
        </w:tc>
        <w:tc>
          <w:tcPr>
            <w:tcW w:w="1953" w:type="dxa"/>
            <w:tcBorders>
              <w:top w:val="nil"/>
              <w:left w:val="nil"/>
              <w:bottom w:val="single" w:sz="4" w:space="0" w:color="auto"/>
              <w:right w:val="single" w:sz="4" w:space="0" w:color="auto"/>
            </w:tcBorders>
            <w:shd w:val="clear" w:color="000000" w:fill="FFFFFF"/>
            <w:vAlign w:val="bottom"/>
            <w:hideMark/>
          </w:tcPr>
          <w:p w14:paraId="68FF1E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MOJOCOLLO (CHUQUISACA)</w:t>
            </w:r>
          </w:p>
        </w:tc>
        <w:tc>
          <w:tcPr>
            <w:tcW w:w="848" w:type="dxa"/>
            <w:tcBorders>
              <w:top w:val="nil"/>
              <w:left w:val="nil"/>
              <w:bottom w:val="single" w:sz="4" w:space="0" w:color="auto"/>
              <w:right w:val="single" w:sz="4" w:space="0" w:color="auto"/>
            </w:tcBorders>
            <w:shd w:val="clear" w:color="000000" w:fill="FCD5B4"/>
            <w:vAlign w:val="bottom"/>
            <w:hideMark/>
          </w:tcPr>
          <w:p w14:paraId="1E37AE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91FE2A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74729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0F6D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AF4906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3541F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D409D3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DB35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EA7D6C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E7D727" w14:textId="77777777" w:rsidR="00F71A0F" w:rsidRPr="00F71A0F" w:rsidRDefault="00F71A0F" w:rsidP="00F71A0F">
            <w:pPr>
              <w:rPr>
                <w:rFonts w:ascii="Times New Roman" w:hAnsi="Times New Roman"/>
                <w:sz w:val="20"/>
                <w:szCs w:val="20"/>
                <w:lang w:val="es-BO" w:eastAsia="es-BO"/>
              </w:rPr>
            </w:pPr>
          </w:p>
        </w:tc>
      </w:tr>
      <w:tr w:rsidR="00F71A0F" w:rsidRPr="00F71A0F" w14:paraId="500366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7992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87</w:t>
            </w:r>
          </w:p>
        </w:tc>
        <w:tc>
          <w:tcPr>
            <w:tcW w:w="1953" w:type="dxa"/>
            <w:tcBorders>
              <w:top w:val="nil"/>
              <w:left w:val="nil"/>
              <w:bottom w:val="single" w:sz="4" w:space="0" w:color="auto"/>
              <w:right w:val="single" w:sz="4" w:space="0" w:color="auto"/>
            </w:tcBorders>
            <w:shd w:val="clear" w:color="000000" w:fill="FFFFFF"/>
            <w:vAlign w:val="bottom"/>
            <w:hideMark/>
          </w:tcPr>
          <w:p w14:paraId="65EB891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MONTEAGUDO (CHUQUISACA)</w:t>
            </w:r>
          </w:p>
        </w:tc>
        <w:tc>
          <w:tcPr>
            <w:tcW w:w="848" w:type="dxa"/>
            <w:tcBorders>
              <w:top w:val="nil"/>
              <w:left w:val="nil"/>
              <w:bottom w:val="single" w:sz="4" w:space="0" w:color="auto"/>
              <w:right w:val="single" w:sz="4" w:space="0" w:color="auto"/>
            </w:tcBorders>
            <w:shd w:val="clear" w:color="000000" w:fill="FCD5B4"/>
            <w:vAlign w:val="bottom"/>
            <w:hideMark/>
          </w:tcPr>
          <w:p w14:paraId="17F654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01E221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0EAC1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EDB3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A10A19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B132A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953DB6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15E8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09856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F4AB4B5" w14:textId="77777777" w:rsidR="00F71A0F" w:rsidRPr="00F71A0F" w:rsidRDefault="00F71A0F" w:rsidP="00F71A0F">
            <w:pPr>
              <w:rPr>
                <w:rFonts w:ascii="Times New Roman" w:hAnsi="Times New Roman"/>
                <w:sz w:val="20"/>
                <w:szCs w:val="20"/>
                <w:lang w:val="es-BO" w:eastAsia="es-BO"/>
              </w:rPr>
            </w:pPr>
          </w:p>
        </w:tc>
      </w:tr>
      <w:tr w:rsidR="00F71A0F" w:rsidRPr="00F71A0F" w14:paraId="539613A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91B1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88</w:t>
            </w:r>
          </w:p>
        </w:tc>
        <w:tc>
          <w:tcPr>
            <w:tcW w:w="1953" w:type="dxa"/>
            <w:tcBorders>
              <w:top w:val="nil"/>
              <w:left w:val="nil"/>
              <w:bottom w:val="single" w:sz="4" w:space="0" w:color="auto"/>
              <w:right w:val="single" w:sz="4" w:space="0" w:color="auto"/>
            </w:tcBorders>
            <w:shd w:val="clear" w:color="000000" w:fill="FFFFFF"/>
            <w:vAlign w:val="bottom"/>
            <w:hideMark/>
          </w:tcPr>
          <w:p w14:paraId="495BF5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MONTEGRANDE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67E7F8E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94508E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73E60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4C7F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EC0326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5AD57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DBCF3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4C70C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334A59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5C14C3A" w14:textId="77777777" w:rsidR="00F71A0F" w:rsidRPr="00F71A0F" w:rsidRDefault="00F71A0F" w:rsidP="00F71A0F">
            <w:pPr>
              <w:rPr>
                <w:rFonts w:ascii="Times New Roman" w:hAnsi="Times New Roman"/>
                <w:sz w:val="20"/>
                <w:szCs w:val="20"/>
                <w:lang w:val="es-BO" w:eastAsia="es-BO"/>
              </w:rPr>
            </w:pPr>
          </w:p>
        </w:tc>
      </w:tr>
      <w:tr w:rsidR="00F71A0F" w:rsidRPr="00F71A0F" w14:paraId="052AA58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7CCB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89</w:t>
            </w:r>
          </w:p>
        </w:tc>
        <w:tc>
          <w:tcPr>
            <w:tcW w:w="1953" w:type="dxa"/>
            <w:tcBorders>
              <w:top w:val="nil"/>
              <w:left w:val="nil"/>
              <w:bottom w:val="single" w:sz="4" w:space="0" w:color="auto"/>
              <w:right w:val="single" w:sz="4" w:space="0" w:color="auto"/>
            </w:tcBorders>
            <w:shd w:val="clear" w:color="000000" w:fill="FFFFFF"/>
            <w:vAlign w:val="bottom"/>
            <w:hideMark/>
          </w:tcPr>
          <w:p w14:paraId="3199D0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MORO  </w:t>
            </w:r>
            <w:proofErr w:type="spellStart"/>
            <w:r w:rsidRPr="00F71A0F">
              <w:rPr>
                <w:rFonts w:ascii="Calibri" w:hAnsi="Calibri"/>
                <w:color w:val="000000"/>
                <w:sz w:val="20"/>
                <w:szCs w:val="22"/>
                <w:lang w:val="es-BO" w:eastAsia="es-BO"/>
              </w:rPr>
              <w:t>MORO</w:t>
            </w:r>
            <w:proofErr w:type="spellEnd"/>
            <w:r w:rsidRPr="00F71A0F">
              <w:rPr>
                <w:rFonts w:ascii="Calibri" w:hAnsi="Calibri"/>
                <w:color w:val="000000"/>
                <w:sz w:val="20"/>
                <w:szCs w:val="22"/>
                <w:lang w:val="es-BO" w:eastAsia="es-BO"/>
              </w:rPr>
              <w:t xml:space="preserve"> (SANTA CRUZ)</w:t>
            </w:r>
          </w:p>
        </w:tc>
        <w:tc>
          <w:tcPr>
            <w:tcW w:w="848" w:type="dxa"/>
            <w:tcBorders>
              <w:top w:val="nil"/>
              <w:left w:val="nil"/>
              <w:bottom w:val="single" w:sz="4" w:space="0" w:color="auto"/>
              <w:right w:val="single" w:sz="4" w:space="0" w:color="auto"/>
            </w:tcBorders>
            <w:shd w:val="clear" w:color="000000" w:fill="FCD5B4"/>
            <w:vAlign w:val="bottom"/>
            <w:hideMark/>
          </w:tcPr>
          <w:p w14:paraId="74F0820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9B99C1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0A5EBE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57FD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293803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AA831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72E8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2593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3A45A6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2D1FD2" w14:textId="77777777" w:rsidR="00F71A0F" w:rsidRPr="00F71A0F" w:rsidRDefault="00F71A0F" w:rsidP="00F71A0F">
            <w:pPr>
              <w:rPr>
                <w:rFonts w:ascii="Times New Roman" w:hAnsi="Times New Roman"/>
                <w:sz w:val="20"/>
                <w:szCs w:val="20"/>
                <w:lang w:val="es-BO" w:eastAsia="es-BO"/>
              </w:rPr>
            </w:pPr>
          </w:p>
        </w:tc>
      </w:tr>
      <w:tr w:rsidR="00F71A0F" w:rsidRPr="00F71A0F" w14:paraId="4BB84F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1D68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90</w:t>
            </w:r>
          </w:p>
        </w:tc>
        <w:tc>
          <w:tcPr>
            <w:tcW w:w="1953" w:type="dxa"/>
            <w:tcBorders>
              <w:top w:val="nil"/>
              <w:left w:val="nil"/>
              <w:bottom w:val="single" w:sz="4" w:space="0" w:color="auto"/>
              <w:right w:val="single" w:sz="4" w:space="0" w:color="auto"/>
            </w:tcBorders>
            <w:shd w:val="clear" w:color="000000" w:fill="FFFFFF"/>
            <w:vAlign w:val="bottom"/>
            <w:hideMark/>
          </w:tcPr>
          <w:p w14:paraId="133896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MUYUPAMPA (CHUQUISACA)</w:t>
            </w:r>
          </w:p>
        </w:tc>
        <w:tc>
          <w:tcPr>
            <w:tcW w:w="848" w:type="dxa"/>
            <w:tcBorders>
              <w:top w:val="nil"/>
              <w:left w:val="nil"/>
              <w:bottom w:val="single" w:sz="4" w:space="0" w:color="auto"/>
              <w:right w:val="single" w:sz="4" w:space="0" w:color="auto"/>
            </w:tcBorders>
            <w:shd w:val="clear" w:color="000000" w:fill="FCD5B4"/>
            <w:vAlign w:val="bottom"/>
            <w:hideMark/>
          </w:tcPr>
          <w:p w14:paraId="7CFF89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50937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8357D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118A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6EC39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F7706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435A8D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99B49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56ED7D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85A4FE8" w14:textId="77777777" w:rsidR="00F71A0F" w:rsidRPr="00F71A0F" w:rsidRDefault="00F71A0F" w:rsidP="00F71A0F">
            <w:pPr>
              <w:rPr>
                <w:rFonts w:ascii="Times New Roman" w:hAnsi="Times New Roman"/>
                <w:sz w:val="20"/>
                <w:szCs w:val="20"/>
                <w:lang w:val="es-BO" w:eastAsia="es-BO"/>
              </w:rPr>
            </w:pPr>
          </w:p>
        </w:tc>
      </w:tr>
      <w:tr w:rsidR="00F71A0F" w:rsidRPr="00F71A0F" w14:paraId="5E711BE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BF47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91</w:t>
            </w:r>
          </w:p>
        </w:tc>
        <w:tc>
          <w:tcPr>
            <w:tcW w:w="1953" w:type="dxa"/>
            <w:tcBorders>
              <w:top w:val="nil"/>
              <w:left w:val="nil"/>
              <w:bottom w:val="single" w:sz="4" w:space="0" w:color="auto"/>
              <w:right w:val="single" w:sz="4" w:space="0" w:color="auto"/>
            </w:tcBorders>
            <w:shd w:val="clear" w:color="000000" w:fill="FFFFFF"/>
            <w:vAlign w:val="bottom"/>
            <w:hideMark/>
          </w:tcPr>
          <w:p w14:paraId="5D23F6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NEGRO PABELLÓN (ORURO)</w:t>
            </w:r>
          </w:p>
        </w:tc>
        <w:tc>
          <w:tcPr>
            <w:tcW w:w="848" w:type="dxa"/>
            <w:tcBorders>
              <w:top w:val="nil"/>
              <w:left w:val="nil"/>
              <w:bottom w:val="single" w:sz="4" w:space="0" w:color="auto"/>
              <w:right w:val="single" w:sz="4" w:space="0" w:color="auto"/>
            </w:tcBorders>
            <w:shd w:val="clear" w:color="000000" w:fill="FCD5B4"/>
            <w:vAlign w:val="bottom"/>
            <w:hideMark/>
          </w:tcPr>
          <w:p w14:paraId="47A793E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2E10AC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67980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73F80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A31EEC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8A1B27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E4944B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DE22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3DDA8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98856A7" w14:textId="77777777" w:rsidR="00F71A0F" w:rsidRPr="00F71A0F" w:rsidRDefault="00F71A0F" w:rsidP="00F71A0F">
            <w:pPr>
              <w:rPr>
                <w:rFonts w:ascii="Times New Roman" w:hAnsi="Times New Roman"/>
                <w:sz w:val="20"/>
                <w:szCs w:val="20"/>
                <w:lang w:val="es-BO" w:eastAsia="es-BO"/>
              </w:rPr>
            </w:pPr>
          </w:p>
        </w:tc>
      </w:tr>
      <w:tr w:rsidR="00F71A0F" w:rsidRPr="00F71A0F" w14:paraId="4A08AE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44797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92</w:t>
            </w:r>
          </w:p>
        </w:tc>
        <w:tc>
          <w:tcPr>
            <w:tcW w:w="1953" w:type="dxa"/>
            <w:tcBorders>
              <w:top w:val="nil"/>
              <w:left w:val="nil"/>
              <w:bottom w:val="single" w:sz="4" w:space="0" w:color="auto"/>
              <w:right w:val="single" w:sz="4" w:space="0" w:color="auto"/>
            </w:tcBorders>
            <w:shd w:val="clear" w:color="000000" w:fill="FFFFFF"/>
            <w:vAlign w:val="bottom"/>
            <w:hideMark/>
          </w:tcPr>
          <w:p w14:paraId="398900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NOGALPAMPA (CHUQUISACA)</w:t>
            </w:r>
          </w:p>
        </w:tc>
        <w:tc>
          <w:tcPr>
            <w:tcW w:w="848" w:type="dxa"/>
            <w:tcBorders>
              <w:top w:val="nil"/>
              <w:left w:val="nil"/>
              <w:bottom w:val="single" w:sz="4" w:space="0" w:color="auto"/>
              <w:right w:val="single" w:sz="4" w:space="0" w:color="auto"/>
            </w:tcBorders>
            <w:shd w:val="clear" w:color="000000" w:fill="FCD5B4"/>
            <w:vAlign w:val="bottom"/>
            <w:hideMark/>
          </w:tcPr>
          <w:p w14:paraId="57EF6D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73712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6DD85A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5C5D8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7D27C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6B395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18355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6F72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C95343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01E05B" w14:textId="77777777" w:rsidR="00F71A0F" w:rsidRPr="00F71A0F" w:rsidRDefault="00F71A0F" w:rsidP="00F71A0F">
            <w:pPr>
              <w:rPr>
                <w:rFonts w:ascii="Times New Roman" w:hAnsi="Times New Roman"/>
                <w:sz w:val="20"/>
                <w:szCs w:val="20"/>
                <w:lang w:val="es-BO" w:eastAsia="es-BO"/>
              </w:rPr>
            </w:pPr>
          </w:p>
        </w:tc>
      </w:tr>
      <w:tr w:rsidR="00F71A0F" w:rsidRPr="00F71A0F" w14:paraId="78010C1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A1BE54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93</w:t>
            </w:r>
          </w:p>
        </w:tc>
        <w:tc>
          <w:tcPr>
            <w:tcW w:w="1953" w:type="dxa"/>
            <w:tcBorders>
              <w:top w:val="nil"/>
              <w:left w:val="nil"/>
              <w:bottom w:val="single" w:sz="4" w:space="0" w:color="auto"/>
              <w:right w:val="single" w:sz="4" w:space="0" w:color="auto"/>
            </w:tcBorders>
            <w:shd w:val="clear" w:color="000000" w:fill="FFFFFF"/>
            <w:vAlign w:val="bottom"/>
            <w:hideMark/>
          </w:tcPr>
          <w:p w14:paraId="2B37C1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NUEVO HORIZONTE (STA. CRUZ)</w:t>
            </w:r>
          </w:p>
        </w:tc>
        <w:tc>
          <w:tcPr>
            <w:tcW w:w="848" w:type="dxa"/>
            <w:tcBorders>
              <w:top w:val="nil"/>
              <w:left w:val="nil"/>
              <w:bottom w:val="single" w:sz="4" w:space="0" w:color="auto"/>
              <w:right w:val="single" w:sz="4" w:space="0" w:color="auto"/>
            </w:tcBorders>
            <w:shd w:val="clear" w:color="000000" w:fill="FCD5B4"/>
            <w:vAlign w:val="bottom"/>
            <w:hideMark/>
          </w:tcPr>
          <w:p w14:paraId="14F94E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486F1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D996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7CDB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2EE26D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561C3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38556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D5C005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87133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1F891E0" w14:textId="77777777" w:rsidR="00F71A0F" w:rsidRPr="00F71A0F" w:rsidRDefault="00F71A0F" w:rsidP="00F71A0F">
            <w:pPr>
              <w:rPr>
                <w:rFonts w:ascii="Times New Roman" w:hAnsi="Times New Roman"/>
                <w:sz w:val="20"/>
                <w:szCs w:val="20"/>
                <w:lang w:val="es-BO" w:eastAsia="es-BO"/>
              </w:rPr>
            </w:pPr>
          </w:p>
        </w:tc>
      </w:tr>
      <w:tr w:rsidR="00F71A0F" w:rsidRPr="00F71A0F" w14:paraId="0BE7A5D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B391C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94</w:t>
            </w:r>
          </w:p>
        </w:tc>
        <w:tc>
          <w:tcPr>
            <w:tcW w:w="1953" w:type="dxa"/>
            <w:tcBorders>
              <w:top w:val="nil"/>
              <w:left w:val="nil"/>
              <w:bottom w:val="single" w:sz="4" w:space="0" w:color="auto"/>
              <w:right w:val="single" w:sz="4" w:space="0" w:color="auto"/>
            </w:tcBorders>
            <w:shd w:val="clear" w:color="000000" w:fill="FFFFFF"/>
            <w:vAlign w:val="bottom"/>
            <w:hideMark/>
          </w:tcPr>
          <w:p w14:paraId="390B28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OCURI (POTOSÍ)</w:t>
            </w:r>
          </w:p>
        </w:tc>
        <w:tc>
          <w:tcPr>
            <w:tcW w:w="848" w:type="dxa"/>
            <w:tcBorders>
              <w:top w:val="nil"/>
              <w:left w:val="nil"/>
              <w:bottom w:val="single" w:sz="4" w:space="0" w:color="auto"/>
              <w:right w:val="single" w:sz="4" w:space="0" w:color="auto"/>
            </w:tcBorders>
            <w:shd w:val="clear" w:color="000000" w:fill="FCD5B4"/>
            <w:vAlign w:val="bottom"/>
            <w:hideMark/>
          </w:tcPr>
          <w:p w14:paraId="7C27EBD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8EEAD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FD36D2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0F5C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15B1F4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CB4B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52E41E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A25E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20BA2E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3764952" w14:textId="77777777" w:rsidR="00F71A0F" w:rsidRPr="00F71A0F" w:rsidRDefault="00F71A0F" w:rsidP="00F71A0F">
            <w:pPr>
              <w:rPr>
                <w:rFonts w:ascii="Times New Roman" w:hAnsi="Times New Roman"/>
                <w:sz w:val="20"/>
                <w:szCs w:val="20"/>
                <w:lang w:val="es-BO" w:eastAsia="es-BO"/>
              </w:rPr>
            </w:pPr>
          </w:p>
        </w:tc>
      </w:tr>
      <w:tr w:rsidR="00F71A0F" w:rsidRPr="00F71A0F" w14:paraId="1534125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D29E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95</w:t>
            </w:r>
          </w:p>
        </w:tc>
        <w:tc>
          <w:tcPr>
            <w:tcW w:w="1953" w:type="dxa"/>
            <w:tcBorders>
              <w:top w:val="nil"/>
              <w:left w:val="nil"/>
              <w:bottom w:val="single" w:sz="4" w:space="0" w:color="auto"/>
              <w:right w:val="single" w:sz="4" w:space="0" w:color="auto"/>
            </w:tcBorders>
            <w:shd w:val="clear" w:color="000000" w:fill="FFFFFF"/>
            <w:vAlign w:val="bottom"/>
            <w:hideMark/>
          </w:tcPr>
          <w:p w14:paraId="3B2882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OKINAWA (SANTA CRUZ)</w:t>
            </w:r>
          </w:p>
        </w:tc>
        <w:tc>
          <w:tcPr>
            <w:tcW w:w="848" w:type="dxa"/>
            <w:tcBorders>
              <w:top w:val="nil"/>
              <w:left w:val="nil"/>
              <w:bottom w:val="single" w:sz="4" w:space="0" w:color="auto"/>
              <w:right w:val="single" w:sz="4" w:space="0" w:color="auto"/>
            </w:tcBorders>
            <w:shd w:val="clear" w:color="000000" w:fill="FCD5B4"/>
            <w:vAlign w:val="bottom"/>
            <w:hideMark/>
          </w:tcPr>
          <w:p w14:paraId="1C1CB7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4AEA07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4FA28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C1A8A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136B37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A8F732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C41B5B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FE46AB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8DEF4D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C6336A4" w14:textId="77777777" w:rsidR="00F71A0F" w:rsidRPr="00F71A0F" w:rsidRDefault="00F71A0F" w:rsidP="00F71A0F">
            <w:pPr>
              <w:rPr>
                <w:rFonts w:ascii="Times New Roman" w:hAnsi="Times New Roman"/>
                <w:sz w:val="20"/>
                <w:szCs w:val="20"/>
                <w:lang w:val="es-BO" w:eastAsia="es-BO"/>
              </w:rPr>
            </w:pPr>
          </w:p>
        </w:tc>
      </w:tr>
      <w:tr w:rsidR="00F71A0F" w:rsidRPr="00F71A0F" w14:paraId="0118E2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AF4D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96</w:t>
            </w:r>
          </w:p>
        </w:tc>
        <w:tc>
          <w:tcPr>
            <w:tcW w:w="1953" w:type="dxa"/>
            <w:tcBorders>
              <w:top w:val="nil"/>
              <w:left w:val="nil"/>
              <w:bottom w:val="single" w:sz="4" w:space="0" w:color="auto"/>
              <w:right w:val="single" w:sz="4" w:space="0" w:color="auto"/>
            </w:tcBorders>
            <w:shd w:val="clear" w:color="000000" w:fill="FFFFFF"/>
            <w:vAlign w:val="bottom"/>
            <w:hideMark/>
          </w:tcPr>
          <w:p w14:paraId="254290D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OMEREQUE (COCHABAMBA)</w:t>
            </w:r>
          </w:p>
        </w:tc>
        <w:tc>
          <w:tcPr>
            <w:tcW w:w="848" w:type="dxa"/>
            <w:tcBorders>
              <w:top w:val="nil"/>
              <w:left w:val="nil"/>
              <w:bottom w:val="single" w:sz="4" w:space="0" w:color="auto"/>
              <w:right w:val="single" w:sz="4" w:space="0" w:color="auto"/>
            </w:tcBorders>
            <w:shd w:val="clear" w:color="000000" w:fill="FCD5B4"/>
            <w:noWrap/>
            <w:vAlign w:val="bottom"/>
            <w:hideMark/>
          </w:tcPr>
          <w:p w14:paraId="05BADF5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17140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967267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53B24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8E306D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8AA40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C44BE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9FE9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3D4841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ADD2673" w14:textId="77777777" w:rsidR="00F71A0F" w:rsidRPr="00F71A0F" w:rsidRDefault="00F71A0F" w:rsidP="00F71A0F">
            <w:pPr>
              <w:rPr>
                <w:rFonts w:ascii="Times New Roman" w:hAnsi="Times New Roman"/>
                <w:sz w:val="20"/>
                <w:szCs w:val="20"/>
                <w:lang w:val="es-BO" w:eastAsia="es-BO"/>
              </w:rPr>
            </w:pPr>
          </w:p>
        </w:tc>
      </w:tr>
      <w:tr w:rsidR="00F71A0F" w:rsidRPr="00F71A0F" w14:paraId="6900B53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2B2F8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97</w:t>
            </w:r>
          </w:p>
        </w:tc>
        <w:tc>
          <w:tcPr>
            <w:tcW w:w="1953" w:type="dxa"/>
            <w:tcBorders>
              <w:top w:val="nil"/>
              <w:left w:val="nil"/>
              <w:bottom w:val="single" w:sz="4" w:space="0" w:color="auto"/>
              <w:right w:val="single" w:sz="4" w:space="0" w:color="auto"/>
            </w:tcBorders>
            <w:shd w:val="clear" w:color="000000" w:fill="FFFFFF"/>
            <w:vAlign w:val="bottom"/>
            <w:hideMark/>
          </w:tcPr>
          <w:p w14:paraId="16E64B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PADCAYA (TARIJA)</w:t>
            </w:r>
          </w:p>
        </w:tc>
        <w:tc>
          <w:tcPr>
            <w:tcW w:w="848" w:type="dxa"/>
            <w:tcBorders>
              <w:top w:val="nil"/>
              <w:left w:val="nil"/>
              <w:bottom w:val="single" w:sz="4" w:space="0" w:color="auto"/>
              <w:right w:val="single" w:sz="4" w:space="0" w:color="auto"/>
            </w:tcBorders>
            <w:shd w:val="clear" w:color="000000" w:fill="FCD5B4"/>
            <w:vAlign w:val="bottom"/>
            <w:hideMark/>
          </w:tcPr>
          <w:p w14:paraId="1BF225F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3A67AF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C705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3DB7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4AEEFB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2FFC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E9B8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66840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873D8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F37C156" w14:textId="77777777" w:rsidR="00F71A0F" w:rsidRPr="00F71A0F" w:rsidRDefault="00F71A0F" w:rsidP="00F71A0F">
            <w:pPr>
              <w:rPr>
                <w:rFonts w:ascii="Times New Roman" w:hAnsi="Times New Roman"/>
                <w:sz w:val="20"/>
                <w:szCs w:val="20"/>
                <w:lang w:val="es-BO" w:eastAsia="es-BO"/>
              </w:rPr>
            </w:pPr>
          </w:p>
        </w:tc>
      </w:tr>
      <w:tr w:rsidR="00F71A0F" w:rsidRPr="00F71A0F" w14:paraId="11239B4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B34E8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98</w:t>
            </w:r>
          </w:p>
        </w:tc>
        <w:tc>
          <w:tcPr>
            <w:tcW w:w="1953" w:type="dxa"/>
            <w:tcBorders>
              <w:top w:val="nil"/>
              <w:left w:val="nil"/>
              <w:bottom w:val="single" w:sz="4" w:space="0" w:color="auto"/>
              <w:right w:val="single" w:sz="4" w:space="0" w:color="auto"/>
            </w:tcBorders>
            <w:shd w:val="clear" w:color="000000" w:fill="FFFFFF"/>
            <w:vAlign w:val="bottom"/>
            <w:hideMark/>
          </w:tcPr>
          <w:p w14:paraId="17D8C6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PALCA (LA PAZ)</w:t>
            </w:r>
          </w:p>
        </w:tc>
        <w:tc>
          <w:tcPr>
            <w:tcW w:w="848" w:type="dxa"/>
            <w:tcBorders>
              <w:top w:val="nil"/>
              <w:left w:val="nil"/>
              <w:bottom w:val="single" w:sz="4" w:space="0" w:color="auto"/>
              <w:right w:val="single" w:sz="4" w:space="0" w:color="auto"/>
            </w:tcBorders>
            <w:shd w:val="clear" w:color="000000" w:fill="FCD5B4"/>
            <w:vAlign w:val="bottom"/>
            <w:hideMark/>
          </w:tcPr>
          <w:p w14:paraId="7236C2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9C6E3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0AB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B23F8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DF49FD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CA54F4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CE0266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2DE0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1040F7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3D157D8" w14:textId="77777777" w:rsidR="00F71A0F" w:rsidRPr="00F71A0F" w:rsidRDefault="00F71A0F" w:rsidP="00F71A0F">
            <w:pPr>
              <w:rPr>
                <w:rFonts w:ascii="Times New Roman" w:hAnsi="Times New Roman"/>
                <w:sz w:val="20"/>
                <w:szCs w:val="20"/>
                <w:lang w:val="es-BO" w:eastAsia="es-BO"/>
              </w:rPr>
            </w:pPr>
          </w:p>
        </w:tc>
      </w:tr>
      <w:tr w:rsidR="00F71A0F" w:rsidRPr="00F71A0F" w14:paraId="5B9EEB9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E0830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99</w:t>
            </w:r>
          </w:p>
        </w:tc>
        <w:tc>
          <w:tcPr>
            <w:tcW w:w="1953" w:type="dxa"/>
            <w:tcBorders>
              <w:top w:val="nil"/>
              <w:left w:val="nil"/>
              <w:bottom w:val="single" w:sz="4" w:space="0" w:color="auto"/>
              <w:right w:val="single" w:sz="4" w:space="0" w:color="auto"/>
            </w:tcBorders>
            <w:shd w:val="clear" w:color="000000" w:fill="FFFFFF"/>
            <w:vAlign w:val="bottom"/>
            <w:hideMark/>
          </w:tcPr>
          <w:p w14:paraId="3B2A62B0"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PALIZADA-SAMAIPATA (SANTA CRUZ)</w:t>
            </w:r>
          </w:p>
        </w:tc>
        <w:tc>
          <w:tcPr>
            <w:tcW w:w="848" w:type="dxa"/>
            <w:tcBorders>
              <w:top w:val="nil"/>
              <w:left w:val="nil"/>
              <w:bottom w:val="single" w:sz="4" w:space="0" w:color="auto"/>
              <w:right w:val="single" w:sz="4" w:space="0" w:color="auto"/>
            </w:tcBorders>
            <w:shd w:val="clear" w:color="000000" w:fill="FCD5B4"/>
            <w:vAlign w:val="bottom"/>
            <w:hideMark/>
          </w:tcPr>
          <w:p w14:paraId="6418BC7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40353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E9B1B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F6C67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CC8A16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E4E05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27EF6A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BC8E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4ABB1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C37CFD" w14:textId="77777777" w:rsidR="00F71A0F" w:rsidRPr="00F71A0F" w:rsidRDefault="00F71A0F" w:rsidP="00F71A0F">
            <w:pPr>
              <w:rPr>
                <w:rFonts w:ascii="Times New Roman" w:hAnsi="Times New Roman"/>
                <w:sz w:val="20"/>
                <w:szCs w:val="20"/>
                <w:lang w:val="es-BO" w:eastAsia="es-BO"/>
              </w:rPr>
            </w:pPr>
          </w:p>
        </w:tc>
      </w:tr>
      <w:tr w:rsidR="00F71A0F" w:rsidRPr="00F71A0F" w14:paraId="25ED6E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AC21A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100</w:t>
            </w:r>
          </w:p>
        </w:tc>
        <w:tc>
          <w:tcPr>
            <w:tcW w:w="1953" w:type="dxa"/>
            <w:tcBorders>
              <w:top w:val="nil"/>
              <w:left w:val="nil"/>
              <w:bottom w:val="single" w:sz="4" w:space="0" w:color="auto"/>
              <w:right w:val="single" w:sz="4" w:space="0" w:color="auto"/>
            </w:tcBorders>
            <w:shd w:val="clear" w:color="000000" w:fill="FFFFFF"/>
            <w:vAlign w:val="bottom"/>
            <w:hideMark/>
          </w:tcPr>
          <w:p w14:paraId="037B29D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PALOS BLANCOS (LA PAZ)</w:t>
            </w:r>
          </w:p>
        </w:tc>
        <w:tc>
          <w:tcPr>
            <w:tcW w:w="848" w:type="dxa"/>
            <w:tcBorders>
              <w:top w:val="nil"/>
              <w:left w:val="nil"/>
              <w:bottom w:val="single" w:sz="4" w:space="0" w:color="auto"/>
              <w:right w:val="single" w:sz="4" w:space="0" w:color="auto"/>
            </w:tcBorders>
            <w:shd w:val="clear" w:color="000000" w:fill="FCD5B4"/>
            <w:vAlign w:val="bottom"/>
            <w:hideMark/>
          </w:tcPr>
          <w:p w14:paraId="27003FD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9D2FA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3A2E1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076E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B312E7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8CF8BB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D2F4C6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923D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74268B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B87F03" w14:textId="77777777" w:rsidR="00F71A0F" w:rsidRPr="00F71A0F" w:rsidRDefault="00F71A0F" w:rsidP="00F71A0F">
            <w:pPr>
              <w:rPr>
                <w:rFonts w:ascii="Times New Roman" w:hAnsi="Times New Roman"/>
                <w:sz w:val="20"/>
                <w:szCs w:val="20"/>
                <w:lang w:val="es-BO" w:eastAsia="es-BO"/>
              </w:rPr>
            </w:pPr>
          </w:p>
        </w:tc>
      </w:tr>
      <w:tr w:rsidR="00F71A0F" w:rsidRPr="00F71A0F" w14:paraId="4159E04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C670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101</w:t>
            </w:r>
          </w:p>
        </w:tc>
        <w:tc>
          <w:tcPr>
            <w:tcW w:w="1953" w:type="dxa"/>
            <w:tcBorders>
              <w:top w:val="nil"/>
              <w:left w:val="nil"/>
              <w:bottom w:val="single" w:sz="4" w:space="0" w:color="auto"/>
              <w:right w:val="single" w:sz="4" w:space="0" w:color="auto"/>
            </w:tcBorders>
            <w:shd w:val="clear" w:color="000000" w:fill="FFFFFF"/>
            <w:vAlign w:val="bottom"/>
            <w:hideMark/>
          </w:tcPr>
          <w:p w14:paraId="77E2C4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PALOS BLANCOS (TARIJA)</w:t>
            </w:r>
          </w:p>
        </w:tc>
        <w:tc>
          <w:tcPr>
            <w:tcW w:w="848" w:type="dxa"/>
            <w:tcBorders>
              <w:top w:val="nil"/>
              <w:left w:val="nil"/>
              <w:bottom w:val="single" w:sz="4" w:space="0" w:color="auto"/>
              <w:right w:val="single" w:sz="4" w:space="0" w:color="auto"/>
            </w:tcBorders>
            <w:shd w:val="clear" w:color="000000" w:fill="FCD5B4"/>
            <w:vAlign w:val="bottom"/>
            <w:hideMark/>
          </w:tcPr>
          <w:p w14:paraId="518C48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DCA824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F4D6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7D2FE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47556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76251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37A2C9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0E58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E67168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D8DB17" w14:textId="77777777" w:rsidR="00F71A0F" w:rsidRPr="00F71A0F" w:rsidRDefault="00F71A0F" w:rsidP="00F71A0F">
            <w:pPr>
              <w:rPr>
                <w:rFonts w:ascii="Times New Roman" w:hAnsi="Times New Roman"/>
                <w:sz w:val="20"/>
                <w:szCs w:val="20"/>
                <w:lang w:val="es-BO" w:eastAsia="es-BO"/>
              </w:rPr>
            </w:pPr>
          </w:p>
        </w:tc>
      </w:tr>
      <w:tr w:rsidR="00F71A0F" w:rsidRPr="00F71A0F" w14:paraId="0AF9A74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FE56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102</w:t>
            </w:r>
          </w:p>
        </w:tc>
        <w:tc>
          <w:tcPr>
            <w:tcW w:w="1953" w:type="dxa"/>
            <w:tcBorders>
              <w:top w:val="nil"/>
              <w:left w:val="nil"/>
              <w:bottom w:val="single" w:sz="4" w:space="0" w:color="auto"/>
              <w:right w:val="single" w:sz="4" w:space="0" w:color="auto"/>
            </w:tcBorders>
            <w:shd w:val="clear" w:color="000000" w:fill="FFFFFF"/>
            <w:vAlign w:val="bottom"/>
            <w:hideMark/>
          </w:tcPr>
          <w:p w14:paraId="4B37B1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PAMPA GRANDE (SANTA CRUZ)</w:t>
            </w:r>
          </w:p>
        </w:tc>
        <w:tc>
          <w:tcPr>
            <w:tcW w:w="848" w:type="dxa"/>
            <w:tcBorders>
              <w:top w:val="nil"/>
              <w:left w:val="nil"/>
              <w:bottom w:val="single" w:sz="4" w:space="0" w:color="auto"/>
              <w:right w:val="single" w:sz="4" w:space="0" w:color="auto"/>
            </w:tcBorders>
            <w:shd w:val="clear" w:color="000000" w:fill="FCD5B4"/>
            <w:vAlign w:val="bottom"/>
            <w:hideMark/>
          </w:tcPr>
          <w:p w14:paraId="32A8E1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DA95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3AA5FE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A2F1A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C1D854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8ED92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A2C5C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E52C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EE1B0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9046D2" w14:textId="77777777" w:rsidR="00F71A0F" w:rsidRPr="00F71A0F" w:rsidRDefault="00F71A0F" w:rsidP="00F71A0F">
            <w:pPr>
              <w:rPr>
                <w:rFonts w:ascii="Times New Roman" w:hAnsi="Times New Roman"/>
                <w:sz w:val="20"/>
                <w:szCs w:val="20"/>
                <w:lang w:val="es-BO" w:eastAsia="es-BO"/>
              </w:rPr>
            </w:pPr>
          </w:p>
        </w:tc>
      </w:tr>
      <w:tr w:rsidR="00F71A0F" w:rsidRPr="00F71A0F" w14:paraId="6C4A753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922E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103</w:t>
            </w:r>
          </w:p>
        </w:tc>
        <w:tc>
          <w:tcPr>
            <w:tcW w:w="1953" w:type="dxa"/>
            <w:tcBorders>
              <w:top w:val="nil"/>
              <w:left w:val="nil"/>
              <w:bottom w:val="single" w:sz="4" w:space="0" w:color="auto"/>
              <w:right w:val="single" w:sz="4" w:space="0" w:color="auto"/>
            </w:tcBorders>
            <w:shd w:val="clear" w:color="000000" w:fill="FFFFFF"/>
            <w:vAlign w:val="bottom"/>
            <w:hideMark/>
          </w:tcPr>
          <w:p w14:paraId="511270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PASORAPA (POTOSÍ)</w:t>
            </w:r>
          </w:p>
        </w:tc>
        <w:tc>
          <w:tcPr>
            <w:tcW w:w="848" w:type="dxa"/>
            <w:tcBorders>
              <w:top w:val="nil"/>
              <w:left w:val="nil"/>
              <w:bottom w:val="single" w:sz="4" w:space="0" w:color="auto"/>
              <w:right w:val="single" w:sz="4" w:space="0" w:color="auto"/>
            </w:tcBorders>
            <w:shd w:val="clear" w:color="000000" w:fill="FCD5B4"/>
            <w:noWrap/>
            <w:vAlign w:val="bottom"/>
            <w:hideMark/>
          </w:tcPr>
          <w:p w14:paraId="4B62C0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90222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27A4A9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8D68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3E2DCA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37834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9B50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0E3F9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4F1B40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94A354" w14:textId="77777777" w:rsidR="00F71A0F" w:rsidRPr="00F71A0F" w:rsidRDefault="00F71A0F" w:rsidP="00F71A0F">
            <w:pPr>
              <w:rPr>
                <w:rFonts w:ascii="Times New Roman" w:hAnsi="Times New Roman"/>
                <w:sz w:val="20"/>
                <w:szCs w:val="20"/>
                <w:lang w:val="es-BO" w:eastAsia="es-BO"/>
              </w:rPr>
            </w:pPr>
          </w:p>
        </w:tc>
      </w:tr>
      <w:tr w:rsidR="00F71A0F" w:rsidRPr="00F71A0F" w14:paraId="2D890A7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F8016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104</w:t>
            </w:r>
          </w:p>
        </w:tc>
        <w:tc>
          <w:tcPr>
            <w:tcW w:w="1953" w:type="dxa"/>
            <w:tcBorders>
              <w:top w:val="nil"/>
              <w:left w:val="nil"/>
              <w:bottom w:val="single" w:sz="4" w:space="0" w:color="auto"/>
              <w:right w:val="single" w:sz="4" w:space="0" w:color="auto"/>
            </w:tcBorders>
            <w:shd w:val="clear" w:color="000000" w:fill="FFFFFF"/>
            <w:vAlign w:val="bottom"/>
            <w:hideMark/>
          </w:tcPr>
          <w:p w14:paraId="6FE269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PATACAMAYA (LA PAZ)</w:t>
            </w:r>
          </w:p>
        </w:tc>
        <w:tc>
          <w:tcPr>
            <w:tcW w:w="848" w:type="dxa"/>
            <w:tcBorders>
              <w:top w:val="nil"/>
              <w:left w:val="nil"/>
              <w:bottom w:val="single" w:sz="4" w:space="0" w:color="auto"/>
              <w:right w:val="single" w:sz="4" w:space="0" w:color="auto"/>
            </w:tcBorders>
            <w:shd w:val="clear" w:color="000000" w:fill="FCD5B4"/>
            <w:vAlign w:val="bottom"/>
            <w:hideMark/>
          </w:tcPr>
          <w:p w14:paraId="5BF7E0A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7304F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9279C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57BA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09181C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2D205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33E6A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C7709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C4B27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FEA83C" w14:textId="77777777" w:rsidR="00F71A0F" w:rsidRPr="00F71A0F" w:rsidRDefault="00F71A0F" w:rsidP="00F71A0F">
            <w:pPr>
              <w:rPr>
                <w:rFonts w:ascii="Times New Roman" w:hAnsi="Times New Roman"/>
                <w:sz w:val="20"/>
                <w:szCs w:val="20"/>
                <w:lang w:val="es-BO" w:eastAsia="es-BO"/>
              </w:rPr>
            </w:pPr>
          </w:p>
        </w:tc>
      </w:tr>
      <w:tr w:rsidR="00F71A0F" w:rsidRPr="00F71A0F" w14:paraId="355A58F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6477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105</w:t>
            </w:r>
          </w:p>
        </w:tc>
        <w:tc>
          <w:tcPr>
            <w:tcW w:w="1953" w:type="dxa"/>
            <w:tcBorders>
              <w:top w:val="nil"/>
              <w:left w:val="nil"/>
              <w:bottom w:val="single" w:sz="4" w:space="0" w:color="auto"/>
              <w:right w:val="single" w:sz="4" w:space="0" w:color="auto"/>
            </w:tcBorders>
            <w:shd w:val="clear" w:color="000000" w:fill="FFFFFF"/>
            <w:vAlign w:val="bottom"/>
            <w:hideMark/>
          </w:tcPr>
          <w:p w14:paraId="125BF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PILLARI SISTEMA MAR (LA PAZ)</w:t>
            </w:r>
          </w:p>
        </w:tc>
        <w:tc>
          <w:tcPr>
            <w:tcW w:w="848" w:type="dxa"/>
            <w:tcBorders>
              <w:top w:val="nil"/>
              <w:left w:val="nil"/>
              <w:bottom w:val="single" w:sz="4" w:space="0" w:color="auto"/>
              <w:right w:val="single" w:sz="4" w:space="0" w:color="auto"/>
            </w:tcBorders>
            <w:shd w:val="clear" w:color="000000" w:fill="FCD5B4"/>
            <w:vAlign w:val="bottom"/>
            <w:hideMark/>
          </w:tcPr>
          <w:p w14:paraId="6CB38FC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A0BEC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C3DC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8F64A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B97757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C82396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AE244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55949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D5F654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BDF484" w14:textId="77777777" w:rsidR="00F71A0F" w:rsidRPr="00F71A0F" w:rsidRDefault="00F71A0F" w:rsidP="00F71A0F">
            <w:pPr>
              <w:rPr>
                <w:rFonts w:ascii="Times New Roman" w:hAnsi="Times New Roman"/>
                <w:sz w:val="20"/>
                <w:szCs w:val="20"/>
                <w:lang w:val="es-BO" w:eastAsia="es-BO"/>
              </w:rPr>
            </w:pPr>
          </w:p>
        </w:tc>
      </w:tr>
      <w:tr w:rsidR="00F71A0F" w:rsidRPr="00F71A0F" w14:paraId="040D14D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142D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106</w:t>
            </w:r>
          </w:p>
        </w:tc>
        <w:tc>
          <w:tcPr>
            <w:tcW w:w="1953" w:type="dxa"/>
            <w:tcBorders>
              <w:top w:val="nil"/>
              <w:left w:val="nil"/>
              <w:bottom w:val="single" w:sz="4" w:space="0" w:color="auto"/>
              <w:right w:val="single" w:sz="4" w:space="0" w:color="auto"/>
            </w:tcBorders>
            <w:shd w:val="clear" w:color="000000" w:fill="FFFFFF"/>
            <w:vAlign w:val="bottom"/>
            <w:hideMark/>
          </w:tcPr>
          <w:p w14:paraId="2F1DFC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PISIGA (COIPASA) ORURO</w:t>
            </w:r>
          </w:p>
        </w:tc>
        <w:tc>
          <w:tcPr>
            <w:tcW w:w="848" w:type="dxa"/>
            <w:tcBorders>
              <w:top w:val="nil"/>
              <w:left w:val="nil"/>
              <w:bottom w:val="single" w:sz="4" w:space="0" w:color="auto"/>
              <w:right w:val="single" w:sz="4" w:space="0" w:color="auto"/>
            </w:tcBorders>
            <w:shd w:val="clear" w:color="000000" w:fill="FCD5B4"/>
            <w:vAlign w:val="bottom"/>
            <w:hideMark/>
          </w:tcPr>
          <w:p w14:paraId="2C5ECE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C1FA51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50D655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DF633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92338A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422A0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05224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A3F0A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F84A3A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87351A" w14:textId="77777777" w:rsidR="00F71A0F" w:rsidRPr="00F71A0F" w:rsidRDefault="00F71A0F" w:rsidP="00F71A0F">
            <w:pPr>
              <w:rPr>
                <w:rFonts w:ascii="Times New Roman" w:hAnsi="Times New Roman"/>
                <w:sz w:val="20"/>
                <w:szCs w:val="20"/>
                <w:lang w:val="es-BO" w:eastAsia="es-BO"/>
              </w:rPr>
            </w:pPr>
          </w:p>
        </w:tc>
      </w:tr>
      <w:tr w:rsidR="00F71A0F" w:rsidRPr="00F71A0F" w14:paraId="7394FFB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E45E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107</w:t>
            </w:r>
          </w:p>
        </w:tc>
        <w:tc>
          <w:tcPr>
            <w:tcW w:w="1953" w:type="dxa"/>
            <w:tcBorders>
              <w:top w:val="nil"/>
              <w:left w:val="nil"/>
              <w:bottom w:val="single" w:sz="4" w:space="0" w:color="auto"/>
              <w:right w:val="single" w:sz="4" w:space="0" w:color="auto"/>
            </w:tcBorders>
            <w:shd w:val="clear" w:color="000000" w:fill="FFFFFF"/>
            <w:vAlign w:val="bottom"/>
            <w:hideMark/>
          </w:tcPr>
          <w:p w14:paraId="481401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POCOATA (POTOSÍ)</w:t>
            </w:r>
          </w:p>
        </w:tc>
        <w:tc>
          <w:tcPr>
            <w:tcW w:w="848" w:type="dxa"/>
            <w:tcBorders>
              <w:top w:val="nil"/>
              <w:left w:val="nil"/>
              <w:bottom w:val="single" w:sz="4" w:space="0" w:color="auto"/>
              <w:right w:val="single" w:sz="4" w:space="0" w:color="auto"/>
            </w:tcBorders>
            <w:shd w:val="clear" w:color="000000" w:fill="FCD5B4"/>
            <w:vAlign w:val="bottom"/>
            <w:hideMark/>
          </w:tcPr>
          <w:p w14:paraId="42801C9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7D56C6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AC70F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F7609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E5ECF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6447EF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CC6AA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C8AF7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A4441D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79E6BA8" w14:textId="77777777" w:rsidR="00F71A0F" w:rsidRPr="00F71A0F" w:rsidRDefault="00F71A0F" w:rsidP="00F71A0F">
            <w:pPr>
              <w:rPr>
                <w:rFonts w:ascii="Times New Roman" w:hAnsi="Times New Roman"/>
                <w:sz w:val="20"/>
                <w:szCs w:val="20"/>
                <w:lang w:val="es-BO" w:eastAsia="es-BO"/>
              </w:rPr>
            </w:pPr>
          </w:p>
        </w:tc>
      </w:tr>
      <w:tr w:rsidR="00F71A0F" w:rsidRPr="00F71A0F" w14:paraId="58A1587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62321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108</w:t>
            </w:r>
          </w:p>
        </w:tc>
        <w:tc>
          <w:tcPr>
            <w:tcW w:w="1953" w:type="dxa"/>
            <w:tcBorders>
              <w:top w:val="nil"/>
              <w:left w:val="nil"/>
              <w:bottom w:val="single" w:sz="4" w:space="0" w:color="auto"/>
              <w:right w:val="single" w:sz="4" w:space="0" w:color="auto"/>
            </w:tcBorders>
            <w:shd w:val="clear" w:color="000000" w:fill="FFFFFF"/>
            <w:vAlign w:val="bottom"/>
            <w:hideMark/>
          </w:tcPr>
          <w:p w14:paraId="7CB8605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POCONA (COCHABAMBA)</w:t>
            </w:r>
          </w:p>
        </w:tc>
        <w:tc>
          <w:tcPr>
            <w:tcW w:w="848" w:type="dxa"/>
            <w:tcBorders>
              <w:top w:val="nil"/>
              <w:left w:val="nil"/>
              <w:bottom w:val="single" w:sz="4" w:space="0" w:color="auto"/>
              <w:right w:val="single" w:sz="4" w:space="0" w:color="auto"/>
            </w:tcBorders>
            <w:shd w:val="clear" w:color="000000" w:fill="FCD5B4"/>
            <w:vAlign w:val="bottom"/>
            <w:hideMark/>
          </w:tcPr>
          <w:p w14:paraId="4853E6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5C95B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B8C3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3224B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5B5C77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B29C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436BD5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0999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253A65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21FADA" w14:textId="77777777" w:rsidR="00F71A0F" w:rsidRPr="00F71A0F" w:rsidRDefault="00F71A0F" w:rsidP="00F71A0F">
            <w:pPr>
              <w:rPr>
                <w:rFonts w:ascii="Times New Roman" w:hAnsi="Times New Roman"/>
                <w:sz w:val="20"/>
                <w:szCs w:val="20"/>
                <w:lang w:val="es-BO" w:eastAsia="es-BO"/>
              </w:rPr>
            </w:pPr>
          </w:p>
        </w:tc>
      </w:tr>
      <w:tr w:rsidR="00F71A0F" w:rsidRPr="00F71A0F" w14:paraId="7137FC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CB7A7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109</w:t>
            </w:r>
          </w:p>
        </w:tc>
        <w:tc>
          <w:tcPr>
            <w:tcW w:w="1953" w:type="dxa"/>
            <w:tcBorders>
              <w:top w:val="nil"/>
              <w:left w:val="nil"/>
              <w:bottom w:val="single" w:sz="4" w:space="0" w:color="auto"/>
              <w:right w:val="single" w:sz="4" w:space="0" w:color="auto"/>
            </w:tcBorders>
            <w:shd w:val="clear" w:color="000000" w:fill="FFFFFF"/>
            <w:vAlign w:val="bottom"/>
            <w:hideMark/>
          </w:tcPr>
          <w:p w14:paraId="5926DC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POSTRER VALLE (SANTA CRUZ)</w:t>
            </w:r>
          </w:p>
        </w:tc>
        <w:tc>
          <w:tcPr>
            <w:tcW w:w="848" w:type="dxa"/>
            <w:tcBorders>
              <w:top w:val="nil"/>
              <w:left w:val="nil"/>
              <w:bottom w:val="single" w:sz="4" w:space="0" w:color="auto"/>
              <w:right w:val="single" w:sz="4" w:space="0" w:color="auto"/>
            </w:tcBorders>
            <w:shd w:val="clear" w:color="000000" w:fill="FCD5B4"/>
            <w:vAlign w:val="bottom"/>
            <w:hideMark/>
          </w:tcPr>
          <w:p w14:paraId="42D8E71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62526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A3B61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2557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A945D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C486A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66DED0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22B59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419089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F6A6F2E" w14:textId="77777777" w:rsidR="00F71A0F" w:rsidRPr="00F71A0F" w:rsidRDefault="00F71A0F" w:rsidP="00F71A0F">
            <w:pPr>
              <w:rPr>
                <w:rFonts w:ascii="Times New Roman" w:hAnsi="Times New Roman"/>
                <w:sz w:val="20"/>
                <w:szCs w:val="20"/>
                <w:lang w:val="es-BO" w:eastAsia="es-BO"/>
              </w:rPr>
            </w:pPr>
          </w:p>
        </w:tc>
      </w:tr>
      <w:tr w:rsidR="00F71A0F" w:rsidRPr="00F71A0F" w14:paraId="0CA0FED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E423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110</w:t>
            </w:r>
          </w:p>
        </w:tc>
        <w:tc>
          <w:tcPr>
            <w:tcW w:w="1953" w:type="dxa"/>
            <w:tcBorders>
              <w:top w:val="nil"/>
              <w:left w:val="nil"/>
              <w:bottom w:val="single" w:sz="4" w:space="0" w:color="auto"/>
              <w:right w:val="single" w:sz="4" w:space="0" w:color="auto"/>
            </w:tcBorders>
            <w:shd w:val="clear" w:color="000000" w:fill="FFFFFF"/>
            <w:vAlign w:val="bottom"/>
            <w:hideMark/>
          </w:tcPr>
          <w:p w14:paraId="4A4506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PUCARA (CHUQUISACA)</w:t>
            </w:r>
          </w:p>
        </w:tc>
        <w:tc>
          <w:tcPr>
            <w:tcW w:w="848" w:type="dxa"/>
            <w:tcBorders>
              <w:top w:val="nil"/>
              <w:left w:val="nil"/>
              <w:bottom w:val="single" w:sz="4" w:space="0" w:color="auto"/>
              <w:right w:val="single" w:sz="4" w:space="0" w:color="auto"/>
            </w:tcBorders>
            <w:shd w:val="clear" w:color="000000" w:fill="FCD5B4"/>
            <w:vAlign w:val="bottom"/>
            <w:hideMark/>
          </w:tcPr>
          <w:p w14:paraId="550A32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3460FC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D725D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5D3BB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6C5055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F6A8CF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5AE6F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EE680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818B6F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730224E" w14:textId="77777777" w:rsidR="00F71A0F" w:rsidRPr="00F71A0F" w:rsidRDefault="00F71A0F" w:rsidP="00F71A0F">
            <w:pPr>
              <w:rPr>
                <w:rFonts w:ascii="Times New Roman" w:hAnsi="Times New Roman"/>
                <w:sz w:val="20"/>
                <w:szCs w:val="20"/>
                <w:lang w:val="es-BO" w:eastAsia="es-BO"/>
              </w:rPr>
            </w:pPr>
          </w:p>
        </w:tc>
      </w:tr>
      <w:tr w:rsidR="00F71A0F" w:rsidRPr="00F71A0F" w14:paraId="3A128BA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5DB60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111</w:t>
            </w:r>
          </w:p>
        </w:tc>
        <w:tc>
          <w:tcPr>
            <w:tcW w:w="1953" w:type="dxa"/>
            <w:tcBorders>
              <w:top w:val="nil"/>
              <w:left w:val="nil"/>
              <w:bottom w:val="single" w:sz="4" w:space="0" w:color="auto"/>
              <w:right w:val="single" w:sz="4" w:space="0" w:color="auto"/>
            </w:tcBorders>
            <w:shd w:val="clear" w:color="000000" w:fill="FFFFFF"/>
            <w:vAlign w:val="bottom"/>
            <w:hideMark/>
          </w:tcPr>
          <w:p w14:paraId="011E0E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PUERTO RICO (PANDO)</w:t>
            </w:r>
          </w:p>
        </w:tc>
        <w:tc>
          <w:tcPr>
            <w:tcW w:w="848" w:type="dxa"/>
            <w:tcBorders>
              <w:top w:val="nil"/>
              <w:left w:val="nil"/>
              <w:bottom w:val="single" w:sz="4" w:space="0" w:color="auto"/>
              <w:right w:val="single" w:sz="4" w:space="0" w:color="auto"/>
            </w:tcBorders>
            <w:shd w:val="clear" w:color="000000" w:fill="FCD5B4"/>
            <w:vAlign w:val="bottom"/>
            <w:hideMark/>
          </w:tcPr>
          <w:p w14:paraId="7911CA8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A94820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E4C2C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B4B069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0849B4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E8CB8F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7A124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BFDD4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23CBAAC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7643358" w14:textId="77777777" w:rsidR="00F71A0F" w:rsidRPr="00F71A0F" w:rsidRDefault="00F71A0F" w:rsidP="00F71A0F">
            <w:pPr>
              <w:rPr>
                <w:rFonts w:ascii="Times New Roman" w:hAnsi="Times New Roman"/>
                <w:sz w:val="20"/>
                <w:szCs w:val="20"/>
                <w:lang w:val="es-BO" w:eastAsia="es-BO"/>
              </w:rPr>
            </w:pPr>
          </w:p>
        </w:tc>
      </w:tr>
      <w:tr w:rsidR="00F71A0F" w:rsidRPr="00F71A0F" w14:paraId="71E6CDF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3CF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112</w:t>
            </w:r>
          </w:p>
        </w:tc>
        <w:tc>
          <w:tcPr>
            <w:tcW w:w="1953" w:type="dxa"/>
            <w:tcBorders>
              <w:top w:val="nil"/>
              <w:left w:val="nil"/>
              <w:bottom w:val="single" w:sz="4" w:space="0" w:color="auto"/>
              <w:right w:val="single" w:sz="4" w:space="0" w:color="auto"/>
            </w:tcBorders>
            <w:shd w:val="clear" w:color="000000" w:fill="FFFFFF"/>
            <w:vAlign w:val="bottom"/>
            <w:hideMark/>
          </w:tcPr>
          <w:p w14:paraId="7FC787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PUNA (POTOSÍ)</w:t>
            </w:r>
          </w:p>
        </w:tc>
        <w:tc>
          <w:tcPr>
            <w:tcW w:w="848" w:type="dxa"/>
            <w:tcBorders>
              <w:top w:val="nil"/>
              <w:left w:val="nil"/>
              <w:bottom w:val="single" w:sz="4" w:space="0" w:color="auto"/>
              <w:right w:val="single" w:sz="4" w:space="0" w:color="auto"/>
            </w:tcBorders>
            <w:shd w:val="clear" w:color="000000" w:fill="FCD5B4"/>
            <w:vAlign w:val="bottom"/>
            <w:hideMark/>
          </w:tcPr>
          <w:p w14:paraId="24B729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1C5C4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B08DF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84FB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EB8A3E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C7465E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87717D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BDAEF9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92770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9022233" w14:textId="77777777" w:rsidR="00F71A0F" w:rsidRPr="00F71A0F" w:rsidRDefault="00F71A0F" w:rsidP="00F71A0F">
            <w:pPr>
              <w:rPr>
                <w:rFonts w:ascii="Times New Roman" w:hAnsi="Times New Roman"/>
                <w:sz w:val="20"/>
                <w:szCs w:val="20"/>
                <w:lang w:val="es-BO" w:eastAsia="es-BO"/>
              </w:rPr>
            </w:pPr>
          </w:p>
        </w:tc>
      </w:tr>
      <w:tr w:rsidR="00F71A0F" w:rsidRPr="00F71A0F" w14:paraId="6F9692E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E77D1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113</w:t>
            </w:r>
          </w:p>
        </w:tc>
        <w:tc>
          <w:tcPr>
            <w:tcW w:w="1953" w:type="dxa"/>
            <w:tcBorders>
              <w:top w:val="nil"/>
              <w:left w:val="nil"/>
              <w:bottom w:val="single" w:sz="4" w:space="0" w:color="auto"/>
              <w:right w:val="single" w:sz="4" w:space="0" w:color="auto"/>
            </w:tcBorders>
            <w:shd w:val="clear" w:color="000000" w:fill="FFFFFF"/>
            <w:vAlign w:val="bottom"/>
            <w:hideMark/>
          </w:tcPr>
          <w:p w14:paraId="15B855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QUIME (LA PAZ)</w:t>
            </w:r>
          </w:p>
        </w:tc>
        <w:tc>
          <w:tcPr>
            <w:tcW w:w="848" w:type="dxa"/>
            <w:tcBorders>
              <w:top w:val="nil"/>
              <w:left w:val="nil"/>
              <w:bottom w:val="single" w:sz="4" w:space="0" w:color="auto"/>
              <w:right w:val="single" w:sz="4" w:space="0" w:color="auto"/>
            </w:tcBorders>
            <w:shd w:val="clear" w:color="000000" w:fill="FCD5B4"/>
            <w:vAlign w:val="bottom"/>
            <w:hideMark/>
          </w:tcPr>
          <w:p w14:paraId="5BC6391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8A3F0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A1483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5D0B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2884D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21D01A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D5DB4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04B25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DEBEFA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56CA2A" w14:textId="77777777" w:rsidR="00F71A0F" w:rsidRPr="00F71A0F" w:rsidRDefault="00F71A0F" w:rsidP="00F71A0F">
            <w:pPr>
              <w:rPr>
                <w:rFonts w:ascii="Times New Roman" w:hAnsi="Times New Roman"/>
                <w:sz w:val="20"/>
                <w:szCs w:val="20"/>
                <w:lang w:val="es-BO" w:eastAsia="es-BO"/>
              </w:rPr>
            </w:pPr>
          </w:p>
        </w:tc>
      </w:tr>
      <w:tr w:rsidR="00F71A0F" w:rsidRPr="00F71A0F" w14:paraId="17C7CDD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8FC7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114</w:t>
            </w:r>
          </w:p>
        </w:tc>
        <w:tc>
          <w:tcPr>
            <w:tcW w:w="1953" w:type="dxa"/>
            <w:tcBorders>
              <w:top w:val="nil"/>
              <w:left w:val="nil"/>
              <w:bottom w:val="single" w:sz="4" w:space="0" w:color="auto"/>
              <w:right w:val="single" w:sz="4" w:space="0" w:color="auto"/>
            </w:tcBorders>
            <w:shd w:val="clear" w:color="000000" w:fill="FFFFFF"/>
            <w:vAlign w:val="bottom"/>
            <w:hideMark/>
          </w:tcPr>
          <w:p w14:paraId="6CE14F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QUIMSA WILQUI (LA PAZ)</w:t>
            </w:r>
          </w:p>
        </w:tc>
        <w:tc>
          <w:tcPr>
            <w:tcW w:w="848" w:type="dxa"/>
            <w:tcBorders>
              <w:top w:val="nil"/>
              <w:left w:val="nil"/>
              <w:bottom w:val="single" w:sz="4" w:space="0" w:color="auto"/>
              <w:right w:val="single" w:sz="4" w:space="0" w:color="auto"/>
            </w:tcBorders>
            <w:shd w:val="clear" w:color="000000" w:fill="FCD5B4"/>
            <w:noWrap/>
            <w:vAlign w:val="bottom"/>
            <w:hideMark/>
          </w:tcPr>
          <w:p w14:paraId="1AA730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B0E2F7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3F1FB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AFF6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8EDD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AE52E8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537EC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837D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6F0D4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75DE284" w14:textId="77777777" w:rsidR="00F71A0F" w:rsidRPr="00F71A0F" w:rsidRDefault="00F71A0F" w:rsidP="00F71A0F">
            <w:pPr>
              <w:rPr>
                <w:rFonts w:ascii="Times New Roman" w:hAnsi="Times New Roman"/>
                <w:sz w:val="20"/>
                <w:szCs w:val="20"/>
                <w:lang w:val="es-BO" w:eastAsia="es-BO"/>
              </w:rPr>
            </w:pPr>
          </w:p>
        </w:tc>
      </w:tr>
      <w:tr w:rsidR="00F71A0F" w:rsidRPr="00F71A0F" w14:paraId="32AB720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30ED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115</w:t>
            </w:r>
          </w:p>
        </w:tc>
        <w:tc>
          <w:tcPr>
            <w:tcW w:w="1953" w:type="dxa"/>
            <w:tcBorders>
              <w:top w:val="nil"/>
              <w:left w:val="nil"/>
              <w:bottom w:val="single" w:sz="4" w:space="0" w:color="auto"/>
              <w:right w:val="single" w:sz="4" w:space="0" w:color="auto"/>
            </w:tcBorders>
            <w:shd w:val="clear" w:color="000000" w:fill="FFFFFF"/>
            <w:vAlign w:val="bottom"/>
            <w:hideMark/>
          </w:tcPr>
          <w:p w14:paraId="5B0A8D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QUIMSACHATA (ORURO)</w:t>
            </w:r>
          </w:p>
        </w:tc>
        <w:tc>
          <w:tcPr>
            <w:tcW w:w="848" w:type="dxa"/>
            <w:tcBorders>
              <w:top w:val="nil"/>
              <w:left w:val="nil"/>
              <w:bottom w:val="single" w:sz="4" w:space="0" w:color="auto"/>
              <w:right w:val="single" w:sz="4" w:space="0" w:color="auto"/>
            </w:tcBorders>
            <w:shd w:val="clear" w:color="000000" w:fill="FCD5B4"/>
            <w:vAlign w:val="bottom"/>
            <w:hideMark/>
          </w:tcPr>
          <w:p w14:paraId="3EF2FF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B3E0C5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66CE06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9E934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288048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227C7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10CED3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F64D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F06EEA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FE5263" w14:textId="77777777" w:rsidR="00F71A0F" w:rsidRPr="00F71A0F" w:rsidRDefault="00F71A0F" w:rsidP="00F71A0F">
            <w:pPr>
              <w:rPr>
                <w:rFonts w:ascii="Times New Roman" w:hAnsi="Times New Roman"/>
                <w:sz w:val="20"/>
                <w:szCs w:val="20"/>
                <w:lang w:val="es-BO" w:eastAsia="es-BO"/>
              </w:rPr>
            </w:pPr>
          </w:p>
        </w:tc>
      </w:tr>
      <w:tr w:rsidR="00F71A0F" w:rsidRPr="00F71A0F" w14:paraId="74B51AD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41B2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116</w:t>
            </w:r>
          </w:p>
        </w:tc>
        <w:tc>
          <w:tcPr>
            <w:tcW w:w="1953" w:type="dxa"/>
            <w:tcBorders>
              <w:top w:val="nil"/>
              <w:left w:val="nil"/>
              <w:bottom w:val="single" w:sz="4" w:space="0" w:color="auto"/>
              <w:right w:val="single" w:sz="4" w:space="0" w:color="auto"/>
            </w:tcBorders>
            <w:shd w:val="clear" w:color="000000" w:fill="FFFFFF"/>
            <w:vAlign w:val="bottom"/>
            <w:hideMark/>
          </w:tcPr>
          <w:p w14:paraId="517B40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CAPAJA (LA PAZ)</w:t>
            </w:r>
          </w:p>
        </w:tc>
        <w:tc>
          <w:tcPr>
            <w:tcW w:w="848" w:type="dxa"/>
            <w:tcBorders>
              <w:top w:val="nil"/>
              <w:left w:val="nil"/>
              <w:bottom w:val="single" w:sz="4" w:space="0" w:color="auto"/>
              <w:right w:val="single" w:sz="4" w:space="0" w:color="auto"/>
            </w:tcBorders>
            <w:shd w:val="clear" w:color="000000" w:fill="FCD5B4"/>
            <w:vAlign w:val="bottom"/>
            <w:hideMark/>
          </w:tcPr>
          <w:p w14:paraId="0078F7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C0036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4E3C5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46D98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B9220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100460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2EABC0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23B061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D64B19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AFE9C0A" w14:textId="77777777" w:rsidR="00F71A0F" w:rsidRPr="00F71A0F" w:rsidRDefault="00F71A0F" w:rsidP="00F71A0F">
            <w:pPr>
              <w:rPr>
                <w:rFonts w:ascii="Times New Roman" w:hAnsi="Times New Roman"/>
                <w:sz w:val="20"/>
                <w:szCs w:val="20"/>
                <w:lang w:val="es-BO" w:eastAsia="es-BO"/>
              </w:rPr>
            </w:pPr>
          </w:p>
        </w:tc>
      </w:tr>
      <w:tr w:rsidR="00F71A0F" w:rsidRPr="00F71A0F" w14:paraId="6B82E71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D2FF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117</w:t>
            </w:r>
          </w:p>
        </w:tc>
        <w:tc>
          <w:tcPr>
            <w:tcW w:w="1953" w:type="dxa"/>
            <w:tcBorders>
              <w:top w:val="nil"/>
              <w:left w:val="nil"/>
              <w:bottom w:val="single" w:sz="4" w:space="0" w:color="auto"/>
              <w:right w:val="single" w:sz="4" w:space="0" w:color="auto"/>
            </w:tcBorders>
            <w:shd w:val="clear" w:color="000000" w:fill="FFFFFF"/>
            <w:vAlign w:val="bottom"/>
            <w:hideMark/>
          </w:tcPr>
          <w:p w14:paraId="53AB10C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REFORMA (POTOSI)</w:t>
            </w:r>
          </w:p>
        </w:tc>
        <w:tc>
          <w:tcPr>
            <w:tcW w:w="848" w:type="dxa"/>
            <w:tcBorders>
              <w:top w:val="nil"/>
              <w:left w:val="nil"/>
              <w:bottom w:val="single" w:sz="4" w:space="0" w:color="auto"/>
              <w:right w:val="single" w:sz="4" w:space="0" w:color="auto"/>
            </w:tcBorders>
            <w:shd w:val="clear" w:color="000000" w:fill="FCD5B4"/>
            <w:vAlign w:val="bottom"/>
            <w:hideMark/>
          </w:tcPr>
          <w:p w14:paraId="64B0089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047A38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759AE8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68AA4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FD3BD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912E23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47CE8E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70034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DF63D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A946F69" w14:textId="77777777" w:rsidR="00F71A0F" w:rsidRPr="00F71A0F" w:rsidRDefault="00F71A0F" w:rsidP="00F71A0F">
            <w:pPr>
              <w:rPr>
                <w:rFonts w:ascii="Times New Roman" w:hAnsi="Times New Roman"/>
                <w:sz w:val="20"/>
                <w:szCs w:val="20"/>
                <w:lang w:val="es-BO" w:eastAsia="es-BO"/>
              </w:rPr>
            </w:pPr>
          </w:p>
        </w:tc>
      </w:tr>
      <w:tr w:rsidR="00F71A0F" w:rsidRPr="00F71A0F" w14:paraId="444034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E900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118</w:t>
            </w:r>
          </w:p>
        </w:tc>
        <w:tc>
          <w:tcPr>
            <w:tcW w:w="1953" w:type="dxa"/>
            <w:tcBorders>
              <w:top w:val="nil"/>
              <w:left w:val="nil"/>
              <w:bottom w:val="single" w:sz="4" w:space="0" w:color="auto"/>
              <w:right w:val="single" w:sz="4" w:space="0" w:color="auto"/>
            </w:tcBorders>
            <w:shd w:val="clear" w:color="000000" w:fill="FFFFFF"/>
            <w:vAlign w:val="bottom"/>
            <w:hideMark/>
          </w:tcPr>
          <w:p w14:paraId="60C32F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 AHACHI (SUCRE)</w:t>
            </w:r>
          </w:p>
        </w:tc>
        <w:tc>
          <w:tcPr>
            <w:tcW w:w="848" w:type="dxa"/>
            <w:tcBorders>
              <w:top w:val="nil"/>
              <w:left w:val="nil"/>
              <w:bottom w:val="single" w:sz="4" w:space="0" w:color="auto"/>
              <w:right w:val="single" w:sz="4" w:space="0" w:color="auto"/>
            </w:tcBorders>
            <w:shd w:val="clear" w:color="000000" w:fill="FCD5B4"/>
            <w:vAlign w:val="bottom"/>
            <w:hideMark/>
          </w:tcPr>
          <w:p w14:paraId="3B03B3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034A1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13E7D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56E9C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F716DE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D923A1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DCC6CC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67542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B920F5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626EC3" w14:textId="77777777" w:rsidR="00F71A0F" w:rsidRPr="00F71A0F" w:rsidRDefault="00F71A0F" w:rsidP="00F71A0F">
            <w:pPr>
              <w:rPr>
                <w:rFonts w:ascii="Times New Roman" w:hAnsi="Times New Roman"/>
                <w:sz w:val="20"/>
                <w:szCs w:val="20"/>
                <w:lang w:val="es-BO" w:eastAsia="es-BO"/>
              </w:rPr>
            </w:pPr>
          </w:p>
        </w:tc>
      </w:tr>
      <w:tr w:rsidR="00F71A0F" w:rsidRPr="00F71A0F" w14:paraId="00A27F1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3CA0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119</w:t>
            </w:r>
          </w:p>
        </w:tc>
        <w:tc>
          <w:tcPr>
            <w:tcW w:w="1953" w:type="dxa"/>
            <w:tcBorders>
              <w:top w:val="nil"/>
              <w:left w:val="nil"/>
              <w:bottom w:val="single" w:sz="4" w:space="0" w:color="auto"/>
              <w:right w:val="single" w:sz="4" w:space="0" w:color="auto"/>
            </w:tcBorders>
            <w:shd w:val="clear" w:color="000000" w:fill="FFFFFF"/>
            <w:vAlign w:val="bottom"/>
            <w:hideMark/>
          </w:tcPr>
          <w:p w14:paraId="26EA08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 SARARENDA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7B5952C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CC8F9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352ABE7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D9C2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406CE1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41C0C6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315E9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AA1F77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29E96E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10B2A7" w14:textId="77777777" w:rsidR="00F71A0F" w:rsidRPr="00F71A0F" w:rsidRDefault="00F71A0F" w:rsidP="00F71A0F">
            <w:pPr>
              <w:rPr>
                <w:rFonts w:ascii="Times New Roman" w:hAnsi="Times New Roman"/>
                <w:sz w:val="20"/>
                <w:szCs w:val="20"/>
                <w:lang w:val="es-BO" w:eastAsia="es-BO"/>
              </w:rPr>
            </w:pPr>
          </w:p>
        </w:tc>
      </w:tr>
      <w:tr w:rsidR="00F71A0F" w:rsidRPr="00F71A0F" w14:paraId="7D17A2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F382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120</w:t>
            </w:r>
          </w:p>
        </w:tc>
        <w:tc>
          <w:tcPr>
            <w:tcW w:w="1953" w:type="dxa"/>
            <w:tcBorders>
              <w:top w:val="nil"/>
              <w:left w:val="nil"/>
              <w:bottom w:val="single" w:sz="4" w:space="0" w:color="auto"/>
              <w:right w:val="single" w:sz="4" w:space="0" w:color="auto"/>
            </w:tcBorders>
            <w:shd w:val="clear" w:color="000000" w:fill="FFFFFF"/>
            <w:vAlign w:val="bottom"/>
            <w:hideMark/>
          </w:tcPr>
          <w:p w14:paraId="3CE467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REPETIDORA RAVELO (POTOSI)</w:t>
            </w:r>
          </w:p>
        </w:tc>
        <w:tc>
          <w:tcPr>
            <w:tcW w:w="848" w:type="dxa"/>
            <w:tcBorders>
              <w:top w:val="nil"/>
              <w:left w:val="nil"/>
              <w:bottom w:val="single" w:sz="4" w:space="0" w:color="auto"/>
              <w:right w:val="single" w:sz="4" w:space="0" w:color="auto"/>
            </w:tcBorders>
            <w:shd w:val="clear" w:color="000000" w:fill="FCD5B4"/>
            <w:vAlign w:val="bottom"/>
            <w:hideMark/>
          </w:tcPr>
          <w:p w14:paraId="2165EC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3F5CB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FD40AA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4A8A6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151761F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D15A16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1DE15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F85A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5AD389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160793B" w14:textId="77777777" w:rsidR="00F71A0F" w:rsidRPr="00F71A0F" w:rsidRDefault="00F71A0F" w:rsidP="00F71A0F">
            <w:pPr>
              <w:rPr>
                <w:rFonts w:ascii="Times New Roman" w:hAnsi="Times New Roman"/>
                <w:sz w:val="20"/>
                <w:szCs w:val="20"/>
                <w:lang w:val="es-BO" w:eastAsia="es-BO"/>
              </w:rPr>
            </w:pPr>
          </w:p>
        </w:tc>
      </w:tr>
      <w:tr w:rsidR="00F71A0F" w:rsidRPr="00F71A0F" w14:paraId="1A582E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CB83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121</w:t>
            </w:r>
          </w:p>
        </w:tc>
        <w:tc>
          <w:tcPr>
            <w:tcW w:w="1953" w:type="dxa"/>
            <w:tcBorders>
              <w:top w:val="nil"/>
              <w:left w:val="nil"/>
              <w:bottom w:val="single" w:sz="4" w:space="0" w:color="auto"/>
              <w:right w:val="single" w:sz="4" w:space="0" w:color="auto"/>
            </w:tcBorders>
            <w:shd w:val="clear" w:color="000000" w:fill="FFFFFF"/>
            <w:vAlign w:val="bottom"/>
            <w:hideMark/>
          </w:tcPr>
          <w:p w14:paraId="307457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RETAMANI  (LA PAZ)</w:t>
            </w:r>
          </w:p>
        </w:tc>
        <w:tc>
          <w:tcPr>
            <w:tcW w:w="848" w:type="dxa"/>
            <w:tcBorders>
              <w:top w:val="nil"/>
              <w:left w:val="nil"/>
              <w:bottom w:val="single" w:sz="4" w:space="0" w:color="auto"/>
              <w:right w:val="single" w:sz="4" w:space="0" w:color="auto"/>
            </w:tcBorders>
            <w:shd w:val="clear" w:color="000000" w:fill="FCD5B4"/>
            <w:vAlign w:val="bottom"/>
            <w:hideMark/>
          </w:tcPr>
          <w:p w14:paraId="7A3C514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0817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C7653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6D95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0FF386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24B0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C885F0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B198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62DCF2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7179BE" w14:textId="77777777" w:rsidR="00F71A0F" w:rsidRPr="00F71A0F" w:rsidRDefault="00F71A0F" w:rsidP="00F71A0F">
            <w:pPr>
              <w:rPr>
                <w:rFonts w:ascii="Times New Roman" w:hAnsi="Times New Roman"/>
                <w:sz w:val="20"/>
                <w:szCs w:val="20"/>
                <w:lang w:val="es-BO" w:eastAsia="es-BO"/>
              </w:rPr>
            </w:pPr>
          </w:p>
        </w:tc>
      </w:tr>
      <w:tr w:rsidR="00F71A0F" w:rsidRPr="00F71A0F" w14:paraId="3734D22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403E6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122</w:t>
            </w:r>
          </w:p>
        </w:tc>
        <w:tc>
          <w:tcPr>
            <w:tcW w:w="1953" w:type="dxa"/>
            <w:tcBorders>
              <w:top w:val="nil"/>
              <w:left w:val="nil"/>
              <w:bottom w:val="single" w:sz="4" w:space="0" w:color="auto"/>
              <w:right w:val="single" w:sz="4" w:space="0" w:color="auto"/>
            </w:tcBorders>
            <w:shd w:val="clear" w:color="000000" w:fill="FFFFFF"/>
            <w:vAlign w:val="bottom"/>
            <w:hideMark/>
          </w:tcPr>
          <w:p w14:paraId="64AB27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REYES TRINIDAD</w:t>
            </w:r>
          </w:p>
        </w:tc>
        <w:tc>
          <w:tcPr>
            <w:tcW w:w="848" w:type="dxa"/>
            <w:tcBorders>
              <w:top w:val="nil"/>
              <w:left w:val="nil"/>
              <w:bottom w:val="single" w:sz="4" w:space="0" w:color="auto"/>
              <w:right w:val="single" w:sz="4" w:space="0" w:color="auto"/>
            </w:tcBorders>
            <w:shd w:val="clear" w:color="000000" w:fill="FCD5B4"/>
            <w:vAlign w:val="bottom"/>
            <w:hideMark/>
          </w:tcPr>
          <w:p w14:paraId="150906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656392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DAF80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6A68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0484F6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19D25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6A743D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9E2B9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9F012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A09DB75" w14:textId="77777777" w:rsidR="00F71A0F" w:rsidRPr="00F71A0F" w:rsidRDefault="00F71A0F" w:rsidP="00F71A0F">
            <w:pPr>
              <w:rPr>
                <w:rFonts w:ascii="Times New Roman" w:hAnsi="Times New Roman"/>
                <w:sz w:val="20"/>
                <w:szCs w:val="20"/>
                <w:lang w:val="es-BO" w:eastAsia="es-BO"/>
              </w:rPr>
            </w:pPr>
          </w:p>
        </w:tc>
      </w:tr>
      <w:tr w:rsidR="00F71A0F" w:rsidRPr="00F71A0F" w14:paraId="43C120A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06FC47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123</w:t>
            </w:r>
          </w:p>
        </w:tc>
        <w:tc>
          <w:tcPr>
            <w:tcW w:w="1953" w:type="dxa"/>
            <w:tcBorders>
              <w:top w:val="nil"/>
              <w:left w:val="nil"/>
              <w:bottom w:val="single" w:sz="4" w:space="0" w:color="auto"/>
              <w:right w:val="single" w:sz="4" w:space="0" w:color="auto"/>
            </w:tcBorders>
            <w:shd w:val="clear" w:color="000000" w:fill="FFFFFF"/>
            <w:vAlign w:val="bottom"/>
            <w:hideMark/>
          </w:tcPr>
          <w:p w14:paraId="5ACFF0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RIO GRANDE (LA PAZ)</w:t>
            </w:r>
          </w:p>
        </w:tc>
        <w:tc>
          <w:tcPr>
            <w:tcW w:w="848" w:type="dxa"/>
            <w:tcBorders>
              <w:top w:val="nil"/>
              <w:left w:val="nil"/>
              <w:bottom w:val="single" w:sz="4" w:space="0" w:color="auto"/>
              <w:right w:val="single" w:sz="4" w:space="0" w:color="auto"/>
            </w:tcBorders>
            <w:shd w:val="clear" w:color="000000" w:fill="FCD5B4"/>
            <w:noWrap/>
            <w:vAlign w:val="bottom"/>
            <w:hideMark/>
          </w:tcPr>
          <w:p w14:paraId="76485D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149D18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7F7169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D2B22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AE510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BC186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01038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F04E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E0AAC6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A8537F9" w14:textId="77777777" w:rsidR="00F71A0F" w:rsidRPr="00F71A0F" w:rsidRDefault="00F71A0F" w:rsidP="00F71A0F">
            <w:pPr>
              <w:rPr>
                <w:rFonts w:ascii="Times New Roman" w:hAnsi="Times New Roman"/>
                <w:sz w:val="20"/>
                <w:szCs w:val="20"/>
                <w:lang w:val="es-BO" w:eastAsia="es-BO"/>
              </w:rPr>
            </w:pPr>
          </w:p>
        </w:tc>
      </w:tr>
      <w:tr w:rsidR="00F71A0F" w:rsidRPr="00F71A0F" w14:paraId="2502D10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30E6E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124</w:t>
            </w:r>
          </w:p>
        </w:tc>
        <w:tc>
          <w:tcPr>
            <w:tcW w:w="1953" w:type="dxa"/>
            <w:tcBorders>
              <w:top w:val="nil"/>
              <w:left w:val="nil"/>
              <w:bottom w:val="single" w:sz="4" w:space="0" w:color="auto"/>
              <w:right w:val="single" w:sz="4" w:space="0" w:color="auto"/>
            </w:tcBorders>
            <w:shd w:val="clear" w:color="000000" w:fill="FFFFFF"/>
            <w:vAlign w:val="bottom"/>
            <w:hideMark/>
          </w:tcPr>
          <w:p w14:paraId="3BAA4C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ROBORÉ (SANTA CRUZ)</w:t>
            </w:r>
          </w:p>
        </w:tc>
        <w:tc>
          <w:tcPr>
            <w:tcW w:w="848" w:type="dxa"/>
            <w:tcBorders>
              <w:top w:val="nil"/>
              <w:left w:val="nil"/>
              <w:bottom w:val="single" w:sz="4" w:space="0" w:color="auto"/>
              <w:right w:val="single" w:sz="4" w:space="0" w:color="auto"/>
            </w:tcBorders>
            <w:shd w:val="clear" w:color="000000" w:fill="FCD5B4"/>
            <w:vAlign w:val="bottom"/>
            <w:hideMark/>
          </w:tcPr>
          <w:p w14:paraId="0F3EE98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B912CD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73182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72E3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77ECF6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E7B1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19B254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7F32C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703E9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C27FC31" w14:textId="77777777" w:rsidR="00F71A0F" w:rsidRPr="00F71A0F" w:rsidRDefault="00F71A0F" w:rsidP="00F71A0F">
            <w:pPr>
              <w:rPr>
                <w:rFonts w:ascii="Times New Roman" w:hAnsi="Times New Roman"/>
                <w:sz w:val="20"/>
                <w:szCs w:val="20"/>
                <w:lang w:val="es-BO" w:eastAsia="es-BO"/>
              </w:rPr>
            </w:pPr>
          </w:p>
        </w:tc>
      </w:tr>
      <w:tr w:rsidR="00F71A0F" w:rsidRPr="00F71A0F" w14:paraId="11E5C6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1A8C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125</w:t>
            </w:r>
          </w:p>
        </w:tc>
        <w:tc>
          <w:tcPr>
            <w:tcW w:w="1953" w:type="dxa"/>
            <w:tcBorders>
              <w:top w:val="nil"/>
              <w:left w:val="nil"/>
              <w:bottom w:val="single" w:sz="4" w:space="0" w:color="auto"/>
              <w:right w:val="single" w:sz="4" w:space="0" w:color="auto"/>
            </w:tcBorders>
            <w:shd w:val="clear" w:color="000000" w:fill="FFFFFF"/>
            <w:vAlign w:val="bottom"/>
            <w:hideMark/>
          </w:tcPr>
          <w:p w14:paraId="2D9C68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RURRENABAQUE</w:t>
            </w:r>
          </w:p>
        </w:tc>
        <w:tc>
          <w:tcPr>
            <w:tcW w:w="848" w:type="dxa"/>
            <w:tcBorders>
              <w:top w:val="nil"/>
              <w:left w:val="nil"/>
              <w:bottom w:val="single" w:sz="4" w:space="0" w:color="auto"/>
              <w:right w:val="single" w:sz="4" w:space="0" w:color="auto"/>
            </w:tcBorders>
            <w:shd w:val="clear" w:color="000000" w:fill="FCD5B4"/>
            <w:vAlign w:val="bottom"/>
            <w:hideMark/>
          </w:tcPr>
          <w:p w14:paraId="645108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B662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6E629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6C45B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5F679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BB2C5D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45D78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0EFBE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86BAAD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859D06" w14:textId="77777777" w:rsidR="00F71A0F" w:rsidRPr="00F71A0F" w:rsidRDefault="00F71A0F" w:rsidP="00F71A0F">
            <w:pPr>
              <w:rPr>
                <w:rFonts w:ascii="Times New Roman" w:hAnsi="Times New Roman"/>
                <w:sz w:val="20"/>
                <w:szCs w:val="20"/>
                <w:lang w:val="es-BO" w:eastAsia="es-BO"/>
              </w:rPr>
            </w:pPr>
          </w:p>
        </w:tc>
      </w:tr>
      <w:tr w:rsidR="00F71A0F" w:rsidRPr="00F71A0F" w14:paraId="1119208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70BAA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126</w:t>
            </w:r>
          </w:p>
        </w:tc>
        <w:tc>
          <w:tcPr>
            <w:tcW w:w="1953" w:type="dxa"/>
            <w:tcBorders>
              <w:top w:val="nil"/>
              <w:left w:val="nil"/>
              <w:bottom w:val="single" w:sz="4" w:space="0" w:color="auto"/>
              <w:right w:val="single" w:sz="4" w:space="0" w:color="auto"/>
            </w:tcBorders>
            <w:shd w:val="clear" w:color="000000" w:fill="FFFFFF"/>
            <w:vAlign w:val="bottom"/>
            <w:hideMark/>
          </w:tcPr>
          <w:p w14:paraId="558C48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SACACA (POTOSÍ)</w:t>
            </w:r>
          </w:p>
        </w:tc>
        <w:tc>
          <w:tcPr>
            <w:tcW w:w="848" w:type="dxa"/>
            <w:tcBorders>
              <w:top w:val="nil"/>
              <w:left w:val="nil"/>
              <w:bottom w:val="single" w:sz="4" w:space="0" w:color="auto"/>
              <w:right w:val="single" w:sz="4" w:space="0" w:color="auto"/>
            </w:tcBorders>
            <w:shd w:val="clear" w:color="000000" w:fill="FCD5B4"/>
            <w:vAlign w:val="bottom"/>
            <w:hideMark/>
          </w:tcPr>
          <w:p w14:paraId="01D622F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F07E4B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CDD7CC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0794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5D6597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B33F13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2B9BEE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DD30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BF1B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648A44" w14:textId="77777777" w:rsidR="00F71A0F" w:rsidRPr="00F71A0F" w:rsidRDefault="00F71A0F" w:rsidP="00F71A0F">
            <w:pPr>
              <w:rPr>
                <w:rFonts w:ascii="Times New Roman" w:hAnsi="Times New Roman"/>
                <w:sz w:val="20"/>
                <w:szCs w:val="20"/>
                <w:lang w:val="es-BO" w:eastAsia="es-BO"/>
              </w:rPr>
            </w:pPr>
          </w:p>
        </w:tc>
      </w:tr>
      <w:tr w:rsidR="00F71A0F" w:rsidRPr="00F71A0F" w14:paraId="7AEBA06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02B6D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127</w:t>
            </w:r>
          </w:p>
        </w:tc>
        <w:tc>
          <w:tcPr>
            <w:tcW w:w="1953" w:type="dxa"/>
            <w:tcBorders>
              <w:top w:val="nil"/>
              <w:left w:val="nil"/>
              <w:bottom w:val="single" w:sz="4" w:space="0" w:color="auto"/>
              <w:right w:val="single" w:sz="4" w:space="0" w:color="auto"/>
            </w:tcBorders>
            <w:shd w:val="clear" w:color="000000" w:fill="FFFFFF"/>
            <w:vAlign w:val="bottom"/>
            <w:hideMark/>
          </w:tcPr>
          <w:p w14:paraId="5F2DF6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SAIPINA SANTA CRUZ</w:t>
            </w:r>
          </w:p>
        </w:tc>
        <w:tc>
          <w:tcPr>
            <w:tcW w:w="848" w:type="dxa"/>
            <w:tcBorders>
              <w:top w:val="nil"/>
              <w:left w:val="nil"/>
              <w:bottom w:val="single" w:sz="4" w:space="0" w:color="auto"/>
              <w:right w:val="single" w:sz="4" w:space="0" w:color="auto"/>
            </w:tcBorders>
            <w:shd w:val="clear" w:color="000000" w:fill="FCD5B4"/>
            <w:vAlign w:val="bottom"/>
            <w:hideMark/>
          </w:tcPr>
          <w:p w14:paraId="015691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126FE2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F074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B844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62E524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A17033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FE379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4BCBE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7F428A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CC7E010" w14:textId="77777777" w:rsidR="00F71A0F" w:rsidRPr="00F71A0F" w:rsidRDefault="00F71A0F" w:rsidP="00F71A0F">
            <w:pPr>
              <w:rPr>
                <w:rFonts w:ascii="Times New Roman" w:hAnsi="Times New Roman"/>
                <w:sz w:val="20"/>
                <w:szCs w:val="20"/>
                <w:lang w:val="es-BO" w:eastAsia="es-BO"/>
              </w:rPr>
            </w:pPr>
          </w:p>
        </w:tc>
      </w:tr>
      <w:tr w:rsidR="00F71A0F" w:rsidRPr="00F71A0F" w14:paraId="3F98E4B7" w14:textId="77777777" w:rsidTr="00F71A0F">
        <w:tblPrEx>
          <w:tblCellMar>
            <w:top w:w="15" w:type="dxa"/>
          </w:tblCellMar>
        </w:tblPrEx>
        <w:trPr>
          <w:trHeight w:val="555"/>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C755A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128</w:t>
            </w:r>
          </w:p>
        </w:tc>
        <w:tc>
          <w:tcPr>
            <w:tcW w:w="1953" w:type="dxa"/>
            <w:tcBorders>
              <w:top w:val="nil"/>
              <w:left w:val="nil"/>
              <w:bottom w:val="single" w:sz="4" w:space="0" w:color="auto"/>
              <w:right w:val="single" w:sz="4" w:space="0" w:color="auto"/>
            </w:tcBorders>
            <w:shd w:val="clear" w:color="000000" w:fill="FFFFFF"/>
            <w:vAlign w:val="bottom"/>
            <w:hideMark/>
          </w:tcPr>
          <w:p w14:paraId="7D0C54E6"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SALINAS D GARCI MENDOZA (ORURO)</w:t>
            </w:r>
          </w:p>
        </w:tc>
        <w:tc>
          <w:tcPr>
            <w:tcW w:w="848" w:type="dxa"/>
            <w:tcBorders>
              <w:top w:val="nil"/>
              <w:left w:val="nil"/>
              <w:bottom w:val="single" w:sz="4" w:space="0" w:color="auto"/>
              <w:right w:val="single" w:sz="4" w:space="0" w:color="auto"/>
            </w:tcBorders>
            <w:shd w:val="clear" w:color="000000" w:fill="FCD5B4"/>
            <w:vAlign w:val="bottom"/>
            <w:hideMark/>
          </w:tcPr>
          <w:p w14:paraId="5D21F3E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A9640E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143C36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ACA5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D43F08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27070D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EA4FE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AB444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0BA3F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42A234B" w14:textId="77777777" w:rsidR="00F71A0F" w:rsidRPr="00F71A0F" w:rsidRDefault="00F71A0F" w:rsidP="00F71A0F">
            <w:pPr>
              <w:rPr>
                <w:rFonts w:ascii="Times New Roman" w:hAnsi="Times New Roman"/>
                <w:sz w:val="20"/>
                <w:szCs w:val="20"/>
                <w:lang w:val="es-BO" w:eastAsia="es-BO"/>
              </w:rPr>
            </w:pPr>
          </w:p>
        </w:tc>
      </w:tr>
      <w:tr w:rsidR="00F71A0F" w:rsidRPr="00F71A0F" w14:paraId="5AA96BA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8B0C9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129</w:t>
            </w:r>
          </w:p>
        </w:tc>
        <w:tc>
          <w:tcPr>
            <w:tcW w:w="1953" w:type="dxa"/>
            <w:tcBorders>
              <w:top w:val="nil"/>
              <w:left w:val="nil"/>
              <w:bottom w:val="single" w:sz="4" w:space="0" w:color="auto"/>
              <w:right w:val="single" w:sz="4" w:space="0" w:color="auto"/>
            </w:tcBorders>
            <w:shd w:val="clear" w:color="000000" w:fill="FFFFFF"/>
            <w:vAlign w:val="bottom"/>
            <w:hideMark/>
          </w:tcPr>
          <w:p w14:paraId="5C6F85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SAMUZALBETI (COCHABAMBA)</w:t>
            </w:r>
          </w:p>
        </w:tc>
        <w:tc>
          <w:tcPr>
            <w:tcW w:w="848" w:type="dxa"/>
            <w:tcBorders>
              <w:top w:val="nil"/>
              <w:left w:val="nil"/>
              <w:bottom w:val="single" w:sz="4" w:space="0" w:color="auto"/>
              <w:right w:val="single" w:sz="4" w:space="0" w:color="auto"/>
            </w:tcBorders>
            <w:shd w:val="clear" w:color="000000" w:fill="FCD5B4"/>
            <w:vAlign w:val="bottom"/>
            <w:hideMark/>
          </w:tcPr>
          <w:p w14:paraId="3D530F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67D7A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6C1D5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19B70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68FDD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844073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4D53CF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391B3B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7A84C5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85B625" w14:textId="77777777" w:rsidR="00F71A0F" w:rsidRPr="00F71A0F" w:rsidRDefault="00F71A0F" w:rsidP="00F71A0F">
            <w:pPr>
              <w:rPr>
                <w:rFonts w:ascii="Times New Roman" w:hAnsi="Times New Roman"/>
                <w:sz w:val="20"/>
                <w:szCs w:val="20"/>
                <w:lang w:val="es-BO" w:eastAsia="es-BO"/>
              </w:rPr>
            </w:pPr>
          </w:p>
        </w:tc>
      </w:tr>
      <w:tr w:rsidR="00F71A0F" w:rsidRPr="00F71A0F" w14:paraId="1704891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94BB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130</w:t>
            </w:r>
          </w:p>
        </w:tc>
        <w:tc>
          <w:tcPr>
            <w:tcW w:w="1953" w:type="dxa"/>
            <w:tcBorders>
              <w:top w:val="nil"/>
              <w:left w:val="nil"/>
              <w:bottom w:val="single" w:sz="4" w:space="0" w:color="auto"/>
              <w:right w:val="single" w:sz="4" w:space="0" w:color="auto"/>
            </w:tcBorders>
            <w:shd w:val="clear" w:color="000000" w:fill="FFFFFF"/>
            <w:vAlign w:val="bottom"/>
            <w:hideMark/>
          </w:tcPr>
          <w:p w14:paraId="54EC7C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BORJA (BENI)</w:t>
            </w:r>
          </w:p>
        </w:tc>
        <w:tc>
          <w:tcPr>
            <w:tcW w:w="848" w:type="dxa"/>
            <w:tcBorders>
              <w:top w:val="nil"/>
              <w:left w:val="nil"/>
              <w:bottom w:val="single" w:sz="4" w:space="0" w:color="auto"/>
              <w:right w:val="single" w:sz="4" w:space="0" w:color="auto"/>
            </w:tcBorders>
            <w:shd w:val="clear" w:color="000000" w:fill="FCD5B4"/>
            <w:vAlign w:val="bottom"/>
            <w:hideMark/>
          </w:tcPr>
          <w:p w14:paraId="0F7E5C2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DA173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CF0B2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EAE9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914436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6ABC4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C5E5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8F9CD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25918B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165695" w14:textId="77777777" w:rsidR="00F71A0F" w:rsidRPr="00F71A0F" w:rsidRDefault="00F71A0F" w:rsidP="00F71A0F">
            <w:pPr>
              <w:rPr>
                <w:rFonts w:ascii="Times New Roman" w:hAnsi="Times New Roman"/>
                <w:sz w:val="20"/>
                <w:szCs w:val="20"/>
                <w:lang w:val="es-BO" w:eastAsia="es-BO"/>
              </w:rPr>
            </w:pPr>
          </w:p>
        </w:tc>
      </w:tr>
      <w:tr w:rsidR="00F71A0F" w:rsidRPr="00F71A0F" w14:paraId="18417E6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0D08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131</w:t>
            </w:r>
          </w:p>
        </w:tc>
        <w:tc>
          <w:tcPr>
            <w:tcW w:w="1953" w:type="dxa"/>
            <w:tcBorders>
              <w:top w:val="nil"/>
              <w:left w:val="nil"/>
              <w:bottom w:val="single" w:sz="4" w:space="0" w:color="auto"/>
              <w:right w:val="single" w:sz="4" w:space="0" w:color="auto"/>
            </w:tcBorders>
            <w:shd w:val="clear" w:color="000000" w:fill="FFFFFF"/>
            <w:vAlign w:val="bottom"/>
            <w:hideMark/>
          </w:tcPr>
          <w:p w14:paraId="230A52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BUENAVENTURA</w:t>
            </w:r>
          </w:p>
        </w:tc>
        <w:tc>
          <w:tcPr>
            <w:tcW w:w="848" w:type="dxa"/>
            <w:tcBorders>
              <w:top w:val="nil"/>
              <w:left w:val="nil"/>
              <w:bottom w:val="single" w:sz="4" w:space="0" w:color="auto"/>
              <w:right w:val="single" w:sz="4" w:space="0" w:color="auto"/>
            </w:tcBorders>
            <w:shd w:val="clear" w:color="000000" w:fill="FCD5B4"/>
            <w:noWrap/>
            <w:vAlign w:val="bottom"/>
            <w:hideMark/>
          </w:tcPr>
          <w:p w14:paraId="5DFAF6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FC87EB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49B1B43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5B0F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D7333B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9384A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15451E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D712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7E6698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D6AE0DE" w14:textId="77777777" w:rsidR="00F71A0F" w:rsidRPr="00F71A0F" w:rsidRDefault="00F71A0F" w:rsidP="00F71A0F">
            <w:pPr>
              <w:rPr>
                <w:rFonts w:ascii="Times New Roman" w:hAnsi="Times New Roman"/>
                <w:sz w:val="20"/>
                <w:szCs w:val="20"/>
                <w:lang w:val="es-BO" w:eastAsia="es-BO"/>
              </w:rPr>
            </w:pPr>
          </w:p>
        </w:tc>
      </w:tr>
      <w:tr w:rsidR="00F71A0F" w:rsidRPr="00F71A0F" w14:paraId="4FC8FC0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9B73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132</w:t>
            </w:r>
          </w:p>
        </w:tc>
        <w:tc>
          <w:tcPr>
            <w:tcW w:w="1953" w:type="dxa"/>
            <w:tcBorders>
              <w:top w:val="nil"/>
              <w:left w:val="nil"/>
              <w:bottom w:val="single" w:sz="4" w:space="0" w:color="auto"/>
              <w:right w:val="single" w:sz="4" w:space="0" w:color="auto"/>
            </w:tcBorders>
            <w:shd w:val="clear" w:color="000000" w:fill="FFFFFF"/>
            <w:vAlign w:val="bottom"/>
            <w:hideMark/>
          </w:tcPr>
          <w:p w14:paraId="1D9FBC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CRISTOBAL (POTOSI)</w:t>
            </w:r>
          </w:p>
        </w:tc>
        <w:tc>
          <w:tcPr>
            <w:tcW w:w="848" w:type="dxa"/>
            <w:tcBorders>
              <w:top w:val="nil"/>
              <w:left w:val="nil"/>
              <w:bottom w:val="single" w:sz="4" w:space="0" w:color="auto"/>
              <w:right w:val="single" w:sz="4" w:space="0" w:color="auto"/>
            </w:tcBorders>
            <w:shd w:val="clear" w:color="000000" w:fill="FCD5B4"/>
            <w:vAlign w:val="bottom"/>
            <w:hideMark/>
          </w:tcPr>
          <w:p w14:paraId="14010B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30066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87197D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DA32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05C873B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60CE3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77683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957A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97CE0F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6CF7504" w14:textId="77777777" w:rsidR="00F71A0F" w:rsidRPr="00F71A0F" w:rsidRDefault="00F71A0F" w:rsidP="00F71A0F">
            <w:pPr>
              <w:rPr>
                <w:rFonts w:ascii="Times New Roman" w:hAnsi="Times New Roman"/>
                <w:sz w:val="20"/>
                <w:szCs w:val="20"/>
                <w:lang w:val="es-BO" w:eastAsia="es-BO"/>
              </w:rPr>
            </w:pPr>
          </w:p>
        </w:tc>
      </w:tr>
      <w:tr w:rsidR="00F71A0F" w:rsidRPr="00F71A0F" w14:paraId="1447E1E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C78C5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133</w:t>
            </w:r>
          </w:p>
        </w:tc>
        <w:tc>
          <w:tcPr>
            <w:tcW w:w="1953" w:type="dxa"/>
            <w:tcBorders>
              <w:top w:val="nil"/>
              <w:left w:val="nil"/>
              <w:bottom w:val="single" w:sz="4" w:space="0" w:color="auto"/>
              <w:right w:val="single" w:sz="4" w:space="0" w:color="auto"/>
            </w:tcBorders>
            <w:shd w:val="clear" w:color="000000" w:fill="FFFFFF"/>
            <w:vAlign w:val="bottom"/>
            <w:hideMark/>
          </w:tcPr>
          <w:p w14:paraId="7041557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DIABLO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1579DD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44940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EEFDA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868D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7EFFF9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D2CCFE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B314D9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79ED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98AAD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32EA00" w14:textId="77777777" w:rsidR="00F71A0F" w:rsidRPr="00F71A0F" w:rsidRDefault="00F71A0F" w:rsidP="00F71A0F">
            <w:pPr>
              <w:rPr>
                <w:rFonts w:ascii="Times New Roman" w:hAnsi="Times New Roman"/>
                <w:sz w:val="20"/>
                <w:szCs w:val="20"/>
                <w:lang w:val="es-BO" w:eastAsia="es-BO"/>
              </w:rPr>
            </w:pPr>
          </w:p>
        </w:tc>
      </w:tr>
      <w:tr w:rsidR="00F71A0F" w:rsidRPr="00F71A0F" w14:paraId="3A0E026A" w14:textId="77777777" w:rsidTr="00F71A0F">
        <w:tblPrEx>
          <w:tblCellMar>
            <w:top w:w="15" w:type="dxa"/>
          </w:tblCellMar>
        </w:tblPrEx>
        <w:trPr>
          <w:trHeight w:val="540"/>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B26E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134</w:t>
            </w:r>
          </w:p>
        </w:tc>
        <w:tc>
          <w:tcPr>
            <w:tcW w:w="1953" w:type="dxa"/>
            <w:tcBorders>
              <w:top w:val="nil"/>
              <w:left w:val="nil"/>
              <w:bottom w:val="single" w:sz="4" w:space="0" w:color="auto"/>
              <w:right w:val="single" w:sz="4" w:space="0" w:color="auto"/>
            </w:tcBorders>
            <w:shd w:val="clear" w:color="000000" w:fill="FFFFFF"/>
            <w:vAlign w:val="bottom"/>
            <w:hideMark/>
          </w:tcPr>
          <w:p w14:paraId="6C3E64D3"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GABRIEL-ISINUTA (COCHABAMBA)</w:t>
            </w:r>
          </w:p>
        </w:tc>
        <w:tc>
          <w:tcPr>
            <w:tcW w:w="848" w:type="dxa"/>
            <w:tcBorders>
              <w:top w:val="nil"/>
              <w:left w:val="nil"/>
              <w:bottom w:val="single" w:sz="4" w:space="0" w:color="auto"/>
              <w:right w:val="single" w:sz="4" w:space="0" w:color="auto"/>
            </w:tcBorders>
            <w:shd w:val="clear" w:color="000000" w:fill="FCD5B4"/>
            <w:vAlign w:val="bottom"/>
            <w:hideMark/>
          </w:tcPr>
          <w:p w14:paraId="30AEDF3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B66F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D46A5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40066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E6E960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37DFB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33109D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B5248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EB266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114197" w14:textId="77777777" w:rsidR="00F71A0F" w:rsidRPr="00F71A0F" w:rsidRDefault="00F71A0F" w:rsidP="00F71A0F">
            <w:pPr>
              <w:rPr>
                <w:rFonts w:ascii="Times New Roman" w:hAnsi="Times New Roman"/>
                <w:sz w:val="20"/>
                <w:szCs w:val="20"/>
                <w:lang w:val="es-BO" w:eastAsia="es-BO"/>
              </w:rPr>
            </w:pPr>
          </w:p>
        </w:tc>
      </w:tr>
      <w:tr w:rsidR="00F71A0F" w:rsidRPr="00F71A0F" w14:paraId="66065C2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7F7E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135</w:t>
            </w:r>
          </w:p>
        </w:tc>
        <w:tc>
          <w:tcPr>
            <w:tcW w:w="1953" w:type="dxa"/>
            <w:tcBorders>
              <w:top w:val="nil"/>
              <w:left w:val="nil"/>
              <w:bottom w:val="single" w:sz="4" w:space="0" w:color="auto"/>
              <w:right w:val="single" w:sz="4" w:space="0" w:color="auto"/>
            </w:tcBorders>
            <w:shd w:val="clear" w:color="000000" w:fill="FFFFFF"/>
            <w:vAlign w:val="bottom"/>
            <w:hideMark/>
          </w:tcPr>
          <w:p w14:paraId="241418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IGNACIO DE MOXOS (BENI)</w:t>
            </w:r>
          </w:p>
        </w:tc>
        <w:tc>
          <w:tcPr>
            <w:tcW w:w="848" w:type="dxa"/>
            <w:tcBorders>
              <w:top w:val="nil"/>
              <w:left w:val="nil"/>
              <w:bottom w:val="single" w:sz="4" w:space="0" w:color="auto"/>
              <w:right w:val="single" w:sz="4" w:space="0" w:color="auto"/>
            </w:tcBorders>
            <w:shd w:val="clear" w:color="000000" w:fill="FCD5B4"/>
            <w:vAlign w:val="bottom"/>
            <w:hideMark/>
          </w:tcPr>
          <w:p w14:paraId="3203C8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2F583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158635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6E8CC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C0436E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8BBCC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7A729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2EE8B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462F77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BD738B" w14:textId="77777777" w:rsidR="00F71A0F" w:rsidRPr="00F71A0F" w:rsidRDefault="00F71A0F" w:rsidP="00F71A0F">
            <w:pPr>
              <w:rPr>
                <w:rFonts w:ascii="Times New Roman" w:hAnsi="Times New Roman"/>
                <w:sz w:val="20"/>
                <w:szCs w:val="20"/>
                <w:lang w:val="es-BO" w:eastAsia="es-BO"/>
              </w:rPr>
            </w:pPr>
          </w:p>
        </w:tc>
      </w:tr>
      <w:tr w:rsidR="00F71A0F" w:rsidRPr="00F71A0F" w14:paraId="56B08C2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D0A61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136</w:t>
            </w:r>
          </w:p>
        </w:tc>
        <w:tc>
          <w:tcPr>
            <w:tcW w:w="1953" w:type="dxa"/>
            <w:tcBorders>
              <w:top w:val="nil"/>
              <w:left w:val="nil"/>
              <w:bottom w:val="single" w:sz="4" w:space="0" w:color="auto"/>
              <w:right w:val="single" w:sz="4" w:space="0" w:color="auto"/>
            </w:tcBorders>
            <w:shd w:val="clear" w:color="000000" w:fill="FFFFFF"/>
            <w:vAlign w:val="bottom"/>
            <w:hideMark/>
          </w:tcPr>
          <w:p w14:paraId="324630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JOAQUIN (BENI)</w:t>
            </w:r>
          </w:p>
        </w:tc>
        <w:tc>
          <w:tcPr>
            <w:tcW w:w="848" w:type="dxa"/>
            <w:tcBorders>
              <w:top w:val="nil"/>
              <w:left w:val="nil"/>
              <w:bottom w:val="single" w:sz="4" w:space="0" w:color="auto"/>
              <w:right w:val="single" w:sz="4" w:space="0" w:color="auto"/>
            </w:tcBorders>
            <w:shd w:val="clear" w:color="000000" w:fill="FCD5B4"/>
            <w:vAlign w:val="bottom"/>
            <w:hideMark/>
          </w:tcPr>
          <w:p w14:paraId="49B1722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7507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BDED0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3C29B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1A614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13837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A64F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8553B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C7104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C75FBD" w14:textId="77777777" w:rsidR="00F71A0F" w:rsidRPr="00F71A0F" w:rsidRDefault="00F71A0F" w:rsidP="00F71A0F">
            <w:pPr>
              <w:rPr>
                <w:rFonts w:ascii="Times New Roman" w:hAnsi="Times New Roman"/>
                <w:sz w:val="20"/>
                <w:szCs w:val="20"/>
                <w:lang w:val="es-BO" w:eastAsia="es-BO"/>
              </w:rPr>
            </w:pPr>
          </w:p>
        </w:tc>
      </w:tr>
      <w:tr w:rsidR="00F71A0F" w:rsidRPr="00F71A0F" w14:paraId="3818A47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FCD0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137</w:t>
            </w:r>
          </w:p>
        </w:tc>
        <w:tc>
          <w:tcPr>
            <w:tcW w:w="1953" w:type="dxa"/>
            <w:tcBorders>
              <w:top w:val="nil"/>
              <w:left w:val="nil"/>
              <w:bottom w:val="single" w:sz="4" w:space="0" w:color="auto"/>
              <w:right w:val="single" w:sz="4" w:space="0" w:color="auto"/>
            </w:tcBorders>
            <w:shd w:val="clear" w:color="000000" w:fill="FFFFFF"/>
            <w:vAlign w:val="bottom"/>
            <w:hideMark/>
          </w:tcPr>
          <w:p w14:paraId="76CC9BF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JUÁN DEL MUTUM SCRZ</w:t>
            </w:r>
          </w:p>
        </w:tc>
        <w:tc>
          <w:tcPr>
            <w:tcW w:w="848" w:type="dxa"/>
            <w:tcBorders>
              <w:top w:val="nil"/>
              <w:left w:val="nil"/>
              <w:bottom w:val="single" w:sz="4" w:space="0" w:color="auto"/>
              <w:right w:val="single" w:sz="4" w:space="0" w:color="auto"/>
            </w:tcBorders>
            <w:shd w:val="clear" w:color="000000" w:fill="FCD5B4"/>
            <w:vAlign w:val="bottom"/>
            <w:hideMark/>
          </w:tcPr>
          <w:p w14:paraId="2288C96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4A300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4512A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E9E2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B5FE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C0247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E7565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D42E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F9A92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DA69C6" w14:textId="77777777" w:rsidR="00F71A0F" w:rsidRPr="00F71A0F" w:rsidRDefault="00F71A0F" w:rsidP="00F71A0F">
            <w:pPr>
              <w:rPr>
                <w:rFonts w:ascii="Times New Roman" w:hAnsi="Times New Roman"/>
                <w:sz w:val="20"/>
                <w:szCs w:val="20"/>
                <w:lang w:val="es-BO" w:eastAsia="es-BO"/>
              </w:rPr>
            </w:pPr>
          </w:p>
        </w:tc>
      </w:tr>
      <w:tr w:rsidR="00F71A0F" w:rsidRPr="00F71A0F" w14:paraId="28D4661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6AA4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138</w:t>
            </w:r>
          </w:p>
        </w:tc>
        <w:tc>
          <w:tcPr>
            <w:tcW w:w="1953" w:type="dxa"/>
            <w:tcBorders>
              <w:top w:val="nil"/>
              <w:left w:val="nil"/>
              <w:bottom w:val="single" w:sz="4" w:space="0" w:color="auto"/>
              <w:right w:val="single" w:sz="4" w:space="0" w:color="auto"/>
            </w:tcBorders>
            <w:shd w:val="clear" w:color="000000" w:fill="FFFFFF"/>
            <w:vAlign w:val="bottom"/>
            <w:hideMark/>
          </w:tcPr>
          <w:p w14:paraId="2A2653B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LORENZO (TARIJA)</w:t>
            </w:r>
          </w:p>
        </w:tc>
        <w:tc>
          <w:tcPr>
            <w:tcW w:w="848" w:type="dxa"/>
            <w:tcBorders>
              <w:top w:val="nil"/>
              <w:left w:val="nil"/>
              <w:bottom w:val="single" w:sz="4" w:space="0" w:color="auto"/>
              <w:right w:val="single" w:sz="4" w:space="0" w:color="auto"/>
            </w:tcBorders>
            <w:shd w:val="clear" w:color="000000" w:fill="FCD5B4"/>
            <w:vAlign w:val="bottom"/>
            <w:hideMark/>
          </w:tcPr>
          <w:p w14:paraId="1B67286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86518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EF2C53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85B8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F043D0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A5FB4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AA6ADF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6B98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5C31E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7A0311" w14:textId="77777777" w:rsidR="00F71A0F" w:rsidRPr="00F71A0F" w:rsidRDefault="00F71A0F" w:rsidP="00F71A0F">
            <w:pPr>
              <w:rPr>
                <w:rFonts w:ascii="Times New Roman" w:hAnsi="Times New Roman"/>
                <w:sz w:val="20"/>
                <w:szCs w:val="20"/>
                <w:lang w:val="es-BO" w:eastAsia="es-BO"/>
              </w:rPr>
            </w:pPr>
          </w:p>
        </w:tc>
      </w:tr>
      <w:tr w:rsidR="00F71A0F" w:rsidRPr="00F71A0F" w14:paraId="253F8E2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5D3B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139</w:t>
            </w:r>
          </w:p>
        </w:tc>
        <w:tc>
          <w:tcPr>
            <w:tcW w:w="1953" w:type="dxa"/>
            <w:tcBorders>
              <w:top w:val="nil"/>
              <w:left w:val="nil"/>
              <w:bottom w:val="single" w:sz="4" w:space="0" w:color="auto"/>
              <w:right w:val="single" w:sz="4" w:space="0" w:color="auto"/>
            </w:tcBorders>
            <w:shd w:val="clear" w:color="000000" w:fill="FFFFFF"/>
            <w:vAlign w:val="bottom"/>
            <w:hideMark/>
          </w:tcPr>
          <w:p w14:paraId="4EC816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LUCAS (CHUQUISACA)</w:t>
            </w:r>
          </w:p>
        </w:tc>
        <w:tc>
          <w:tcPr>
            <w:tcW w:w="848" w:type="dxa"/>
            <w:tcBorders>
              <w:top w:val="nil"/>
              <w:left w:val="nil"/>
              <w:bottom w:val="single" w:sz="4" w:space="0" w:color="auto"/>
              <w:right w:val="single" w:sz="4" w:space="0" w:color="auto"/>
            </w:tcBorders>
            <w:shd w:val="clear" w:color="000000" w:fill="FCD5B4"/>
            <w:vAlign w:val="bottom"/>
            <w:hideMark/>
          </w:tcPr>
          <w:p w14:paraId="6D12EE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A5C6B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6A5126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BEDE5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663A36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80F91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9E1C5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512C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61EA41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8A5084" w14:textId="77777777" w:rsidR="00F71A0F" w:rsidRPr="00F71A0F" w:rsidRDefault="00F71A0F" w:rsidP="00F71A0F">
            <w:pPr>
              <w:rPr>
                <w:rFonts w:ascii="Times New Roman" w:hAnsi="Times New Roman"/>
                <w:sz w:val="20"/>
                <w:szCs w:val="20"/>
                <w:lang w:val="es-BO" w:eastAsia="es-BO"/>
              </w:rPr>
            </w:pPr>
          </w:p>
        </w:tc>
      </w:tr>
      <w:tr w:rsidR="00F71A0F" w:rsidRPr="00F71A0F" w14:paraId="238C190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23C47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140</w:t>
            </w:r>
          </w:p>
        </w:tc>
        <w:tc>
          <w:tcPr>
            <w:tcW w:w="1953" w:type="dxa"/>
            <w:tcBorders>
              <w:top w:val="nil"/>
              <w:left w:val="nil"/>
              <w:bottom w:val="single" w:sz="4" w:space="0" w:color="auto"/>
              <w:right w:val="single" w:sz="4" w:space="0" w:color="auto"/>
            </w:tcBorders>
            <w:shd w:val="clear" w:color="000000" w:fill="FFFFFF"/>
            <w:vAlign w:val="bottom"/>
            <w:hideMark/>
          </w:tcPr>
          <w:p w14:paraId="2DA220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MATIAS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3FBE2C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DACAEC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BA3A7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620B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767A06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D8169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8AA1AE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0D717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6BD397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531CFF" w14:textId="77777777" w:rsidR="00F71A0F" w:rsidRPr="00F71A0F" w:rsidRDefault="00F71A0F" w:rsidP="00F71A0F">
            <w:pPr>
              <w:rPr>
                <w:rFonts w:ascii="Times New Roman" w:hAnsi="Times New Roman"/>
                <w:sz w:val="20"/>
                <w:szCs w:val="20"/>
                <w:lang w:val="es-BO" w:eastAsia="es-BO"/>
              </w:rPr>
            </w:pPr>
          </w:p>
        </w:tc>
      </w:tr>
      <w:tr w:rsidR="00F71A0F" w:rsidRPr="00F71A0F" w14:paraId="2407964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A94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141</w:t>
            </w:r>
          </w:p>
        </w:tc>
        <w:tc>
          <w:tcPr>
            <w:tcW w:w="1953" w:type="dxa"/>
            <w:tcBorders>
              <w:top w:val="nil"/>
              <w:left w:val="nil"/>
              <w:bottom w:val="single" w:sz="4" w:space="0" w:color="auto"/>
              <w:right w:val="single" w:sz="4" w:space="0" w:color="auto"/>
            </w:tcBorders>
            <w:shd w:val="clear" w:color="000000" w:fill="FFFFFF"/>
            <w:vAlign w:val="bottom"/>
            <w:hideMark/>
          </w:tcPr>
          <w:p w14:paraId="08827462"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MIGUEL DE VELASCO(SANTA CRUZ)</w:t>
            </w:r>
          </w:p>
        </w:tc>
        <w:tc>
          <w:tcPr>
            <w:tcW w:w="848" w:type="dxa"/>
            <w:tcBorders>
              <w:top w:val="nil"/>
              <w:left w:val="nil"/>
              <w:bottom w:val="single" w:sz="4" w:space="0" w:color="auto"/>
              <w:right w:val="single" w:sz="4" w:space="0" w:color="auto"/>
            </w:tcBorders>
            <w:shd w:val="clear" w:color="000000" w:fill="FCD5B4"/>
            <w:vAlign w:val="bottom"/>
            <w:hideMark/>
          </w:tcPr>
          <w:p w14:paraId="0FB78A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F38D6C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93EB3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B307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22448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50926C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B217F6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2072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AE77F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231C74" w14:textId="77777777" w:rsidR="00F71A0F" w:rsidRPr="00F71A0F" w:rsidRDefault="00F71A0F" w:rsidP="00F71A0F">
            <w:pPr>
              <w:rPr>
                <w:rFonts w:ascii="Times New Roman" w:hAnsi="Times New Roman"/>
                <w:sz w:val="20"/>
                <w:szCs w:val="20"/>
                <w:lang w:val="es-BO" w:eastAsia="es-BO"/>
              </w:rPr>
            </w:pPr>
          </w:p>
        </w:tc>
      </w:tr>
      <w:tr w:rsidR="00F71A0F" w:rsidRPr="00F71A0F" w14:paraId="0EE4C00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D4A0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142</w:t>
            </w:r>
          </w:p>
        </w:tc>
        <w:tc>
          <w:tcPr>
            <w:tcW w:w="1953" w:type="dxa"/>
            <w:tcBorders>
              <w:top w:val="nil"/>
              <w:left w:val="nil"/>
              <w:bottom w:val="single" w:sz="4" w:space="0" w:color="auto"/>
              <w:right w:val="single" w:sz="4" w:space="0" w:color="auto"/>
            </w:tcBorders>
            <w:shd w:val="clear" w:color="000000" w:fill="FFFFFF"/>
            <w:vAlign w:val="bottom"/>
            <w:hideMark/>
          </w:tcPr>
          <w:p w14:paraId="48AD00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PABLO (BENI)</w:t>
            </w:r>
          </w:p>
        </w:tc>
        <w:tc>
          <w:tcPr>
            <w:tcW w:w="848" w:type="dxa"/>
            <w:tcBorders>
              <w:top w:val="nil"/>
              <w:left w:val="nil"/>
              <w:bottom w:val="single" w:sz="4" w:space="0" w:color="auto"/>
              <w:right w:val="single" w:sz="4" w:space="0" w:color="auto"/>
            </w:tcBorders>
            <w:shd w:val="clear" w:color="000000" w:fill="FCD5B4"/>
            <w:vAlign w:val="bottom"/>
            <w:hideMark/>
          </w:tcPr>
          <w:p w14:paraId="2FEF62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DAA69D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DABE7E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6ED42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70E5CA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045D4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B7AA5F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3E9B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EEA65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70E3ED" w14:textId="77777777" w:rsidR="00F71A0F" w:rsidRPr="00F71A0F" w:rsidRDefault="00F71A0F" w:rsidP="00F71A0F">
            <w:pPr>
              <w:rPr>
                <w:rFonts w:ascii="Times New Roman" w:hAnsi="Times New Roman"/>
                <w:sz w:val="20"/>
                <w:szCs w:val="20"/>
                <w:lang w:val="es-BO" w:eastAsia="es-BO"/>
              </w:rPr>
            </w:pPr>
          </w:p>
        </w:tc>
      </w:tr>
      <w:tr w:rsidR="00F71A0F" w:rsidRPr="00F71A0F" w14:paraId="117C114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A7D0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143</w:t>
            </w:r>
          </w:p>
        </w:tc>
        <w:tc>
          <w:tcPr>
            <w:tcW w:w="1953" w:type="dxa"/>
            <w:tcBorders>
              <w:top w:val="nil"/>
              <w:left w:val="nil"/>
              <w:bottom w:val="single" w:sz="4" w:space="0" w:color="auto"/>
              <w:right w:val="single" w:sz="4" w:space="0" w:color="auto"/>
            </w:tcBorders>
            <w:shd w:val="clear" w:color="000000" w:fill="FFFFFF"/>
            <w:vAlign w:val="bottom"/>
            <w:hideMark/>
          </w:tcPr>
          <w:p w14:paraId="590785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PABLO DE TIQUINA (LA PAZ)</w:t>
            </w:r>
          </w:p>
        </w:tc>
        <w:tc>
          <w:tcPr>
            <w:tcW w:w="848" w:type="dxa"/>
            <w:tcBorders>
              <w:top w:val="nil"/>
              <w:left w:val="nil"/>
              <w:bottom w:val="single" w:sz="4" w:space="0" w:color="auto"/>
              <w:right w:val="single" w:sz="4" w:space="0" w:color="auto"/>
            </w:tcBorders>
            <w:shd w:val="clear" w:color="000000" w:fill="FCD5B4"/>
            <w:vAlign w:val="bottom"/>
            <w:hideMark/>
          </w:tcPr>
          <w:p w14:paraId="10A57BD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8DBE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3CF401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0DA08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97EE4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A9D43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E3675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47CA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F2FB60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468546F" w14:textId="77777777" w:rsidR="00F71A0F" w:rsidRPr="00F71A0F" w:rsidRDefault="00F71A0F" w:rsidP="00F71A0F">
            <w:pPr>
              <w:rPr>
                <w:rFonts w:ascii="Times New Roman" w:hAnsi="Times New Roman"/>
                <w:sz w:val="20"/>
                <w:szCs w:val="20"/>
                <w:lang w:val="es-BO" w:eastAsia="es-BO"/>
              </w:rPr>
            </w:pPr>
          </w:p>
        </w:tc>
      </w:tr>
      <w:tr w:rsidR="00F71A0F" w:rsidRPr="00F71A0F" w14:paraId="74E5C5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FAE7F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144</w:t>
            </w:r>
          </w:p>
        </w:tc>
        <w:tc>
          <w:tcPr>
            <w:tcW w:w="1953" w:type="dxa"/>
            <w:tcBorders>
              <w:top w:val="nil"/>
              <w:left w:val="nil"/>
              <w:bottom w:val="single" w:sz="4" w:space="0" w:color="auto"/>
              <w:right w:val="single" w:sz="4" w:space="0" w:color="auto"/>
            </w:tcBorders>
            <w:shd w:val="clear" w:color="000000" w:fill="FFFFFF"/>
            <w:vAlign w:val="bottom"/>
            <w:hideMark/>
          </w:tcPr>
          <w:p w14:paraId="445BFE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PEDRO DE TIQUINA (LA PAZ)</w:t>
            </w:r>
          </w:p>
        </w:tc>
        <w:tc>
          <w:tcPr>
            <w:tcW w:w="848" w:type="dxa"/>
            <w:tcBorders>
              <w:top w:val="nil"/>
              <w:left w:val="nil"/>
              <w:bottom w:val="single" w:sz="4" w:space="0" w:color="auto"/>
              <w:right w:val="single" w:sz="4" w:space="0" w:color="auto"/>
            </w:tcBorders>
            <w:shd w:val="clear" w:color="000000" w:fill="FCD5B4"/>
            <w:vAlign w:val="bottom"/>
            <w:hideMark/>
          </w:tcPr>
          <w:p w14:paraId="184F7A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21271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EE68A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5E4F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61F295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480F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2D3759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5527F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8F0C3C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92C6EA" w14:textId="77777777" w:rsidR="00F71A0F" w:rsidRPr="00F71A0F" w:rsidRDefault="00F71A0F" w:rsidP="00F71A0F">
            <w:pPr>
              <w:rPr>
                <w:rFonts w:ascii="Times New Roman" w:hAnsi="Times New Roman"/>
                <w:sz w:val="20"/>
                <w:szCs w:val="20"/>
                <w:lang w:val="es-BO" w:eastAsia="es-BO"/>
              </w:rPr>
            </w:pPr>
          </w:p>
        </w:tc>
      </w:tr>
      <w:tr w:rsidR="00F71A0F" w:rsidRPr="00F71A0F" w14:paraId="18F1904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E58F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145</w:t>
            </w:r>
          </w:p>
        </w:tc>
        <w:tc>
          <w:tcPr>
            <w:tcW w:w="1953" w:type="dxa"/>
            <w:tcBorders>
              <w:top w:val="nil"/>
              <w:left w:val="nil"/>
              <w:bottom w:val="single" w:sz="4" w:space="0" w:color="auto"/>
              <w:right w:val="single" w:sz="4" w:space="0" w:color="auto"/>
            </w:tcBorders>
            <w:shd w:val="clear" w:color="000000" w:fill="FFFFFF"/>
            <w:vAlign w:val="bottom"/>
            <w:hideMark/>
          </w:tcPr>
          <w:p w14:paraId="5AB45D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PEDRO (SANTA CRUZ)</w:t>
            </w:r>
          </w:p>
        </w:tc>
        <w:tc>
          <w:tcPr>
            <w:tcW w:w="848" w:type="dxa"/>
            <w:tcBorders>
              <w:top w:val="nil"/>
              <w:left w:val="nil"/>
              <w:bottom w:val="single" w:sz="4" w:space="0" w:color="auto"/>
              <w:right w:val="single" w:sz="4" w:space="0" w:color="auto"/>
            </w:tcBorders>
            <w:shd w:val="clear" w:color="000000" w:fill="FCD5B4"/>
            <w:vAlign w:val="bottom"/>
            <w:hideMark/>
          </w:tcPr>
          <w:p w14:paraId="54869C6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B2B38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1F42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5175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61E4B9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345E2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B03A7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63526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08A4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6A1D191" w14:textId="77777777" w:rsidR="00F71A0F" w:rsidRPr="00F71A0F" w:rsidRDefault="00F71A0F" w:rsidP="00F71A0F">
            <w:pPr>
              <w:rPr>
                <w:rFonts w:ascii="Times New Roman" w:hAnsi="Times New Roman"/>
                <w:sz w:val="20"/>
                <w:szCs w:val="20"/>
                <w:lang w:val="es-BO" w:eastAsia="es-BO"/>
              </w:rPr>
            </w:pPr>
          </w:p>
        </w:tc>
      </w:tr>
      <w:tr w:rsidR="00F71A0F" w:rsidRPr="00F71A0F" w14:paraId="4BB0ACB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638BD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146</w:t>
            </w:r>
          </w:p>
        </w:tc>
        <w:tc>
          <w:tcPr>
            <w:tcW w:w="1953" w:type="dxa"/>
            <w:tcBorders>
              <w:top w:val="nil"/>
              <w:left w:val="nil"/>
              <w:bottom w:val="single" w:sz="4" w:space="0" w:color="auto"/>
              <w:right w:val="single" w:sz="4" w:space="0" w:color="auto"/>
            </w:tcBorders>
            <w:shd w:val="clear" w:color="000000" w:fill="FFFFFF"/>
            <w:vAlign w:val="bottom"/>
            <w:hideMark/>
          </w:tcPr>
          <w:p w14:paraId="49BD2DFA"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PEDRO DE BUENAVISTA (POTOSI)</w:t>
            </w:r>
          </w:p>
        </w:tc>
        <w:tc>
          <w:tcPr>
            <w:tcW w:w="848" w:type="dxa"/>
            <w:tcBorders>
              <w:top w:val="nil"/>
              <w:left w:val="nil"/>
              <w:bottom w:val="single" w:sz="4" w:space="0" w:color="auto"/>
              <w:right w:val="single" w:sz="4" w:space="0" w:color="auto"/>
            </w:tcBorders>
            <w:shd w:val="clear" w:color="000000" w:fill="FCD5B4"/>
            <w:vAlign w:val="bottom"/>
            <w:hideMark/>
          </w:tcPr>
          <w:p w14:paraId="79999B1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4E0E3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7748C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52FCC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5C79B1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25956E9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C14B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853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B2FEB1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85A4FB5" w14:textId="77777777" w:rsidR="00F71A0F" w:rsidRPr="00F71A0F" w:rsidRDefault="00F71A0F" w:rsidP="00F71A0F">
            <w:pPr>
              <w:rPr>
                <w:rFonts w:ascii="Times New Roman" w:hAnsi="Times New Roman"/>
                <w:sz w:val="20"/>
                <w:szCs w:val="20"/>
                <w:lang w:val="es-BO" w:eastAsia="es-BO"/>
              </w:rPr>
            </w:pPr>
          </w:p>
        </w:tc>
      </w:tr>
      <w:tr w:rsidR="00F71A0F" w:rsidRPr="00F71A0F" w14:paraId="59DB5B2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3DFD4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147</w:t>
            </w:r>
          </w:p>
        </w:tc>
        <w:tc>
          <w:tcPr>
            <w:tcW w:w="1953" w:type="dxa"/>
            <w:tcBorders>
              <w:top w:val="nil"/>
              <w:left w:val="nil"/>
              <w:bottom w:val="single" w:sz="4" w:space="0" w:color="auto"/>
              <w:right w:val="single" w:sz="4" w:space="0" w:color="auto"/>
            </w:tcBorders>
            <w:shd w:val="clear" w:color="000000" w:fill="FFFFFF"/>
            <w:vAlign w:val="bottom"/>
            <w:hideMark/>
          </w:tcPr>
          <w:p w14:paraId="4CED1C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RAFAEL (SANTA CRUZ)</w:t>
            </w:r>
          </w:p>
        </w:tc>
        <w:tc>
          <w:tcPr>
            <w:tcW w:w="848" w:type="dxa"/>
            <w:tcBorders>
              <w:top w:val="nil"/>
              <w:left w:val="nil"/>
              <w:bottom w:val="single" w:sz="4" w:space="0" w:color="auto"/>
              <w:right w:val="single" w:sz="4" w:space="0" w:color="auto"/>
            </w:tcBorders>
            <w:shd w:val="clear" w:color="000000" w:fill="FCD5B4"/>
            <w:vAlign w:val="bottom"/>
            <w:hideMark/>
          </w:tcPr>
          <w:p w14:paraId="3F57FA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D440D8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6C7E38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D70E3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ED097B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3595B9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61C73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C950F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D74AFF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8F05BA" w14:textId="77777777" w:rsidR="00F71A0F" w:rsidRPr="00F71A0F" w:rsidRDefault="00F71A0F" w:rsidP="00F71A0F">
            <w:pPr>
              <w:rPr>
                <w:rFonts w:ascii="Times New Roman" w:hAnsi="Times New Roman"/>
                <w:sz w:val="20"/>
                <w:szCs w:val="20"/>
                <w:lang w:val="es-BO" w:eastAsia="es-BO"/>
              </w:rPr>
            </w:pPr>
          </w:p>
        </w:tc>
      </w:tr>
      <w:tr w:rsidR="00F71A0F" w:rsidRPr="00F71A0F" w14:paraId="45255A7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F43E1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148</w:t>
            </w:r>
          </w:p>
        </w:tc>
        <w:tc>
          <w:tcPr>
            <w:tcW w:w="1953" w:type="dxa"/>
            <w:tcBorders>
              <w:top w:val="nil"/>
              <w:left w:val="nil"/>
              <w:bottom w:val="single" w:sz="4" w:space="0" w:color="auto"/>
              <w:right w:val="single" w:sz="4" w:space="0" w:color="auto"/>
            </w:tcBorders>
            <w:shd w:val="clear" w:color="000000" w:fill="FFFFFF"/>
            <w:vAlign w:val="bottom"/>
            <w:hideMark/>
          </w:tcPr>
          <w:p w14:paraId="7A2BBD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RAMON (BENI)</w:t>
            </w:r>
          </w:p>
        </w:tc>
        <w:tc>
          <w:tcPr>
            <w:tcW w:w="848" w:type="dxa"/>
            <w:tcBorders>
              <w:top w:val="nil"/>
              <w:left w:val="nil"/>
              <w:bottom w:val="single" w:sz="4" w:space="0" w:color="auto"/>
              <w:right w:val="single" w:sz="4" w:space="0" w:color="auto"/>
            </w:tcBorders>
            <w:shd w:val="clear" w:color="000000" w:fill="FCD5B4"/>
            <w:vAlign w:val="bottom"/>
            <w:hideMark/>
          </w:tcPr>
          <w:p w14:paraId="7B0A47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46DB3A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922A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56984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C186E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5925A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7073C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B9CA4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36D15E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AED8573" w14:textId="77777777" w:rsidR="00F71A0F" w:rsidRPr="00F71A0F" w:rsidRDefault="00F71A0F" w:rsidP="00F71A0F">
            <w:pPr>
              <w:rPr>
                <w:rFonts w:ascii="Times New Roman" w:hAnsi="Times New Roman"/>
                <w:sz w:val="20"/>
                <w:szCs w:val="20"/>
                <w:lang w:val="es-BO" w:eastAsia="es-BO"/>
              </w:rPr>
            </w:pPr>
          </w:p>
        </w:tc>
      </w:tr>
      <w:tr w:rsidR="00F71A0F" w:rsidRPr="00F71A0F" w14:paraId="0E4EC26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50CE2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149</w:t>
            </w:r>
          </w:p>
        </w:tc>
        <w:tc>
          <w:tcPr>
            <w:tcW w:w="1953" w:type="dxa"/>
            <w:tcBorders>
              <w:top w:val="nil"/>
              <w:left w:val="nil"/>
              <w:bottom w:val="single" w:sz="4" w:space="0" w:color="auto"/>
              <w:right w:val="single" w:sz="4" w:space="0" w:color="auto"/>
            </w:tcBorders>
            <w:shd w:val="clear" w:color="000000" w:fill="FFFFFF"/>
            <w:vAlign w:val="bottom"/>
            <w:hideMark/>
          </w:tcPr>
          <w:p w14:paraId="1A47C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SAN SALVADOR </w:t>
            </w:r>
            <w:r w:rsidRPr="00F71A0F">
              <w:rPr>
                <w:rFonts w:ascii="Calibri" w:hAnsi="Calibri"/>
                <w:color w:val="000000"/>
                <w:sz w:val="20"/>
                <w:szCs w:val="22"/>
                <w:lang w:val="es-BO" w:eastAsia="es-BO"/>
              </w:rPr>
              <w:lastRenderedPageBreak/>
              <w:t>(COCHABAMBA)</w:t>
            </w:r>
          </w:p>
        </w:tc>
        <w:tc>
          <w:tcPr>
            <w:tcW w:w="848" w:type="dxa"/>
            <w:tcBorders>
              <w:top w:val="nil"/>
              <w:left w:val="nil"/>
              <w:bottom w:val="single" w:sz="4" w:space="0" w:color="auto"/>
              <w:right w:val="single" w:sz="4" w:space="0" w:color="auto"/>
            </w:tcBorders>
            <w:shd w:val="clear" w:color="000000" w:fill="FCD5B4"/>
            <w:noWrap/>
            <w:vAlign w:val="bottom"/>
            <w:hideMark/>
          </w:tcPr>
          <w:p w14:paraId="4E02EB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11E5D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505A6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4CED4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DC0ECD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D4A32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281DAD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B408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7BC8CC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7212FA" w14:textId="77777777" w:rsidR="00F71A0F" w:rsidRPr="00F71A0F" w:rsidRDefault="00F71A0F" w:rsidP="00F71A0F">
            <w:pPr>
              <w:rPr>
                <w:rFonts w:ascii="Times New Roman" w:hAnsi="Times New Roman"/>
                <w:sz w:val="20"/>
                <w:szCs w:val="20"/>
                <w:lang w:val="es-BO" w:eastAsia="es-BO"/>
              </w:rPr>
            </w:pPr>
          </w:p>
        </w:tc>
      </w:tr>
      <w:tr w:rsidR="00F71A0F" w:rsidRPr="00F71A0F" w14:paraId="0DA85F4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8400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150</w:t>
            </w:r>
          </w:p>
        </w:tc>
        <w:tc>
          <w:tcPr>
            <w:tcW w:w="1953" w:type="dxa"/>
            <w:tcBorders>
              <w:top w:val="nil"/>
              <w:left w:val="nil"/>
              <w:bottom w:val="single" w:sz="4" w:space="0" w:color="auto"/>
              <w:right w:val="single" w:sz="4" w:space="0" w:color="auto"/>
            </w:tcBorders>
            <w:shd w:val="clear" w:color="000000" w:fill="FFFFFF"/>
            <w:vAlign w:val="bottom"/>
            <w:hideMark/>
          </w:tcPr>
          <w:p w14:paraId="2925FBF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SANANDITA (TARIJA)</w:t>
            </w:r>
          </w:p>
        </w:tc>
        <w:tc>
          <w:tcPr>
            <w:tcW w:w="848" w:type="dxa"/>
            <w:tcBorders>
              <w:top w:val="nil"/>
              <w:left w:val="nil"/>
              <w:bottom w:val="single" w:sz="4" w:space="0" w:color="auto"/>
              <w:right w:val="single" w:sz="4" w:space="0" w:color="auto"/>
            </w:tcBorders>
            <w:shd w:val="clear" w:color="000000" w:fill="FCD5B4"/>
            <w:vAlign w:val="bottom"/>
            <w:hideMark/>
          </w:tcPr>
          <w:p w14:paraId="314107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C11DF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9A83B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605D0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82C408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B54D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A5C67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F46C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CE363C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A77B6B0" w14:textId="77777777" w:rsidR="00F71A0F" w:rsidRPr="00F71A0F" w:rsidRDefault="00F71A0F" w:rsidP="00F71A0F">
            <w:pPr>
              <w:rPr>
                <w:rFonts w:ascii="Times New Roman" w:hAnsi="Times New Roman"/>
                <w:sz w:val="20"/>
                <w:szCs w:val="20"/>
                <w:lang w:val="es-BO" w:eastAsia="es-BO"/>
              </w:rPr>
            </w:pPr>
          </w:p>
        </w:tc>
      </w:tr>
      <w:tr w:rsidR="00F71A0F" w:rsidRPr="00F71A0F" w14:paraId="22074C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F5BB20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151</w:t>
            </w:r>
          </w:p>
        </w:tc>
        <w:tc>
          <w:tcPr>
            <w:tcW w:w="1953" w:type="dxa"/>
            <w:tcBorders>
              <w:top w:val="nil"/>
              <w:left w:val="nil"/>
              <w:bottom w:val="single" w:sz="4" w:space="0" w:color="auto"/>
              <w:right w:val="single" w:sz="4" w:space="0" w:color="auto"/>
            </w:tcBorders>
            <w:shd w:val="clear" w:color="000000" w:fill="FFFFFF"/>
            <w:vAlign w:val="bottom"/>
            <w:hideMark/>
          </w:tcPr>
          <w:p w14:paraId="4BC9C0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ANA DE YACUMA (BENI)</w:t>
            </w:r>
          </w:p>
        </w:tc>
        <w:tc>
          <w:tcPr>
            <w:tcW w:w="848" w:type="dxa"/>
            <w:tcBorders>
              <w:top w:val="nil"/>
              <w:left w:val="nil"/>
              <w:bottom w:val="single" w:sz="4" w:space="0" w:color="auto"/>
              <w:right w:val="single" w:sz="4" w:space="0" w:color="auto"/>
            </w:tcBorders>
            <w:shd w:val="clear" w:color="000000" w:fill="FCD5B4"/>
            <w:vAlign w:val="bottom"/>
            <w:hideMark/>
          </w:tcPr>
          <w:p w14:paraId="15DEBEC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D492A1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ADF7EE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135A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007556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072A45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1838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13800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0C7AD80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FBE491A" w14:textId="77777777" w:rsidR="00F71A0F" w:rsidRPr="00F71A0F" w:rsidRDefault="00F71A0F" w:rsidP="00F71A0F">
            <w:pPr>
              <w:rPr>
                <w:rFonts w:ascii="Times New Roman" w:hAnsi="Times New Roman"/>
                <w:sz w:val="20"/>
                <w:szCs w:val="20"/>
                <w:lang w:val="es-BO" w:eastAsia="es-BO"/>
              </w:rPr>
            </w:pPr>
          </w:p>
        </w:tc>
      </w:tr>
      <w:tr w:rsidR="00F71A0F" w:rsidRPr="00F71A0F" w14:paraId="6EB1BC0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FB88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152</w:t>
            </w:r>
          </w:p>
        </w:tc>
        <w:tc>
          <w:tcPr>
            <w:tcW w:w="1953" w:type="dxa"/>
            <w:tcBorders>
              <w:top w:val="nil"/>
              <w:left w:val="nil"/>
              <w:bottom w:val="single" w:sz="4" w:space="0" w:color="auto"/>
              <w:right w:val="single" w:sz="4" w:space="0" w:color="auto"/>
            </w:tcBorders>
            <w:shd w:val="clear" w:color="000000" w:fill="FFFFFF"/>
            <w:vAlign w:val="bottom"/>
            <w:hideMark/>
          </w:tcPr>
          <w:p w14:paraId="28BEA9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RITA (LA PAZ)</w:t>
            </w:r>
          </w:p>
        </w:tc>
        <w:tc>
          <w:tcPr>
            <w:tcW w:w="848" w:type="dxa"/>
            <w:tcBorders>
              <w:top w:val="nil"/>
              <w:left w:val="nil"/>
              <w:bottom w:val="single" w:sz="4" w:space="0" w:color="auto"/>
              <w:right w:val="single" w:sz="4" w:space="0" w:color="auto"/>
            </w:tcBorders>
            <w:shd w:val="clear" w:color="000000" w:fill="FCD5B4"/>
            <w:vAlign w:val="bottom"/>
            <w:hideMark/>
          </w:tcPr>
          <w:p w14:paraId="3589DDE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51314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7FEB3F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4A534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B69E17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7FBC3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8849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7627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AC8D88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26EF29" w14:textId="77777777" w:rsidR="00F71A0F" w:rsidRPr="00F71A0F" w:rsidRDefault="00F71A0F" w:rsidP="00F71A0F">
            <w:pPr>
              <w:rPr>
                <w:rFonts w:ascii="Times New Roman" w:hAnsi="Times New Roman"/>
                <w:sz w:val="20"/>
                <w:szCs w:val="20"/>
                <w:lang w:val="es-BO" w:eastAsia="es-BO"/>
              </w:rPr>
            </w:pPr>
          </w:p>
        </w:tc>
      </w:tr>
      <w:tr w:rsidR="00F71A0F" w:rsidRPr="00F71A0F" w14:paraId="1EFACAA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8650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153</w:t>
            </w:r>
          </w:p>
        </w:tc>
        <w:tc>
          <w:tcPr>
            <w:tcW w:w="1953" w:type="dxa"/>
            <w:tcBorders>
              <w:top w:val="nil"/>
              <w:left w:val="nil"/>
              <w:bottom w:val="single" w:sz="4" w:space="0" w:color="auto"/>
              <w:right w:val="single" w:sz="4" w:space="0" w:color="auto"/>
            </w:tcBorders>
            <w:shd w:val="clear" w:color="000000" w:fill="FFFFFF"/>
            <w:vAlign w:val="bottom"/>
            <w:hideMark/>
          </w:tcPr>
          <w:p w14:paraId="42CA11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ROSA (ORURO)</w:t>
            </w:r>
          </w:p>
        </w:tc>
        <w:tc>
          <w:tcPr>
            <w:tcW w:w="848" w:type="dxa"/>
            <w:tcBorders>
              <w:top w:val="nil"/>
              <w:left w:val="nil"/>
              <w:bottom w:val="single" w:sz="4" w:space="0" w:color="auto"/>
              <w:right w:val="single" w:sz="4" w:space="0" w:color="auto"/>
            </w:tcBorders>
            <w:shd w:val="clear" w:color="000000" w:fill="FCD5B4"/>
            <w:vAlign w:val="bottom"/>
            <w:hideMark/>
          </w:tcPr>
          <w:p w14:paraId="5D02597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2F342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3F1652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C396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07D822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9F5FA4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8FBB9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11CF1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E5CB98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645CDF3" w14:textId="77777777" w:rsidR="00F71A0F" w:rsidRPr="00F71A0F" w:rsidRDefault="00F71A0F" w:rsidP="00F71A0F">
            <w:pPr>
              <w:rPr>
                <w:rFonts w:ascii="Times New Roman" w:hAnsi="Times New Roman"/>
                <w:sz w:val="20"/>
                <w:szCs w:val="20"/>
                <w:lang w:val="es-BO" w:eastAsia="es-BO"/>
              </w:rPr>
            </w:pPr>
          </w:p>
        </w:tc>
      </w:tr>
      <w:tr w:rsidR="00F71A0F" w:rsidRPr="00F71A0F" w14:paraId="6316A06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63E42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154</w:t>
            </w:r>
          </w:p>
        </w:tc>
        <w:tc>
          <w:tcPr>
            <w:tcW w:w="1953" w:type="dxa"/>
            <w:tcBorders>
              <w:top w:val="nil"/>
              <w:left w:val="nil"/>
              <w:bottom w:val="single" w:sz="4" w:space="0" w:color="auto"/>
              <w:right w:val="single" w:sz="4" w:space="0" w:color="auto"/>
            </w:tcBorders>
            <w:shd w:val="clear" w:color="000000" w:fill="FFFFFF"/>
            <w:vAlign w:val="bottom"/>
            <w:hideMark/>
          </w:tcPr>
          <w:p w14:paraId="6D7D0DA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ROSA (SANTA CRUZ)</w:t>
            </w:r>
          </w:p>
        </w:tc>
        <w:tc>
          <w:tcPr>
            <w:tcW w:w="848" w:type="dxa"/>
            <w:tcBorders>
              <w:top w:val="nil"/>
              <w:left w:val="nil"/>
              <w:bottom w:val="single" w:sz="4" w:space="0" w:color="auto"/>
              <w:right w:val="single" w:sz="4" w:space="0" w:color="auto"/>
            </w:tcBorders>
            <w:shd w:val="clear" w:color="000000" w:fill="FCD5B4"/>
            <w:vAlign w:val="bottom"/>
            <w:hideMark/>
          </w:tcPr>
          <w:p w14:paraId="718111E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980C0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133FC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88305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588CF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C9D0F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05B78D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381E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3FDF11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1725ED" w14:textId="77777777" w:rsidR="00F71A0F" w:rsidRPr="00F71A0F" w:rsidRDefault="00F71A0F" w:rsidP="00F71A0F">
            <w:pPr>
              <w:rPr>
                <w:rFonts w:ascii="Times New Roman" w:hAnsi="Times New Roman"/>
                <w:sz w:val="20"/>
                <w:szCs w:val="20"/>
                <w:lang w:val="es-BO" w:eastAsia="es-BO"/>
              </w:rPr>
            </w:pPr>
          </w:p>
        </w:tc>
      </w:tr>
      <w:tr w:rsidR="00F71A0F" w:rsidRPr="00F71A0F" w14:paraId="0ACF8F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148F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155</w:t>
            </w:r>
          </w:p>
        </w:tc>
        <w:tc>
          <w:tcPr>
            <w:tcW w:w="1953" w:type="dxa"/>
            <w:tcBorders>
              <w:top w:val="nil"/>
              <w:left w:val="nil"/>
              <w:bottom w:val="single" w:sz="4" w:space="0" w:color="auto"/>
              <w:right w:val="single" w:sz="4" w:space="0" w:color="auto"/>
            </w:tcBorders>
            <w:shd w:val="clear" w:color="000000" w:fill="FFFFFF"/>
            <w:vAlign w:val="bottom"/>
            <w:hideMark/>
          </w:tcPr>
          <w:p w14:paraId="0DC559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SEVILLA EST. (POTOSI)</w:t>
            </w:r>
          </w:p>
        </w:tc>
        <w:tc>
          <w:tcPr>
            <w:tcW w:w="848" w:type="dxa"/>
            <w:tcBorders>
              <w:top w:val="nil"/>
              <w:left w:val="nil"/>
              <w:bottom w:val="single" w:sz="4" w:space="0" w:color="auto"/>
              <w:right w:val="single" w:sz="4" w:space="0" w:color="auto"/>
            </w:tcBorders>
            <w:shd w:val="clear" w:color="000000" w:fill="FCD5B4"/>
            <w:vAlign w:val="bottom"/>
            <w:hideMark/>
          </w:tcPr>
          <w:p w14:paraId="66FC38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0B607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817C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8A1D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A79DB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45A62C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A8D2C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4FDE9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C004CE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293CA95" w14:textId="77777777" w:rsidR="00F71A0F" w:rsidRPr="00F71A0F" w:rsidRDefault="00F71A0F" w:rsidP="00F71A0F">
            <w:pPr>
              <w:rPr>
                <w:rFonts w:ascii="Times New Roman" w:hAnsi="Times New Roman"/>
                <w:sz w:val="20"/>
                <w:szCs w:val="20"/>
                <w:lang w:val="es-BO" w:eastAsia="es-BO"/>
              </w:rPr>
            </w:pPr>
          </w:p>
        </w:tc>
      </w:tr>
      <w:tr w:rsidR="00F71A0F" w:rsidRPr="00F71A0F" w14:paraId="46F5CBC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C48F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156</w:t>
            </w:r>
          </w:p>
        </w:tc>
        <w:tc>
          <w:tcPr>
            <w:tcW w:w="1953" w:type="dxa"/>
            <w:tcBorders>
              <w:top w:val="nil"/>
              <w:left w:val="nil"/>
              <w:bottom w:val="single" w:sz="4" w:space="0" w:color="auto"/>
              <w:right w:val="single" w:sz="4" w:space="0" w:color="auto"/>
            </w:tcBorders>
            <w:shd w:val="clear" w:color="000000" w:fill="FFFFFF"/>
            <w:vAlign w:val="bottom"/>
            <w:hideMark/>
          </w:tcPr>
          <w:p w14:paraId="2ABE9D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SICA </w:t>
            </w:r>
            <w:proofErr w:type="spellStart"/>
            <w:r w:rsidRPr="00F71A0F">
              <w:rPr>
                <w:rFonts w:ascii="Calibri" w:hAnsi="Calibri"/>
                <w:color w:val="000000"/>
                <w:sz w:val="20"/>
                <w:szCs w:val="22"/>
                <w:lang w:val="es-BO" w:eastAsia="es-BO"/>
              </w:rPr>
              <w:t>SICA</w:t>
            </w:r>
            <w:proofErr w:type="spellEnd"/>
            <w:r w:rsidRPr="00F71A0F">
              <w:rPr>
                <w:rFonts w:ascii="Calibri" w:hAnsi="Calibri"/>
                <w:color w:val="000000"/>
                <w:sz w:val="20"/>
                <w:szCs w:val="22"/>
                <w:lang w:val="es-BO" w:eastAsia="es-BO"/>
              </w:rPr>
              <w:t xml:space="preserve"> (CHUQUISACA)</w:t>
            </w:r>
          </w:p>
        </w:tc>
        <w:tc>
          <w:tcPr>
            <w:tcW w:w="848" w:type="dxa"/>
            <w:tcBorders>
              <w:top w:val="nil"/>
              <w:left w:val="nil"/>
              <w:bottom w:val="single" w:sz="4" w:space="0" w:color="auto"/>
              <w:right w:val="single" w:sz="4" w:space="0" w:color="auto"/>
            </w:tcBorders>
            <w:shd w:val="clear" w:color="000000" w:fill="FCD5B4"/>
            <w:noWrap/>
            <w:vAlign w:val="bottom"/>
            <w:hideMark/>
          </w:tcPr>
          <w:p w14:paraId="6D9F3A6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0916B5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CF0F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38796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3A2F7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E0DB2C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E9191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7988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E7313D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CDD874" w14:textId="77777777" w:rsidR="00F71A0F" w:rsidRPr="00F71A0F" w:rsidRDefault="00F71A0F" w:rsidP="00F71A0F">
            <w:pPr>
              <w:rPr>
                <w:rFonts w:ascii="Times New Roman" w:hAnsi="Times New Roman"/>
                <w:sz w:val="20"/>
                <w:szCs w:val="20"/>
                <w:lang w:val="es-BO" w:eastAsia="es-BO"/>
              </w:rPr>
            </w:pPr>
          </w:p>
        </w:tc>
      </w:tr>
      <w:tr w:rsidR="00F71A0F" w:rsidRPr="00F71A0F" w14:paraId="2F2EDAB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E988C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157</w:t>
            </w:r>
          </w:p>
        </w:tc>
        <w:tc>
          <w:tcPr>
            <w:tcW w:w="1953" w:type="dxa"/>
            <w:tcBorders>
              <w:top w:val="nil"/>
              <w:left w:val="nil"/>
              <w:bottom w:val="single" w:sz="4" w:space="0" w:color="auto"/>
              <w:right w:val="single" w:sz="4" w:space="0" w:color="auto"/>
            </w:tcBorders>
            <w:shd w:val="clear" w:color="000000" w:fill="FFFFFF"/>
            <w:vAlign w:val="bottom"/>
            <w:hideMark/>
          </w:tcPr>
          <w:p w14:paraId="1D5E95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SILLAR (COCHABAMBA)</w:t>
            </w:r>
          </w:p>
        </w:tc>
        <w:tc>
          <w:tcPr>
            <w:tcW w:w="848" w:type="dxa"/>
            <w:tcBorders>
              <w:top w:val="nil"/>
              <w:left w:val="nil"/>
              <w:bottom w:val="single" w:sz="4" w:space="0" w:color="auto"/>
              <w:right w:val="single" w:sz="4" w:space="0" w:color="auto"/>
            </w:tcBorders>
            <w:shd w:val="clear" w:color="000000" w:fill="FCD5B4"/>
            <w:vAlign w:val="bottom"/>
            <w:hideMark/>
          </w:tcPr>
          <w:p w14:paraId="5088E1D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4E13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41DB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DA17F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7AFF3B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24DD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6503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3424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E59F3C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EAF110" w14:textId="77777777" w:rsidR="00F71A0F" w:rsidRPr="00F71A0F" w:rsidRDefault="00F71A0F" w:rsidP="00F71A0F">
            <w:pPr>
              <w:rPr>
                <w:rFonts w:ascii="Times New Roman" w:hAnsi="Times New Roman"/>
                <w:sz w:val="20"/>
                <w:szCs w:val="20"/>
                <w:lang w:val="es-BO" w:eastAsia="es-BO"/>
              </w:rPr>
            </w:pPr>
          </w:p>
        </w:tc>
      </w:tr>
      <w:tr w:rsidR="00F71A0F" w:rsidRPr="00F71A0F" w14:paraId="4C05FB7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8A5C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158</w:t>
            </w:r>
          </w:p>
        </w:tc>
        <w:tc>
          <w:tcPr>
            <w:tcW w:w="1953" w:type="dxa"/>
            <w:tcBorders>
              <w:top w:val="nil"/>
              <w:left w:val="nil"/>
              <w:bottom w:val="single" w:sz="4" w:space="0" w:color="auto"/>
              <w:right w:val="single" w:sz="4" w:space="0" w:color="auto"/>
            </w:tcBorders>
            <w:shd w:val="clear" w:color="000000" w:fill="FFFFFF"/>
            <w:vAlign w:val="bottom"/>
            <w:hideMark/>
          </w:tcPr>
          <w:p w14:paraId="5DFC2A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SINCHI WAIRA</w:t>
            </w:r>
          </w:p>
        </w:tc>
        <w:tc>
          <w:tcPr>
            <w:tcW w:w="848" w:type="dxa"/>
            <w:tcBorders>
              <w:top w:val="nil"/>
              <w:left w:val="nil"/>
              <w:bottom w:val="single" w:sz="4" w:space="0" w:color="auto"/>
              <w:right w:val="single" w:sz="4" w:space="0" w:color="auto"/>
            </w:tcBorders>
            <w:shd w:val="clear" w:color="000000" w:fill="FCD5B4"/>
            <w:vAlign w:val="bottom"/>
            <w:hideMark/>
          </w:tcPr>
          <w:p w14:paraId="2DF002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BAB0D9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C36096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01314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091DA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C43A4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FBC99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B71C1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612B0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F89201" w14:textId="77777777" w:rsidR="00F71A0F" w:rsidRPr="00F71A0F" w:rsidRDefault="00F71A0F" w:rsidP="00F71A0F">
            <w:pPr>
              <w:rPr>
                <w:rFonts w:ascii="Times New Roman" w:hAnsi="Times New Roman"/>
                <w:sz w:val="20"/>
                <w:szCs w:val="20"/>
                <w:lang w:val="es-BO" w:eastAsia="es-BO"/>
              </w:rPr>
            </w:pPr>
          </w:p>
        </w:tc>
      </w:tr>
      <w:tr w:rsidR="00F71A0F" w:rsidRPr="00F71A0F" w14:paraId="7CAC145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C8BF8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159</w:t>
            </w:r>
          </w:p>
        </w:tc>
        <w:tc>
          <w:tcPr>
            <w:tcW w:w="1953" w:type="dxa"/>
            <w:tcBorders>
              <w:top w:val="nil"/>
              <w:left w:val="nil"/>
              <w:bottom w:val="single" w:sz="4" w:space="0" w:color="auto"/>
              <w:right w:val="single" w:sz="4" w:space="0" w:color="auto"/>
            </w:tcBorders>
            <w:shd w:val="clear" w:color="000000" w:fill="FFFFFF"/>
            <w:vAlign w:val="bottom"/>
            <w:hideMark/>
          </w:tcPr>
          <w:p w14:paraId="40B7773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SOPACHUY (CHUQUISACA)</w:t>
            </w:r>
          </w:p>
        </w:tc>
        <w:tc>
          <w:tcPr>
            <w:tcW w:w="848" w:type="dxa"/>
            <w:tcBorders>
              <w:top w:val="nil"/>
              <w:left w:val="nil"/>
              <w:bottom w:val="single" w:sz="4" w:space="0" w:color="auto"/>
              <w:right w:val="single" w:sz="4" w:space="0" w:color="auto"/>
            </w:tcBorders>
            <w:shd w:val="clear" w:color="000000" w:fill="FCD5B4"/>
            <w:vAlign w:val="bottom"/>
            <w:hideMark/>
          </w:tcPr>
          <w:p w14:paraId="596656A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617D37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B181A9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C068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E84FDD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F0A38F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637D6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72958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822F54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9BFB4" w14:textId="77777777" w:rsidR="00F71A0F" w:rsidRPr="00F71A0F" w:rsidRDefault="00F71A0F" w:rsidP="00F71A0F">
            <w:pPr>
              <w:rPr>
                <w:rFonts w:ascii="Times New Roman" w:hAnsi="Times New Roman"/>
                <w:sz w:val="20"/>
                <w:szCs w:val="20"/>
                <w:lang w:val="es-BO" w:eastAsia="es-BO"/>
              </w:rPr>
            </w:pPr>
          </w:p>
        </w:tc>
      </w:tr>
      <w:tr w:rsidR="00F71A0F" w:rsidRPr="00F71A0F" w14:paraId="63D717F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09601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160</w:t>
            </w:r>
          </w:p>
        </w:tc>
        <w:tc>
          <w:tcPr>
            <w:tcW w:w="1953" w:type="dxa"/>
            <w:tcBorders>
              <w:top w:val="nil"/>
              <w:left w:val="nil"/>
              <w:bottom w:val="single" w:sz="4" w:space="0" w:color="auto"/>
              <w:right w:val="single" w:sz="4" w:space="0" w:color="auto"/>
            </w:tcBorders>
            <w:shd w:val="clear" w:color="000000" w:fill="FFFFFF"/>
            <w:vAlign w:val="bottom"/>
            <w:hideMark/>
          </w:tcPr>
          <w:p w14:paraId="45C6B9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SORATA (LA PAZ)</w:t>
            </w:r>
          </w:p>
        </w:tc>
        <w:tc>
          <w:tcPr>
            <w:tcW w:w="848" w:type="dxa"/>
            <w:tcBorders>
              <w:top w:val="nil"/>
              <w:left w:val="nil"/>
              <w:bottom w:val="single" w:sz="4" w:space="0" w:color="auto"/>
              <w:right w:val="single" w:sz="4" w:space="0" w:color="auto"/>
            </w:tcBorders>
            <w:shd w:val="clear" w:color="000000" w:fill="FCD5B4"/>
            <w:vAlign w:val="bottom"/>
            <w:hideMark/>
          </w:tcPr>
          <w:p w14:paraId="73D186E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831C2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808665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54BBC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599B4F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C04E8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091995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CB461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F10C68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19D1FBA" w14:textId="77777777" w:rsidR="00F71A0F" w:rsidRPr="00F71A0F" w:rsidRDefault="00F71A0F" w:rsidP="00F71A0F">
            <w:pPr>
              <w:rPr>
                <w:rFonts w:ascii="Times New Roman" w:hAnsi="Times New Roman"/>
                <w:sz w:val="20"/>
                <w:szCs w:val="20"/>
                <w:lang w:val="es-BO" w:eastAsia="es-BO"/>
              </w:rPr>
            </w:pPr>
          </w:p>
        </w:tc>
      </w:tr>
      <w:tr w:rsidR="00F71A0F" w:rsidRPr="00F71A0F" w14:paraId="23F263C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BFEA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161</w:t>
            </w:r>
          </w:p>
        </w:tc>
        <w:tc>
          <w:tcPr>
            <w:tcW w:w="1953" w:type="dxa"/>
            <w:tcBorders>
              <w:top w:val="nil"/>
              <w:left w:val="nil"/>
              <w:bottom w:val="single" w:sz="4" w:space="0" w:color="auto"/>
              <w:right w:val="single" w:sz="4" w:space="0" w:color="auto"/>
            </w:tcBorders>
            <w:shd w:val="clear" w:color="000000" w:fill="FFFFFF"/>
            <w:vAlign w:val="bottom"/>
            <w:hideMark/>
          </w:tcPr>
          <w:p w14:paraId="568978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STA. ROSA DEL SARA (SCRZ)</w:t>
            </w:r>
          </w:p>
        </w:tc>
        <w:tc>
          <w:tcPr>
            <w:tcW w:w="848" w:type="dxa"/>
            <w:tcBorders>
              <w:top w:val="nil"/>
              <w:left w:val="nil"/>
              <w:bottom w:val="single" w:sz="4" w:space="0" w:color="auto"/>
              <w:right w:val="single" w:sz="4" w:space="0" w:color="auto"/>
            </w:tcBorders>
            <w:shd w:val="clear" w:color="000000" w:fill="FCD5B4"/>
            <w:vAlign w:val="bottom"/>
            <w:hideMark/>
          </w:tcPr>
          <w:p w14:paraId="72D07C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3C373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1EEBD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4B17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CC646C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D95800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5C86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78F52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5BDD2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40CC81" w14:textId="77777777" w:rsidR="00F71A0F" w:rsidRPr="00F71A0F" w:rsidRDefault="00F71A0F" w:rsidP="00F71A0F">
            <w:pPr>
              <w:rPr>
                <w:rFonts w:ascii="Times New Roman" w:hAnsi="Times New Roman"/>
                <w:sz w:val="20"/>
                <w:szCs w:val="20"/>
                <w:lang w:val="es-BO" w:eastAsia="es-BO"/>
              </w:rPr>
            </w:pPr>
          </w:p>
        </w:tc>
      </w:tr>
      <w:tr w:rsidR="00F71A0F" w:rsidRPr="00F71A0F" w14:paraId="6A51B9C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EBA1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162</w:t>
            </w:r>
          </w:p>
        </w:tc>
        <w:tc>
          <w:tcPr>
            <w:tcW w:w="1953" w:type="dxa"/>
            <w:tcBorders>
              <w:top w:val="nil"/>
              <w:left w:val="nil"/>
              <w:bottom w:val="single" w:sz="4" w:space="0" w:color="auto"/>
              <w:right w:val="single" w:sz="4" w:space="0" w:color="auto"/>
            </w:tcBorders>
            <w:shd w:val="clear" w:color="000000" w:fill="FFFFFF"/>
            <w:vAlign w:val="bottom"/>
            <w:hideMark/>
          </w:tcPr>
          <w:p w14:paraId="7EAE695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TAMBO QUEMADO (ORURO)</w:t>
            </w:r>
          </w:p>
        </w:tc>
        <w:tc>
          <w:tcPr>
            <w:tcW w:w="848" w:type="dxa"/>
            <w:tcBorders>
              <w:top w:val="nil"/>
              <w:left w:val="nil"/>
              <w:bottom w:val="single" w:sz="4" w:space="0" w:color="auto"/>
              <w:right w:val="single" w:sz="4" w:space="0" w:color="auto"/>
            </w:tcBorders>
            <w:shd w:val="clear" w:color="000000" w:fill="FCD5B4"/>
            <w:vAlign w:val="bottom"/>
            <w:hideMark/>
          </w:tcPr>
          <w:p w14:paraId="040B18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C42CB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8F569E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ECF7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2D6F3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B5887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E4450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DCD7CB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F35AD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4D01FB" w14:textId="77777777" w:rsidR="00F71A0F" w:rsidRPr="00F71A0F" w:rsidRDefault="00F71A0F" w:rsidP="00F71A0F">
            <w:pPr>
              <w:rPr>
                <w:rFonts w:ascii="Times New Roman" w:hAnsi="Times New Roman"/>
                <w:sz w:val="20"/>
                <w:szCs w:val="20"/>
                <w:lang w:val="es-BO" w:eastAsia="es-BO"/>
              </w:rPr>
            </w:pPr>
          </w:p>
        </w:tc>
      </w:tr>
      <w:tr w:rsidR="00F71A0F" w:rsidRPr="00F71A0F" w14:paraId="15F21F6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51A9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163</w:t>
            </w:r>
          </w:p>
        </w:tc>
        <w:tc>
          <w:tcPr>
            <w:tcW w:w="1953" w:type="dxa"/>
            <w:tcBorders>
              <w:top w:val="nil"/>
              <w:left w:val="nil"/>
              <w:bottom w:val="single" w:sz="4" w:space="0" w:color="auto"/>
              <w:right w:val="single" w:sz="4" w:space="0" w:color="auto"/>
            </w:tcBorders>
            <w:shd w:val="clear" w:color="000000" w:fill="FFFFFF"/>
            <w:vAlign w:val="bottom"/>
            <w:hideMark/>
          </w:tcPr>
          <w:p w14:paraId="43D1AD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TARATA (COCHABAMBA)</w:t>
            </w:r>
          </w:p>
        </w:tc>
        <w:tc>
          <w:tcPr>
            <w:tcW w:w="848" w:type="dxa"/>
            <w:tcBorders>
              <w:top w:val="nil"/>
              <w:left w:val="nil"/>
              <w:bottom w:val="single" w:sz="4" w:space="0" w:color="auto"/>
              <w:right w:val="single" w:sz="4" w:space="0" w:color="auto"/>
            </w:tcBorders>
            <w:shd w:val="clear" w:color="000000" w:fill="FCD5B4"/>
            <w:vAlign w:val="bottom"/>
            <w:hideMark/>
          </w:tcPr>
          <w:p w14:paraId="5E0768B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4A5E7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162D4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D4E6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CA600D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779FEF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36DD3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D1432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09DD2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76CF0F" w14:textId="77777777" w:rsidR="00F71A0F" w:rsidRPr="00F71A0F" w:rsidRDefault="00F71A0F" w:rsidP="00F71A0F">
            <w:pPr>
              <w:rPr>
                <w:rFonts w:ascii="Times New Roman" w:hAnsi="Times New Roman"/>
                <w:sz w:val="20"/>
                <w:szCs w:val="20"/>
                <w:lang w:val="es-BO" w:eastAsia="es-BO"/>
              </w:rPr>
            </w:pPr>
          </w:p>
        </w:tc>
      </w:tr>
      <w:tr w:rsidR="00F71A0F" w:rsidRPr="00F71A0F" w14:paraId="3A7CA3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ABB20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164</w:t>
            </w:r>
          </w:p>
        </w:tc>
        <w:tc>
          <w:tcPr>
            <w:tcW w:w="1953" w:type="dxa"/>
            <w:tcBorders>
              <w:top w:val="nil"/>
              <w:left w:val="nil"/>
              <w:bottom w:val="single" w:sz="4" w:space="0" w:color="auto"/>
              <w:right w:val="single" w:sz="4" w:space="0" w:color="auto"/>
            </w:tcBorders>
            <w:shd w:val="clear" w:color="000000" w:fill="FFFFFF"/>
            <w:vAlign w:val="bottom"/>
            <w:hideMark/>
          </w:tcPr>
          <w:p w14:paraId="49D950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TARVITA (CHUQUISACA)</w:t>
            </w:r>
          </w:p>
        </w:tc>
        <w:tc>
          <w:tcPr>
            <w:tcW w:w="848" w:type="dxa"/>
            <w:tcBorders>
              <w:top w:val="nil"/>
              <w:left w:val="nil"/>
              <w:bottom w:val="single" w:sz="4" w:space="0" w:color="auto"/>
              <w:right w:val="single" w:sz="4" w:space="0" w:color="auto"/>
            </w:tcBorders>
            <w:shd w:val="clear" w:color="000000" w:fill="FCD5B4"/>
            <w:vAlign w:val="bottom"/>
            <w:hideMark/>
          </w:tcPr>
          <w:p w14:paraId="30F0DF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3BE6F1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BB86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B5CFE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9ADA8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277E1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41C140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439908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F69B30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504F6CB" w14:textId="77777777" w:rsidR="00F71A0F" w:rsidRPr="00F71A0F" w:rsidRDefault="00F71A0F" w:rsidP="00F71A0F">
            <w:pPr>
              <w:rPr>
                <w:rFonts w:ascii="Times New Roman" w:hAnsi="Times New Roman"/>
                <w:sz w:val="20"/>
                <w:szCs w:val="20"/>
                <w:lang w:val="es-BO" w:eastAsia="es-BO"/>
              </w:rPr>
            </w:pPr>
          </w:p>
        </w:tc>
      </w:tr>
      <w:tr w:rsidR="00F71A0F" w:rsidRPr="00F71A0F" w14:paraId="37DDDC2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AA80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165</w:t>
            </w:r>
          </w:p>
        </w:tc>
        <w:tc>
          <w:tcPr>
            <w:tcW w:w="1953" w:type="dxa"/>
            <w:tcBorders>
              <w:top w:val="nil"/>
              <w:left w:val="nil"/>
              <w:bottom w:val="single" w:sz="4" w:space="0" w:color="auto"/>
              <w:right w:val="single" w:sz="4" w:space="0" w:color="auto"/>
            </w:tcBorders>
            <w:shd w:val="clear" w:color="000000" w:fill="FFFFFF"/>
            <w:vAlign w:val="bottom"/>
            <w:hideMark/>
          </w:tcPr>
          <w:p w14:paraId="7A7A633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TATASI (POTOSI)</w:t>
            </w:r>
          </w:p>
        </w:tc>
        <w:tc>
          <w:tcPr>
            <w:tcW w:w="848" w:type="dxa"/>
            <w:tcBorders>
              <w:top w:val="nil"/>
              <w:left w:val="nil"/>
              <w:bottom w:val="single" w:sz="4" w:space="0" w:color="auto"/>
              <w:right w:val="single" w:sz="4" w:space="0" w:color="auto"/>
            </w:tcBorders>
            <w:shd w:val="clear" w:color="000000" w:fill="FCD5B4"/>
            <w:vAlign w:val="bottom"/>
            <w:hideMark/>
          </w:tcPr>
          <w:p w14:paraId="443CDE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E2A93A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26E9A7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29E2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9E9563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9D809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05B81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7528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698DC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14F3CD7" w14:textId="77777777" w:rsidR="00F71A0F" w:rsidRPr="00F71A0F" w:rsidRDefault="00F71A0F" w:rsidP="00F71A0F">
            <w:pPr>
              <w:rPr>
                <w:rFonts w:ascii="Times New Roman" w:hAnsi="Times New Roman"/>
                <w:sz w:val="20"/>
                <w:szCs w:val="20"/>
                <w:lang w:val="es-BO" w:eastAsia="es-BO"/>
              </w:rPr>
            </w:pPr>
          </w:p>
        </w:tc>
      </w:tr>
      <w:tr w:rsidR="00F71A0F" w:rsidRPr="00F71A0F" w14:paraId="15773C5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55361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AD78C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TAZNA (POTOSI)</w:t>
            </w:r>
          </w:p>
        </w:tc>
        <w:tc>
          <w:tcPr>
            <w:tcW w:w="848" w:type="dxa"/>
            <w:tcBorders>
              <w:top w:val="nil"/>
              <w:left w:val="nil"/>
              <w:bottom w:val="single" w:sz="4" w:space="0" w:color="auto"/>
              <w:right w:val="single" w:sz="4" w:space="0" w:color="auto"/>
            </w:tcBorders>
            <w:shd w:val="clear" w:color="000000" w:fill="FCD5B4"/>
            <w:vAlign w:val="bottom"/>
            <w:hideMark/>
          </w:tcPr>
          <w:p w14:paraId="3A361C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8EEAE6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A5E0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19A51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828DA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243FE7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58643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E8ED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4DE0BD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57A074F" w14:textId="77777777" w:rsidR="00F71A0F" w:rsidRPr="00F71A0F" w:rsidRDefault="00F71A0F" w:rsidP="00F71A0F">
            <w:pPr>
              <w:rPr>
                <w:rFonts w:ascii="Times New Roman" w:hAnsi="Times New Roman"/>
                <w:sz w:val="20"/>
                <w:szCs w:val="20"/>
                <w:lang w:val="es-BO" w:eastAsia="es-BO"/>
              </w:rPr>
            </w:pPr>
          </w:p>
        </w:tc>
      </w:tr>
      <w:tr w:rsidR="00F71A0F" w:rsidRPr="00F71A0F" w14:paraId="0F8B07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A538D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167</w:t>
            </w:r>
          </w:p>
        </w:tc>
        <w:tc>
          <w:tcPr>
            <w:tcW w:w="1953" w:type="dxa"/>
            <w:tcBorders>
              <w:top w:val="nil"/>
              <w:left w:val="nil"/>
              <w:bottom w:val="single" w:sz="4" w:space="0" w:color="auto"/>
              <w:right w:val="single" w:sz="4" w:space="0" w:color="auto"/>
            </w:tcBorders>
            <w:shd w:val="clear" w:color="000000" w:fill="FFFFFF"/>
            <w:vAlign w:val="bottom"/>
            <w:hideMark/>
          </w:tcPr>
          <w:p w14:paraId="1263BB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TIAHUANACU (LA PAZ)</w:t>
            </w:r>
          </w:p>
        </w:tc>
        <w:tc>
          <w:tcPr>
            <w:tcW w:w="848" w:type="dxa"/>
            <w:tcBorders>
              <w:top w:val="nil"/>
              <w:left w:val="nil"/>
              <w:bottom w:val="single" w:sz="4" w:space="0" w:color="auto"/>
              <w:right w:val="single" w:sz="4" w:space="0" w:color="auto"/>
            </w:tcBorders>
            <w:shd w:val="clear" w:color="000000" w:fill="FCD5B4"/>
            <w:vAlign w:val="bottom"/>
            <w:hideMark/>
          </w:tcPr>
          <w:p w14:paraId="170AA7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EC9B1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AA84BB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6E3A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vAlign w:val="bottom"/>
            <w:hideMark/>
          </w:tcPr>
          <w:p w14:paraId="00C413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3B85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F9020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3393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09FD6D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00DF7F" w14:textId="77777777" w:rsidR="00F71A0F" w:rsidRPr="00F71A0F" w:rsidRDefault="00F71A0F" w:rsidP="00F71A0F">
            <w:pPr>
              <w:rPr>
                <w:rFonts w:ascii="Times New Roman" w:hAnsi="Times New Roman"/>
                <w:sz w:val="20"/>
                <w:szCs w:val="20"/>
                <w:lang w:val="es-BO" w:eastAsia="es-BO"/>
              </w:rPr>
            </w:pPr>
          </w:p>
        </w:tc>
      </w:tr>
      <w:tr w:rsidR="00F71A0F" w:rsidRPr="00F71A0F" w14:paraId="36AD9B2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3AF20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168</w:t>
            </w:r>
          </w:p>
        </w:tc>
        <w:tc>
          <w:tcPr>
            <w:tcW w:w="1953" w:type="dxa"/>
            <w:tcBorders>
              <w:top w:val="nil"/>
              <w:left w:val="nil"/>
              <w:bottom w:val="single" w:sz="4" w:space="0" w:color="auto"/>
              <w:right w:val="single" w:sz="4" w:space="0" w:color="auto"/>
            </w:tcBorders>
            <w:shd w:val="clear" w:color="000000" w:fill="FFFFFF"/>
            <w:vAlign w:val="bottom"/>
            <w:hideMark/>
          </w:tcPr>
          <w:p w14:paraId="508AE0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TIPUANI (LA PAZ)</w:t>
            </w:r>
          </w:p>
        </w:tc>
        <w:tc>
          <w:tcPr>
            <w:tcW w:w="848" w:type="dxa"/>
            <w:tcBorders>
              <w:top w:val="nil"/>
              <w:left w:val="nil"/>
              <w:bottom w:val="single" w:sz="4" w:space="0" w:color="auto"/>
              <w:right w:val="single" w:sz="4" w:space="0" w:color="auto"/>
            </w:tcBorders>
            <w:shd w:val="clear" w:color="000000" w:fill="FCD5B4"/>
            <w:vAlign w:val="bottom"/>
            <w:hideMark/>
          </w:tcPr>
          <w:p w14:paraId="7AD42C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AAD17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C331E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02F4EA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E9C2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FD0B9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56C2AE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B776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649F36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E0A92C6" w14:textId="77777777" w:rsidR="00F71A0F" w:rsidRPr="00F71A0F" w:rsidRDefault="00F71A0F" w:rsidP="00F71A0F">
            <w:pPr>
              <w:rPr>
                <w:rFonts w:ascii="Times New Roman" w:hAnsi="Times New Roman"/>
                <w:sz w:val="20"/>
                <w:szCs w:val="20"/>
                <w:lang w:val="es-BO" w:eastAsia="es-BO"/>
              </w:rPr>
            </w:pPr>
          </w:p>
        </w:tc>
      </w:tr>
      <w:tr w:rsidR="00F71A0F" w:rsidRPr="00F71A0F" w14:paraId="54FB70F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D26369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169</w:t>
            </w:r>
          </w:p>
        </w:tc>
        <w:tc>
          <w:tcPr>
            <w:tcW w:w="1953" w:type="dxa"/>
            <w:tcBorders>
              <w:top w:val="nil"/>
              <w:left w:val="nil"/>
              <w:bottom w:val="single" w:sz="4" w:space="0" w:color="auto"/>
              <w:right w:val="single" w:sz="4" w:space="0" w:color="auto"/>
            </w:tcBorders>
            <w:shd w:val="clear" w:color="000000" w:fill="FFFFFF"/>
            <w:vAlign w:val="bottom"/>
            <w:hideMark/>
          </w:tcPr>
          <w:p w14:paraId="7E08BE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TIQUIPAYA (COCHABAMBA)</w:t>
            </w:r>
          </w:p>
        </w:tc>
        <w:tc>
          <w:tcPr>
            <w:tcW w:w="848" w:type="dxa"/>
            <w:tcBorders>
              <w:top w:val="nil"/>
              <w:left w:val="nil"/>
              <w:bottom w:val="single" w:sz="4" w:space="0" w:color="auto"/>
              <w:right w:val="single" w:sz="4" w:space="0" w:color="auto"/>
            </w:tcBorders>
            <w:shd w:val="clear" w:color="000000" w:fill="FCD5B4"/>
            <w:vAlign w:val="bottom"/>
            <w:hideMark/>
          </w:tcPr>
          <w:p w14:paraId="3091914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B7ED19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B3C74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94139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6596F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25D89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6F2E82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FC01A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C8320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34DC7D" w14:textId="77777777" w:rsidR="00F71A0F" w:rsidRPr="00F71A0F" w:rsidRDefault="00F71A0F" w:rsidP="00F71A0F">
            <w:pPr>
              <w:rPr>
                <w:rFonts w:ascii="Times New Roman" w:hAnsi="Times New Roman"/>
                <w:sz w:val="20"/>
                <w:szCs w:val="20"/>
                <w:lang w:val="es-BO" w:eastAsia="es-BO"/>
              </w:rPr>
            </w:pPr>
          </w:p>
        </w:tc>
      </w:tr>
      <w:tr w:rsidR="00F71A0F" w:rsidRPr="00F71A0F" w14:paraId="1D3B12D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2A81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170</w:t>
            </w:r>
          </w:p>
        </w:tc>
        <w:tc>
          <w:tcPr>
            <w:tcW w:w="1953" w:type="dxa"/>
            <w:tcBorders>
              <w:top w:val="nil"/>
              <w:left w:val="nil"/>
              <w:bottom w:val="single" w:sz="4" w:space="0" w:color="auto"/>
              <w:right w:val="single" w:sz="4" w:space="0" w:color="auto"/>
            </w:tcBorders>
            <w:shd w:val="clear" w:color="000000" w:fill="FFFFFF"/>
            <w:vAlign w:val="bottom"/>
            <w:hideMark/>
          </w:tcPr>
          <w:p w14:paraId="72C985D9"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TOLATA/SAN BENITO (COCHABAMBA)</w:t>
            </w:r>
          </w:p>
        </w:tc>
        <w:tc>
          <w:tcPr>
            <w:tcW w:w="848" w:type="dxa"/>
            <w:tcBorders>
              <w:top w:val="nil"/>
              <w:left w:val="nil"/>
              <w:bottom w:val="single" w:sz="4" w:space="0" w:color="auto"/>
              <w:right w:val="single" w:sz="4" w:space="0" w:color="auto"/>
            </w:tcBorders>
            <w:shd w:val="clear" w:color="000000" w:fill="FCD5B4"/>
            <w:vAlign w:val="bottom"/>
            <w:hideMark/>
          </w:tcPr>
          <w:p w14:paraId="3820C5D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C5304F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7F1C66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562F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277439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69FAC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0C6CA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555AC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2B898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EADD115" w14:textId="77777777" w:rsidR="00F71A0F" w:rsidRPr="00F71A0F" w:rsidRDefault="00F71A0F" w:rsidP="00F71A0F">
            <w:pPr>
              <w:rPr>
                <w:rFonts w:ascii="Times New Roman" w:hAnsi="Times New Roman"/>
                <w:sz w:val="20"/>
                <w:szCs w:val="20"/>
                <w:lang w:val="es-BO" w:eastAsia="es-BO"/>
              </w:rPr>
            </w:pPr>
          </w:p>
        </w:tc>
      </w:tr>
      <w:tr w:rsidR="00F71A0F" w:rsidRPr="00F71A0F" w14:paraId="7480C92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4E4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171</w:t>
            </w:r>
          </w:p>
        </w:tc>
        <w:tc>
          <w:tcPr>
            <w:tcW w:w="1953" w:type="dxa"/>
            <w:tcBorders>
              <w:top w:val="nil"/>
              <w:left w:val="nil"/>
              <w:bottom w:val="single" w:sz="4" w:space="0" w:color="auto"/>
              <w:right w:val="single" w:sz="4" w:space="0" w:color="auto"/>
            </w:tcBorders>
            <w:shd w:val="clear" w:color="000000" w:fill="FFFFFF"/>
            <w:vAlign w:val="bottom"/>
            <w:hideMark/>
          </w:tcPr>
          <w:p w14:paraId="1C0B76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TOLEDO (ORURO)</w:t>
            </w:r>
          </w:p>
        </w:tc>
        <w:tc>
          <w:tcPr>
            <w:tcW w:w="848" w:type="dxa"/>
            <w:tcBorders>
              <w:top w:val="nil"/>
              <w:left w:val="nil"/>
              <w:bottom w:val="single" w:sz="4" w:space="0" w:color="auto"/>
              <w:right w:val="single" w:sz="4" w:space="0" w:color="auto"/>
            </w:tcBorders>
            <w:shd w:val="clear" w:color="000000" w:fill="FCD5B4"/>
            <w:noWrap/>
            <w:vAlign w:val="bottom"/>
            <w:hideMark/>
          </w:tcPr>
          <w:p w14:paraId="7EE06BC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294718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3D47B8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9292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6FBCD8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5099F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D450FF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820D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14FF6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A9CF42" w14:textId="77777777" w:rsidR="00F71A0F" w:rsidRPr="00F71A0F" w:rsidRDefault="00F71A0F" w:rsidP="00F71A0F">
            <w:pPr>
              <w:rPr>
                <w:rFonts w:ascii="Times New Roman" w:hAnsi="Times New Roman"/>
                <w:sz w:val="20"/>
                <w:szCs w:val="20"/>
                <w:lang w:val="es-BO" w:eastAsia="es-BO"/>
              </w:rPr>
            </w:pPr>
          </w:p>
        </w:tc>
      </w:tr>
      <w:tr w:rsidR="00F71A0F" w:rsidRPr="00F71A0F" w14:paraId="10E0F1C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B2B8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172</w:t>
            </w:r>
          </w:p>
        </w:tc>
        <w:tc>
          <w:tcPr>
            <w:tcW w:w="1953" w:type="dxa"/>
            <w:tcBorders>
              <w:top w:val="nil"/>
              <w:left w:val="nil"/>
              <w:bottom w:val="single" w:sz="4" w:space="0" w:color="auto"/>
              <w:right w:val="single" w:sz="4" w:space="0" w:color="auto"/>
            </w:tcBorders>
            <w:shd w:val="clear" w:color="000000" w:fill="FFFFFF"/>
            <w:vAlign w:val="bottom"/>
            <w:hideMark/>
          </w:tcPr>
          <w:p w14:paraId="624A1DE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TOMILQUE (POTOSÍ)</w:t>
            </w:r>
          </w:p>
        </w:tc>
        <w:tc>
          <w:tcPr>
            <w:tcW w:w="848" w:type="dxa"/>
            <w:tcBorders>
              <w:top w:val="nil"/>
              <w:left w:val="nil"/>
              <w:bottom w:val="single" w:sz="4" w:space="0" w:color="auto"/>
              <w:right w:val="single" w:sz="4" w:space="0" w:color="auto"/>
            </w:tcBorders>
            <w:shd w:val="clear" w:color="000000" w:fill="FCD5B4"/>
            <w:vAlign w:val="bottom"/>
            <w:hideMark/>
          </w:tcPr>
          <w:p w14:paraId="50695C4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06600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09E713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96922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415C1B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A648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741C8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1B81B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5F111E0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B92C30" w14:textId="77777777" w:rsidR="00F71A0F" w:rsidRPr="00F71A0F" w:rsidRDefault="00F71A0F" w:rsidP="00F71A0F">
            <w:pPr>
              <w:rPr>
                <w:rFonts w:ascii="Times New Roman" w:hAnsi="Times New Roman"/>
                <w:sz w:val="20"/>
                <w:szCs w:val="20"/>
                <w:lang w:val="es-BO" w:eastAsia="es-BO"/>
              </w:rPr>
            </w:pPr>
          </w:p>
        </w:tc>
      </w:tr>
      <w:tr w:rsidR="00F71A0F" w:rsidRPr="00F71A0F" w14:paraId="4660CA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A8059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173</w:t>
            </w:r>
          </w:p>
        </w:tc>
        <w:tc>
          <w:tcPr>
            <w:tcW w:w="1953" w:type="dxa"/>
            <w:tcBorders>
              <w:top w:val="nil"/>
              <w:left w:val="nil"/>
              <w:bottom w:val="single" w:sz="4" w:space="0" w:color="auto"/>
              <w:right w:val="single" w:sz="4" w:space="0" w:color="auto"/>
            </w:tcBorders>
            <w:shd w:val="clear" w:color="000000" w:fill="FFFFFF"/>
            <w:vAlign w:val="bottom"/>
            <w:hideMark/>
          </w:tcPr>
          <w:p w14:paraId="68EAF7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TOTORA (COCHABAMBA)</w:t>
            </w:r>
          </w:p>
        </w:tc>
        <w:tc>
          <w:tcPr>
            <w:tcW w:w="848" w:type="dxa"/>
            <w:tcBorders>
              <w:top w:val="nil"/>
              <w:left w:val="nil"/>
              <w:bottom w:val="single" w:sz="4" w:space="0" w:color="auto"/>
              <w:right w:val="single" w:sz="4" w:space="0" w:color="auto"/>
            </w:tcBorders>
            <w:shd w:val="clear" w:color="000000" w:fill="FCD5B4"/>
            <w:vAlign w:val="bottom"/>
            <w:hideMark/>
          </w:tcPr>
          <w:p w14:paraId="1938EDC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075DC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DA4D39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75601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991D24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A3DA01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33CDE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6EE3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0ECB8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2A3F0FB" w14:textId="77777777" w:rsidR="00F71A0F" w:rsidRPr="00F71A0F" w:rsidRDefault="00F71A0F" w:rsidP="00F71A0F">
            <w:pPr>
              <w:rPr>
                <w:rFonts w:ascii="Times New Roman" w:hAnsi="Times New Roman"/>
                <w:sz w:val="20"/>
                <w:szCs w:val="20"/>
                <w:lang w:val="es-BO" w:eastAsia="es-BO"/>
              </w:rPr>
            </w:pPr>
          </w:p>
        </w:tc>
      </w:tr>
      <w:tr w:rsidR="00F71A0F" w:rsidRPr="00F71A0F" w14:paraId="285B16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4CA5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174</w:t>
            </w:r>
          </w:p>
        </w:tc>
        <w:tc>
          <w:tcPr>
            <w:tcW w:w="1953" w:type="dxa"/>
            <w:tcBorders>
              <w:top w:val="nil"/>
              <w:left w:val="nil"/>
              <w:bottom w:val="single" w:sz="4" w:space="0" w:color="auto"/>
              <w:right w:val="single" w:sz="4" w:space="0" w:color="auto"/>
            </w:tcBorders>
            <w:shd w:val="clear" w:color="000000" w:fill="FFFFFF"/>
            <w:vAlign w:val="bottom"/>
            <w:hideMark/>
          </w:tcPr>
          <w:p w14:paraId="396E02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TUPIZA - COSITE (POTOSÍ)</w:t>
            </w:r>
          </w:p>
        </w:tc>
        <w:tc>
          <w:tcPr>
            <w:tcW w:w="848" w:type="dxa"/>
            <w:tcBorders>
              <w:top w:val="nil"/>
              <w:left w:val="nil"/>
              <w:bottom w:val="single" w:sz="4" w:space="0" w:color="auto"/>
              <w:right w:val="single" w:sz="4" w:space="0" w:color="auto"/>
            </w:tcBorders>
            <w:shd w:val="clear" w:color="000000" w:fill="FCD5B4"/>
            <w:vAlign w:val="bottom"/>
            <w:hideMark/>
          </w:tcPr>
          <w:p w14:paraId="4C644F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40883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9B7650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BAB815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D8E424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59226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2EDA4F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1DEDD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DD4A62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F6139D" w14:textId="77777777" w:rsidR="00F71A0F" w:rsidRPr="00F71A0F" w:rsidRDefault="00F71A0F" w:rsidP="00F71A0F">
            <w:pPr>
              <w:rPr>
                <w:rFonts w:ascii="Times New Roman" w:hAnsi="Times New Roman"/>
                <w:sz w:val="20"/>
                <w:szCs w:val="20"/>
                <w:lang w:val="es-BO" w:eastAsia="es-BO"/>
              </w:rPr>
            </w:pPr>
          </w:p>
        </w:tc>
      </w:tr>
      <w:tr w:rsidR="00F71A0F" w:rsidRPr="00F71A0F" w14:paraId="38B562B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97803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175</w:t>
            </w:r>
          </w:p>
        </w:tc>
        <w:tc>
          <w:tcPr>
            <w:tcW w:w="1953" w:type="dxa"/>
            <w:tcBorders>
              <w:top w:val="nil"/>
              <w:left w:val="nil"/>
              <w:bottom w:val="single" w:sz="4" w:space="0" w:color="auto"/>
              <w:right w:val="single" w:sz="4" w:space="0" w:color="auto"/>
            </w:tcBorders>
            <w:shd w:val="clear" w:color="000000" w:fill="FFFFFF"/>
            <w:vAlign w:val="bottom"/>
            <w:hideMark/>
          </w:tcPr>
          <w:p w14:paraId="1C275B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ULINCATE (COCHABAMBA)</w:t>
            </w:r>
          </w:p>
        </w:tc>
        <w:tc>
          <w:tcPr>
            <w:tcW w:w="848" w:type="dxa"/>
            <w:tcBorders>
              <w:top w:val="nil"/>
              <w:left w:val="nil"/>
              <w:bottom w:val="single" w:sz="4" w:space="0" w:color="auto"/>
              <w:right w:val="single" w:sz="4" w:space="0" w:color="auto"/>
            </w:tcBorders>
            <w:shd w:val="clear" w:color="000000" w:fill="FCD5B4"/>
            <w:vAlign w:val="bottom"/>
            <w:hideMark/>
          </w:tcPr>
          <w:p w14:paraId="2CFDDD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19DD0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41812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03A7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03161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217785B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15243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BEBED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50931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CB64D04" w14:textId="77777777" w:rsidR="00F71A0F" w:rsidRPr="00F71A0F" w:rsidRDefault="00F71A0F" w:rsidP="00F71A0F">
            <w:pPr>
              <w:rPr>
                <w:rFonts w:ascii="Times New Roman" w:hAnsi="Times New Roman"/>
                <w:sz w:val="20"/>
                <w:szCs w:val="20"/>
                <w:lang w:val="es-BO" w:eastAsia="es-BO"/>
              </w:rPr>
            </w:pPr>
          </w:p>
        </w:tc>
      </w:tr>
      <w:tr w:rsidR="00F71A0F" w:rsidRPr="00F71A0F" w14:paraId="5B9CB65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985B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176</w:t>
            </w:r>
          </w:p>
        </w:tc>
        <w:tc>
          <w:tcPr>
            <w:tcW w:w="1953" w:type="dxa"/>
            <w:tcBorders>
              <w:top w:val="nil"/>
              <w:left w:val="nil"/>
              <w:bottom w:val="single" w:sz="4" w:space="0" w:color="auto"/>
              <w:right w:val="single" w:sz="4" w:space="0" w:color="auto"/>
            </w:tcBorders>
            <w:shd w:val="clear" w:color="000000" w:fill="FFFFFF"/>
            <w:vAlign w:val="bottom"/>
            <w:hideMark/>
          </w:tcPr>
          <w:p w14:paraId="6CFA00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VACAS (COCHABAMBA)</w:t>
            </w:r>
          </w:p>
        </w:tc>
        <w:tc>
          <w:tcPr>
            <w:tcW w:w="848" w:type="dxa"/>
            <w:tcBorders>
              <w:top w:val="nil"/>
              <w:left w:val="nil"/>
              <w:bottom w:val="single" w:sz="4" w:space="0" w:color="auto"/>
              <w:right w:val="single" w:sz="4" w:space="0" w:color="auto"/>
            </w:tcBorders>
            <w:shd w:val="clear" w:color="000000" w:fill="FCD5B4"/>
            <w:vAlign w:val="bottom"/>
            <w:hideMark/>
          </w:tcPr>
          <w:p w14:paraId="4DFBD7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17835B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B0D66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A1E77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DE6BE6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23417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B93807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4B365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155B29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FB0C5B0" w14:textId="77777777" w:rsidR="00F71A0F" w:rsidRPr="00F71A0F" w:rsidRDefault="00F71A0F" w:rsidP="00F71A0F">
            <w:pPr>
              <w:rPr>
                <w:rFonts w:ascii="Times New Roman" w:hAnsi="Times New Roman"/>
                <w:sz w:val="20"/>
                <w:szCs w:val="20"/>
                <w:lang w:val="es-BO" w:eastAsia="es-BO"/>
              </w:rPr>
            </w:pPr>
          </w:p>
        </w:tc>
      </w:tr>
      <w:tr w:rsidR="00F71A0F" w:rsidRPr="00F71A0F" w14:paraId="39CB38E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0B49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177</w:t>
            </w:r>
          </w:p>
        </w:tc>
        <w:tc>
          <w:tcPr>
            <w:tcW w:w="1953" w:type="dxa"/>
            <w:tcBorders>
              <w:top w:val="nil"/>
              <w:left w:val="nil"/>
              <w:bottom w:val="single" w:sz="4" w:space="0" w:color="auto"/>
              <w:right w:val="single" w:sz="4" w:space="0" w:color="auto"/>
            </w:tcBorders>
            <w:shd w:val="clear" w:color="000000" w:fill="FFFFFF"/>
            <w:vAlign w:val="bottom"/>
            <w:hideMark/>
          </w:tcPr>
          <w:p w14:paraId="1A06C1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VALENCIANI (LA PAZ)</w:t>
            </w:r>
          </w:p>
        </w:tc>
        <w:tc>
          <w:tcPr>
            <w:tcW w:w="848" w:type="dxa"/>
            <w:tcBorders>
              <w:top w:val="nil"/>
              <w:left w:val="nil"/>
              <w:bottom w:val="single" w:sz="4" w:space="0" w:color="auto"/>
              <w:right w:val="single" w:sz="4" w:space="0" w:color="auto"/>
            </w:tcBorders>
            <w:shd w:val="clear" w:color="000000" w:fill="FCD5B4"/>
            <w:vAlign w:val="bottom"/>
            <w:hideMark/>
          </w:tcPr>
          <w:p w14:paraId="104C222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3C640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7A279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F269B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728D0B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3DC24C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F7B72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D930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2A332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F92347" w14:textId="77777777" w:rsidR="00F71A0F" w:rsidRPr="00F71A0F" w:rsidRDefault="00F71A0F" w:rsidP="00F71A0F">
            <w:pPr>
              <w:rPr>
                <w:rFonts w:ascii="Times New Roman" w:hAnsi="Times New Roman"/>
                <w:sz w:val="20"/>
                <w:szCs w:val="20"/>
                <w:lang w:val="es-BO" w:eastAsia="es-BO"/>
              </w:rPr>
            </w:pPr>
          </w:p>
        </w:tc>
      </w:tr>
      <w:tr w:rsidR="00F71A0F" w:rsidRPr="00F71A0F" w14:paraId="084A6DC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452D5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178</w:t>
            </w:r>
          </w:p>
        </w:tc>
        <w:tc>
          <w:tcPr>
            <w:tcW w:w="1953" w:type="dxa"/>
            <w:tcBorders>
              <w:top w:val="nil"/>
              <w:left w:val="nil"/>
              <w:bottom w:val="single" w:sz="4" w:space="0" w:color="auto"/>
              <w:right w:val="single" w:sz="4" w:space="0" w:color="auto"/>
            </w:tcBorders>
            <w:shd w:val="clear" w:color="000000" w:fill="FFFFFF"/>
            <w:vAlign w:val="bottom"/>
            <w:hideMark/>
          </w:tcPr>
          <w:p w14:paraId="38C80D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VALENCIANI-S.PABLO (LA PAZ)</w:t>
            </w:r>
          </w:p>
        </w:tc>
        <w:tc>
          <w:tcPr>
            <w:tcW w:w="848" w:type="dxa"/>
            <w:tcBorders>
              <w:top w:val="nil"/>
              <w:left w:val="nil"/>
              <w:bottom w:val="single" w:sz="4" w:space="0" w:color="auto"/>
              <w:right w:val="single" w:sz="4" w:space="0" w:color="auto"/>
            </w:tcBorders>
            <w:shd w:val="clear" w:color="000000" w:fill="FCD5B4"/>
            <w:noWrap/>
            <w:vAlign w:val="bottom"/>
            <w:hideMark/>
          </w:tcPr>
          <w:p w14:paraId="6DC7AE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7768F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0038CA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3794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656FD5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240B8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7FDBE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C9078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D70AF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16FF3C" w14:textId="77777777" w:rsidR="00F71A0F" w:rsidRPr="00F71A0F" w:rsidRDefault="00F71A0F" w:rsidP="00F71A0F">
            <w:pPr>
              <w:rPr>
                <w:rFonts w:ascii="Times New Roman" w:hAnsi="Times New Roman"/>
                <w:sz w:val="20"/>
                <w:szCs w:val="20"/>
                <w:lang w:val="es-BO" w:eastAsia="es-BO"/>
              </w:rPr>
            </w:pPr>
          </w:p>
        </w:tc>
      </w:tr>
      <w:tr w:rsidR="00F71A0F" w:rsidRPr="00F71A0F" w14:paraId="7B3693F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A6127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179</w:t>
            </w:r>
          </w:p>
        </w:tc>
        <w:tc>
          <w:tcPr>
            <w:tcW w:w="1953" w:type="dxa"/>
            <w:tcBorders>
              <w:top w:val="nil"/>
              <w:left w:val="nil"/>
              <w:bottom w:val="single" w:sz="4" w:space="0" w:color="auto"/>
              <w:right w:val="single" w:sz="4" w:space="0" w:color="auto"/>
            </w:tcBorders>
            <w:shd w:val="clear" w:color="000000" w:fill="FFFFFF"/>
            <w:vAlign w:val="bottom"/>
            <w:hideMark/>
          </w:tcPr>
          <w:p w14:paraId="6C2708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VALLE CONCEPCIÓN (TARIJA)</w:t>
            </w:r>
          </w:p>
        </w:tc>
        <w:tc>
          <w:tcPr>
            <w:tcW w:w="848" w:type="dxa"/>
            <w:tcBorders>
              <w:top w:val="nil"/>
              <w:left w:val="nil"/>
              <w:bottom w:val="single" w:sz="4" w:space="0" w:color="auto"/>
              <w:right w:val="single" w:sz="4" w:space="0" w:color="auto"/>
            </w:tcBorders>
            <w:shd w:val="clear" w:color="000000" w:fill="FCD5B4"/>
            <w:vAlign w:val="bottom"/>
            <w:hideMark/>
          </w:tcPr>
          <w:p w14:paraId="308415E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494F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743E0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77B57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1DC5B0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9C07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5E09C7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E09A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79C2B8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D3DE993" w14:textId="77777777" w:rsidR="00F71A0F" w:rsidRPr="00F71A0F" w:rsidRDefault="00F71A0F" w:rsidP="00F71A0F">
            <w:pPr>
              <w:rPr>
                <w:rFonts w:ascii="Times New Roman" w:hAnsi="Times New Roman"/>
                <w:sz w:val="20"/>
                <w:szCs w:val="20"/>
                <w:lang w:val="es-BO" w:eastAsia="es-BO"/>
              </w:rPr>
            </w:pPr>
          </w:p>
        </w:tc>
      </w:tr>
      <w:tr w:rsidR="00F71A0F" w:rsidRPr="00F71A0F" w14:paraId="2CD1BAB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D6D2A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180</w:t>
            </w:r>
          </w:p>
        </w:tc>
        <w:tc>
          <w:tcPr>
            <w:tcW w:w="1953" w:type="dxa"/>
            <w:tcBorders>
              <w:top w:val="nil"/>
              <w:left w:val="nil"/>
              <w:bottom w:val="single" w:sz="4" w:space="0" w:color="auto"/>
              <w:right w:val="single" w:sz="4" w:space="0" w:color="auto"/>
            </w:tcBorders>
            <w:shd w:val="clear" w:color="000000" w:fill="FFFFFF"/>
            <w:vAlign w:val="bottom"/>
            <w:hideMark/>
          </w:tcPr>
          <w:p w14:paraId="075D2B5D"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VIACHA - CERRO SAN PEDRO (LA PAZ)</w:t>
            </w:r>
          </w:p>
        </w:tc>
        <w:tc>
          <w:tcPr>
            <w:tcW w:w="848" w:type="dxa"/>
            <w:tcBorders>
              <w:top w:val="nil"/>
              <w:left w:val="nil"/>
              <w:bottom w:val="single" w:sz="4" w:space="0" w:color="auto"/>
              <w:right w:val="single" w:sz="4" w:space="0" w:color="auto"/>
            </w:tcBorders>
            <w:shd w:val="clear" w:color="000000" w:fill="FCD5B4"/>
            <w:vAlign w:val="bottom"/>
            <w:hideMark/>
          </w:tcPr>
          <w:p w14:paraId="1C5553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076B80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7E011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DFD8DF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vAlign w:val="bottom"/>
            <w:hideMark/>
          </w:tcPr>
          <w:p w14:paraId="433B8A0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E2A235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19A14A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F16000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A0D39A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869C5B0" w14:textId="77777777" w:rsidR="00F71A0F" w:rsidRPr="00F71A0F" w:rsidRDefault="00F71A0F" w:rsidP="00F71A0F">
            <w:pPr>
              <w:rPr>
                <w:rFonts w:ascii="Times New Roman" w:hAnsi="Times New Roman"/>
                <w:sz w:val="20"/>
                <w:szCs w:val="20"/>
                <w:lang w:val="es-BO" w:eastAsia="es-BO"/>
              </w:rPr>
            </w:pPr>
          </w:p>
        </w:tc>
      </w:tr>
      <w:tr w:rsidR="00F71A0F" w:rsidRPr="00F71A0F" w14:paraId="6319660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F5E1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181</w:t>
            </w:r>
          </w:p>
        </w:tc>
        <w:tc>
          <w:tcPr>
            <w:tcW w:w="1953" w:type="dxa"/>
            <w:tcBorders>
              <w:top w:val="nil"/>
              <w:left w:val="nil"/>
              <w:bottom w:val="single" w:sz="4" w:space="0" w:color="auto"/>
              <w:right w:val="single" w:sz="4" w:space="0" w:color="auto"/>
            </w:tcBorders>
            <w:shd w:val="clear" w:color="000000" w:fill="FFFFFF"/>
            <w:vAlign w:val="bottom"/>
            <w:hideMark/>
          </w:tcPr>
          <w:p w14:paraId="67DE29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ABECIA (CHUQUISACA)</w:t>
            </w:r>
          </w:p>
        </w:tc>
        <w:tc>
          <w:tcPr>
            <w:tcW w:w="848" w:type="dxa"/>
            <w:tcBorders>
              <w:top w:val="nil"/>
              <w:left w:val="nil"/>
              <w:bottom w:val="single" w:sz="4" w:space="0" w:color="auto"/>
              <w:right w:val="single" w:sz="4" w:space="0" w:color="auto"/>
            </w:tcBorders>
            <w:shd w:val="clear" w:color="000000" w:fill="FCD5B4"/>
            <w:vAlign w:val="bottom"/>
            <w:hideMark/>
          </w:tcPr>
          <w:p w14:paraId="50EB9E1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A1CE33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144E54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1BE4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81EAB3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B9A1AD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20492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465F4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653FD3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2615A7" w14:textId="77777777" w:rsidR="00F71A0F" w:rsidRPr="00F71A0F" w:rsidRDefault="00F71A0F" w:rsidP="00F71A0F">
            <w:pPr>
              <w:rPr>
                <w:rFonts w:ascii="Times New Roman" w:hAnsi="Times New Roman"/>
                <w:sz w:val="20"/>
                <w:szCs w:val="20"/>
                <w:lang w:val="es-BO" w:eastAsia="es-BO"/>
              </w:rPr>
            </w:pPr>
          </w:p>
        </w:tc>
      </w:tr>
      <w:tr w:rsidR="00F71A0F" w:rsidRPr="00F71A0F" w14:paraId="28D0C1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06B39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182</w:t>
            </w:r>
          </w:p>
        </w:tc>
        <w:tc>
          <w:tcPr>
            <w:tcW w:w="1953" w:type="dxa"/>
            <w:tcBorders>
              <w:top w:val="nil"/>
              <w:left w:val="nil"/>
              <w:bottom w:val="single" w:sz="4" w:space="0" w:color="auto"/>
              <w:right w:val="single" w:sz="4" w:space="0" w:color="auto"/>
            </w:tcBorders>
            <w:shd w:val="clear" w:color="000000" w:fill="FFFFFF"/>
            <w:vAlign w:val="bottom"/>
            <w:hideMark/>
          </w:tcPr>
          <w:p w14:paraId="0C846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MARGARITA (CHUQUISACA)</w:t>
            </w:r>
          </w:p>
        </w:tc>
        <w:tc>
          <w:tcPr>
            <w:tcW w:w="848" w:type="dxa"/>
            <w:tcBorders>
              <w:top w:val="nil"/>
              <w:left w:val="nil"/>
              <w:bottom w:val="single" w:sz="4" w:space="0" w:color="auto"/>
              <w:right w:val="single" w:sz="4" w:space="0" w:color="auto"/>
            </w:tcBorders>
            <w:shd w:val="clear" w:color="000000" w:fill="FCD5B4"/>
            <w:vAlign w:val="bottom"/>
            <w:hideMark/>
          </w:tcPr>
          <w:p w14:paraId="4E9958B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BED976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D667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054D5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88E42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BA5E14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BFFD4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63F4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56BB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213A92" w14:textId="77777777" w:rsidR="00F71A0F" w:rsidRPr="00F71A0F" w:rsidRDefault="00F71A0F" w:rsidP="00F71A0F">
            <w:pPr>
              <w:rPr>
                <w:rFonts w:ascii="Times New Roman" w:hAnsi="Times New Roman"/>
                <w:sz w:val="20"/>
                <w:szCs w:val="20"/>
                <w:lang w:val="es-BO" w:eastAsia="es-BO"/>
              </w:rPr>
            </w:pPr>
          </w:p>
        </w:tc>
      </w:tr>
      <w:tr w:rsidR="00F71A0F" w:rsidRPr="00F71A0F" w14:paraId="6E34463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A178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183</w:t>
            </w:r>
          </w:p>
        </w:tc>
        <w:tc>
          <w:tcPr>
            <w:tcW w:w="1953" w:type="dxa"/>
            <w:tcBorders>
              <w:top w:val="nil"/>
              <w:left w:val="nil"/>
              <w:bottom w:val="single" w:sz="4" w:space="0" w:color="auto"/>
              <w:right w:val="single" w:sz="4" w:space="0" w:color="auto"/>
            </w:tcBorders>
            <w:shd w:val="clear" w:color="000000" w:fill="FFFFFF"/>
            <w:vAlign w:val="bottom"/>
            <w:hideMark/>
          </w:tcPr>
          <w:p w14:paraId="2CA47A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TUNARI (COCHABAMBA)</w:t>
            </w:r>
          </w:p>
        </w:tc>
        <w:tc>
          <w:tcPr>
            <w:tcW w:w="848" w:type="dxa"/>
            <w:tcBorders>
              <w:top w:val="nil"/>
              <w:left w:val="nil"/>
              <w:bottom w:val="single" w:sz="4" w:space="0" w:color="auto"/>
              <w:right w:val="single" w:sz="4" w:space="0" w:color="auto"/>
            </w:tcBorders>
            <w:shd w:val="clear" w:color="000000" w:fill="FCD5B4"/>
            <w:vAlign w:val="bottom"/>
            <w:hideMark/>
          </w:tcPr>
          <w:p w14:paraId="3D0D05A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9EC7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68133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B693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73BEFC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6A133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70C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98D6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457234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F1541A" w14:textId="77777777" w:rsidR="00F71A0F" w:rsidRPr="00F71A0F" w:rsidRDefault="00F71A0F" w:rsidP="00F71A0F">
            <w:pPr>
              <w:rPr>
                <w:rFonts w:ascii="Times New Roman" w:hAnsi="Times New Roman"/>
                <w:sz w:val="20"/>
                <w:szCs w:val="20"/>
                <w:lang w:val="es-BO" w:eastAsia="es-BO"/>
              </w:rPr>
            </w:pPr>
          </w:p>
        </w:tc>
      </w:tr>
      <w:tr w:rsidR="00F71A0F" w:rsidRPr="00F71A0F" w14:paraId="7C7818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7634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184</w:t>
            </w:r>
          </w:p>
        </w:tc>
        <w:tc>
          <w:tcPr>
            <w:tcW w:w="1953" w:type="dxa"/>
            <w:tcBorders>
              <w:top w:val="nil"/>
              <w:left w:val="nil"/>
              <w:bottom w:val="single" w:sz="4" w:space="0" w:color="auto"/>
              <w:right w:val="single" w:sz="4" w:space="0" w:color="auto"/>
            </w:tcBorders>
            <w:shd w:val="clear" w:color="000000" w:fill="FFFFFF"/>
            <w:vAlign w:val="bottom"/>
            <w:hideMark/>
          </w:tcPr>
          <w:p w14:paraId="5FBB68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VILLAZÓN - COSITE (POTOSÍ)</w:t>
            </w:r>
          </w:p>
        </w:tc>
        <w:tc>
          <w:tcPr>
            <w:tcW w:w="848" w:type="dxa"/>
            <w:tcBorders>
              <w:top w:val="nil"/>
              <w:left w:val="nil"/>
              <w:bottom w:val="single" w:sz="4" w:space="0" w:color="auto"/>
              <w:right w:val="single" w:sz="4" w:space="0" w:color="auto"/>
            </w:tcBorders>
            <w:shd w:val="clear" w:color="000000" w:fill="FCD5B4"/>
            <w:vAlign w:val="bottom"/>
            <w:hideMark/>
          </w:tcPr>
          <w:p w14:paraId="3391ABC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78D59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A65D2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5007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24C940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D8436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9DFB3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CBA52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2FDDD9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9BE59" w14:textId="77777777" w:rsidR="00F71A0F" w:rsidRPr="00F71A0F" w:rsidRDefault="00F71A0F" w:rsidP="00F71A0F">
            <w:pPr>
              <w:rPr>
                <w:rFonts w:ascii="Times New Roman" w:hAnsi="Times New Roman"/>
                <w:sz w:val="20"/>
                <w:szCs w:val="20"/>
                <w:lang w:val="es-BO" w:eastAsia="es-BO"/>
              </w:rPr>
            </w:pPr>
          </w:p>
        </w:tc>
      </w:tr>
      <w:tr w:rsidR="00F71A0F" w:rsidRPr="00F71A0F" w14:paraId="00F84A9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4DDB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185</w:t>
            </w:r>
          </w:p>
        </w:tc>
        <w:tc>
          <w:tcPr>
            <w:tcW w:w="1953" w:type="dxa"/>
            <w:tcBorders>
              <w:top w:val="nil"/>
              <w:left w:val="nil"/>
              <w:bottom w:val="single" w:sz="4" w:space="0" w:color="auto"/>
              <w:right w:val="single" w:sz="4" w:space="0" w:color="auto"/>
            </w:tcBorders>
            <w:shd w:val="clear" w:color="000000" w:fill="FFFFFF"/>
            <w:vAlign w:val="bottom"/>
            <w:hideMark/>
          </w:tcPr>
          <w:p w14:paraId="13D75AE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VINTO (COCHABAMBA)</w:t>
            </w:r>
          </w:p>
        </w:tc>
        <w:tc>
          <w:tcPr>
            <w:tcW w:w="848" w:type="dxa"/>
            <w:tcBorders>
              <w:top w:val="nil"/>
              <w:left w:val="nil"/>
              <w:bottom w:val="single" w:sz="4" w:space="0" w:color="auto"/>
              <w:right w:val="single" w:sz="4" w:space="0" w:color="auto"/>
            </w:tcBorders>
            <w:shd w:val="clear" w:color="000000" w:fill="FCD5B4"/>
            <w:vAlign w:val="bottom"/>
            <w:hideMark/>
          </w:tcPr>
          <w:p w14:paraId="47C729D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9CA90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B0CFA1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E2EC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B9B4B7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AA58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5127C5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13925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85C5CF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6788CF" w14:textId="77777777" w:rsidR="00F71A0F" w:rsidRPr="00F71A0F" w:rsidRDefault="00F71A0F" w:rsidP="00F71A0F">
            <w:pPr>
              <w:rPr>
                <w:rFonts w:ascii="Times New Roman" w:hAnsi="Times New Roman"/>
                <w:sz w:val="20"/>
                <w:szCs w:val="20"/>
                <w:lang w:val="es-BO" w:eastAsia="es-BO"/>
              </w:rPr>
            </w:pPr>
          </w:p>
        </w:tc>
      </w:tr>
      <w:tr w:rsidR="00F71A0F" w:rsidRPr="00F71A0F" w14:paraId="29DE39D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5136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186</w:t>
            </w:r>
          </w:p>
        </w:tc>
        <w:tc>
          <w:tcPr>
            <w:tcW w:w="1953" w:type="dxa"/>
            <w:tcBorders>
              <w:top w:val="nil"/>
              <w:left w:val="nil"/>
              <w:bottom w:val="single" w:sz="4" w:space="0" w:color="auto"/>
              <w:right w:val="single" w:sz="4" w:space="0" w:color="auto"/>
            </w:tcBorders>
            <w:shd w:val="clear" w:color="000000" w:fill="FFFFFF"/>
            <w:vAlign w:val="bottom"/>
            <w:hideMark/>
          </w:tcPr>
          <w:p w14:paraId="569A26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VITICHI (POTOSÍ)</w:t>
            </w:r>
          </w:p>
        </w:tc>
        <w:tc>
          <w:tcPr>
            <w:tcW w:w="848" w:type="dxa"/>
            <w:tcBorders>
              <w:top w:val="nil"/>
              <w:left w:val="nil"/>
              <w:bottom w:val="single" w:sz="4" w:space="0" w:color="auto"/>
              <w:right w:val="single" w:sz="4" w:space="0" w:color="auto"/>
            </w:tcBorders>
            <w:shd w:val="clear" w:color="000000" w:fill="FCD5B4"/>
            <w:vAlign w:val="bottom"/>
            <w:hideMark/>
          </w:tcPr>
          <w:p w14:paraId="72C733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1AAA6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D08A33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F6A2E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81F7F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0125F2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DA0D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4F49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BA4B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E12F3F" w14:textId="77777777" w:rsidR="00F71A0F" w:rsidRPr="00F71A0F" w:rsidRDefault="00F71A0F" w:rsidP="00F71A0F">
            <w:pPr>
              <w:rPr>
                <w:rFonts w:ascii="Times New Roman" w:hAnsi="Times New Roman"/>
                <w:sz w:val="20"/>
                <w:szCs w:val="20"/>
                <w:lang w:val="es-BO" w:eastAsia="es-BO"/>
              </w:rPr>
            </w:pPr>
          </w:p>
        </w:tc>
      </w:tr>
      <w:tr w:rsidR="00F71A0F" w:rsidRPr="00F71A0F" w14:paraId="2FD83CA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5D98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187</w:t>
            </w:r>
          </w:p>
        </w:tc>
        <w:tc>
          <w:tcPr>
            <w:tcW w:w="1953" w:type="dxa"/>
            <w:tcBorders>
              <w:top w:val="nil"/>
              <w:left w:val="nil"/>
              <w:bottom w:val="single" w:sz="4" w:space="0" w:color="auto"/>
              <w:right w:val="single" w:sz="4" w:space="0" w:color="auto"/>
            </w:tcBorders>
            <w:shd w:val="clear" w:color="000000" w:fill="FFFFFF"/>
            <w:vAlign w:val="bottom"/>
            <w:hideMark/>
          </w:tcPr>
          <w:p w14:paraId="1AA454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YACO (LA PAZ)</w:t>
            </w:r>
          </w:p>
        </w:tc>
        <w:tc>
          <w:tcPr>
            <w:tcW w:w="848" w:type="dxa"/>
            <w:tcBorders>
              <w:top w:val="nil"/>
              <w:left w:val="nil"/>
              <w:bottom w:val="single" w:sz="4" w:space="0" w:color="auto"/>
              <w:right w:val="single" w:sz="4" w:space="0" w:color="auto"/>
            </w:tcBorders>
            <w:shd w:val="clear" w:color="000000" w:fill="FCD5B4"/>
            <w:vAlign w:val="bottom"/>
            <w:hideMark/>
          </w:tcPr>
          <w:p w14:paraId="2D424F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3E1AFC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22220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C7FC5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CC5B58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7D0AD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92F0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F2BC0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78A64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8F345A" w14:textId="77777777" w:rsidR="00F71A0F" w:rsidRPr="00F71A0F" w:rsidRDefault="00F71A0F" w:rsidP="00F71A0F">
            <w:pPr>
              <w:rPr>
                <w:rFonts w:ascii="Times New Roman" w:hAnsi="Times New Roman"/>
                <w:sz w:val="20"/>
                <w:szCs w:val="20"/>
                <w:lang w:val="es-BO" w:eastAsia="es-BO"/>
              </w:rPr>
            </w:pPr>
          </w:p>
        </w:tc>
      </w:tr>
      <w:tr w:rsidR="00F71A0F" w:rsidRPr="00F71A0F" w14:paraId="4AC61F1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9AE7D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188</w:t>
            </w:r>
          </w:p>
        </w:tc>
        <w:tc>
          <w:tcPr>
            <w:tcW w:w="1953" w:type="dxa"/>
            <w:tcBorders>
              <w:top w:val="nil"/>
              <w:left w:val="nil"/>
              <w:bottom w:val="single" w:sz="4" w:space="0" w:color="auto"/>
              <w:right w:val="single" w:sz="4" w:space="0" w:color="auto"/>
            </w:tcBorders>
            <w:shd w:val="clear" w:color="000000" w:fill="FFFFFF"/>
            <w:vAlign w:val="bottom"/>
            <w:hideMark/>
          </w:tcPr>
          <w:p w14:paraId="72BC3C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YAMPARAEZ (CHUQUISACA)</w:t>
            </w:r>
          </w:p>
        </w:tc>
        <w:tc>
          <w:tcPr>
            <w:tcW w:w="848" w:type="dxa"/>
            <w:tcBorders>
              <w:top w:val="nil"/>
              <w:left w:val="nil"/>
              <w:bottom w:val="single" w:sz="4" w:space="0" w:color="auto"/>
              <w:right w:val="single" w:sz="4" w:space="0" w:color="auto"/>
            </w:tcBorders>
            <w:shd w:val="clear" w:color="000000" w:fill="FCD5B4"/>
            <w:vAlign w:val="bottom"/>
            <w:hideMark/>
          </w:tcPr>
          <w:p w14:paraId="3A652D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A0C5E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0D4133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F213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6BF42B9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1382EC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36808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2564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A89A0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CDB7938" w14:textId="77777777" w:rsidR="00F71A0F" w:rsidRPr="00F71A0F" w:rsidRDefault="00F71A0F" w:rsidP="00F71A0F">
            <w:pPr>
              <w:rPr>
                <w:rFonts w:ascii="Times New Roman" w:hAnsi="Times New Roman"/>
                <w:sz w:val="20"/>
                <w:szCs w:val="20"/>
                <w:lang w:val="es-BO" w:eastAsia="es-BO"/>
              </w:rPr>
            </w:pPr>
          </w:p>
        </w:tc>
      </w:tr>
      <w:tr w:rsidR="00F71A0F" w:rsidRPr="00F71A0F" w14:paraId="18FBC22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A406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189</w:t>
            </w:r>
          </w:p>
        </w:tc>
        <w:tc>
          <w:tcPr>
            <w:tcW w:w="1953" w:type="dxa"/>
            <w:tcBorders>
              <w:top w:val="nil"/>
              <w:left w:val="nil"/>
              <w:bottom w:val="single" w:sz="4" w:space="0" w:color="auto"/>
              <w:right w:val="single" w:sz="4" w:space="0" w:color="auto"/>
            </w:tcBorders>
            <w:shd w:val="clear" w:color="000000" w:fill="FFFFFF"/>
            <w:vAlign w:val="bottom"/>
            <w:hideMark/>
          </w:tcPr>
          <w:p w14:paraId="089695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YANACACHI (LA PAZ)</w:t>
            </w:r>
          </w:p>
        </w:tc>
        <w:tc>
          <w:tcPr>
            <w:tcW w:w="848" w:type="dxa"/>
            <w:tcBorders>
              <w:top w:val="nil"/>
              <w:left w:val="nil"/>
              <w:bottom w:val="single" w:sz="4" w:space="0" w:color="auto"/>
              <w:right w:val="single" w:sz="4" w:space="0" w:color="auto"/>
            </w:tcBorders>
            <w:shd w:val="clear" w:color="000000" w:fill="FCD5B4"/>
            <w:vAlign w:val="bottom"/>
            <w:hideMark/>
          </w:tcPr>
          <w:p w14:paraId="13E1FD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BA8A2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53D09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4760E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3014D9D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AF70B2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2742B3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AAB8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973A51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923B5A" w14:textId="77777777" w:rsidR="00F71A0F" w:rsidRPr="00F71A0F" w:rsidRDefault="00F71A0F" w:rsidP="00F71A0F">
            <w:pPr>
              <w:rPr>
                <w:rFonts w:ascii="Times New Roman" w:hAnsi="Times New Roman"/>
                <w:sz w:val="20"/>
                <w:szCs w:val="20"/>
                <w:lang w:val="es-BO" w:eastAsia="es-BO"/>
              </w:rPr>
            </w:pPr>
          </w:p>
        </w:tc>
      </w:tr>
      <w:tr w:rsidR="00F71A0F" w:rsidRPr="00F71A0F" w14:paraId="4477E6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D5490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190</w:t>
            </w:r>
          </w:p>
        </w:tc>
        <w:tc>
          <w:tcPr>
            <w:tcW w:w="1953" w:type="dxa"/>
            <w:tcBorders>
              <w:top w:val="nil"/>
              <w:left w:val="nil"/>
              <w:bottom w:val="single" w:sz="4" w:space="0" w:color="auto"/>
              <w:right w:val="single" w:sz="4" w:space="0" w:color="auto"/>
            </w:tcBorders>
            <w:shd w:val="clear" w:color="000000" w:fill="FFFFFF"/>
            <w:vAlign w:val="bottom"/>
            <w:hideMark/>
          </w:tcPr>
          <w:p w14:paraId="002F2D5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YUNCHARA (TARIJA)</w:t>
            </w:r>
          </w:p>
        </w:tc>
        <w:tc>
          <w:tcPr>
            <w:tcW w:w="848" w:type="dxa"/>
            <w:tcBorders>
              <w:top w:val="nil"/>
              <w:left w:val="nil"/>
              <w:bottom w:val="single" w:sz="4" w:space="0" w:color="auto"/>
              <w:right w:val="single" w:sz="4" w:space="0" w:color="auto"/>
            </w:tcBorders>
            <w:shd w:val="clear" w:color="000000" w:fill="FCD5B4"/>
            <w:noWrap/>
            <w:vAlign w:val="center"/>
            <w:hideMark/>
          </w:tcPr>
          <w:p w14:paraId="2CEC06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B4D6F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5A6BC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897C2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511D8DF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5DCC38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145063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0CBB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37A902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F9FD51" w14:textId="77777777" w:rsidR="00F71A0F" w:rsidRPr="00F71A0F" w:rsidRDefault="00F71A0F" w:rsidP="00F71A0F">
            <w:pPr>
              <w:rPr>
                <w:rFonts w:ascii="Times New Roman" w:hAnsi="Times New Roman"/>
                <w:sz w:val="20"/>
                <w:szCs w:val="20"/>
                <w:lang w:val="es-BO" w:eastAsia="es-BO"/>
              </w:rPr>
            </w:pPr>
          </w:p>
        </w:tc>
      </w:tr>
      <w:tr w:rsidR="00F71A0F" w:rsidRPr="00F71A0F" w14:paraId="648564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D7EF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191</w:t>
            </w:r>
          </w:p>
        </w:tc>
        <w:tc>
          <w:tcPr>
            <w:tcW w:w="1953" w:type="dxa"/>
            <w:tcBorders>
              <w:top w:val="nil"/>
              <w:left w:val="nil"/>
              <w:bottom w:val="single" w:sz="4" w:space="0" w:color="auto"/>
              <w:right w:val="single" w:sz="4" w:space="0" w:color="auto"/>
            </w:tcBorders>
            <w:shd w:val="clear" w:color="000000" w:fill="FFFFFF"/>
            <w:vAlign w:val="bottom"/>
            <w:hideMark/>
          </w:tcPr>
          <w:p w14:paraId="65149DB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YUSARA Y PARAISO (PANDO)</w:t>
            </w:r>
          </w:p>
        </w:tc>
        <w:tc>
          <w:tcPr>
            <w:tcW w:w="848" w:type="dxa"/>
            <w:tcBorders>
              <w:top w:val="nil"/>
              <w:left w:val="nil"/>
              <w:bottom w:val="single" w:sz="4" w:space="0" w:color="auto"/>
              <w:right w:val="single" w:sz="4" w:space="0" w:color="auto"/>
            </w:tcBorders>
            <w:shd w:val="clear" w:color="000000" w:fill="FCD5B4"/>
            <w:noWrap/>
            <w:vAlign w:val="center"/>
            <w:hideMark/>
          </w:tcPr>
          <w:p w14:paraId="62F36BF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F80DD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DAD60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F5B85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noWrap/>
            <w:vAlign w:val="center"/>
            <w:hideMark/>
          </w:tcPr>
          <w:p w14:paraId="75236DB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B3631F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928D5F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EA5F0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4EF5067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05F499" w14:textId="77777777" w:rsidR="00F71A0F" w:rsidRPr="00F71A0F" w:rsidRDefault="00F71A0F" w:rsidP="00F71A0F">
            <w:pPr>
              <w:rPr>
                <w:rFonts w:ascii="Times New Roman" w:hAnsi="Times New Roman"/>
                <w:sz w:val="20"/>
                <w:szCs w:val="20"/>
                <w:lang w:val="es-BO" w:eastAsia="es-BO"/>
              </w:rPr>
            </w:pPr>
          </w:p>
        </w:tc>
      </w:tr>
      <w:tr w:rsidR="00F71A0F" w:rsidRPr="00F71A0F" w14:paraId="315BF24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C714BA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192</w:t>
            </w:r>
          </w:p>
        </w:tc>
        <w:tc>
          <w:tcPr>
            <w:tcW w:w="1953" w:type="dxa"/>
            <w:tcBorders>
              <w:top w:val="nil"/>
              <w:left w:val="nil"/>
              <w:bottom w:val="single" w:sz="4" w:space="0" w:color="auto"/>
              <w:right w:val="single" w:sz="4" w:space="0" w:color="auto"/>
            </w:tcBorders>
            <w:shd w:val="clear" w:color="000000" w:fill="FFFFFF"/>
            <w:vAlign w:val="bottom"/>
            <w:hideMark/>
          </w:tcPr>
          <w:p w14:paraId="5170FC9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ZUDAÑES (CHUQUISACA)</w:t>
            </w:r>
          </w:p>
        </w:tc>
        <w:tc>
          <w:tcPr>
            <w:tcW w:w="848" w:type="dxa"/>
            <w:tcBorders>
              <w:top w:val="nil"/>
              <w:left w:val="nil"/>
              <w:bottom w:val="single" w:sz="4" w:space="0" w:color="auto"/>
              <w:right w:val="single" w:sz="4" w:space="0" w:color="auto"/>
            </w:tcBorders>
            <w:shd w:val="clear" w:color="000000" w:fill="FCD5B4"/>
            <w:noWrap/>
            <w:vAlign w:val="center"/>
            <w:hideMark/>
          </w:tcPr>
          <w:p w14:paraId="769832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7D2A70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75EC3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7C57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2445BF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87A9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6863B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6B7D1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4F2690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2B41379" w14:textId="77777777" w:rsidR="00F71A0F" w:rsidRPr="00F71A0F" w:rsidRDefault="00F71A0F" w:rsidP="00F71A0F">
            <w:pPr>
              <w:rPr>
                <w:rFonts w:ascii="Times New Roman" w:hAnsi="Times New Roman"/>
                <w:sz w:val="20"/>
                <w:szCs w:val="20"/>
                <w:lang w:val="es-BO" w:eastAsia="es-BO"/>
              </w:rPr>
            </w:pPr>
          </w:p>
        </w:tc>
      </w:tr>
      <w:tr w:rsidR="00F71A0F" w:rsidRPr="00F71A0F" w14:paraId="2D398E7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6B83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193</w:t>
            </w:r>
          </w:p>
        </w:tc>
        <w:tc>
          <w:tcPr>
            <w:tcW w:w="1953" w:type="dxa"/>
            <w:tcBorders>
              <w:top w:val="nil"/>
              <w:left w:val="nil"/>
              <w:bottom w:val="single" w:sz="4" w:space="0" w:color="auto"/>
              <w:right w:val="single" w:sz="4" w:space="0" w:color="auto"/>
            </w:tcBorders>
            <w:shd w:val="clear" w:color="auto" w:fill="auto"/>
            <w:hideMark/>
          </w:tcPr>
          <w:p w14:paraId="4A8DDA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CATALINA (APOLO)</w:t>
            </w:r>
          </w:p>
        </w:tc>
        <w:tc>
          <w:tcPr>
            <w:tcW w:w="848" w:type="dxa"/>
            <w:tcBorders>
              <w:top w:val="nil"/>
              <w:left w:val="nil"/>
              <w:bottom w:val="single" w:sz="4" w:space="0" w:color="auto"/>
              <w:right w:val="single" w:sz="4" w:space="0" w:color="auto"/>
            </w:tcBorders>
            <w:shd w:val="clear" w:color="000000" w:fill="FCD5B4"/>
            <w:noWrap/>
            <w:vAlign w:val="center"/>
            <w:hideMark/>
          </w:tcPr>
          <w:p w14:paraId="3F00E38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26B0A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752D58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FD54E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5238F3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3A56D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92388B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3FECC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66B7F8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0789AE" w14:textId="77777777" w:rsidR="00F71A0F" w:rsidRPr="00F71A0F" w:rsidRDefault="00F71A0F" w:rsidP="00F71A0F">
            <w:pPr>
              <w:rPr>
                <w:rFonts w:ascii="Times New Roman" w:hAnsi="Times New Roman"/>
                <w:sz w:val="20"/>
                <w:szCs w:val="20"/>
                <w:lang w:val="es-BO" w:eastAsia="es-BO"/>
              </w:rPr>
            </w:pPr>
          </w:p>
        </w:tc>
      </w:tr>
      <w:tr w:rsidR="00F71A0F" w:rsidRPr="00F71A0F" w14:paraId="0EC418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41B0BD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194</w:t>
            </w:r>
          </w:p>
        </w:tc>
        <w:tc>
          <w:tcPr>
            <w:tcW w:w="1953" w:type="dxa"/>
            <w:tcBorders>
              <w:top w:val="nil"/>
              <w:left w:val="nil"/>
              <w:bottom w:val="single" w:sz="4" w:space="0" w:color="auto"/>
              <w:right w:val="single" w:sz="4" w:space="0" w:color="auto"/>
            </w:tcBorders>
            <w:shd w:val="clear" w:color="auto" w:fill="auto"/>
            <w:noWrap/>
            <w:hideMark/>
          </w:tcPr>
          <w:p w14:paraId="6CA178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Puerto Copacabana (Pando)</w:t>
            </w:r>
          </w:p>
        </w:tc>
        <w:tc>
          <w:tcPr>
            <w:tcW w:w="848" w:type="dxa"/>
            <w:tcBorders>
              <w:top w:val="nil"/>
              <w:left w:val="nil"/>
              <w:bottom w:val="single" w:sz="4" w:space="0" w:color="auto"/>
              <w:right w:val="single" w:sz="4" w:space="0" w:color="auto"/>
            </w:tcBorders>
            <w:shd w:val="clear" w:color="000000" w:fill="FCD5B4"/>
            <w:noWrap/>
            <w:vAlign w:val="center"/>
            <w:hideMark/>
          </w:tcPr>
          <w:p w14:paraId="09860D8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C24A1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6A212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A6DC0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654413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562C0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9E2DA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ED643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E4C17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DE3C81" w14:textId="77777777" w:rsidR="00F71A0F" w:rsidRPr="00F71A0F" w:rsidRDefault="00F71A0F" w:rsidP="00F71A0F">
            <w:pPr>
              <w:rPr>
                <w:rFonts w:ascii="Times New Roman" w:hAnsi="Times New Roman"/>
                <w:sz w:val="20"/>
                <w:szCs w:val="20"/>
                <w:lang w:val="es-BO" w:eastAsia="es-BO"/>
              </w:rPr>
            </w:pPr>
          </w:p>
        </w:tc>
      </w:tr>
      <w:tr w:rsidR="00F71A0F" w:rsidRPr="00F71A0F" w14:paraId="3CDB5B4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3D98A8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195</w:t>
            </w:r>
          </w:p>
        </w:tc>
        <w:tc>
          <w:tcPr>
            <w:tcW w:w="1953" w:type="dxa"/>
            <w:tcBorders>
              <w:top w:val="nil"/>
              <w:left w:val="nil"/>
              <w:bottom w:val="single" w:sz="4" w:space="0" w:color="auto"/>
              <w:right w:val="single" w:sz="4" w:space="0" w:color="auto"/>
            </w:tcBorders>
            <w:shd w:val="clear" w:color="auto" w:fill="auto"/>
            <w:noWrap/>
            <w:hideMark/>
          </w:tcPr>
          <w:p w14:paraId="1BA303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ESTACION FO COLOMI (Cochabamba).</w:t>
            </w:r>
          </w:p>
        </w:tc>
        <w:tc>
          <w:tcPr>
            <w:tcW w:w="848" w:type="dxa"/>
            <w:tcBorders>
              <w:top w:val="nil"/>
              <w:left w:val="nil"/>
              <w:bottom w:val="single" w:sz="4" w:space="0" w:color="auto"/>
              <w:right w:val="single" w:sz="4" w:space="0" w:color="auto"/>
            </w:tcBorders>
            <w:shd w:val="clear" w:color="000000" w:fill="FCD5B4"/>
            <w:noWrap/>
            <w:vAlign w:val="center"/>
            <w:hideMark/>
          </w:tcPr>
          <w:p w14:paraId="57C8406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5B58E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36F6E1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4DE40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D52671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D4A4A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61BEC7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84AEC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D4F1E6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4ECB54" w14:textId="77777777" w:rsidR="00F71A0F" w:rsidRPr="00F71A0F" w:rsidRDefault="00F71A0F" w:rsidP="00F71A0F">
            <w:pPr>
              <w:rPr>
                <w:rFonts w:ascii="Times New Roman" w:hAnsi="Times New Roman"/>
                <w:sz w:val="20"/>
                <w:szCs w:val="20"/>
                <w:lang w:val="es-BO" w:eastAsia="es-BO"/>
              </w:rPr>
            </w:pPr>
          </w:p>
        </w:tc>
      </w:tr>
      <w:tr w:rsidR="00F71A0F" w:rsidRPr="00F71A0F" w14:paraId="27672D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48FC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196</w:t>
            </w:r>
          </w:p>
        </w:tc>
        <w:tc>
          <w:tcPr>
            <w:tcW w:w="1953" w:type="dxa"/>
            <w:tcBorders>
              <w:top w:val="nil"/>
              <w:left w:val="nil"/>
              <w:bottom w:val="single" w:sz="4" w:space="0" w:color="auto"/>
              <w:right w:val="single" w:sz="4" w:space="0" w:color="auto"/>
            </w:tcBorders>
            <w:shd w:val="clear" w:color="auto" w:fill="auto"/>
            <w:hideMark/>
          </w:tcPr>
          <w:p w14:paraId="78F92E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CERRO TUMUPASA</w:t>
            </w:r>
          </w:p>
        </w:tc>
        <w:tc>
          <w:tcPr>
            <w:tcW w:w="848" w:type="dxa"/>
            <w:tcBorders>
              <w:top w:val="nil"/>
              <w:left w:val="nil"/>
              <w:bottom w:val="single" w:sz="4" w:space="0" w:color="auto"/>
              <w:right w:val="single" w:sz="4" w:space="0" w:color="auto"/>
            </w:tcBorders>
            <w:shd w:val="clear" w:color="000000" w:fill="FCD5B4"/>
            <w:noWrap/>
            <w:vAlign w:val="center"/>
            <w:hideMark/>
          </w:tcPr>
          <w:p w14:paraId="0A6B411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ACE38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6A07E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281F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C4B0A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D1DE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F50B36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FF62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16E665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59643C" w14:textId="77777777" w:rsidR="00F71A0F" w:rsidRPr="00F71A0F" w:rsidRDefault="00F71A0F" w:rsidP="00F71A0F">
            <w:pPr>
              <w:rPr>
                <w:rFonts w:ascii="Times New Roman" w:hAnsi="Times New Roman"/>
                <w:sz w:val="20"/>
                <w:szCs w:val="20"/>
                <w:lang w:val="es-BO" w:eastAsia="es-BO"/>
              </w:rPr>
            </w:pPr>
          </w:p>
        </w:tc>
      </w:tr>
      <w:tr w:rsidR="00F71A0F" w:rsidRPr="00F71A0F" w14:paraId="0357DA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C5AF9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197</w:t>
            </w:r>
          </w:p>
        </w:tc>
        <w:tc>
          <w:tcPr>
            <w:tcW w:w="1953" w:type="dxa"/>
            <w:tcBorders>
              <w:top w:val="nil"/>
              <w:left w:val="nil"/>
              <w:bottom w:val="single" w:sz="4" w:space="0" w:color="auto"/>
              <w:right w:val="single" w:sz="4" w:space="0" w:color="auto"/>
            </w:tcBorders>
            <w:shd w:val="clear" w:color="auto" w:fill="auto"/>
            <w:noWrap/>
            <w:hideMark/>
          </w:tcPr>
          <w:p w14:paraId="0930F9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HUALLCANI</w:t>
            </w:r>
          </w:p>
        </w:tc>
        <w:tc>
          <w:tcPr>
            <w:tcW w:w="848" w:type="dxa"/>
            <w:tcBorders>
              <w:top w:val="nil"/>
              <w:left w:val="nil"/>
              <w:bottom w:val="single" w:sz="4" w:space="0" w:color="auto"/>
              <w:right w:val="single" w:sz="4" w:space="0" w:color="auto"/>
            </w:tcBorders>
            <w:shd w:val="clear" w:color="000000" w:fill="FCD5B4"/>
            <w:noWrap/>
            <w:vAlign w:val="center"/>
            <w:hideMark/>
          </w:tcPr>
          <w:p w14:paraId="36DF241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977983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C17290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8CFFF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6F43FF6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A991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A462E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16570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B9E778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95C41E0" w14:textId="77777777" w:rsidR="00F71A0F" w:rsidRPr="00F71A0F" w:rsidRDefault="00F71A0F" w:rsidP="00F71A0F">
            <w:pPr>
              <w:rPr>
                <w:rFonts w:ascii="Times New Roman" w:hAnsi="Times New Roman"/>
                <w:sz w:val="20"/>
                <w:szCs w:val="20"/>
                <w:lang w:val="es-BO" w:eastAsia="es-BO"/>
              </w:rPr>
            </w:pPr>
          </w:p>
        </w:tc>
      </w:tr>
      <w:tr w:rsidR="00F71A0F" w:rsidRPr="00F71A0F" w14:paraId="616E0AD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77C5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198</w:t>
            </w:r>
          </w:p>
        </w:tc>
        <w:tc>
          <w:tcPr>
            <w:tcW w:w="1953" w:type="dxa"/>
            <w:tcBorders>
              <w:top w:val="nil"/>
              <w:left w:val="nil"/>
              <w:bottom w:val="single" w:sz="4" w:space="0" w:color="auto"/>
              <w:right w:val="single" w:sz="4" w:space="0" w:color="auto"/>
            </w:tcBorders>
            <w:shd w:val="clear" w:color="auto" w:fill="auto"/>
            <w:hideMark/>
          </w:tcPr>
          <w:p w14:paraId="79EAC51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MOCO </w:t>
            </w:r>
            <w:proofErr w:type="spellStart"/>
            <w:r w:rsidRPr="00F71A0F">
              <w:rPr>
                <w:rFonts w:ascii="Calibri" w:hAnsi="Calibri"/>
                <w:color w:val="000000"/>
                <w:sz w:val="20"/>
                <w:szCs w:val="22"/>
                <w:lang w:val="es-BO" w:eastAsia="es-BO"/>
              </w:rPr>
              <w:t>MOCO</w:t>
            </w:r>
            <w:proofErr w:type="spellEnd"/>
            <w:r w:rsidRPr="00F71A0F">
              <w:rPr>
                <w:rFonts w:ascii="Calibri" w:hAnsi="Calibri"/>
                <w:color w:val="000000"/>
                <w:sz w:val="20"/>
                <w:szCs w:val="22"/>
                <w:lang w:val="es-BO" w:eastAsia="es-BO"/>
              </w:rPr>
              <w:t xml:space="preserve"> (La Paz).</w:t>
            </w:r>
          </w:p>
        </w:tc>
        <w:tc>
          <w:tcPr>
            <w:tcW w:w="848" w:type="dxa"/>
            <w:tcBorders>
              <w:top w:val="nil"/>
              <w:left w:val="nil"/>
              <w:bottom w:val="single" w:sz="4" w:space="0" w:color="auto"/>
              <w:right w:val="single" w:sz="4" w:space="0" w:color="auto"/>
            </w:tcBorders>
            <w:shd w:val="clear" w:color="000000" w:fill="FCD5B4"/>
            <w:noWrap/>
            <w:vAlign w:val="center"/>
            <w:hideMark/>
          </w:tcPr>
          <w:p w14:paraId="3E9822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6501B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570018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B6287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1C3B95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4D3FCE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39A30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D4E8D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994527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A2D2840" w14:textId="77777777" w:rsidR="00F71A0F" w:rsidRPr="00F71A0F" w:rsidRDefault="00F71A0F" w:rsidP="00F71A0F">
            <w:pPr>
              <w:rPr>
                <w:rFonts w:ascii="Times New Roman" w:hAnsi="Times New Roman"/>
                <w:sz w:val="20"/>
                <w:szCs w:val="20"/>
                <w:lang w:val="es-BO" w:eastAsia="es-BO"/>
              </w:rPr>
            </w:pPr>
          </w:p>
        </w:tc>
      </w:tr>
      <w:tr w:rsidR="00F71A0F" w:rsidRPr="00F71A0F" w14:paraId="55C76D0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5A2FA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199</w:t>
            </w:r>
          </w:p>
        </w:tc>
        <w:tc>
          <w:tcPr>
            <w:tcW w:w="1953" w:type="dxa"/>
            <w:tcBorders>
              <w:top w:val="nil"/>
              <w:left w:val="nil"/>
              <w:bottom w:val="single" w:sz="4" w:space="0" w:color="auto"/>
              <w:right w:val="single" w:sz="4" w:space="0" w:color="auto"/>
            </w:tcBorders>
            <w:shd w:val="clear" w:color="auto" w:fill="auto"/>
            <w:hideMark/>
          </w:tcPr>
          <w:p w14:paraId="686C23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RADIO BASE LA CALZADA - SUD YUNGAS (La Paz)</w:t>
            </w:r>
          </w:p>
        </w:tc>
        <w:tc>
          <w:tcPr>
            <w:tcW w:w="848" w:type="dxa"/>
            <w:tcBorders>
              <w:top w:val="nil"/>
              <w:left w:val="nil"/>
              <w:bottom w:val="single" w:sz="4" w:space="0" w:color="auto"/>
              <w:right w:val="single" w:sz="4" w:space="0" w:color="auto"/>
            </w:tcBorders>
            <w:shd w:val="clear" w:color="000000" w:fill="FCD5B4"/>
            <w:noWrap/>
            <w:vAlign w:val="center"/>
            <w:hideMark/>
          </w:tcPr>
          <w:p w14:paraId="178851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39C4D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E6664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1BF0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7FD6CC3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6551B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FFCBD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DFF10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D3A034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59BD1AB" w14:textId="77777777" w:rsidR="00F71A0F" w:rsidRPr="00F71A0F" w:rsidRDefault="00F71A0F" w:rsidP="00F71A0F">
            <w:pPr>
              <w:rPr>
                <w:rFonts w:ascii="Times New Roman" w:hAnsi="Times New Roman"/>
                <w:sz w:val="20"/>
                <w:szCs w:val="20"/>
                <w:lang w:val="es-BO" w:eastAsia="es-BO"/>
              </w:rPr>
            </w:pPr>
          </w:p>
        </w:tc>
      </w:tr>
      <w:tr w:rsidR="00F71A0F" w:rsidRPr="00F71A0F" w14:paraId="6E8A17A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EAE92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200</w:t>
            </w:r>
          </w:p>
        </w:tc>
        <w:tc>
          <w:tcPr>
            <w:tcW w:w="1953" w:type="dxa"/>
            <w:tcBorders>
              <w:top w:val="nil"/>
              <w:left w:val="nil"/>
              <w:bottom w:val="single" w:sz="4" w:space="0" w:color="auto"/>
              <w:right w:val="single" w:sz="4" w:space="0" w:color="auto"/>
            </w:tcBorders>
            <w:shd w:val="clear" w:color="auto" w:fill="auto"/>
            <w:hideMark/>
          </w:tcPr>
          <w:p w14:paraId="6A398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SENA (PANDO)</w:t>
            </w:r>
          </w:p>
        </w:tc>
        <w:tc>
          <w:tcPr>
            <w:tcW w:w="848" w:type="dxa"/>
            <w:tcBorders>
              <w:top w:val="nil"/>
              <w:left w:val="nil"/>
              <w:bottom w:val="single" w:sz="4" w:space="0" w:color="auto"/>
              <w:right w:val="single" w:sz="4" w:space="0" w:color="auto"/>
            </w:tcBorders>
            <w:shd w:val="clear" w:color="000000" w:fill="FCD5B4"/>
            <w:noWrap/>
            <w:vAlign w:val="center"/>
            <w:hideMark/>
          </w:tcPr>
          <w:p w14:paraId="3B69CE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5307C6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0221A2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752C2C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0D07405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A3CCAC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93B5D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57731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8A891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5E6B3BD" w14:textId="77777777" w:rsidR="00F71A0F" w:rsidRPr="00F71A0F" w:rsidRDefault="00F71A0F" w:rsidP="00F71A0F">
            <w:pPr>
              <w:rPr>
                <w:rFonts w:ascii="Times New Roman" w:hAnsi="Times New Roman"/>
                <w:sz w:val="20"/>
                <w:szCs w:val="20"/>
                <w:lang w:val="es-BO" w:eastAsia="es-BO"/>
              </w:rPr>
            </w:pPr>
          </w:p>
        </w:tc>
      </w:tr>
      <w:tr w:rsidR="00F71A0F" w:rsidRPr="00F71A0F" w14:paraId="13E92B9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2B937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201</w:t>
            </w:r>
          </w:p>
        </w:tc>
        <w:tc>
          <w:tcPr>
            <w:tcW w:w="1953" w:type="dxa"/>
            <w:tcBorders>
              <w:top w:val="nil"/>
              <w:left w:val="nil"/>
              <w:bottom w:val="single" w:sz="4" w:space="0" w:color="auto"/>
              <w:right w:val="single" w:sz="4" w:space="0" w:color="auto"/>
            </w:tcBorders>
            <w:shd w:val="clear" w:color="auto" w:fill="auto"/>
            <w:hideMark/>
          </w:tcPr>
          <w:p w14:paraId="568A9D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Sheraton (Beni)</w:t>
            </w:r>
          </w:p>
        </w:tc>
        <w:tc>
          <w:tcPr>
            <w:tcW w:w="848" w:type="dxa"/>
            <w:tcBorders>
              <w:top w:val="nil"/>
              <w:left w:val="nil"/>
              <w:bottom w:val="single" w:sz="4" w:space="0" w:color="auto"/>
              <w:right w:val="single" w:sz="4" w:space="0" w:color="auto"/>
            </w:tcBorders>
            <w:shd w:val="clear" w:color="000000" w:fill="FCD5B4"/>
            <w:noWrap/>
            <w:vAlign w:val="center"/>
            <w:hideMark/>
          </w:tcPr>
          <w:p w14:paraId="1EBD716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4B4B8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41F09B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5C485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4F3025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14BB7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767B32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0515F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CCF33C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4023647" w14:textId="77777777" w:rsidR="00F71A0F" w:rsidRPr="00F71A0F" w:rsidRDefault="00F71A0F" w:rsidP="00F71A0F">
            <w:pPr>
              <w:rPr>
                <w:rFonts w:ascii="Times New Roman" w:hAnsi="Times New Roman"/>
                <w:sz w:val="20"/>
                <w:szCs w:val="20"/>
                <w:lang w:val="es-BO" w:eastAsia="es-BO"/>
              </w:rPr>
            </w:pPr>
          </w:p>
        </w:tc>
      </w:tr>
      <w:tr w:rsidR="00F71A0F" w:rsidRPr="00F71A0F" w14:paraId="118735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33A2B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202</w:t>
            </w:r>
          </w:p>
        </w:tc>
        <w:tc>
          <w:tcPr>
            <w:tcW w:w="1953" w:type="dxa"/>
            <w:tcBorders>
              <w:top w:val="nil"/>
              <w:left w:val="nil"/>
              <w:bottom w:val="single" w:sz="4" w:space="0" w:color="auto"/>
              <w:right w:val="single" w:sz="4" w:space="0" w:color="auto"/>
            </w:tcBorders>
            <w:shd w:val="clear" w:color="auto" w:fill="auto"/>
            <w:hideMark/>
          </w:tcPr>
          <w:p w14:paraId="19B5F3C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RADIOBASE CHEQTATACALA (La Paz)</w:t>
            </w:r>
          </w:p>
        </w:tc>
        <w:tc>
          <w:tcPr>
            <w:tcW w:w="848" w:type="dxa"/>
            <w:tcBorders>
              <w:top w:val="nil"/>
              <w:left w:val="nil"/>
              <w:bottom w:val="single" w:sz="4" w:space="0" w:color="auto"/>
              <w:right w:val="single" w:sz="4" w:space="0" w:color="auto"/>
            </w:tcBorders>
            <w:shd w:val="clear" w:color="000000" w:fill="FCD5B4"/>
            <w:noWrap/>
            <w:vAlign w:val="center"/>
            <w:hideMark/>
          </w:tcPr>
          <w:p w14:paraId="7456111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4DAFD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03400F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6169C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0C6FD2D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F83CD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6433A4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C1EBF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429C132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8989B35" w14:textId="77777777" w:rsidR="00F71A0F" w:rsidRPr="00F71A0F" w:rsidRDefault="00F71A0F" w:rsidP="00F71A0F">
            <w:pPr>
              <w:rPr>
                <w:rFonts w:ascii="Times New Roman" w:hAnsi="Times New Roman"/>
                <w:sz w:val="20"/>
                <w:szCs w:val="20"/>
                <w:lang w:val="es-BO" w:eastAsia="es-BO"/>
              </w:rPr>
            </w:pPr>
          </w:p>
        </w:tc>
      </w:tr>
      <w:tr w:rsidR="00F71A0F" w:rsidRPr="00F71A0F" w14:paraId="5BC81DE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258CA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203</w:t>
            </w:r>
          </w:p>
        </w:tc>
        <w:tc>
          <w:tcPr>
            <w:tcW w:w="1953" w:type="dxa"/>
            <w:tcBorders>
              <w:top w:val="nil"/>
              <w:left w:val="nil"/>
              <w:bottom w:val="single" w:sz="4" w:space="0" w:color="auto"/>
              <w:right w:val="single" w:sz="4" w:space="0" w:color="auto"/>
            </w:tcBorders>
            <w:shd w:val="clear" w:color="auto" w:fill="auto"/>
            <w:hideMark/>
          </w:tcPr>
          <w:p w14:paraId="3A9263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YURA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1CFB18E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7F6B37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E4F2D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E990D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10AAFA2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A4B68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9FAE19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ADB25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AA005A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804D0B9" w14:textId="77777777" w:rsidR="00F71A0F" w:rsidRPr="00F71A0F" w:rsidRDefault="00F71A0F" w:rsidP="00F71A0F">
            <w:pPr>
              <w:rPr>
                <w:rFonts w:ascii="Times New Roman" w:hAnsi="Times New Roman"/>
                <w:sz w:val="20"/>
                <w:szCs w:val="20"/>
                <w:lang w:val="es-BO" w:eastAsia="es-BO"/>
              </w:rPr>
            </w:pPr>
          </w:p>
        </w:tc>
      </w:tr>
      <w:tr w:rsidR="00F71A0F" w:rsidRPr="00F71A0F" w14:paraId="0CA9B32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72EFD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204</w:t>
            </w:r>
          </w:p>
        </w:tc>
        <w:tc>
          <w:tcPr>
            <w:tcW w:w="1953" w:type="dxa"/>
            <w:tcBorders>
              <w:top w:val="nil"/>
              <w:left w:val="nil"/>
              <w:bottom w:val="single" w:sz="4" w:space="0" w:color="auto"/>
              <w:right w:val="single" w:sz="4" w:space="0" w:color="auto"/>
            </w:tcBorders>
            <w:shd w:val="clear" w:color="auto" w:fill="auto"/>
            <w:hideMark/>
          </w:tcPr>
          <w:p w14:paraId="50D162D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ACASIO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0BC9AC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2F8B30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9F92E9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7C69C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AF225B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69CFEE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FEC74B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4711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A70DD3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E28F8C" w14:textId="77777777" w:rsidR="00F71A0F" w:rsidRPr="00F71A0F" w:rsidRDefault="00F71A0F" w:rsidP="00F71A0F">
            <w:pPr>
              <w:rPr>
                <w:rFonts w:ascii="Times New Roman" w:hAnsi="Times New Roman"/>
                <w:sz w:val="20"/>
                <w:szCs w:val="20"/>
                <w:lang w:val="es-BO" w:eastAsia="es-BO"/>
              </w:rPr>
            </w:pPr>
          </w:p>
        </w:tc>
      </w:tr>
      <w:tr w:rsidR="00F71A0F" w:rsidRPr="00F71A0F" w14:paraId="414B84C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4B53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205</w:t>
            </w:r>
          </w:p>
        </w:tc>
        <w:tc>
          <w:tcPr>
            <w:tcW w:w="1953" w:type="dxa"/>
            <w:tcBorders>
              <w:top w:val="nil"/>
              <w:left w:val="nil"/>
              <w:bottom w:val="single" w:sz="4" w:space="0" w:color="auto"/>
              <w:right w:val="single" w:sz="4" w:space="0" w:color="auto"/>
            </w:tcBorders>
            <w:shd w:val="clear" w:color="auto" w:fill="auto"/>
            <w:hideMark/>
          </w:tcPr>
          <w:p w14:paraId="15C1296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KARACHIPAMPA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2E5D228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602D9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667AD5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724E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7636B73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C204F4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E8DC5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FE980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C047DF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361FD9E" w14:textId="77777777" w:rsidR="00F71A0F" w:rsidRPr="00F71A0F" w:rsidRDefault="00F71A0F" w:rsidP="00F71A0F">
            <w:pPr>
              <w:rPr>
                <w:rFonts w:ascii="Times New Roman" w:hAnsi="Times New Roman"/>
                <w:sz w:val="20"/>
                <w:szCs w:val="20"/>
                <w:lang w:val="es-BO" w:eastAsia="es-BO"/>
              </w:rPr>
            </w:pPr>
          </w:p>
        </w:tc>
      </w:tr>
      <w:tr w:rsidR="00F71A0F" w:rsidRPr="00F71A0F" w14:paraId="6A1E6BD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3142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206</w:t>
            </w:r>
          </w:p>
        </w:tc>
        <w:tc>
          <w:tcPr>
            <w:tcW w:w="1953" w:type="dxa"/>
            <w:tcBorders>
              <w:top w:val="nil"/>
              <w:left w:val="nil"/>
              <w:bottom w:val="single" w:sz="4" w:space="0" w:color="auto"/>
              <w:right w:val="single" w:sz="4" w:space="0" w:color="auto"/>
            </w:tcBorders>
            <w:shd w:val="clear" w:color="auto" w:fill="auto"/>
            <w:hideMark/>
          </w:tcPr>
          <w:p w14:paraId="41CD0B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AGUA DE CASTILLA PORCO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724AEC5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59FE9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A8945E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F4C18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2550B43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1F17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7DBEBF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AF82B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0DA35C7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1EC2A7" w14:textId="77777777" w:rsidR="00F71A0F" w:rsidRPr="00F71A0F" w:rsidRDefault="00F71A0F" w:rsidP="00F71A0F">
            <w:pPr>
              <w:rPr>
                <w:rFonts w:ascii="Times New Roman" w:hAnsi="Times New Roman"/>
                <w:sz w:val="20"/>
                <w:szCs w:val="20"/>
                <w:lang w:val="es-BO" w:eastAsia="es-BO"/>
              </w:rPr>
            </w:pPr>
          </w:p>
        </w:tc>
      </w:tr>
      <w:tr w:rsidR="00F71A0F" w:rsidRPr="00F71A0F" w14:paraId="1012E9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C1B01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207</w:t>
            </w:r>
          </w:p>
        </w:tc>
        <w:tc>
          <w:tcPr>
            <w:tcW w:w="1953" w:type="dxa"/>
            <w:tcBorders>
              <w:top w:val="nil"/>
              <w:left w:val="nil"/>
              <w:bottom w:val="single" w:sz="4" w:space="0" w:color="auto"/>
              <w:right w:val="single" w:sz="4" w:space="0" w:color="auto"/>
            </w:tcBorders>
            <w:shd w:val="clear" w:color="auto" w:fill="auto"/>
            <w:hideMark/>
          </w:tcPr>
          <w:p w14:paraId="230323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LLANQUERA (ORURO)</w:t>
            </w:r>
          </w:p>
        </w:tc>
        <w:tc>
          <w:tcPr>
            <w:tcW w:w="848" w:type="dxa"/>
            <w:tcBorders>
              <w:top w:val="nil"/>
              <w:left w:val="nil"/>
              <w:bottom w:val="single" w:sz="4" w:space="0" w:color="auto"/>
              <w:right w:val="single" w:sz="4" w:space="0" w:color="auto"/>
            </w:tcBorders>
            <w:shd w:val="clear" w:color="000000" w:fill="FCD5B4"/>
            <w:noWrap/>
            <w:vAlign w:val="center"/>
            <w:hideMark/>
          </w:tcPr>
          <w:p w14:paraId="4A7CEE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5E8D71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08F96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96E2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A80C14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84BB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71937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D8520A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426E4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A8E4C54" w14:textId="77777777" w:rsidR="00F71A0F" w:rsidRPr="00F71A0F" w:rsidRDefault="00F71A0F" w:rsidP="00F71A0F">
            <w:pPr>
              <w:rPr>
                <w:rFonts w:ascii="Times New Roman" w:hAnsi="Times New Roman"/>
                <w:sz w:val="20"/>
                <w:szCs w:val="20"/>
                <w:lang w:val="es-BO" w:eastAsia="es-BO"/>
              </w:rPr>
            </w:pPr>
          </w:p>
        </w:tc>
      </w:tr>
      <w:tr w:rsidR="00F71A0F" w:rsidRPr="00F71A0F" w14:paraId="2A00512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952CD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208</w:t>
            </w:r>
          </w:p>
        </w:tc>
        <w:tc>
          <w:tcPr>
            <w:tcW w:w="1953" w:type="dxa"/>
            <w:tcBorders>
              <w:top w:val="nil"/>
              <w:left w:val="nil"/>
              <w:bottom w:val="single" w:sz="4" w:space="0" w:color="auto"/>
              <w:right w:val="single" w:sz="4" w:space="0" w:color="auto"/>
            </w:tcBorders>
            <w:shd w:val="clear" w:color="auto" w:fill="auto"/>
            <w:hideMark/>
          </w:tcPr>
          <w:p w14:paraId="35E7182A"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RADIOBASE PUCARA (VALLE GRANDE) (SANTA CRUZ)</w:t>
            </w:r>
          </w:p>
        </w:tc>
        <w:tc>
          <w:tcPr>
            <w:tcW w:w="848" w:type="dxa"/>
            <w:tcBorders>
              <w:top w:val="nil"/>
              <w:left w:val="nil"/>
              <w:bottom w:val="single" w:sz="4" w:space="0" w:color="auto"/>
              <w:right w:val="single" w:sz="4" w:space="0" w:color="auto"/>
            </w:tcBorders>
            <w:shd w:val="clear" w:color="000000" w:fill="FCD5B4"/>
            <w:noWrap/>
            <w:vAlign w:val="center"/>
            <w:hideMark/>
          </w:tcPr>
          <w:p w14:paraId="7D96E31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92CF6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B2BB1E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654E5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1E4006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2F08A1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0EDAA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BD971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5B394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2B161C3" w14:textId="77777777" w:rsidR="00F71A0F" w:rsidRPr="00F71A0F" w:rsidRDefault="00F71A0F" w:rsidP="00F71A0F">
            <w:pPr>
              <w:rPr>
                <w:rFonts w:ascii="Times New Roman" w:hAnsi="Times New Roman"/>
                <w:sz w:val="20"/>
                <w:szCs w:val="20"/>
                <w:lang w:val="es-BO" w:eastAsia="es-BO"/>
              </w:rPr>
            </w:pPr>
          </w:p>
        </w:tc>
      </w:tr>
      <w:tr w:rsidR="00F71A0F" w:rsidRPr="00F71A0F" w14:paraId="568DC97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9371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209</w:t>
            </w:r>
          </w:p>
        </w:tc>
        <w:tc>
          <w:tcPr>
            <w:tcW w:w="1953" w:type="dxa"/>
            <w:tcBorders>
              <w:top w:val="nil"/>
              <w:left w:val="nil"/>
              <w:bottom w:val="single" w:sz="4" w:space="0" w:color="auto"/>
              <w:right w:val="single" w:sz="4" w:space="0" w:color="auto"/>
            </w:tcBorders>
            <w:shd w:val="clear" w:color="auto" w:fill="auto"/>
            <w:hideMark/>
          </w:tcPr>
          <w:p w14:paraId="0138D8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Sitio Trinidad Pampa Coroico (La Paz)</w:t>
            </w:r>
          </w:p>
        </w:tc>
        <w:tc>
          <w:tcPr>
            <w:tcW w:w="848" w:type="dxa"/>
            <w:tcBorders>
              <w:top w:val="nil"/>
              <w:left w:val="nil"/>
              <w:bottom w:val="single" w:sz="4" w:space="0" w:color="auto"/>
              <w:right w:val="single" w:sz="4" w:space="0" w:color="auto"/>
            </w:tcBorders>
            <w:shd w:val="clear" w:color="000000" w:fill="FCD5B4"/>
            <w:noWrap/>
            <w:vAlign w:val="center"/>
            <w:hideMark/>
          </w:tcPr>
          <w:p w14:paraId="7CCEFE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BF5312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86AC6D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5ABF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B69083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6C34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D1CEC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9A399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45113C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70E1A9" w14:textId="77777777" w:rsidR="00F71A0F" w:rsidRPr="00F71A0F" w:rsidRDefault="00F71A0F" w:rsidP="00F71A0F">
            <w:pPr>
              <w:rPr>
                <w:rFonts w:ascii="Times New Roman" w:hAnsi="Times New Roman"/>
                <w:sz w:val="20"/>
                <w:szCs w:val="20"/>
                <w:lang w:val="es-BO" w:eastAsia="es-BO"/>
              </w:rPr>
            </w:pPr>
          </w:p>
        </w:tc>
      </w:tr>
      <w:tr w:rsidR="00F71A0F" w:rsidRPr="00F71A0F" w14:paraId="2BF276B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877A9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210</w:t>
            </w:r>
          </w:p>
        </w:tc>
        <w:tc>
          <w:tcPr>
            <w:tcW w:w="1953" w:type="dxa"/>
            <w:tcBorders>
              <w:top w:val="nil"/>
              <w:left w:val="nil"/>
              <w:bottom w:val="single" w:sz="4" w:space="0" w:color="auto"/>
              <w:right w:val="single" w:sz="4" w:space="0" w:color="auto"/>
            </w:tcBorders>
            <w:shd w:val="clear" w:color="auto" w:fill="auto"/>
            <w:hideMark/>
          </w:tcPr>
          <w:p w14:paraId="41C0FF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RBS </w:t>
            </w:r>
            <w:proofErr w:type="spellStart"/>
            <w:r w:rsidRPr="00F71A0F">
              <w:rPr>
                <w:rFonts w:ascii="Calibri" w:hAnsi="Calibri"/>
                <w:color w:val="000000"/>
                <w:sz w:val="20"/>
                <w:szCs w:val="22"/>
                <w:lang w:val="es-BO" w:eastAsia="es-BO"/>
              </w:rPr>
              <w:t>Kashu</w:t>
            </w:r>
            <w:proofErr w:type="spellEnd"/>
            <w:r w:rsidRPr="00F71A0F">
              <w:rPr>
                <w:rFonts w:ascii="Calibri" w:hAnsi="Calibri"/>
                <w:color w:val="000000"/>
                <w:sz w:val="20"/>
                <w:szCs w:val="22"/>
                <w:lang w:val="es-BO" w:eastAsia="es-BO"/>
              </w:rPr>
              <w:t xml:space="preserve"> </w:t>
            </w:r>
            <w:proofErr w:type="spellStart"/>
            <w:r w:rsidRPr="00F71A0F">
              <w:rPr>
                <w:rFonts w:ascii="Calibri" w:hAnsi="Calibri"/>
                <w:color w:val="000000"/>
                <w:sz w:val="20"/>
                <w:szCs w:val="22"/>
                <w:lang w:val="es-BO" w:eastAsia="es-BO"/>
              </w:rPr>
              <w:t>Kamata</w:t>
            </w:r>
            <w:proofErr w:type="spellEnd"/>
            <w:r w:rsidRPr="00F71A0F">
              <w:rPr>
                <w:rFonts w:ascii="Calibri" w:hAnsi="Calibri"/>
                <w:color w:val="1F497D"/>
                <w:sz w:val="20"/>
                <w:szCs w:val="24"/>
                <w:lang w:val="es-BO" w:eastAsia="es-BO"/>
              </w:rPr>
              <w:t xml:space="preserve"> </w:t>
            </w:r>
            <w:r w:rsidRPr="00F71A0F">
              <w:rPr>
                <w:rFonts w:ascii="Calibri" w:hAnsi="Calibri"/>
                <w:color w:val="000000"/>
                <w:sz w:val="20"/>
                <w:szCs w:val="24"/>
                <w:lang w:val="es-BO" w:eastAsia="es-BO"/>
              </w:rPr>
              <w:t>(La Paz)</w:t>
            </w:r>
          </w:p>
        </w:tc>
        <w:tc>
          <w:tcPr>
            <w:tcW w:w="848" w:type="dxa"/>
            <w:tcBorders>
              <w:top w:val="nil"/>
              <w:left w:val="nil"/>
              <w:bottom w:val="single" w:sz="4" w:space="0" w:color="auto"/>
              <w:right w:val="single" w:sz="4" w:space="0" w:color="auto"/>
            </w:tcBorders>
            <w:shd w:val="clear" w:color="000000" w:fill="FCD5B4"/>
            <w:noWrap/>
            <w:vAlign w:val="center"/>
            <w:hideMark/>
          </w:tcPr>
          <w:p w14:paraId="2420C62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5F096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0F9A87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BFA49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71AB8E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356E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7DD483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2861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B3B526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D4133A" w14:textId="77777777" w:rsidR="00F71A0F" w:rsidRPr="00F71A0F" w:rsidRDefault="00F71A0F" w:rsidP="00F71A0F">
            <w:pPr>
              <w:rPr>
                <w:rFonts w:ascii="Times New Roman" w:hAnsi="Times New Roman"/>
                <w:sz w:val="20"/>
                <w:szCs w:val="20"/>
                <w:lang w:val="es-BO" w:eastAsia="es-BO"/>
              </w:rPr>
            </w:pPr>
          </w:p>
        </w:tc>
      </w:tr>
      <w:tr w:rsidR="00F71A0F" w:rsidRPr="00F71A0F" w14:paraId="1A264A5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FC0C1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211</w:t>
            </w:r>
          </w:p>
        </w:tc>
        <w:tc>
          <w:tcPr>
            <w:tcW w:w="1953" w:type="dxa"/>
            <w:tcBorders>
              <w:top w:val="nil"/>
              <w:left w:val="nil"/>
              <w:bottom w:val="single" w:sz="4" w:space="0" w:color="auto"/>
              <w:right w:val="single" w:sz="4" w:space="0" w:color="auto"/>
            </w:tcBorders>
            <w:shd w:val="clear" w:color="auto" w:fill="auto"/>
            <w:hideMark/>
          </w:tcPr>
          <w:p w14:paraId="70BA7A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Sitio Santiago de </w:t>
            </w:r>
            <w:proofErr w:type="spellStart"/>
            <w:r w:rsidRPr="00F71A0F">
              <w:rPr>
                <w:rFonts w:ascii="Calibri" w:hAnsi="Calibri"/>
                <w:color w:val="000000"/>
                <w:sz w:val="20"/>
                <w:szCs w:val="22"/>
                <w:lang w:val="es-BO" w:eastAsia="es-BO"/>
              </w:rPr>
              <w:t>Tocoroni</w:t>
            </w:r>
            <w:proofErr w:type="spellEnd"/>
            <w:r w:rsidRPr="00F71A0F">
              <w:rPr>
                <w:rFonts w:ascii="Calibri" w:hAnsi="Calibri"/>
                <w:color w:val="000000"/>
                <w:sz w:val="20"/>
                <w:szCs w:val="22"/>
                <w:lang w:val="es-BO" w:eastAsia="es-BO"/>
              </w:rPr>
              <w:t xml:space="preserve">  (La Paz)</w:t>
            </w:r>
          </w:p>
        </w:tc>
        <w:tc>
          <w:tcPr>
            <w:tcW w:w="848" w:type="dxa"/>
            <w:tcBorders>
              <w:top w:val="nil"/>
              <w:left w:val="nil"/>
              <w:bottom w:val="single" w:sz="4" w:space="0" w:color="auto"/>
              <w:right w:val="single" w:sz="4" w:space="0" w:color="auto"/>
            </w:tcBorders>
            <w:shd w:val="clear" w:color="000000" w:fill="FCD5B4"/>
            <w:noWrap/>
            <w:vAlign w:val="center"/>
            <w:hideMark/>
          </w:tcPr>
          <w:p w14:paraId="3D068A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EDE48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7653F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4A81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4F65A79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DB730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2D869D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626E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241595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00CE7D2" w14:textId="77777777" w:rsidR="00F71A0F" w:rsidRPr="00F71A0F" w:rsidRDefault="00F71A0F" w:rsidP="00F71A0F">
            <w:pPr>
              <w:rPr>
                <w:rFonts w:ascii="Times New Roman" w:hAnsi="Times New Roman"/>
                <w:sz w:val="20"/>
                <w:szCs w:val="20"/>
                <w:lang w:val="es-BO" w:eastAsia="es-BO"/>
              </w:rPr>
            </w:pPr>
          </w:p>
        </w:tc>
      </w:tr>
      <w:tr w:rsidR="00F71A0F" w:rsidRPr="00F71A0F" w14:paraId="02778AB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9FDD5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212</w:t>
            </w:r>
          </w:p>
        </w:tc>
        <w:tc>
          <w:tcPr>
            <w:tcW w:w="1953" w:type="dxa"/>
            <w:tcBorders>
              <w:top w:val="nil"/>
              <w:left w:val="nil"/>
              <w:bottom w:val="single" w:sz="4" w:space="0" w:color="auto"/>
              <w:right w:val="single" w:sz="4" w:space="0" w:color="auto"/>
            </w:tcBorders>
            <w:shd w:val="clear" w:color="auto" w:fill="auto"/>
            <w:hideMark/>
          </w:tcPr>
          <w:p w14:paraId="2A03B58B" w14:textId="77777777" w:rsidR="00F71A0F" w:rsidRPr="00F71A0F" w:rsidRDefault="00F71A0F" w:rsidP="00F71A0F">
            <w:pPr>
              <w:ind w:firstLineChars="100" w:firstLine="200"/>
              <w:jc w:val="center"/>
              <w:rPr>
                <w:rFonts w:ascii="Calibri" w:hAnsi="Calibri"/>
                <w:color w:val="000000"/>
                <w:sz w:val="20"/>
                <w:szCs w:val="20"/>
                <w:lang w:val="es-BO" w:eastAsia="es-BO"/>
              </w:rPr>
            </w:pPr>
            <w:r w:rsidRPr="00F71A0F">
              <w:rPr>
                <w:rFonts w:ascii="Calibri" w:hAnsi="Calibri"/>
                <w:color w:val="000000"/>
                <w:sz w:val="20"/>
                <w:szCs w:val="20"/>
                <w:lang w:val="es-BO" w:eastAsia="es-BO"/>
              </w:rPr>
              <w:t>Provincia  LARECAJA Sitio ENTEL  TOMACHI</w:t>
            </w:r>
          </w:p>
        </w:tc>
        <w:tc>
          <w:tcPr>
            <w:tcW w:w="848" w:type="dxa"/>
            <w:tcBorders>
              <w:top w:val="nil"/>
              <w:left w:val="nil"/>
              <w:bottom w:val="single" w:sz="4" w:space="0" w:color="auto"/>
              <w:right w:val="single" w:sz="4" w:space="0" w:color="auto"/>
            </w:tcBorders>
            <w:shd w:val="clear" w:color="000000" w:fill="FCD5B4"/>
            <w:noWrap/>
            <w:vAlign w:val="center"/>
            <w:hideMark/>
          </w:tcPr>
          <w:p w14:paraId="6B5858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588E9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5B62C8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7A5CB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2E7DAC7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4E5AE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70110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EEA8E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60045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9273F6" w14:textId="77777777" w:rsidR="00F71A0F" w:rsidRPr="00F71A0F" w:rsidRDefault="00F71A0F" w:rsidP="00F71A0F">
            <w:pPr>
              <w:rPr>
                <w:rFonts w:ascii="Times New Roman" w:hAnsi="Times New Roman"/>
                <w:sz w:val="20"/>
                <w:szCs w:val="20"/>
                <w:lang w:val="es-BO" w:eastAsia="es-BO"/>
              </w:rPr>
            </w:pPr>
          </w:p>
        </w:tc>
      </w:tr>
      <w:tr w:rsidR="00F71A0F" w:rsidRPr="00F71A0F" w14:paraId="6C4367D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1193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213</w:t>
            </w:r>
          </w:p>
        </w:tc>
        <w:tc>
          <w:tcPr>
            <w:tcW w:w="1953" w:type="dxa"/>
            <w:tcBorders>
              <w:top w:val="nil"/>
              <w:left w:val="nil"/>
              <w:bottom w:val="single" w:sz="4" w:space="0" w:color="auto"/>
              <w:right w:val="single" w:sz="4" w:space="0" w:color="auto"/>
            </w:tcBorders>
            <w:shd w:val="clear" w:color="auto" w:fill="auto"/>
            <w:hideMark/>
          </w:tcPr>
          <w:p w14:paraId="205398F9" w14:textId="77777777" w:rsidR="00F71A0F" w:rsidRPr="00F71A0F" w:rsidRDefault="00F71A0F" w:rsidP="00F71A0F">
            <w:pPr>
              <w:jc w:val="center"/>
              <w:rPr>
                <w:color w:val="000000"/>
                <w:sz w:val="20"/>
                <w:lang w:val="es-BO" w:eastAsia="es-BO"/>
              </w:rPr>
            </w:pPr>
            <w:r w:rsidRPr="00F71A0F">
              <w:rPr>
                <w:color w:val="000000"/>
                <w:sz w:val="20"/>
                <w:lang w:val="es-BO" w:eastAsia="es-BO"/>
              </w:rPr>
              <w:t>RBS SANTA ROSA Ñ - CHAPARE (Cochabamba).</w:t>
            </w:r>
          </w:p>
        </w:tc>
        <w:tc>
          <w:tcPr>
            <w:tcW w:w="848" w:type="dxa"/>
            <w:tcBorders>
              <w:top w:val="nil"/>
              <w:left w:val="nil"/>
              <w:bottom w:val="single" w:sz="4" w:space="0" w:color="auto"/>
              <w:right w:val="single" w:sz="4" w:space="0" w:color="auto"/>
            </w:tcBorders>
            <w:shd w:val="clear" w:color="000000" w:fill="FCD5B4"/>
            <w:noWrap/>
            <w:vAlign w:val="center"/>
            <w:hideMark/>
          </w:tcPr>
          <w:p w14:paraId="422057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C1424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A19089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D6C79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657B373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3032DE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C04AB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2F14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3947D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856A14" w14:textId="77777777" w:rsidR="00F71A0F" w:rsidRPr="00F71A0F" w:rsidRDefault="00F71A0F" w:rsidP="00F71A0F">
            <w:pPr>
              <w:rPr>
                <w:rFonts w:ascii="Times New Roman" w:hAnsi="Times New Roman"/>
                <w:sz w:val="20"/>
                <w:szCs w:val="20"/>
                <w:lang w:val="es-BO" w:eastAsia="es-BO"/>
              </w:rPr>
            </w:pPr>
          </w:p>
        </w:tc>
      </w:tr>
      <w:tr w:rsidR="00F71A0F" w:rsidRPr="00F71A0F" w14:paraId="074D02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0F396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214</w:t>
            </w:r>
          </w:p>
        </w:tc>
        <w:tc>
          <w:tcPr>
            <w:tcW w:w="1953" w:type="dxa"/>
            <w:tcBorders>
              <w:top w:val="nil"/>
              <w:left w:val="nil"/>
              <w:bottom w:val="single" w:sz="4" w:space="0" w:color="auto"/>
              <w:right w:val="single" w:sz="4" w:space="0" w:color="auto"/>
            </w:tcBorders>
            <w:shd w:val="clear" w:color="auto" w:fill="auto"/>
            <w:hideMark/>
          </w:tcPr>
          <w:p w14:paraId="4BE435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SITIO ENTEL RBS </w:t>
            </w:r>
            <w:proofErr w:type="spellStart"/>
            <w:r w:rsidRPr="00F71A0F">
              <w:rPr>
                <w:rFonts w:ascii="Calibri" w:hAnsi="Calibri"/>
                <w:color w:val="000000"/>
                <w:sz w:val="20"/>
                <w:szCs w:val="22"/>
                <w:lang w:val="es-BO" w:eastAsia="es-BO"/>
              </w:rPr>
              <w:t>Yanacachi</w:t>
            </w:r>
            <w:proofErr w:type="spellEnd"/>
            <w:r w:rsidRPr="00F71A0F">
              <w:rPr>
                <w:rFonts w:ascii="Calibri" w:hAnsi="Calibri"/>
                <w:color w:val="000000"/>
                <w:sz w:val="20"/>
                <w:szCs w:val="22"/>
                <w:lang w:val="es-BO" w:eastAsia="es-BO"/>
              </w:rPr>
              <w:t xml:space="preserve"> (La Paz).</w:t>
            </w:r>
          </w:p>
        </w:tc>
        <w:tc>
          <w:tcPr>
            <w:tcW w:w="848" w:type="dxa"/>
            <w:tcBorders>
              <w:top w:val="nil"/>
              <w:left w:val="nil"/>
              <w:bottom w:val="single" w:sz="4" w:space="0" w:color="auto"/>
              <w:right w:val="single" w:sz="4" w:space="0" w:color="auto"/>
            </w:tcBorders>
            <w:shd w:val="clear" w:color="000000" w:fill="FCD5B4"/>
            <w:noWrap/>
            <w:vAlign w:val="center"/>
            <w:hideMark/>
          </w:tcPr>
          <w:p w14:paraId="0CE2A77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E3E2B6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2152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8EE2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079B8AD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52A8BE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7C4644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C89B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031D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8DA057" w14:textId="77777777" w:rsidR="00F71A0F" w:rsidRPr="00F71A0F" w:rsidRDefault="00F71A0F" w:rsidP="00F71A0F">
            <w:pPr>
              <w:rPr>
                <w:rFonts w:ascii="Times New Roman" w:hAnsi="Times New Roman"/>
                <w:sz w:val="20"/>
                <w:szCs w:val="20"/>
                <w:lang w:val="es-BO" w:eastAsia="es-BO"/>
              </w:rPr>
            </w:pPr>
          </w:p>
        </w:tc>
      </w:tr>
      <w:tr w:rsidR="00F71A0F" w:rsidRPr="00F71A0F" w14:paraId="79246C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5640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215</w:t>
            </w:r>
          </w:p>
        </w:tc>
        <w:tc>
          <w:tcPr>
            <w:tcW w:w="1953" w:type="dxa"/>
            <w:tcBorders>
              <w:top w:val="nil"/>
              <w:left w:val="nil"/>
              <w:bottom w:val="single" w:sz="4" w:space="0" w:color="auto"/>
              <w:right w:val="single" w:sz="4" w:space="0" w:color="auto"/>
            </w:tcBorders>
            <w:shd w:val="clear" w:color="auto" w:fill="auto"/>
            <w:hideMark/>
          </w:tcPr>
          <w:p w14:paraId="77F1F959" w14:textId="77777777" w:rsidR="00F71A0F" w:rsidRPr="00F71A0F" w:rsidRDefault="00F71A0F" w:rsidP="00F71A0F">
            <w:pPr>
              <w:jc w:val="center"/>
              <w:rPr>
                <w:rFonts w:ascii="Calibri" w:hAnsi="Calibri"/>
                <w:color w:val="000000"/>
                <w:sz w:val="20"/>
                <w:szCs w:val="24"/>
                <w:lang w:val="es-BO" w:eastAsia="es-BO"/>
              </w:rPr>
            </w:pPr>
            <w:r w:rsidRPr="00F71A0F">
              <w:rPr>
                <w:rFonts w:ascii="Calibri" w:hAnsi="Calibri"/>
                <w:color w:val="000000"/>
                <w:sz w:val="20"/>
                <w:szCs w:val="24"/>
                <w:lang w:val="es-BO" w:eastAsia="es-BO"/>
              </w:rPr>
              <w:t>QUIMSA WILLKI</w:t>
            </w:r>
          </w:p>
        </w:tc>
        <w:tc>
          <w:tcPr>
            <w:tcW w:w="848" w:type="dxa"/>
            <w:tcBorders>
              <w:top w:val="nil"/>
              <w:left w:val="nil"/>
              <w:bottom w:val="single" w:sz="4" w:space="0" w:color="auto"/>
              <w:right w:val="single" w:sz="4" w:space="0" w:color="auto"/>
            </w:tcBorders>
            <w:shd w:val="clear" w:color="000000" w:fill="FCD5B4"/>
            <w:noWrap/>
            <w:vAlign w:val="center"/>
            <w:hideMark/>
          </w:tcPr>
          <w:p w14:paraId="18F7B9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87D84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080E8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C764F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71D5DB4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44A79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81B79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100B7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388BA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F6DFA34" w14:textId="77777777" w:rsidR="00F71A0F" w:rsidRPr="00F71A0F" w:rsidRDefault="00F71A0F" w:rsidP="00F71A0F">
            <w:pPr>
              <w:rPr>
                <w:rFonts w:ascii="Times New Roman" w:hAnsi="Times New Roman"/>
                <w:sz w:val="20"/>
                <w:szCs w:val="20"/>
                <w:lang w:val="es-BO" w:eastAsia="es-BO"/>
              </w:rPr>
            </w:pPr>
          </w:p>
        </w:tc>
      </w:tr>
      <w:tr w:rsidR="00F71A0F" w:rsidRPr="00F71A0F" w14:paraId="06724E0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56A86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216</w:t>
            </w:r>
          </w:p>
        </w:tc>
        <w:tc>
          <w:tcPr>
            <w:tcW w:w="1953" w:type="dxa"/>
            <w:tcBorders>
              <w:top w:val="nil"/>
              <w:left w:val="nil"/>
              <w:bottom w:val="single" w:sz="4" w:space="0" w:color="auto"/>
              <w:right w:val="single" w:sz="4" w:space="0" w:color="auto"/>
            </w:tcBorders>
            <w:shd w:val="clear" w:color="auto" w:fill="auto"/>
            <w:hideMark/>
          </w:tcPr>
          <w:p w14:paraId="62C76759" w14:textId="77777777" w:rsidR="00F71A0F" w:rsidRPr="00F71A0F" w:rsidRDefault="00F71A0F" w:rsidP="00F71A0F">
            <w:pPr>
              <w:jc w:val="center"/>
              <w:rPr>
                <w:rFonts w:ascii="Calibri" w:hAnsi="Calibri"/>
                <w:color w:val="000000"/>
                <w:sz w:val="20"/>
                <w:szCs w:val="24"/>
                <w:lang w:val="es-BO" w:eastAsia="es-BO"/>
              </w:rPr>
            </w:pPr>
            <w:r w:rsidRPr="00F71A0F">
              <w:rPr>
                <w:rFonts w:ascii="Calibri" w:hAnsi="Calibri"/>
                <w:color w:val="000000"/>
                <w:sz w:val="20"/>
                <w:szCs w:val="24"/>
                <w:lang w:val="es-BO" w:eastAsia="es-BO"/>
              </w:rPr>
              <w:t>COHONI</w:t>
            </w:r>
          </w:p>
        </w:tc>
        <w:tc>
          <w:tcPr>
            <w:tcW w:w="848" w:type="dxa"/>
            <w:tcBorders>
              <w:top w:val="nil"/>
              <w:left w:val="nil"/>
              <w:bottom w:val="single" w:sz="4" w:space="0" w:color="auto"/>
              <w:right w:val="single" w:sz="4" w:space="0" w:color="auto"/>
            </w:tcBorders>
            <w:shd w:val="clear" w:color="000000" w:fill="FCD5B4"/>
            <w:noWrap/>
            <w:vAlign w:val="center"/>
            <w:hideMark/>
          </w:tcPr>
          <w:p w14:paraId="16D4AA1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8DBE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3E22E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724FB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10DD1C0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D89EF2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7FA74E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72E7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3301CF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D30BA3" w14:textId="77777777" w:rsidR="00F71A0F" w:rsidRPr="00F71A0F" w:rsidRDefault="00F71A0F" w:rsidP="00F71A0F">
            <w:pPr>
              <w:rPr>
                <w:rFonts w:ascii="Times New Roman" w:hAnsi="Times New Roman"/>
                <w:sz w:val="20"/>
                <w:szCs w:val="20"/>
                <w:lang w:val="es-BO" w:eastAsia="es-BO"/>
              </w:rPr>
            </w:pPr>
          </w:p>
        </w:tc>
      </w:tr>
      <w:tr w:rsidR="00F71A0F" w:rsidRPr="00F71A0F" w14:paraId="4A3F6CA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A270B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217</w:t>
            </w:r>
          </w:p>
        </w:tc>
        <w:tc>
          <w:tcPr>
            <w:tcW w:w="1953" w:type="dxa"/>
            <w:tcBorders>
              <w:top w:val="nil"/>
              <w:left w:val="nil"/>
              <w:bottom w:val="single" w:sz="4" w:space="0" w:color="auto"/>
              <w:right w:val="single" w:sz="4" w:space="0" w:color="auto"/>
            </w:tcBorders>
            <w:shd w:val="clear" w:color="auto" w:fill="auto"/>
            <w:hideMark/>
          </w:tcPr>
          <w:p w14:paraId="76DFBC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PILON GUANAY</w:t>
            </w:r>
          </w:p>
        </w:tc>
        <w:tc>
          <w:tcPr>
            <w:tcW w:w="848" w:type="dxa"/>
            <w:tcBorders>
              <w:top w:val="nil"/>
              <w:left w:val="nil"/>
              <w:bottom w:val="single" w:sz="4" w:space="0" w:color="auto"/>
              <w:right w:val="single" w:sz="4" w:space="0" w:color="auto"/>
            </w:tcBorders>
            <w:shd w:val="clear" w:color="000000" w:fill="FCD5B4"/>
            <w:noWrap/>
            <w:vAlign w:val="center"/>
            <w:hideMark/>
          </w:tcPr>
          <w:p w14:paraId="0046BF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5284F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67A8BC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51B2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72C5FF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C6AE3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BA830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E5F32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51CD0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8674E6" w14:textId="77777777" w:rsidR="00F71A0F" w:rsidRPr="00F71A0F" w:rsidRDefault="00F71A0F" w:rsidP="00F71A0F">
            <w:pPr>
              <w:rPr>
                <w:rFonts w:ascii="Times New Roman" w:hAnsi="Times New Roman"/>
                <w:sz w:val="20"/>
                <w:szCs w:val="20"/>
                <w:lang w:val="es-BO" w:eastAsia="es-BO"/>
              </w:rPr>
            </w:pPr>
          </w:p>
        </w:tc>
      </w:tr>
      <w:tr w:rsidR="00F71A0F" w:rsidRPr="00F71A0F" w14:paraId="1137737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3724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218</w:t>
            </w:r>
          </w:p>
        </w:tc>
        <w:tc>
          <w:tcPr>
            <w:tcW w:w="1953" w:type="dxa"/>
            <w:tcBorders>
              <w:top w:val="nil"/>
              <w:left w:val="nil"/>
              <w:bottom w:val="single" w:sz="4" w:space="0" w:color="auto"/>
              <w:right w:val="single" w:sz="4" w:space="0" w:color="auto"/>
            </w:tcBorders>
            <w:shd w:val="clear" w:color="auto" w:fill="auto"/>
            <w:hideMark/>
          </w:tcPr>
          <w:p w14:paraId="247FE4F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ANTONIO</w:t>
            </w:r>
          </w:p>
        </w:tc>
        <w:tc>
          <w:tcPr>
            <w:tcW w:w="848" w:type="dxa"/>
            <w:tcBorders>
              <w:top w:val="nil"/>
              <w:left w:val="nil"/>
              <w:bottom w:val="single" w:sz="4" w:space="0" w:color="auto"/>
              <w:right w:val="single" w:sz="4" w:space="0" w:color="auto"/>
            </w:tcBorders>
            <w:shd w:val="clear" w:color="000000" w:fill="FCD5B4"/>
            <w:noWrap/>
            <w:vAlign w:val="center"/>
            <w:hideMark/>
          </w:tcPr>
          <w:p w14:paraId="597FC6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5FC5AF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D3B3B7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464BD0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17B4F1B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A8CA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D712B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999A2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5FD8FD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B838FFB" w14:textId="77777777" w:rsidR="00F71A0F" w:rsidRPr="00F71A0F" w:rsidRDefault="00F71A0F" w:rsidP="00F71A0F">
            <w:pPr>
              <w:rPr>
                <w:rFonts w:ascii="Times New Roman" w:hAnsi="Times New Roman"/>
                <w:sz w:val="20"/>
                <w:szCs w:val="20"/>
                <w:lang w:val="es-BO" w:eastAsia="es-BO"/>
              </w:rPr>
            </w:pPr>
          </w:p>
        </w:tc>
      </w:tr>
      <w:tr w:rsidR="00F71A0F" w:rsidRPr="00F71A0F" w14:paraId="7188F9C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5569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219</w:t>
            </w:r>
          </w:p>
        </w:tc>
        <w:tc>
          <w:tcPr>
            <w:tcW w:w="1953" w:type="dxa"/>
            <w:tcBorders>
              <w:top w:val="nil"/>
              <w:left w:val="nil"/>
              <w:bottom w:val="single" w:sz="4" w:space="0" w:color="auto"/>
              <w:right w:val="single" w:sz="4" w:space="0" w:color="auto"/>
            </w:tcBorders>
            <w:shd w:val="clear" w:color="auto" w:fill="auto"/>
            <w:hideMark/>
          </w:tcPr>
          <w:p w14:paraId="42BF57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HUAYTI</w:t>
            </w:r>
          </w:p>
        </w:tc>
        <w:tc>
          <w:tcPr>
            <w:tcW w:w="848" w:type="dxa"/>
            <w:tcBorders>
              <w:top w:val="nil"/>
              <w:left w:val="nil"/>
              <w:bottom w:val="single" w:sz="4" w:space="0" w:color="auto"/>
              <w:right w:val="single" w:sz="4" w:space="0" w:color="auto"/>
            </w:tcBorders>
            <w:shd w:val="clear" w:color="000000" w:fill="FCD5B4"/>
            <w:noWrap/>
            <w:vAlign w:val="center"/>
            <w:hideMark/>
          </w:tcPr>
          <w:p w14:paraId="419877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24481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7EE72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1B5D6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47EAD63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289CB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C114D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D74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3F4BE3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F314DF9" w14:textId="77777777" w:rsidR="00F71A0F" w:rsidRPr="00F71A0F" w:rsidRDefault="00F71A0F" w:rsidP="00F71A0F">
            <w:pPr>
              <w:rPr>
                <w:rFonts w:ascii="Times New Roman" w:hAnsi="Times New Roman"/>
                <w:sz w:val="20"/>
                <w:szCs w:val="20"/>
                <w:lang w:val="es-BO" w:eastAsia="es-BO"/>
              </w:rPr>
            </w:pPr>
          </w:p>
        </w:tc>
      </w:tr>
      <w:tr w:rsidR="00F71A0F" w:rsidRPr="00F71A0F" w14:paraId="342F4B4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EE373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220</w:t>
            </w:r>
          </w:p>
        </w:tc>
        <w:tc>
          <w:tcPr>
            <w:tcW w:w="1953" w:type="dxa"/>
            <w:tcBorders>
              <w:top w:val="nil"/>
              <w:left w:val="nil"/>
              <w:bottom w:val="single" w:sz="4" w:space="0" w:color="auto"/>
              <w:right w:val="single" w:sz="4" w:space="0" w:color="auto"/>
            </w:tcBorders>
            <w:shd w:val="clear" w:color="auto" w:fill="auto"/>
            <w:hideMark/>
          </w:tcPr>
          <w:p w14:paraId="66E3381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CATACORA</w:t>
            </w:r>
          </w:p>
        </w:tc>
        <w:tc>
          <w:tcPr>
            <w:tcW w:w="848" w:type="dxa"/>
            <w:tcBorders>
              <w:top w:val="nil"/>
              <w:left w:val="nil"/>
              <w:bottom w:val="single" w:sz="4" w:space="0" w:color="auto"/>
              <w:right w:val="single" w:sz="4" w:space="0" w:color="auto"/>
            </w:tcBorders>
            <w:shd w:val="clear" w:color="000000" w:fill="FCD5B4"/>
            <w:noWrap/>
            <w:vAlign w:val="center"/>
            <w:hideMark/>
          </w:tcPr>
          <w:p w14:paraId="35ECBB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5EBA15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B98A8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A7965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E284F3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B74CB3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AA531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654B9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F12579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B642D8" w14:textId="77777777" w:rsidR="00F71A0F" w:rsidRPr="00F71A0F" w:rsidRDefault="00F71A0F" w:rsidP="00F71A0F">
            <w:pPr>
              <w:rPr>
                <w:rFonts w:ascii="Times New Roman" w:hAnsi="Times New Roman"/>
                <w:sz w:val="20"/>
                <w:szCs w:val="20"/>
                <w:lang w:val="es-BO" w:eastAsia="es-BO"/>
              </w:rPr>
            </w:pPr>
          </w:p>
        </w:tc>
      </w:tr>
      <w:tr w:rsidR="00F71A0F" w:rsidRPr="00F71A0F" w14:paraId="0BE96C1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6707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221</w:t>
            </w:r>
          </w:p>
        </w:tc>
        <w:tc>
          <w:tcPr>
            <w:tcW w:w="1953" w:type="dxa"/>
            <w:tcBorders>
              <w:top w:val="nil"/>
              <w:left w:val="nil"/>
              <w:bottom w:val="single" w:sz="4" w:space="0" w:color="auto"/>
              <w:right w:val="single" w:sz="4" w:space="0" w:color="auto"/>
            </w:tcBorders>
            <w:shd w:val="clear" w:color="auto" w:fill="auto"/>
            <w:hideMark/>
          </w:tcPr>
          <w:p w14:paraId="2C901D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COTAPATA (COHONI)</w:t>
            </w:r>
          </w:p>
        </w:tc>
        <w:tc>
          <w:tcPr>
            <w:tcW w:w="848" w:type="dxa"/>
            <w:tcBorders>
              <w:top w:val="nil"/>
              <w:left w:val="nil"/>
              <w:bottom w:val="single" w:sz="4" w:space="0" w:color="auto"/>
              <w:right w:val="single" w:sz="4" w:space="0" w:color="auto"/>
            </w:tcBorders>
            <w:shd w:val="clear" w:color="000000" w:fill="FCD5B4"/>
            <w:noWrap/>
            <w:vAlign w:val="center"/>
            <w:hideMark/>
          </w:tcPr>
          <w:p w14:paraId="2FC842A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0B2501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3B693F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5815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24399E4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179FA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F96C7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72B1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9080C6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D148FA" w14:textId="77777777" w:rsidR="00F71A0F" w:rsidRPr="00F71A0F" w:rsidRDefault="00F71A0F" w:rsidP="00F71A0F">
            <w:pPr>
              <w:rPr>
                <w:rFonts w:ascii="Times New Roman" w:hAnsi="Times New Roman"/>
                <w:sz w:val="20"/>
                <w:szCs w:val="20"/>
                <w:lang w:val="es-BO" w:eastAsia="es-BO"/>
              </w:rPr>
            </w:pPr>
          </w:p>
        </w:tc>
      </w:tr>
      <w:tr w:rsidR="00F71A0F" w:rsidRPr="00F71A0F" w14:paraId="1B4821A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4E3D2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222</w:t>
            </w:r>
          </w:p>
        </w:tc>
        <w:tc>
          <w:tcPr>
            <w:tcW w:w="1953" w:type="dxa"/>
            <w:tcBorders>
              <w:top w:val="nil"/>
              <w:left w:val="nil"/>
              <w:bottom w:val="single" w:sz="4" w:space="0" w:color="auto"/>
              <w:right w:val="single" w:sz="4" w:space="0" w:color="auto"/>
            </w:tcBorders>
            <w:shd w:val="clear" w:color="auto" w:fill="auto"/>
            <w:hideMark/>
          </w:tcPr>
          <w:p w14:paraId="031A90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COHONI</w:t>
            </w:r>
          </w:p>
        </w:tc>
        <w:tc>
          <w:tcPr>
            <w:tcW w:w="848" w:type="dxa"/>
            <w:tcBorders>
              <w:top w:val="nil"/>
              <w:left w:val="nil"/>
              <w:bottom w:val="single" w:sz="4" w:space="0" w:color="auto"/>
              <w:right w:val="single" w:sz="4" w:space="0" w:color="auto"/>
            </w:tcBorders>
            <w:shd w:val="clear" w:color="000000" w:fill="FCD5B4"/>
            <w:noWrap/>
            <w:vAlign w:val="center"/>
            <w:hideMark/>
          </w:tcPr>
          <w:p w14:paraId="2D36FC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18E79A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1DEF42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14A7F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41FABB9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FC9EE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869AD9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3606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8A050E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94C32DE" w14:textId="77777777" w:rsidR="00F71A0F" w:rsidRPr="00F71A0F" w:rsidRDefault="00F71A0F" w:rsidP="00F71A0F">
            <w:pPr>
              <w:rPr>
                <w:rFonts w:ascii="Times New Roman" w:hAnsi="Times New Roman"/>
                <w:sz w:val="20"/>
                <w:szCs w:val="20"/>
                <w:lang w:val="es-BO" w:eastAsia="es-BO"/>
              </w:rPr>
            </w:pPr>
          </w:p>
        </w:tc>
      </w:tr>
      <w:tr w:rsidR="00F71A0F" w:rsidRPr="00F71A0F" w14:paraId="42A5F7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940B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223</w:t>
            </w:r>
          </w:p>
        </w:tc>
        <w:tc>
          <w:tcPr>
            <w:tcW w:w="1953" w:type="dxa"/>
            <w:tcBorders>
              <w:top w:val="nil"/>
              <w:left w:val="nil"/>
              <w:bottom w:val="single" w:sz="4" w:space="0" w:color="auto"/>
              <w:right w:val="single" w:sz="4" w:space="0" w:color="auto"/>
            </w:tcBorders>
            <w:shd w:val="clear" w:color="auto" w:fill="auto"/>
            <w:hideMark/>
          </w:tcPr>
          <w:p w14:paraId="02E27CA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CERRÓ TUMUPASA</w:t>
            </w:r>
          </w:p>
        </w:tc>
        <w:tc>
          <w:tcPr>
            <w:tcW w:w="848" w:type="dxa"/>
            <w:tcBorders>
              <w:top w:val="nil"/>
              <w:left w:val="nil"/>
              <w:bottom w:val="single" w:sz="4" w:space="0" w:color="auto"/>
              <w:right w:val="single" w:sz="4" w:space="0" w:color="auto"/>
            </w:tcBorders>
            <w:shd w:val="clear" w:color="000000" w:fill="FCD5B4"/>
            <w:noWrap/>
            <w:vAlign w:val="center"/>
            <w:hideMark/>
          </w:tcPr>
          <w:p w14:paraId="45D505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2DFE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78D92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2E54B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575C8E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2AA060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FB579B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00BD03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3F297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2278F02" w14:textId="77777777" w:rsidR="00F71A0F" w:rsidRPr="00F71A0F" w:rsidRDefault="00F71A0F" w:rsidP="00F71A0F">
            <w:pPr>
              <w:rPr>
                <w:rFonts w:ascii="Times New Roman" w:hAnsi="Times New Roman"/>
                <w:sz w:val="20"/>
                <w:szCs w:val="20"/>
                <w:lang w:val="es-BO" w:eastAsia="es-BO"/>
              </w:rPr>
            </w:pPr>
          </w:p>
        </w:tc>
      </w:tr>
      <w:tr w:rsidR="00F71A0F" w:rsidRPr="00F71A0F" w14:paraId="464683C6" w14:textId="77777777" w:rsidTr="00F71A0F">
        <w:tblPrEx>
          <w:tblCellMar>
            <w:top w:w="15" w:type="dxa"/>
          </w:tblCellMar>
        </w:tblPrEx>
        <w:trPr>
          <w:trHeight w:val="300"/>
        </w:trPr>
        <w:tc>
          <w:tcPr>
            <w:tcW w:w="9796" w:type="dxa"/>
            <w:gridSpan w:val="22"/>
            <w:vMerge w:val="restart"/>
            <w:tcBorders>
              <w:top w:val="nil"/>
              <w:left w:val="nil"/>
              <w:bottom w:val="nil"/>
              <w:right w:val="nil"/>
            </w:tcBorders>
            <w:shd w:val="clear" w:color="000000" w:fill="FFFFFF"/>
            <w:vAlign w:val="center"/>
            <w:hideMark/>
          </w:tcPr>
          <w:p w14:paraId="74055CD6" w14:textId="77777777" w:rsidR="00F71A0F" w:rsidRPr="00F71A0F" w:rsidRDefault="00F71A0F" w:rsidP="00455108">
            <w:pPr>
              <w:rPr>
                <w:rFonts w:ascii="Calibri" w:hAnsi="Calibri"/>
                <w:color w:val="000000"/>
                <w:sz w:val="20"/>
                <w:szCs w:val="22"/>
                <w:lang w:val="es-BO" w:eastAsia="es-BO"/>
              </w:rPr>
            </w:pPr>
            <w:r w:rsidRPr="00F71A0F">
              <w:rPr>
                <w:rFonts w:ascii="Calibri" w:hAnsi="Calibri"/>
                <w:color w:val="000000"/>
                <w:sz w:val="20"/>
                <w:szCs w:val="22"/>
                <w:lang w:val="es-BO" w:eastAsia="es-BO"/>
              </w:rPr>
              <w:t xml:space="preserve">Los precios incluyen; manipuleo, </w:t>
            </w:r>
            <w:proofErr w:type="spellStart"/>
            <w:r w:rsidRPr="00F71A0F">
              <w:rPr>
                <w:rFonts w:ascii="Calibri" w:hAnsi="Calibri"/>
                <w:color w:val="000000"/>
                <w:sz w:val="20"/>
                <w:szCs w:val="22"/>
                <w:lang w:val="es-BO" w:eastAsia="es-BO"/>
              </w:rPr>
              <w:t>estibaje</w:t>
            </w:r>
            <w:proofErr w:type="spellEnd"/>
            <w:r w:rsidRPr="00F71A0F">
              <w:rPr>
                <w:rFonts w:ascii="Calibri" w:hAnsi="Calibri"/>
                <w:color w:val="000000"/>
                <w:sz w:val="20"/>
                <w:szCs w:val="22"/>
                <w:lang w:val="es-BO" w:eastAsia="es-BO"/>
              </w:rPr>
              <w:t>, embalaje, reforzamiento de embalaje, carga  y descarga, y entrega puerta a puerta.</w:t>
            </w:r>
          </w:p>
        </w:tc>
        <w:tc>
          <w:tcPr>
            <w:tcW w:w="2402" w:type="dxa"/>
            <w:gridSpan w:val="2"/>
            <w:vAlign w:val="center"/>
            <w:hideMark/>
          </w:tcPr>
          <w:p w14:paraId="0CC77E0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C3A5E75" w14:textId="77777777" w:rsidR="00F71A0F" w:rsidRPr="00F71A0F" w:rsidRDefault="00F71A0F" w:rsidP="00F71A0F">
            <w:pPr>
              <w:rPr>
                <w:rFonts w:ascii="Times New Roman" w:hAnsi="Times New Roman"/>
                <w:sz w:val="20"/>
                <w:szCs w:val="20"/>
                <w:lang w:val="es-BO" w:eastAsia="es-BO"/>
              </w:rPr>
            </w:pPr>
          </w:p>
        </w:tc>
      </w:tr>
      <w:tr w:rsidR="00F71A0F" w:rsidRPr="00F71A0F" w14:paraId="4371B508" w14:textId="77777777" w:rsidTr="00F71A0F">
        <w:tblPrEx>
          <w:tblCellMar>
            <w:top w:w="15" w:type="dxa"/>
          </w:tblCellMar>
        </w:tblPrEx>
        <w:trPr>
          <w:trHeight w:val="300"/>
        </w:trPr>
        <w:tc>
          <w:tcPr>
            <w:tcW w:w="9796" w:type="dxa"/>
            <w:gridSpan w:val="22"/>
            <w:vMerge/>
            <w:tcBorders>
              <w:top w:val="nil"/>
              <w:left w:val="nil"/>
              <w:bottom w:val="nil"/>
              <w:right w:val="nil"/>
            </w:tcBorders>
            <w:vAlign w:val="center"/>
            <w:hideMark/>
          </w:tcPr>
          <w:p w14:paraId="1A3A1188" w14:textId="77777777" w:rsidR="00F71A0F" w:rsidRPr="00F71A0F" w:rsidRDefault="00F71A0F" w:rsidP="00F71A0F">
            <w:pPr>
              <w:rPr>
                <w:rFonts w:ascii="Calibri" w:hAnsi="Calibri"/>
                <w:color w:val="000000"/>
                <w:sz w:val="22"/>
                <w:szCs w:val="22"/>
                <w:lang w:val="es-BO" w:eastAsia="es-BO"/>
              </w:rPr>
            </w:pPr>
          </w:p>
        </w:tc>
        <w:tc>
          <w:tcPr>
            <w:tcW w:w="2402" w:type="dxa"/>
            <w:gridSpan w:val="2"/>
            <w:tcBorders>
              <w:top w:val="nil"/>
              <w:left w:val="nil"/>
              <w:bottom w:val="nil"/>
              <w:right w:val="nil"/>
            </w:tcBorders>
            <w:shd w:val="clear" w:color="auto" w:fill="auto"/>
            <w:noWrap/>
            <w:vAlign w:val="bottom"/>
            <w:hideMark/>
          </w:tcPr>
          <w:p w14:paraId="40BF56A3" w14:textId="77777777" w:rsidR="00F71A0F" w:rsidRPr="00F71A0F" w:rsidRDefault="00F71A0F" w:rsidP="00F71A0F">
            <w:pPr>
              <w:rPr>
                <w:rFonts w:ascii="Calibri" w:hAnsi="Calibri"/>
                <w:color w:val="000000"/>
                <w:sz w:val="22"/>
                <w:szCs w:val="22"/>
                <w:lang w:val="es-BO" w:eastAsia="es-BO"/>
              </w:rPr>
            </w:pPr>
          </w:p>
        </w:tc>
        <w:tc>
          <w:tcPr>
            <w:tcW w:w="940" w:type="dxa"/>
            <w:vAlign w:val="center"/>
            <w:hideMark/>
          </w:tcPr>
          <w:p w14:paraId="076B88F4" w14:textId="77777777" w:rsidR="00F71A0F" w:rsidRPr="00F71A0F" w:rsidRDefault="00F71A0F" w:rsidP="00F71A0F">
            <w:pPr>
              <w:rPr>
                <w:rFonts w:ascii="Times New Roman" w:hAnsi="Times New Roman"/>
                <w:sz w:val="20"/>
                <w:szCs w:val="20"/>
                <w:lang w:val="es-BO" w:eastAsia="es-BO"/>
              </w:rPr>
            </w:pPr>
          </w:p>
        </w:tc>
      </w:tr>
      <w:tr w:rsidR="00F71A0F" w:rsidRPr="00F71A0F" w14:paraId="63E6022C" w14:textId="77777777" w:rsidTr="00F71A0F">
        <w:tblPrEx>
          <w:tblCellMar>
            <w:top w:w="15" w:type="dxa"/>
          </w:tblCellMar>
        </w:tblPrEx>
        <w:trPr>
          <w:trHeight w:val="300"/>
        </w:trPr>
        <w:tc>
          <w:tcPr>
            <w:tcW w:w="9796" w:type="dxa"/>
            <w:gridSpan w:val="22"/>
            <w:vMerge/>
            <w:tcBorders>
              <w:top w:val="nil"/>
              <w:left w:val="nil"/>
              <w:bottom w:val="nil"/>
              <w:right w:val="nil"/>
            </w:tcBorders>
            <w:vAlign w:val="center"/>
            <w:hideMark/>
          </w:tcPr>
          <w:p w14:paraId="7C3ADD2D" w14:textId="77777777" w:rsidR="00F71A0F" w:rsidRPr="00F71A0F" w:rsidRDefault="00F71A0F" w:rsidP="00F71A0F">
            <w:pPr>
              <w:rPr>
                <w:rFonts w:ascii="Calibri" w:hAnsi="Calibri"/>
                <w:color w:val="000000"/>
                <w:sz w:val="22"/>
                <w:szCs w:val="22"/>
                <w:lang w:val="es-BO" w:eastAsia="es-BO"/>
              </w:rPr>
            </w:pPr>
          </w:p>
        </w:tc>
        <w:tc>
          <w:tcPr>
            <w:tcW w:w="2402" w:type="dxa"/>
            <w:gridSpan w:val="2"/>
            <w:tcBorders>
              <w:top w:val="nil"/>
              <w:left w:val="nil"/>
              <w:bottom w:val="nil"/>
              <w:right w:val="nil"/>
            </w:tcBorders>
            <w:shd w:val="clear" w:color="auto" w:fill="auto"/>
            <w:noWrap/>
            <w:vAlign w:val="bottom"/>
            <w:hideMark/>
          </w:tcPr>
          <w:p w14:paraId="79440F6A" w14:textId="77777777" w:rsidR="00F71A0F" w:rsidRPr="00F71A0F" w:rsidRDefault="00F71A0F" w:rsidP="00F71A0F">
            <w:pPr>
              <w:rPr>
                <w:rFonts w:ascii="Calibri" w:hAnsi="Calibri"/>
                <w:color w:val="000000"/>
                <w:sz w:val="22"/>
                <w:szCs w:val="22"/>
                <w:lang w:val="es-BO" w:eastAsia="es-BO"/>
              </w:rPr>
            </w:pPr>
          </w:p>
        </w:tc>
        <w:tc>
          <w:tcPr>
            <w:tcW w:w="940" w:type="dxa"/>
            <w:vAlign w:val="center"/>
            <w:hideMark/>
          </w:tcPr>
          <w:p w14:paraId="43105051" w14:textId="77777777" w:rsidR="00F71A0F" w:rsidRPr="00F71A0F" w:rsidRDefault="00F71A0F" w:rsidP="00F71A0F">
            <w:pPr>
              <w:rPr>
                <w:rFonts w:ascii="Times New Roman" w:hAnsi="Times New Roman"/>
                <w:sz w:val="20"/>
                <w:szCs w:val="20"/>
                <w:lang w:val="es-BO" w:eastAsia="es-BO"/>
              </w:rPr>
            </w:pPr>
          </w:p>
        </w:tc>
      </w:tr>
    </w:tbl>
    <w:p w14:paraId="09EE4E85" w14:textId="77777777" w:rsidR="00455108" w:rsidRDefault="00455108" w:rsidP="0005306F">
      <w:pPr>
        <w:pStyle w:val="Normal2"/>
        <w:rPr>
          <w:rFonts w:ascii="Verdana" w:hAnsi="Verdana" w:cs="Arial"/>
          <w:b/>
          <w:i/>
          <w:color w:val="004990"/>
          <w:sz w:val="18"/>
          <w:szCs w:val="18"/>
          <w:lang w:val="es-BO"/>
        </w:rPr>
      </w:pPr>
    </w:p>
    <w:p w14:paraId="1646F373" w14:textId="77777777" w:rsidR="00455108" w:rsidRDefault="00455108"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629"/>
        <w:gridCol w:w="1796"/>
        <w:gridCol w:w="851"/>
        <w:gridCol w:w="850"/>
        <w:gridCol w:w="1134"/>
        <w:gridCol w:w="383"/>
        <w:gridCol w:w="279"/>
        <w:gridCol w:w="160"/>
        <w:gridCol w:w="29"/>
        <w:gridCol w:w="131"/>
        <w:gridCol w:w="719"/>
        <w:gridCol w:w="465"/>
        <w:gridCol w:w="507"/>
        <w:gridCol w:w="1013"/>
        <w:gridCol w:w="850"/>
      </w:tblGrid>
      <w:tr w:rsidR="00822FBD" w:rsidRPr="00455108" w14:paraId="13FEFC9B"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3AF63FEB" w14:textId="77777777" w:rsidR="00822FBD" w:rsidRPr="00822FBD" w:rsidRDefault="00822FBD" w:rsidP="00455108">
            <w:pPr>
              <w:rPr>
                <w:rFonts w:ascii="Calibri" w:hAnsi="Calibri"/>
                <w:b/>
                <w:bCs/>
                <w:color w:val="000000"/>
                <w:sz w:val="22"/>
                <w:szCs w:val="22"/>
                <w:lang w:val="es-BO" w:eastAsia="es-BO"/>
              </w:rPr>
            </w:pPr>
            <w:r w:rsidRPr="00455108">
              <w:rPr>
                <w:rFonts w:ascii="Calibri" w:hAnsi="Calibri"/>
                <w:b/>
                <w:bCs/>
                <w:color w:val="000000"/>
                <w:sz w:val="22"/>
                <w:szCs w:val="22"/>
                <w:lang w:val="es-BO" w:eastAsia="es-BO"/>
              </w:rPr>
              <w:t>ENTREGA A NIVEL NACIONAL VIA TERRESTRE DE COCHABAMBA A:</w:t>
            </w:r>
          </w:p>
        </w:tc>
      </w:tr>
      <w:tr w:rsidR="00455108" w:rsidRPr="00455108" w14:paraId="55D7F7E0" w14:textId="77777777" w:rsidTr="00822FBD">
        <w:trPr>
          <w:trHeight w:val="315"/>
        </w:trPr>
        <w:tc>
          <w:tcPr>
            <w:tcW w:w="2425" w:type="dxa"/>
            <w:gridSpan w:val="2"/>
            <w:tcBorders>
              <w:top w:val="nil"/>
              <w:left w:val="nil"/>
              <w:bottom w:val="nil"/>
              <w:right w:val="nil"/>
            </w:tcBorders>
            <w:shd w:val="clear" w:color="auto" w:fill="auto"/>
            <w:noWrap/>
            <w:vAlign w:val="bottom"/>
            <w:hideMark/>
          </w:tcPr>
          <w:p w14:paraId="382D7ECE" w14:textId="77777777" w:rsidR="00455108" w:rsidRPr="00455108" w:rsidRDefault="00455108" w:rsidP="00455108">
            <w:pPr>
              <w:rPr>
                <w:rFonts w:ascii="Calibri" w:hAnsi="Calibri"/>
                <w:b/>
                <w:bCs/>
                <w:color w:val="000000"/>
                <w:sz w:val="22"/>
                <w:szCs w:val="22"/>
                <w:lang w:val="es-BO" w:eastAsia="es-BO"/>
              </w:rPr>
            </w:pPr>
            <w:r w:rsidRPr="00455108">
              <w:rPr>
                <w:rFonts w:ascii="Calibri" w:hAnsi="Calibri"/>
                <w:b/>
                <w:bCs/>
                <w:color w:val="000000"/>
                <w:sz w:val="22"/>
                <w:szCs w:val="22"/>
                <w:lang w:val="es-BO" w:eastAsia="es-BO"/>
              </w:rPr>
              <w:lastRenderedPageBreak/>
              <w:t>(</w:t>
            </w:r>
            <w:r w:rsidRPr="00455108">
              <w:rPr>
                <w:rFonts w:ascii="Calibri" w:hAnsi="Calibri"/>
                <w:color w:val="000000"/>
                <w:sz w:val="22"/>
                <w:szCs w:val="22"/>
                <w:lang w:val="es-BO" w:eastAsia="es-BO"/>
              </w:rPr>
              <w:t>Precio en Bolivianos)</w:t>
            </w:r>
          </w:p>
        </w:tc>
        <w:tc>
          <w:tcPr>
            <w:tcW w:w="3218" w:type="dxa"/>
            <w:gridSpan w:val="4"/>
            <w:tcBorders>
              <w:top w:val="nil"/>
              <w:left w:val="nil"/>
              <w:bottom w:val="nil"/>
              <w:right w:val="nil"/>
            </w:tcBorders>
            <w:shd w:val="clear" w:color="000000" w:fill="FFFFFF"/>
            <w:noWrap/>
            <w:vAlign w:val="bottom"/>
            <w:hideMark/>
          </w:tcPr>
          <w:p w14:paraId="44667D07"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279" w:type="dxa"/>
            <w:tcBorders>
              <w:top w:val="nil"/>
              <w:left w:val="nil"/>
              <w:bottom w:val="nil"/>
              <w:right w:val="nil"/>
            </w:tcBorders>
            <w:shd w:val="clear" w:color="000000" w:fill="FFFFFF"/>
            <w:noWrap/>
            <w:vAlign w:val="bottom"/>
            <w:hideMark/>
          </w:tcPr>
          <w:p w14:paraId="2AD7475E"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60" w:type="dxa"/>
            <w:tcBorders>
              <w:top w:val="nil"/>
              <w:left w:val="nil"/>
              <w:bottom w:val="nil"/>
              <w:right w:val="nil"/>
            </w:tcBorders>
            <w:shd w:val="clear" w:color="000000" w:fill="FFFFFF"/>
            <w:noWrap/>
            <w:vAlign w:val="bottom"/>
            <w:hideMark/>
          </w:tcPr>
          <w:p w14:paraId="1FD9A21D"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auto" w:fill="auto"/>
            <w:noWrap/>
            <w:vAlign w:val="bottom"/>
            <w:hideMark/>
          </w:tcPr>
          <w:p w14:paraId="7B2CF884" w14:textId="77777777" w:rsidR="00455108" w:rsidRPr="00455108" w:rsidRDefault="00455108" w:rsidP="00455108">
            <w:pPr>
              <w:rPr>
                <w:rFonts w:ascii="Calibri" w:hAnsi="Calibri"/>
                <w:b/>
                <w:bCs/>
                <w:color w:val="FFFFFF"/>
                <w:sz w:val="22"/>
                <w:szCs w:val="22"/>
                <w:lang w:val="es-BO" w:eastAsia="es-BO"/>
              </w:rPr>
            </w:pPr>
          </w:p>
        </w:tc>
        <w:tc>
          <w:tcPr>
            <w:tcW w:w="1184" w:type="dxa"/>
            <w:gridSpan w:val="2"/>
            <w:tcBorders>
              <w:top w:val="nil"/>
              <w:left w:val="nil"/>
              <w:bottom w:val="nil"/>
              <w:right w:val="nil"/>
            </w:tcBorders>
            <w:shd w:val="clear" w:color="000000" w:fill="FFFFFF"/>
            <w:noWrap/>
            <w:vAlign w:val="bottom"/>
            <w:hideMark/>
          </w:tcPr>
          <w:p w14:paraId="0746D2D2"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507" w:type="dxa"/>
            <w:tcBorders>
              <w:top w:val="nil"/>
              <w:left w:val="nil"/>
              <w:bottom w:val="nil"/>
              <w:right w:val="nil"/>
            </w:tcBorders>
            <w:shd w:val="clear" w:color="000000" w:fill="FFFFFF"/>
            <w:noWrap/>
            <w:vAlign w:val="bottom"/>
            <w:hideMark/>
          </w:tcPr>
          <w:p w14:paraId="4312874C"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013" w:type="dxa"/>
            <w:tcBorders>
              <w:top w:val="nil"/>
              <w:left w:val="nil"/>
              <w:bottom w:val="nil"/>
              <w:right w:val="nil"/>
            </w:tcBorders>
            <w:shd w:val="clear" w:color="000000" w:fill="FFFFFF"/>
            <w:noWrap/>
            <w:vAlign w:val="bottom"/>
            <w:hideMark/>
          </w:tcPr>
          <w:p w14:paraId="38DD539D"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1DDD822F" w14:textId="77777777" w:rsidR="00455108" w:rsidRPr="00455108" w:rsidRDefault="00455108" w:rsidP="00455108">
            <w:pPr>
              <w:rPr>
                <w:rFonts w:ascii="Calibri" w:hAnsi="Calibri"/>
                <w:b/>
                <w:bCs/>
                <w:sz w:val="22"/>
                <w:szCs w:val="22"/>
                <w:lang w:val="es-BO" w:eastAsia="es-BO"/>
              </w:rPr>
            </w:pPr>
          </w:p>
        </w:tc>
      </w:tr>
      <w:tr w:rsidR="00455108" w:rsidRPr="00455108" w14:paraId="618ACDAF" w14:textId="77777777" w:rsidTr="00822FBD">
        <w:trPr>
          <w:trHeight w:val="330"/>
        </w:trPr>
        <w:tc>
          <w:tcPr>
            <w:tcW w:w="629" w:type="dxa"/>
            <w:tcBorders>
              <w:top w:val="nil"/>
              <w:left w:val="nil"/>
              <w:bottom w:val="nil"/>
              <w:right w:val="nil"/>
            </w:tcBorders>
            <w:shd w:val="clear" w:color="auto" w:fill="auto"/>
            <w:noWrap/>
            <w:vAlign w:val="bottom"/>
            <w:hideMark/>
          </w:tcPr>
          <w:p w14:paraId="594D2C0F" w14:textId="77777777" w:rsidR="00455108" w:rsidRPr="00455108" w:rsidRDefault="00455108" w:rsidP="00455108">
            <w:pPr>
              <w:rPr>
                <w:rFonts w:ascii="Calibri" w:hAnsi="Calibri"/>
                <w:color w:val="000000"/>
                <w:sz w:val="22"/>
                <w:szCs w:val="22"/>
                <w:lang w:val="es-BO" w:eastAsia="es-BO"/>
              </w:rPr>
            </w:pPr>
          </w:p>
        </w:tc>
        <w:tc>
          <w:tcPr>
            <w:tcW w:w="1796" w:type="dxa"/>
            <w:tcBorders>
              <w:top w:val="nil"/>
              <w:left w:val="nil"/>
              <w:bottom w:val="nil"/>
              <w:right w:val="nil"/>
            </w:tcBorders>
            <w:shd w:val="clear" w:color="auto" w:fill="auto"/>
            <w:noWrap/>
            <w:vAlign w:val="bottom"/>
            <w:hideMark/>
          </w:tcPr>
          <w:p w14:paraId="00A01392" w14:textId="77777777" w:rsidR="00455108" w:rsidRPr="00455108" w:rsidRDefault="00455108" w:rsidP="00455108">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181B6C88" w14:textId="77777777" w:rsidR="00455108" w:rsidRPr="00455108" w:rsidRDefault="00455108" w:rsidP="00455108">
            <w:pPr>
              <w:jc w:val="center"/>
              <w:rPr>
                <w:rFonts w:ascii="Calibri" w:hAnsi="Calibri"/>
                <w:b/>
                <w:bCs/>
                <w:color w:val="000000"/>
                <w:sz w:val="24"/>
                <w:szCs w:val="24"/>
                <w:lang w:val="es-BO" w:eastAsia="es-BO"/>
              </w:rPr>
            </w:pPr>
            <w:r w:rsidRPr="00455108">
              <w:rPr>
                <w:rFonts w:ascii="Calibri" w:hAnsi="Calibri"/>
                <w:b/>
                <w:bCs/>
                <w:color w:val="000000"/>
                <w:sz w:val="24"/>
                <w:szCs w:val="24"/>
                <w:lang w:val="es-BO" w:eastAsia="es-BO"/>
              </w:rPr>
              <w:t>PRECIO PROVEEDOR</w:t>
            </w:r>
          </w:p>
        </w:tc>
        <w:tc>
          <w:tcPr>
            <w:tcW w:w="851" w:type="dxa"/>
            <w:gridSpan w:val="4"/>
            <w:tcBorders>
              <w:top w:val="nil"/>
              <w:left w:val="nil"/>
              <w:bottom w:val="nil"/>
              <w:right w:val="nil"/>
            </w:tcBorders>
            <w:shd w:val="clear" w:color="000000" w:fill="FFFFFF"/>
            <w:noWrap/>
            <w:vAlign w:val="bottom"/>
            <w:hideMark/>
          </w:tcPr>
          <w:p w14:paraId="6F1F627D" w14:textId="77777777" w:rsidR="00455108" w:rsidRPr="00455108" w:rsidRDefault="00455108" w:rsidP="00455108">
            <w:pPr>
              <w:rPr>
                <w:rFonts w:ascii="Calibri" w:hAnsi="Calibri"/>
                <w:color w:val="000000"/>
                <w:sz w:val="24"/>
                <w:szCs w:val="24"/>
                <w:lang w:val="es-BO" w:eastAsia="es-BO"/>
              </w:rPr>
            </w:pPr>
            <w:r w:rsidRPr="00455108">
              <w:rPr>
                <w:rFonts w:ascii="Calibri" w:hAnsi="Calibri"/>
                <w:color w:val="000000"/>
                <w:sz w:val="24"/>
                <w:szCs w:val="24"/>
                <w:lang w:val="es-BO" w:eastAsia="es-BO"/>
              </w:rPr>
              <w:t> </w:t>
            </w:r>
          </w:p>
        </w:tc>
        <w:tc>
          <w:tcPr>
            <w:tcW w:w="2835" w:type="dxa"/>
            <w:gridSpan w:val="5"/>
            <w:tcBorders>
              <w:top w:val="single" w:sz="8" w:space="0" w:color="auto"/>
              <w:left w:val="nil"/>
              <w:bottom w:val="single" w:sz="8" w:space="0" w:color="auto"/>
              <w:right w:val="single" w:sz="8" w:space="0" w:color="000000"/>
            </w:tcBorders>
            <w:shd w:val="clear" w:color="000000" w:fill="FCD5B4"/>
            <w:vAlign w:val="center"/>
            <w:hideMark/>
          </w:tcPr>
          <w:p w14:paraId="22124CE3" w14:textId="77777777" w:rsidR="00455108" w:rsidRPr="00455108" w:rsidRDefault="00455108" w:rsidP="00455108">
            <w:pPr>
              <w:jc w:val="center"/>
              <w:rPr>
                <w:rFonts w:ascii="Calibri" w:hAnsi="Calibri"/>
                <w:b/>
                <w:bCs/>
                <w:color w:val="000000"/>
                <w:sz w:val="24"/>
                <w:szCs w:val="24"/>
                <w:lang w:val="es-BO" w:eastAsia="es-BO"/>
              </w:rPr>
            </w:pPr>
            <w:r w:rsidRPr="00455108">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331C58E3" w14:textId="77777777" w:rsidR="00455108" w:rsidRPr="00455108" w:rsidRDefault="00455108" w:rsidP="00455108">
            <w:pPr>
              <w:rPr>
                <w:rFonts w:ascii="Calibri" w:hAnsi="Calibri"/>
                <w:color w:val="000000"/>
                <w:sz w:val="22"/>
                <w:szCs w:val="22"/>
                <w:lang w:val="es-BO" w:eastAsia="es-BO"/>
              </w:rPr>
            </w:pPr>
          </w:p>
        </w:tc>
      </w:tr>
      <w:tr w:rsidR="00455108" w:rsidRPr="00455108" w14:paraId="17C54F16" w14:textId="77777777" w:rsidTr="00822FBD">
        <w:trPr>
          <w:trHeight w:val="1215"/>
        </w:trPr>
        <w:tc>
          <w:tcPr>
            <w:tcW w:w="629" w:type="dxa"/>
            <w:tcBorders>
              <w:top w:val="single" w:sz="8" w:space="0" w:color="auto"/>
              <w:left w:val="single" w:sz="8" w:space="0" w:color="auto"/>
              <w:bottom w:val="nil"/>
              <w:right w:val="single" w:sz="8" w:space="0" w:color="auto"/>
            </w:tcBorders>
            <w:shd w:val="clear" w:color="auto" w:fill="auto"/>
            <w:noWrap/>
            <w:vAlign w:val="center"/>
            <w:hideMark/>
          </w:tcPr>
          <w:p w14:paraId="2501AEE2"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N°</w:t>
            </w:r>
          </w:p>
        </w:tc>
        <w:tc>
          <w:tcPr>
            <w:tcW w:w="1796" w:type="dxa"/>
            <w:tcBorders>
              <w:top w:val="single" w:sz="8" w:space="0" w:color="auto"/>
              <w:left w:val="nil"/>
              <w:bottom w:val="single" w:sz="8" w:space="0" w:color="auto"/>
              <w:right w:val="single" w:sz="8" w:space="0" w:color="auto"/>
            </w:tcBorders>
            <w:shd w:val="clear" w:color="auto" w:fill="auto"/>
            <w:vAlign w:val="center"/>
            <w:hideMark/>
          </w:tcPr>
          <w:p w14:paraId="4C9ED4B0"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De Cochabamba y viceversa</w:t>
            </w:r>
          </w:p>
        </w:tc>
        <w:tc>
          <w:tcPr>
            <w:tcW w:w="851" w:type="dxa"/>
            <w:tcBorders>
              <w:top w:val="nil"/>
              <w:left w:val="nil"/>
              <w:bottom w:val="single" w:sz="8" w:space="0" w:color="auto"/>
              <w:right w:val="single" w:sz="8" w:space="0" w:color="auto"/>
            </w:tcBorders>
            <w:shd w:val="clear" w:color="000000" w:fill="FCD5B4"/>
            <w:vAlign w:val="center"/>
            <w:hideMark/>
          </w:tcPr>
          <w:p w14:paraId="045253CF"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6565E6F1"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115994FA"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Kg. adicional</w:t>
            </w:r>
          </w:p>
        </w:tc>
        <w:tc>
          <w:tcPr>
            <w:tcW w:w="851" w:type="dxa"/>
            <w:gridSpan w:val="4"/>
            <w:tcBorders>
              <w:top w:val="single" w:sz="8" w:space="0" w:color="auto"/>
              <w:left w:val="nil"/>
              <w:bottom w:val="single" w:sz="8" w:space="0" w:color="auto"/>
              <w:right w:val="single" w:sz="8" w:space="0" w:color="auto"/>
            </w:tcBorders>
            <w:shd w:val="clear" w:color="000000" w:fill="FFFFFF"/>
            <w:vAlign w:val="center"/>
            <w:hideMark/>
          </w:tcPr>
          <w:p w14:paraId="34B5041A" w14:textId="77777777" w:rsidR="00455108" w:rsidRPr="00455108" w:rsidRDefault="00455108" w:rsidP="00455108">
            <w:pPr>
              <w:jc w:val="center"/>
              <w:rPr>
                <w:rFonts w:ascii="Calibri" w:hAnsi="Calibri"/>
                <w:b/>
                <w:bCs/>
                <w:color w:val="000000"/>
                <w:sz w:val="20"/>
                <w:szCs w:val="20"/>
                <w:lang w:val="es-BO" w:eastAsia="es-BO"/>
              </w:rPr>
            </w:pPr>
            <w:r w:rsidRPr="00455108">
              <w:rPr>
                <w:rFonts w:ascii="Calibri" w:hAnsi="Calibri"/>
                <w:b/>
                <w:bCs/>
                <w:color w:val="000000"/>
                <w:sz w:val="20"/>
                <w:szCs w:val="20"/>
                <w:lang w:val="es-BO" w:eastAsia="es-BO"/>
              </w:rPr>
              <w:t>Tiempo de Entrega (</w:t>
            </w:r>
            <w:proofErr w:type="spellStart"/>
            <w:r w:rsidRPr="00455108">
              <w:rPr>
                <w:rFonts w:ascii="Calibri" w:hAnsi="Calibri"/>
                <w:b/>
                <w:bCs/>
                <w:color w:val="000000"/>
                <w:sz w:val="20"/>
                <w:szCs w:val="20"/>
                <w:lang w:val="es-BO" w:eastAsia="es-BO"/>
              </w:rPr>
              <w:t>dias</w:t>
            </w:r>
            <w:proofErr w:type="spellEnd"/>
            <w:r w:rsidRPr="00455108">
              <w:rPr>
                <w:rFonts w:ascii="Calibri" w:hAnsi="Calibri"/>
                <w:b/>
                <w:bCs/>
                <w:color w:val="000000"/>
                <w:sz w:val="20"/>
                <w:szCs w:val="20"/>
                <w:lang w:val="es-BO" w:eastAsia="es-BO"/>
              </w:rPr>
              <w:t>)</w:t>
            </w:r>
          </w:p>
        </w:tc>
        <w:tc>
          <w:tcPr>
            <w:tcW w:w="850" w:type="dxa"/>
            <w:gridSpan w:val="2"/>
            <w:tcBorders>
              <w:top w:val="nil"/>
              <w:left w:val="single" w:sz="8" w:space="0" w:color="auto"/>
              <w:bottom w:val="single" w:sz="8" w:space="0" w:color="auto"/>
              <w:right w:val="single" w:sz="8" w:space="0" w:color="auto"/>
            </w:tcBorders>
            <w:shd w:val="clear" w:color="000000" w:fill="FCD5B4"/>
            <w:vAlign w:val="center"/>
            <w:hideMark/>
          </w:tcPr>
          <w:p w14:paraId="1F6B25A6"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Mínimo 1 a 500 Kg. (Express)</w:t>
            </w:r>
          </w:p>
        </w:tc>
        <w:tc>
          <w:tcPr>
            <w:tcW w:w="972" w:type="dxa"/>
            <w:gridSpan w:val="2"/>
            <w:tcBorders>
              <w:top w:val="nil"/>
              <w:left w:val="nil"/>
              <w:bottom w:val="single" w:sz="8" w:space="0" w:color="auto"/>
              <w:right w:val="single" w:sz="8" w:space="0" w:color="auto"/>
            </w:tcBorders>
            <w:shd w:val="clear" w:color="000000" w:fill="FCD5B4"/>
            <w:vAlign w:val="center"/>
            <w:hideMark/>
          </w:tcPr>
          <w:p w14:paraId="6C9020BA"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m3 (Express)</w:t>
            </w:r>
          </w:p>
        </w:tc>
        <w:tc>
          <w:tcPr>
            <w:tcW w:w="1013" w:type="dxa"/>
            <w:tcBorders>
              <w:top w:val="nil"/>
              <w:left w:val="nil"/>
              <w:bottom w:val="single" w:sz="8" w:space="0" w:color="auto"/>
              <w:right w:val="nil"/>
            </w:tcBorders>
            <w:shd w:val="clear" w:color="000000" w:fill="FCD5B4"/>
            <w:vAlign w:val="center"/>
            <w:hideMark/>
          </w:tcPr>
          <w:p w14:paraId="70446E16"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Kg. adicional (Express)</w:t>
            </w:r>
          </w:p>
        </w:tc>
        <w:tc>
          <w:tcPr>
            <w:tcW w:w="85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0C403F33" w14:textId="77777777" w:rsidR="00455108" w:rsidRPr="00455108" w:rsidRDefault="00455108" w:rsidP="00455108">
            <w:pPr>
              <w:jc w:val="center"/>
              <w:rPr>
                <w:rFonts w:ascii="Calibri" w:hAnsi="Calibri"/>
                <w:b/>
                <w:bCs/>
                <w:color w:val="000000"/>
                <w:sz w:val="20"/>
                <w:szCs w:val="20"/>
                <w:lang w:val="es-BO" w:eastAsia="es-BO"/>
              </w:rPr>
            </w:pPr>
            <w:r w:rsidRPr="00455108">
              <w:rPr>
                <w:rFonts w:ascii="Calibri" w:hAnsi="Calibri"/>
                <w:b/>
                <w:bCs/>
                <w:color w:val="000000"/>
                <w:sz w:val="20"/>
                <w:szCs w:val="20"/>
                <w:lang w:val="es-BO" w:eastAsia="es-BO"/>
              </w:rPr>
              <w:t>Tiempo de entrega (días) - Express</w:t>
            </w:r>
          </w:p>
        </w:tc>
      </w:tr>
      <w:tr w:rsidR="00455108" w:rsidRPr="00455108" w14:paraId="63593E56" w14:textId="77777777" w:rsidTr="00822FBD">
        <w:trPr>
          <w:trHeight w:val="300"/>
        </w:trPr>
        <w:tc>
          <w:tcPr>
            <w:tcW w:w="629" w:type="dxa"/>
            <w:tcBorders>
              <w:top w:val="single" w:sz="4" w:space="0" w:color="auto"/>
              <w:left w:val="single" w:sz="4" w:space="0" w:color="auto"/>
              <w:bottom w:val="nil"/>
              <w:right w:val="single" w:sz="4" w:space="0" w:color="auto"/>
            </w:tcBorders>
            <w:shd w:val="clear" w:color="auto" w:fill="auto"/>
            <w:noWrap/>
            <w:vAlign w:val="center"/>
            <w:hideMark/>
          </w:tcPr>
          <w:p w14:paraId="0777C4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c>
          <w:tcPr>
            <w:tcW w:w="1796" w:type="dxa"/>
            <w:tcBorders>
              <w:top w:val="nil"/>
              <w:left w:val="nil"/>
              <w:bottom w:val="nil"/>
              <w:right w:val="nil"/>
            </w:tcBorders>
            <w:shd w:val="clear" w:color="auto" w:fill="auto"/>
            <w:vAlign w:val="bottom"/>
            <w:hideMark/>
          </w:tcPr>
          <w:p w14:paraId="18B5785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TARIJA</w:t>
            </w:r>
          </w:p>
        </w:tc>
        <w:tc>
          <w:tcPr>
            <w:tcW w:w="851" w:type="dxa"/>
            <w:tcBorders>
              <w:top w:val="nil"/>
              <w:left w:val="nil"/>
              <w:bottom w:val="single" w:sz="4" w:space="0" w:color="auto"/>
              <w:right w:val="single" w:sz="4" w:space="0" w:color="auto"/>
            </w:tcBorders>
            <w:shd w:val="clear" w:color="000000" w:fill="FCD5B4"/>
            <w:vAlign w:val="bottom"/>
            <w:hideMark/>
          </w:tcPr>
          <w:p w14:paraId="04D720F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C1858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045BD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nil"/>
              <w:right w:val="single" w:sz="4" w:space="0" w:color="auto"/>
            </w:tcBorders>
            <w:shd w:val="clear" w:color="000000" w:fill="FFFFFF"/>
            <w:noWrap/>
            <w:vAlign w:val="bottom"/>
            <w:hideMark/>
          </w:tcPr>
          <w:p w14:paraId="0B44C4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single" w:sz="4" w:space="0" w:color="auto"/>
              <w:bottom w:val="single" w:sz="4" w:space="0" w:color="auto"/>
              <w:right w:val="nil"/>
            </w:tcBorders>
            <w:shd w:val="clear" w:color="000000" w:fill="FCD5B4"/>
            <w:noWrap/>
            <w:vAlign w:val="bottom"/>
            <w:hideMark/>
          </w:tcPr>
          <w:p w14:paraId="683C5AE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E7749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159CB9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nil"/>
              <w:right w:val="single" w:sz="8" w:space="0" w:color="auto"/>
            </w:tcBorders>
            <w:shd w:val="clear" w:color="000000" w:fill="FFFFFF"/>
            <w:noWrap/>
            <w:vAlign w:val="bottom"/>
            <w:hideMark/>
          </w:tcPr>
          <w:p w14:paraId="1CE39F0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437481F7"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652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1796" w:type="dxa"/>
            <w:tcBorders>
              <w:top w:val="single" w:sz="4" w:space="0" w:color="auto"/>
              <w:left w:val="nil"/>
              <w:bottom w:val="single" w:sz="4" w:space="0" w:color="auto"/>
              <w:right w:val="single" w:sz="4" w:space="0" w:color="auto"/>
            </w:tcBorders>
            <w:shd w:val="clear" w:color="auto" w:fill="auto"/>
            <w:vAlign w:val="bottom"/>
            <w:hideMark/>
          </w:tcPr>
          <w:p w14:paraId="706B337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vAlign w:val="bottom"/>
            <w:hideMark/>
          </w:tcPr>
          <w:p w14:paraId="5BA1EDB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E285F3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DD998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3FBC1F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F2353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79399B6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20C1DB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14:paraId="15DC675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FB37F46"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7AABE0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1796" w:type="dxa"/>
            <w:tcBorders>
              <w:top w:val="nil"/>
              <w:left w:val="nil"/>
              <w:bottom w:val="single" w:sz="4" w:space="0" w:color="auto"/>
              <w:right w:val="single" w:sz="4" w:space="0" w:color="auto"/>
            </w:tcBorders>
            <w:shd w:val="clear" w:color="auto" w:fill="auto"/>
            <w:vAlign w:val="bottom"/>
            <w:hideMark/>
          </w:tcPr>
          <w:p w14:paraId="1C487EC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COBIJA</w:t>
            </w:r>
          </w:p>
        </w:tc>
        <w:tc>
          <w:tcPr>
            <w:tcW w:w="851" w:type="dxa"/>
            <w:tcBorders>
              <w:top w:val="nil"/>
              <w:left w:val="nil"/>
              <w:bottom w:val="single" w:sz="4" w:space="0" w:color="auto"/>
              <w:right w:val="single" w:sz="4" w:space="0" w:color="auto"/>
            </w:tcBorders>
            <w:shd w:val="clear" w:color="000000" w:fill="FCD5B4"/>
            <w:vAlign w:val="bottom"/>
            <w:hideMark/>
          </w:tcPr>
          <w:p w14:paraId="2433DA7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5159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EE10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B09E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5</w:t>
            </w:r>
          </w:p>
        </w:tc>
        <w:tc>
          <w:tcPr>
            <w:tcW w:w="850" w:type="dxa"/>
            <w:gridSpan w:val="2"/>
            <w:tcBorders>
              <w:top w:val="nil"/>
              <w:left w:val="nil"/>
              <w:bottom w:val="single" w:sz="4" w:space="0" w:color="auto"/>
              <w:right w:val="nil"/>
            </w:tcBorders>
            <w:shd w:val="clear" w:color="000000" w:fill="FCD5B4"/>
            <w:noWrap/>
            <w:vAlign w:val="bottom"/>
            <w:hideMark/>
          </w:tcPr>
          <w:p w14:paraId="66AD478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209EE59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ADB4F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A7403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r>
      <w:tr w:rsidR="00455108" w:rsidRPr="00455108" w14:paraId="251E949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426A01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1796" w:type="dxa"/>
            <w:tcBorders>
              <w:top w:val="nil"/>
              <w:left w:val="nil"/>
              <w:bottom w:val="single" w:sz="4" w:space="0" w:color="auto"/>
              <w:right w:val="single" w:sz="4" w:space="0" w:color="auto"/>
            </w:tcBorders>
            <w:shd w:val="clear" w:color="auto" w:fill="auto"/>
            <w:vAlign w:val="bottom"/>
            <w:hideMark/>
          </w:tcPr>
          <w:p w14:paraId="68D9196D"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TRINIDAD</w:t>
            </w:r>
          </w:p>
        </w:tc>
        <w:tc>
          <w:tcPr>
            <w:tcW w:w="851" w:type="dxa"/>
            <w:tcBorders>
              <w:top w:val="nil"/>
              <w:left w:val="nil"/>
              <w:bottom w:val="single" w:sz="4" w:space="0" w:color="auto"/>
              <w:right w:val="single" w:sz="4" w:space="0" w:color="auto"/>
            </w:tcBorders>
            <w:shd w:val="clear" w:color="000000" w:fill="FCD5B4"/>
            <w:vAlign w:val="bottom"/>
            <w:hideMark/>
          </w:tcPr>
          <w:p w14:paraId="6BB160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EDCBD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558BD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868AE8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nil"/>
            </w:tcBorders>
            <w:shd w:val="clear" w:color="000000" w:fill="FCD5B4"/>
            <w:noWrap/>
            <w:vAlign w:val="bottom"/>
            <w:hideMark/>
          </w:tcPr>
          <w:p w14:paraId="62FB80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58BEE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449E8F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27B09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656C5B9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1377BD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5</w:t>
            </w:r>
          </w:p>
        </w:tc>
        <w:tc>
          <w:tcPr>
            <w:tcW w:w="1796" w:type="dxa"/>
            <w:tcBorders>
              <w:top w:val="nil"/>
              <w:left w:val="nil"/>
              <w:bottom w:val="single" w:sz="4" w:space="0" w:color="auto"/>
              <w:right w:val="single" w:sz="4" w:space="0" w:color="auto"/>
            </w:tcBorders>
            <w:shd w:val="clear" w:color="auto" w:fill="auto"/>
            <w:vAlign w:val="bottom"/>
            <w:hideMark/>
          </w:tcPr>
          <w:p w14:paraId="68969AC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POTOSÍ</w:t>
            </w:r>
          </w:p>
        </w:tc>
        <w:tc>
          <w:tcPr>
            <w:tcW w:w="851" w:type="dxa"/>
            <w:tcBorders>
              <w:top w:val="nil"/>
              <w:left w:val="nil"/>
              <w:bottom w:val="single" w:sz="4" w:space="0" w:color="auto"/>
              <w:right w:val="single" w:sz="4" w:space="0" w:color="auto"/>
            </w:tcBorders>
            <w:shd w:val="clear" w:color="000000" w:fill="FCD5B4"/>
            <w:vAlign w:val="bottom"/>
            <w:hideMark/>
          </w:tcPr>
          <w:p w14:paraId="74BDB7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D322A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89699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47CFB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9C745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CCE3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D3AB1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FAC05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E757D48"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0902B1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6</w:t>
            </w:r>
          </w:p>
        </w:tc>
        <w:tc>
          <w:tcPr>
            <w:tcW w:w="1796" w:type="dxa"/>
            <w:tcBorders>
              <w:top w:val="nil"/>
              <w:left w:val="nil"/>
              <w:bottom w:val="single" w:sz="4" w:space="0" w:color="auto"/>
              <w:right w:val="single" w:sz="4" w:space="0" w:color="auto"/>
            </w:tcBorders>
            <w:shd w:val="clear" w:color="auto" w:fill="auto"/>
            <w:vAlign w:val="bottom"/>
            <w:hideMark/>
          </w:tcPr>
          <w:p w14:paraId="476B1E2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ORURO</w:t>
            </w:r>
          </w:p>
        </w:tc>
        <w:tc>
          <w:tcPr>
            <w:tcW w:w="851" w:type="dxa"/>
            <w:tcBorders>
              <w:top w:val="nil"/>
              <w:left w:val="nil"/>
              <w:bottom w:val="single" w:sz="4" w:space="0" w:color="auto"/>
              <w:right w:val="single" w:sz="4" w:space="0" w:color="auto"/>
            </w:tcBorders>
            <w:shd w:val="clear" w:color="000000" w:fill="FCD5B4"/>
            <w:vAlign w:val="bottom"/>
            <w:hideMark/>
          </w:tcPr>
          <w:p w14:paraId="73705F2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FE98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A2F6D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888D9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51117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1BB219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A78A29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101D5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E819C1C"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2D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7</w:t>
            </w:r>
          </w:p>
        </w:tc>
        <w:tc>
          <w:tcPr>
            <w:tcW w:w="1796" w:type="dxa"/>
            <w:tcBorders>
              <w:top w:val="nil"/>
              <w:left w:val="nil"/>
              <w:bottom w:val="single" w:sz="4" w:space="0" w:color="auto"/>
              <w:right w:val="single" w:sz="4" w:space="0" w:color="auto"/>
            </w:tcBorders>
            <w:shd w:val="clear" w:color="auto" w:fill="auto"/>
            <w:vAlign w:val="bottom"/>
            <w:hideMark/>
          </w:tcPr>
          <w:p w14:paraId="246B8BC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SANTA CRUZ</w:t>
            </w:r>
          </w:p>
        </w:tc>
        <w:tc>
          <w:tcPr>
            <w:tcW w:w="851" w:type="dxa"/>
            <w:tcBorders>
              <w:top w:val="nil"/>
              <w:left w:val="nil"/>
              <w:bottom w:val="single" w:sz="4" w:space="0" w:color="auto"/>
              <w:right w:val="single" w:sz="4" w:space="0" w:color="auto"/>
            </w:tcBorders>
            <w:shd w:val="clear" w:color="000000" w:fill="FCD5B4"/>
            <w:vAlign w:val="bottom"/>
            <w:hideMark/>
          </w:tcPr>
          <w:p w14:paraId="4CDEC6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96A9D3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1D282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9977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97E80A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51A1E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6195E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64920F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0F6584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D4EC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8</w:t>
            </w:r>
          </w:p>
        </w:tc>
        <w:tc>
          <w:tcPr>
            <w:tcW w:w="1796" w:type="dxa"/>
            <w:tcBorders>
              <w:top w:val="nil"/>
              <w:left w:val="nil"/>
              <w:bottom w:val="single" w:sz="4" w:space="0" w:color="auto"/>
              <w:right w:val="single" w:sz="4" w:space="0" w:color="auto"/>
            </w:tcBorders>
            <w:shd w:val="clear" w:color="000000" w:fill="FFFFFF"/>
            <w:vAlign w:val="bottom"/>
            <w:hideMark/>
          </w:tcPr>
          <w:p w14:paraId="514F0D5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VILLA TUNARI</w:t>
            </w:r>
          </w:p>
        </w:tc>
        <w:tc>
          <w:tcPr>
            <w:tcW w:w="851" w:type="dxa"/>
            <w:tcBorders>
              <w:top w:val="nil"/>
              <w:left w:val="nil"/>
              <w:bottom w:val="single" w:sz="4" w:space="0" w:color="auto"/>
              <w:right w:val="single" w:sz="4" w:space="0" w:color="auto"/>
            </w:tcBorders>
            <w:shd w:val="clear" w:color="000000" w:fill="FCD5B4"/>
            <w:vAlign w:val="bottom"/>
            <w:hideMark/>
          </w:tcPr>
          <w:p w14:paraId="60BEC10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010D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0796C8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D45082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C559D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B8244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F8D0B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0EBCBC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25603D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A58FB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9</w:t>
            </w:r>
          </w:p>
        </w:tc>
        <w:tc>
          <w:tcPr>
            <w:tcW w:w="1796" w:type="dxa"/>
            <w:tcBorders>
              <w:top w:val="nil"/>
              <w:left w:val="nil"/>
              <w:bottom w:val="single" w:sz="4" w:space="0" w:color="auto"/>
              <w:right w:val="single" w:sz="4" w:space="0" w:color="auto"/>
            </w:tcBorders>
            <w:shd w:val="clear" w:color="000000" w:fill="FFFFFF"/>
            <w:vAlign w:val="bottom"/>
            <w:hideMark/>
          </w:tcPr>
          <w:p w14:paraId="3B86EC8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vAlign w:val="bottom"/>
            <w:hideMark/>
          </w:tcPr>
          <w:p w14:paraId="422C808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04B2C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EF747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F8F1AA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850" w:type="dxa"/>
            <w:gridSpan w:val="2"/>
            <w:tcBorders>
              <w:top w:val="nil"/>
              <w:left w:val="nil"/>
              <w:bottom w:val="single" w:sz="4" w:space="0" w:color="auto"/>
              <w:right w:val="nil"/>
            </w:tcBorders>
            <w:shd w:val="clear" w:color="000000" w:fill="FCD5B4"/>
            <w:noWrap/>
            <w:vAlign w:val="bottom"/>
            <w:hideMark/>
          </w:tcPr>
          <w:p w14:paraId="7FFD49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2FBE0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D4B1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1B25A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r>
      <w:tr w:rsidR="00455108" w:rsidRPr="00455108" w14:paraId="56C67BC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8DE4A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10</w:t>
            </w:r>
          </w:p>
        </w:tc>
        <w:tc>
          <w:tcPr>
            <w:tcW w:w="1796" w:type="dxa"/>
            <w:tcBorders>
              <w:top w:val="nil"/>
              <w:left w:val="nil"/>
              <w:bottom w:val="single" w:sz="4" w:space="0" w:color="auto"/>
              <w:right w:val="single" w:sz="4" w:space="0" w:color="auto"/>
            </w:tcBorders>
            <w:shd w:val="clear" w:color="000000" w:fill="FFFFFF"/>
            <w:vAlign w:val="bottom"/>
            <w:hideMark/>
          </w:tcPr>
          <w:p w14:paraId="42E0438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SILLAR</w:t>
            </w:r>
          </w:p>
        </w:tc>
        <w:tc>
          <w:tcPr>
            <w:tcW w:w="851" w:type="dxa"/>
            <w:tcBorders>
              <w:top w:val="nil"/>
              <w:left w:val="nil"/>
              <w:bottom w:val="single" w:sz="4" w:space="0" w:color="auto"/>
              <w:right w:val="single" w:sz="4" w:space="0" w:color="auto"/>
            </w:tcBorders>
            <w:shd w:val="clear" w:color="000000" w:fill="FCD5B4"/>
            <w:vAlign w:val="bottom"/>
            <w:hideMark/>
          </w:tcPr>
          <w:p w14:paraId="308B2C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423B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F7D3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F751C4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ACAF38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6ECBE0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422F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D1C03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F76A263"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1787C0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11</w:t>
            </w:r>
          </w:p>
        </w:tc>
        <w:tc>
          <w:tcPr>
            <w:tcW w:w="1796" w:type="dxa"/>
            <w:tcBorders>
              <w:top w:val="nil"/>
              <w:left w:val="nil"/>
              <w:bottom w:val="single" w:sz="4" w:space="0" w:color="auto"/>
              <w:right w:val="single" w:sz="4" w:space="0" w:color="auto"/>
            </w:tcBorders>
            <w:shd w:val="clear" w:color="000000" w:fill="FFFFFF"/>
            <w:vAlign w:val="bottom"/>
            <w:hideMark/>
          </w:tcPr>
          <w:p w14:paraId="4DF9C9A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CHIMORE</w:t>
            </w:r>
          </w:p>
        </w:tc>
        <w:tc>
          <w:tcPr>
            <w:tcW w:w="851" w:type="dxa"/>
            <w:tcBorders>
              <w:top w:val="nil"/>
              <w:left w:val="nil"/>
              <w:bottom w:val="single" w:sz="4" w:space="0" w:color="auto"/>
              <w:right w:val="single" w:sz="4" w:space="0" w:color="auto"/>
            </w:tcBorders>
            <w:shd w:val="clear" w:color="000000" w:fill="FCD5B4"/>
            <w:vAlign w:val="bottom"/>
            <w:hideMark/>
          </w:tcPr>
          <w:p w14:paraId="02BA18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43663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B52B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D5EC79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81CD8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5A3155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C7728E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2695F3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31E36B1"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8EE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12</w:t>
            </w:r>
          </w:p>
        </w:tc>
        <w:tc>
          <w:tcPr>
            <w:tcW w:w="1796" w:type="dxa"/>
            <w:tcBorders>
              <w:top w:val="nil"/>
              <w:left w:val="nil"/>
              <w:bottom w:val="single" w:sz="4" w:space="0" w:color="auto"/>
              <w:right w:val="single" w:sz="4" w:space="0" w:color="auto"/>
            </w:tcBorders>
            <w:shd w:val="clear" w:color="000000" w:fill="FFFFFF"/>
            <w:vAlign w:val="bottom"/>
            <w:hideMark/>
          </w:tcPr>
          <w:p w14:paraId="78B6ECB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IVIRGARZAMA</w:t>
            </w:r>
          </w:p>
        </w:tc>
        <w:tc>
          <w:tcPr>
            <w:tcW w:w="851" w:type="dxa"/>
            <w:tcBorders>
              <w:top w:val="nil"/>
              <w:left w:val="nil"/>
              <w:bottom w:val="single" w:sz="4" w:space="0" w:color="auto"/>
              <w:right w:val="single" w:sz="4" w:space="0" w:color="auto"/>
            </w:tcBorders>
            <w:shd w:val="clear" w:color="000000" w:fill="FCD5B4"/>
            <w:vAlign w:val="bottom"/>
            <w:hideMark/>
          </w:tcPr>
          <w:p w14:paraId="1CA3F62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282A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4F2C6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0C300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73ED38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E8FB3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9DEF6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9970EC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372350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924F4B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13</w:t>
            </w:r>
          </w:p>
        </w:tc>
        <w:tc>
          <w:tcPr>
            <w:tcW w:w="1796" w:type="dxa"/>
            <w:tcBorders>
              <w:top w:val="nil"/>
              <w:left w:val="nil"/>
              <w:bottom w:val="single" w:sz="4" w:space="0" w:color="auto"/>
              <w:right w:val="single" w:sz="4" w:space="0" w:color="auto"/>
            </w:tcBorders>
            <w:shd w:val="clear" w:color="000000" w:fill="FFFFFF"/>
            <w:vAlign w:val="bottom"/>
            <w:hideMark/>
          </w:tcPr>
          <w:p w14:paraId="29CC4D0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SHINAOTA</w:t>
            </w:r>
          </w:p>
        </w:tc>
        <w:tc>
          <w:tcPr>
            <w:tcW w:w="851" w:type="dxa"/>
            <w:tcBorders>
              <w:top w:val="nil"/>
              <w:left w:val="nil"/>
              <w:bottom w:val="single" w:sz="4" w:space="0" w:color="auto"/>
              <w:right w:val="single" w:sz="4" w:space="0" w:color="auto"/>
            </w:tcBorders>
            <w:shd w:val="clear" w:color="000000" w:fill="FCD5B4"/>
            <w:vAlign w:val="bottom"/>
            <w:hideMark/>
          </w:tcPr>
          <w:p w14:paraId="1DB48CE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28ED8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D1E459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D60BE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36A86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28AF062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D8ABE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EB792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938230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F694B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14</w:t>
            </w:r>
          </w:p>
        </w:tc>
        <w:tc>
          <w:tcPr>
            <w:tcW w:w="1796" w:type="dxa"/>
            <w:tcBorders>
              <w:top w:val="nil"/>
              <w:left w:val="nil"/>
              <w:bottom w:val="single" w:sz="4" w:space="0" w:color="auto"/>
              <w:right w:val="single" w:sz="4" w:space="0" w:color="auto"/>
            </w:tcBorders>
            <w:shd w:val="clear" w:color="000000" w:fill="FFFFFF"/>
            <w:vAlign w:val="bottom"/>
            <w:hideMark/>
          </w:tcPr>
          <w:p w14:paraId="65936D29"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PUNATA </w:t>
            </w:r>
          </w:p>
        </w:tc>
        <w:tc>
          <w:tcPr>
            <w:tcW w:w="851" w:type="dxa"/>
            <w:tcBorders>
              <w:top w:val="nil"/>
              <w:left w:val="nil"/>
              <w:bottom w:val="single" w:sz="4" w:space="0" w:color="auto"/>
              <w:right w:val="single" w:sz="4" w:space="0" w:color="auto"/>
            </w:tcBorders>
            <w:shd w:val="clear" w:color="000000" w:fill="FCD5B4"/>
            <w:vAlign w:val="bottom"/>
            <w:hideMark/>
          </w:tcPr>
          <w:p w14:paraId="63CFAD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13E73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3E06F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42CED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c>
          <w:tcPr>
            <w:tcW w:w="850" w:type="dxa"/>
            <w:gridSpan w:val="2"/>
            <w:tcBorders>
              <w:top w:val="nil"/>
              <w:left w:val="nil"/>
              <w:bottom w:val="single" w:sz="4" w:space="0" w:color="auto"/>
              <w:right w:val="nil"/>
            </w:tcBorders>
            <w:shd w:val="clear" w:color="000000" w:fill="FCD5B4"/>
            <w:noWrap/>
            <w:vAlign w:val="bottom"/>
            <w:hideMark/>
          </w:tcPr>
          <w:p w14:paraId="1A8FCC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199948E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88F46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auto" w:fill="auto"/>
            <w:noWrap/>
            <w:vAlign w:val="bottom"/>
            <w:hideMark/>
          </w:tcPr>
          <w:p w14:paraId="1B8C87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12 horas</w:t>
            </w:r>
          </w:p>
        </w:tc>
      </w:tr>
      <w:tr w:rsidR="00455108" w:rsidRPr="00455108" w14:paraId="208E0C8B"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9A4AD5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15</w:t>
            </w:r>
          </w:p>
        </w:tc>
        <w:tc>
          <w:tcPr>
            <w:tcW w:w="1796" w:type="dxa"/>
            <w:tcBorders>
              <w:top w:val="nil"/>
              <w:left w:val="nil"/>
              <w:bottom w:val="single" w:sz="4" w:space="0" w:color="auto"/>
              <w:right w:val="single" w:sz="4" w:space="0" w:color="auto"/>
            </w:tcBorders>
            <w:shd w:val="clear" w:color="000000" w:fill="FFFFFF"/>
            <w:vAlign w:val="bottom"/>
            <w:hideMark/>
          </w:tcPr>
          <w:p w14:paraId="3D9ACEBA"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QUILLACOLLO </w:t>
            </w:r>
          </w:p>
        </w:tc>
        <w:tc>
          <w:tcPr>
            <w:tcW w:w="851" w:type="dxa"/>
            <w:tcBorders>
              <w:top w:val="nil"/>
              <w:left w:val="nil"/>
              <w:bottom w:val="single" w:sz="4" w:space="0" w:color="auto"/>
              <w:right w:val="single" w:sz="4" w:space="0" w:color="auto"/>
            </w:tcBorders>
            <w:shd w:val="clear" w:color="000000" w:fill="FCD5B4"/>
            <w:vAlign w:val="bottom"/>
            <w:hideMark/>
          </w:tcPr>
          <w:p w14:paraId="76F993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FA0799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64D55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9595B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8 HORAS</w:t>
            </w:r>
          </w:p>
        </w:tc>
        <w:tc>
          <w:tcPr>
            <w:tcW w:w="850" w:type="dxa"/>
            <w:gridSpan w:val="2"/>
            <w:tcBorders>
              <w:top w:val="nil"/>
              <w:left w:val="nil"/>
              <w:bottom w:val="single" w:sz="4" w:space="0" w:color="auto"/>
              <w:right w:val="nil"/>
            </w:tcBorders>
            <w:shd w:val="clear" w:color="000000" w:fill="FCD5B4"/>
            <w:noWrap/>
            <w:vAlign w:val="bottom"/>
            <w:hideMark/>
          </w:tcPr>
          <w:p w14:paraId="742192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70C187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612F0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auto" w:fill="auto"/>
            <w:noWrap/>
            <w:vAlign w:val="bottom"/>
            <w:hideMark/>
          </w:tcPr>
          <w:p w14:paraId="0FADFB4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3 horas </w:t>
            </w:r>
          </w:p>
        </w:tc>
      </w:tr>
      <w:tr w:rsidR="00455108" w:rsidRPr="00455108" w14:paraId="4AC5F714"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0483EE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16</w:t>
            </w:r>
          </w:p>
        </w:tc>
        <w:tc>
          <w:tcPr>
            <w:tcW w:w="1796" w:type="dxa"/>
            <w:tcBorders>
              <w:top w:val="nil"/>
              <w:left w:val="nil"/>
              <w:bottom w:val="single" w:sz="4" w:space="0" w:color="auto"/>
              <w:right w:val="single" w:sz="4" w:space="0" w:color="auto"/>
            </w:tcBorders>
            <w:shd w:val="clear" w:color="auto" w:fill="auto"/>
            <w:vAlign w:val="bottom"/>
            <w:hideMark/>
          </w:tcPr>
          <w:p w14:paraId="5474261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ANTAQHAWA (COCHABAMBA)</w:t>
            </w:r>
          </w:p>
        </w:tc>
        <w:tc>
          <w:tcPr>
            <w:tcW w:w="851" w:type="dxa"/>
            <w:tcBorders>
              <w:top w:val="nil"/>
              <w:left w:val="nil"/>
              <w:bottom w:val="single" w:sz="4" w:space="0" w:color="auto"/>
              <w:right w:val="single" w:sz="4" w:space="0" w:color="auto"/>
            </w:tcBorders>
            <w:shd w:val="clear" w:color="000000" w:fill="FCD5B4"/>
            <w:vAlign w:val="bottom"/>
            <w:hideMark/>
          </w:tcPr>
          <w:p w14:paraId="06E72E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DE8454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2B6473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5D749E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4F3BB2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028EE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D4B49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C3C92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A850FA6"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4A9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17</w:t>
            </w:r>
          </w:p>
        </w:tc>
        <w:tc>
          <w:tcPr>
            <w:tcW w:w="1796" w:type="dxa"/>
            <w:tcBorders>
              <w:top w:val="nil"/>
              <w:left w:val="nil"/>
              <w:bottom w:val="single" w:sz="4" w:space="0" w:color="auto"/>
              <w:right w:val="single" w:sz="4" w:space="0" w:color="auto"/>
            </w:tcBorders>
            <w:shd w:val="clear" w:color="auto" w:fill="auto"/>
            <w:vAlign w:val="bottom"/>
            <w:hideMark/>
          </w:tcPr>
          <w:p w14:paraId="73001CE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CERRO JUNO (COCHABAMBA)</w:t>
            </w:r>
          </w:p>
        </w:tc>
        <w:tc>
          <w:tcPr>
            <w:tcW w:w="851" w:type="dxa"/>
            <w:tcBorders>
              <w:top w:val="nil"/>
              <w:left w:val="nil"/>
              <w:bottom w:val="single" w:sz="4" w:space="0" w:color="auto"/>
              <w:right w:val="single" w:sz="4" w:space="0" w:color="auto"/>
            </w:tcBorders>
            <w:shd w:val="clear" w:color="000000" w:fill="FCD5B4"/>
            <w:vAlign w:val="bottom"/>
            <w:hideMark/>
          </w:tcPr>
          <w:p w14:paraId="6660D42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BB6E18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F62B2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BE2DC8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4932DA9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EF8D1D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A97BA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9CEB8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09EE234"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DB631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18</w:t>
            </w:r>
          </w:p>
        </w:tc>
        <w:tc>
          <w:tcPr>
            <w:tcW w:w="1796" w:type="dxa"/>
            <w:tcBorders>
              <w:top w:val="nil"/>
              <w:left w:val="nil"/>
              <w:bottom w:val="single" w:sz="4" w:space="0" w:color="auto"/>
              <w:right w:val="single" w:sz="4" w:space="0" w:color="auto"/>
            </w:tcBorders>
            <w:shd w:val="clear" w:color="auto" w:fill="auto"/>
            <w:vAlign w:val="bottom"/>
            <w:hideMark/>
          </w:tcPr>
          <w:p w14:paraId="21842F6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CHAPARE COCHABAMBA </w:t>
            </w:r>
          </w:p>
        </w:tc>
        <w:tc>
          <w:tcPr>
            <w:tcW w:w="851" w:type="dxa"/>
            <w:tcBorders>
              <w:top w:val="nil"/>
              <w:left w:val="nil"/>
              <w:bottom w:val="single" w:sz="4" w:space="0" w:color="auto"/>
              <w:right w:val="single" w:sz="4" w:space="0" w:color="auto"/>
            </w:tcBorders>
            <w:shd w:val="clear" w:color="000000" w:fill="FCD5B4"/>
            <w:vAlign w:val="bottom"/>
            <w:hideMark/>
          </w:tcPr>
          <w:p w14:paraId="671AD23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004FD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604CC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11683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77BB88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707F6C7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3700E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CDCE0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BD11039" w14:textId="77777777" w:rsidTr="00822FBD">
        <w:trPr>
          <w:trHeight w:val="52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A58B7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19</w:t>
            </w:r>
          </w:p>
        </w:tc>
        <w:tc>
          <w:tcPr>
            <w:tcW w:w="1796" w:type="dxa"/>
            <w:tcBorders>
              <w:top w:val="nil"/>
              <w:left w:val="nil"/>
              <w:bottom w:val="single" w:sz="4" w:space="0" w:color="auto"/>
              <w:right w:val="single" w:sz="4" w:space="0" w:color="auto"/>
            </w:tcBorders>
            <w:shd w:val="clear" w:color="auto" w:fill="auto"/>
            <w:vAlign w:val="bottom"/>
            <w:hideMark/>
          </w:tcPr>
          <w:p w14:paraId="0874AACD"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ENTEL RURRENABAQUE (RURRENABAQUE)</w:t>
            </w:r>
          </w:p>
        </w:tc>
        <w:tc>
          <w:tcPr>
            <w:tcW w:w="851" w:type="dxa"/>
            <w:tcBorders>
              <w:top w:val="nil"/>
              <w:left w:val="nil"/>
              <w:bottom w:val="single" w:sz="4" w:space="0" w:color="auto"/>
              <w:right w:val="single" w:sz="4" w:space="0" w:color="auto"/>
            </w:tcBorders>
            <w:shd w:val="clear" w:color="000000" w:fill="FCD5B4"/>
            <w:vAlign w:val="bottom"/>
            <w:hideMark/>
          </w:tcPr>
          <w:p w14:paraId="7EC92B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6A4189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4F72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2F6F3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36E4DC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04ED42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D099F6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5348B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EB87391"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E6808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20</w:t>
            </w:r>
          </w:p>
        </w:tc>
        <w:tc>
          <w:tcPr>
            <w:tcW w:w="1796" w:type="dxa"/>
            <w:tcBorders>
              <w:top w:val="nil"/>
              <w:left w:val="nil"/>
              <w:bottom w:val="single" w:sz="4" w:space="0" w:color="auto"/>
              <w:right w:val="single" w:sz="4" w:space="0" w:color="auto"/>
            </w:tcBorders>
            <w:shd w:val="clear" w:color="auto" w:fill="auto"/>
            <w:vAlign w:val="bottom"/>
            <w:hideMark/>
          </w:tcPr>
          <w:p w14:paraId="3828DBE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EST. QUIMSA WILQUI (LA PAZ)</w:t>
            </w:r>
          </w:p>
        </w:tc>
        <w:tc>
          <w:tcPr>
            <w:tcW w:w="851" w:type="dxa"/>
            <w:tcBorders>
              <w:top w:val="nil"/>
              <w:left w:val="nil"/>
              <w:bottom w:val="single" w:sz="4" w:space="0" w:color="auto"/>
              <w:right w:val="single" w:sz="4" w:space="0" w:color="auto"/>
            </w:tcBorders>
            <w:shd w:val="clear" w:color="000000" w:fill="FCD5B4"/>
            <w:vAlign w:val="bottom"/>
            <w:hideMark/>
          </w:tcPr>
          <w:p w14:paraId="128A048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3DCFC1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FC110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CB10C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850" w:type="dxa"/>
            <w:gridSpan w:val="2"/>
            <w:tcBorders>
              <w:top w:val="nil"/>
              <w:left w:val="nil"/>
              <w:bottom w:val="single" w:sz="4" w:space="0" w:color="auto"/>
              <w:right w:val="nil"/>
            </w:tcBorders>
            <w:shd w:val="clear" w:color="000000" w:fill="FCD5B4"/>
            <w:noWrap/>
            <w:vAlign w:val="bottom"/>
            <w:hideMark/>
          </w:tcPr>
          <w:p w14:paraId="7F2C4F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200E2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069C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3AB5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r>
      <w:tr w:rsidR="00455108" w:rsidRPr="00455108" w14:paraId="48CEC288"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15366FD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21</w:t>
            </w:r>
          </w:p>
        </w:tc>
        <w:tc>
          <w:tcPr>
            <w:tcW w:w="1796" w:type="dxa"/>
            <w:tcBorders>
              <w:top w:val="nil"/>
              <w:left w:val="nil"/>
              <w:bottom w:val="single" w:sz="4" w:space="0" w:color="auto"/>
              <w:right w:val="single" w:sz="4" w:space="0" w:color="auto"/>
            </w:tcBorders>
            <w:shd w:val="clear" w:color="auto" w:fill="auto"/>
            <w:vAlign w:val="bottom"/>
            <w:hideMark/>
          </w:tcPr>
          <w:p w14:paraId="646CA593"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PTO. VILLARROEL (COCHABAMBA)</w:t>
            </w:r>
          </w:p>
        </w:tc>
        <w:tc>
          <w:tcPr>
            <w:tcW w:w="851" w:type="dxa"/>
            <w:tcBorders>
              <w:top w:val="nil"/>
              <w:left w:val="nil"/>
              <w:bottom w:val="single" w:sz="4" w:space="0" w:color="auto"/>
              <w:right w:val="single" w:sz="4" w:space="0" w:color="auto"/>
            </w:tcBorders>
            <w:shd w:val="clear" w:color="000000" w:fill="FCD5B4"/>
            <w:vAlign w:val="bottom"/>
            <w:hideMark/>
          </w:tcPr>
          <w:p w14:paraId="3718F3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3510C2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4B1E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7DC71D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6F08A1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93B79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9ACF5B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B5BB8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5E6F587" w14:textId="77777777" w:rsidTr="00822FBD">
        <w:trPr>
          <w:trHeight w:val="525"/>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BE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22</w:t>
            </w:r>
          </w:p>
        </w:tc>
        <w:tc>
          <w:tcPr>
            <w:tcW w:w="1796" w:type="dxa"/>
            <w:tcBorders>
              <w:top w:val="nil"/>
              <w:left w:val="nil"/>
              <w:bottom w:val="single" w:sz="4" w:space="0" w:color="auto"/>
              <w:right w:val="single" w:sz="4" w:space="0" w:color="auto"/>
            </w:tcBorders>
            <w:shd w:val="clear" w:color="auto" w:fill="auto"/>
            <w:vAlign w:val="bottom"/>
            <w:hideMark/>
          </w:tcPr>
          <w:p w14:paraId="73E25364"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QUEHUIÑAPAMPA-V.ESPERANZA (COCHABAMBA)</w:t>
            </w:r>
          </w:p>
        </w:tc>
        <w:tc>
          <w:tcPr>
            <w:tcW w:w="851" w:type="dxa"/>
            <w:tcBorders>
              <w:top w:val="nil"/>
              <w:left w:val="nil"/>
              <w:bottom w:val="single" w:sz="4" w:space="0" w:color="auto"/>
              <w:right w:val="single" w:sz="4" w:space="0" w:color="auto"/>
            </w:tcBorders>
            <w:shd w:val="clear" w:color="000000" w:fill="FCD5B4"/>
            <w:vAlign w:val="bottom"/>
            <w:hideMark/>
          </w:tcPr>
          <w:p w14:paraId="4CA612A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A2727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B1C88F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0C0836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347E5F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F167A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C690D7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36E4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1C3B4DA" w14:textId="77777777" w:rsidTr="00822FBD">
        <w:trPr>
          <w:trHeight w:val="52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8662FA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23</w:t>
            </w:r>
          </w:p>
        </w:tc>
        <w:tc>
          <w:tcPr>
            <w:tcW w:w="1796" w:type="dxa"/>
            <w:tcBorders>
              <w:top w:val="nil"/>
              <w:left w:val="nil"/>
              <w:bottom w:val="single" w:sz="4" w:space="0" w:color="auto"/>
              <w:right w:val="single" w:sz="4" w:space="0" w:color="auto"/>
            </w:tcBorders>
            <w:shd w:val="clear" w:color="auto" w:fill="auto"/>
            <w:vAlign w:val="bottom"/>
            <w:hideMark/>
          </w:tcPr>
          <w:p w14:paraId="233F244A"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SAN SALVADOR / TUTI (COCHABAMBA)</w:t>
            </w:r>
          </w:p>
        </w:tc>
        <w:tc>
          <w:tcPr>
            <w:tcW w:w="851" w:type="dxa"/>
            <w:tcBorders>
              <w:top w:val="nil"/>
              <w:left w:val="nil"/>
              <w:bottom w:val="single" w:sz="4" w:space="0" w:color="auto"/>
              <w:right w:val="single" w:sz="4" w:space="0" w:color="auto"/>
            </w:tcBorders>
            <w:shd w:val="clear" w:color="000000" w:fill="FCD5B4"/>
            <w:vAlign w:val="bottom"/>
            <w:hideMark/>
          </w:tcPr>
          <w:p w14:paraId="485FDFB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15FE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3DB81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6F617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9DF00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B2114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F1EE1E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CC617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9031313"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BFDBFA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24</w:t>
            </w:r>
          </w:p>
        </w:tc>
        <w:tc>
          <w:tcPr>
            <w:tcW w:w="1796" w:type="dxa"/>
            <w:tcBorders>
              <w:top w:val="nil"/>
              <w:left w:val="nil"/>
              <w:bottom w:val="single" w:sz="4" w:space="0" w:color="auto"/>
              <w:right w:val="single" w:sz="4" w:space="0" w:color="auto"/>
            </w:tcBorders>
            <w:shd w:val="clear" w:color="auto" w:fill="auto"/>
            <w:vAlign w:val="bottom"/>
            <w:hideMark/>
          </w:tcPr>
          <w:p w14:paraId="60AF175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SILLAR-TUTI (COCHABAMBA)</w:t>
            </w:r>
          </w:p>
        </w:tc>
        <w:tc>
          <w:tcPr>
            <w:tcW w:w="851" w:type="dxa"/>
            <w:tcBorders>
              <w:top w:val="nil"/>
              <w:left w:val="nil"/>
              <w:bottom w:val="single" w:sz="4" w:space="0" w:color="auto"/>
              <w:right w:val="single" w:sz="4" w:space="0" w:color="auto"/>
            </w:tcBorders>
            <w:shd w:val="clear" w:color="000000" w:fill="FCD5B4"/>
            <w:vAlign w:val="bottom"/>
            <w:hideMark/>
          </w:tcPr>
          <w:p w14:paraId="381EED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58259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A2C6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3B1383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nil"/>
            </w:tcBorders>
            <w:shd w:val="clear" w:color="000000" w:fill="FCD5B4"/>
            <w:noWrap/>
            <w:vAlign w:val="bottom"/>
            <w:hideMark/>
          </w:tcPr>
          <w:p w14:paraId="30C70B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F0370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20DDA1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874EF0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F303D4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5FF7B7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25</w:t>
            </w:r>
          </w:p>
        </w:tc>
        <w:tc>
          <w:tcPr>
            <w:tcW w:w="1796" w:type="dxa"/>
            <w:tcBorders>
              <w:top w:val="nil"/>
              <w:left w:val="nil"/>
              <w:bottom w:val="single" w:sz="4" w:space="0" w:color="auto"/>
              <w:right w:val="single" w:sz="4" w:space="0" w:color="auto"/>
            </w:tcBorders>
            <w:shd w:val="clear" w:color="auto" w:fill="auto"/>
            <w:vAlign w:val="bottom"/>
            <w:hideMark/>
          </w:tcPr>
          <w:p w14:paraId="453093F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TAPACARI </w:t>
            </w:r>
            <w:r w:rsidRPr="00455108">
              <w:rPr>
                <w:rFonts w:ascii="Calibri" w:hAnsi="Calibri"/>
                <w:color w:val="000000"/>
                <w:sz w:val="22"/>
                <w:szCs w:val="22"/>
                <w:lang w:val="es-BO" w:eastAsia="es-BO"/>
              </w:rPr>
              <w:lastRenderedPageBreak/>
              <w:t>(COCHABAMBA)</w:t>
            </w:r>
          </w:p>
        </w:tc>
        <w:tc>
          <w:tcPr>
            <w:tcW w:w="851" w:type="dxa"/>
            <w:tcBorders>
              <w:top w:val="nil"/>
              <w:left w:val="nil"/>
              <w:bottom w:val="single" w:sz="4" w:space="0" w:color="auto"/>
              <w:right w:val="single" w:sz="4" w:space="0" w:color="auto"/>
            </w:tcBorders>
            <w:shd w:val="clear" w:color="000000" w:fill="FCD5B4"/>
            <w:vAlign w:val="bottom"/>
            <w:hideMark/>
          </w:tcPr>
          <w:p w14:paraId="73A86D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lastRenderedPageBreak/>
              <w:t> </w:t>
            </w:r>
          </w:p>
        </w:tc>
        <w:tc>
          <w:tcPr>
            <w:tcW w:w="850" w:type="dxa"/>
            <w:tcBorders>
              <w:top w:val="nil"/>
              <w:left w:val="nil"/>
              <w:bottom w:val="single" w:sz="4" w:space="0" w:color="auto"/>
              <w:right w:val="single" w:sz="4" w:space="0" w:color="auto"/>
            </w:tcBorders>
            <w:shd w:val="clear" w:color="000000" w:fill="FCD5B4"/>
            <w:vAlign w:val="bottom"/>
            <w:hideMark/>
          </w:tcPr>
          <w:p w14:paraId="1F731A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DC86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A73BB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9AA2D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09C870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FF61E9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00086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EAEC34E"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78ABF1A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lastRenderedPageBreak/>
              <w:t>26</w:t>
            </w:r>
          </w:p>
        </w:tc>
        <w:tc>
          <w:tcPr>
            <w:tcW w:w="1796" w:type="dxa"/>
            <w:tcBorders>
              <w:top w:val="nil"/>
              <w:left w:val="nil"/>
              <w:bottom w:val="single" w:sz="4" w:space="0" w:color="auto"/>
              <w:right w:val="single" w:sz="4" w:space="0" w:color="auto"/>
            </w:tcBorders>
            <w:shd w:val="clear" w:color="auto" w:fill="auto"/>
            <w:vAlign w:val="bottom"/>
            <w:hideMark/>
          </w:tcPr>
          <w:p w14:paraId="7761C51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ENTRE RIOS (COCHABAMBA)</w:t>
            </w:r>
          </w:p>
        </w:tc>
        <w:tc>
          <w:tcPr>
            <w:tcW w:w="851" w:type="dxa"/>
            <w:tcBorders>
              <w:top w:val="nil"/>
              <w:left w:val="nil"/>
              <w:bottom w:val="single" w:sz="4" w:space="0" w:color="auto"/>
              <w:right w:val="single" w:sz="4" w:space="0" w:color="auto"/>
            </w:tcBorders>
            <w:shd w:val="clear" w:color="000000" w:fill="FCD5B4"/>
            <w:vAlign w:val="bottom"/>
            <w:hideMark/>
          </w:tcPr>
          <w:p w14:paraId="7CD208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0A487A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2F5F1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03168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27ADA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E0F69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043A65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5219A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B2591FE"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764A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27</w:t>
            </w:r>
          </w:p>
        </w:tc>
        <w:tc>
          <w:tcPr>
            <w:tcW w:w="1796" w:type="dxa"/>
            <w:tcBorders>
              <w:top w:val="nil"/>
              <w:left w:val="nil"/>
              <w:bottom w:val="single" w:sz="4" w:space="0" w:color="auto"/>
              <w:right w:val="single" w:sz="4" w:space="0" w:color="auto"/>
            </w:tcBorders>
            <w:shd w:val="clear" w:color="auto" w:fill="auto"/>
            <w:vAlign w:val="bottom"/>
            <w:hideMark/>
          </w:tcPr>
          <w:p w14:paraId="422C071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UYUNI (POTOSÍ)</w:t>
            </w:r>
          </w:p>
        </w:tc>
        <w:tc>
          <w:tcPr>
            <w:tcW w:w="851" w:type="dxa"/>
            <w:tcBorders>
              <w:top w:val="nil"/>
              <w:left w:val="nil"/>
              <w:bottom w:val="single" w:sz="4" w:space="0" w:color="auto"/>
              <w:right w:val="single" w:sz="4" w:space="0" w:color="auto"/>
            </w:tcBorders>
            <w:shd w:val="clear" w:color="000000" w:fill="FCD5B4"/>
            <w:vAlign w:val="bottom"/>
            <w:hideMark/>
          </w:tcPr>
          <w:p w14:paraId="2E1819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D8ABE4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EB23E9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71946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3FBD4B9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C0986A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4802B6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40E141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756395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B5E9CC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28</w:t>
            </w:r>
          </w:p>
        </w:tc>
        <w:tc>
          <w:tcPr>
            <w:tcW w:w="1796" w:type="dxa"/>
            <w:tcBorders>
              <w:top w:val="nil"/>
              <w:left w:val="nil"/>
              <w:bottom w:val="single" w:sz="4" w:space="0" w:color="auto"/>
              <w:right w:val="single" w:sz="4" w:space="0" w:color="auto"/>
            </w:tcBorders>
            <w:shd w:val="clear" w:color="auto" w:fill="auto"/>
            <w:vAlign w:val="bottom"/>
            <w:hideMark/>
          </w:tcPr>
          <w:p w14:paraId="07B27B6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GUAYARAMERIN (PANDO)</w:t>
            </w:r>
          </w:p>
        </w:tc>
        <w:tc>
          <w:tcPr>
            <w:tcW w:w="851" w:type="dxa"/>
            <w:tcBorders>
              <w:top w:val="nil"/>
              <w:left w:val="nil"/>
              <w:bottom w:val="single" w:sz="4" w:space="0" w:color="auto"/>
              <w:right w:val="single" w:sz="4" w:space="0" w:color="auto"/>
            </w:tcBorders>
            <w:shd w:val="clear" w:color="000000" w:fill="FCD5B4"/>
            <w:vAlign w:val="bottom"/>
            <w:hideMark/>
          </w:tcPr>
          <w:p w14:paraId="65340B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8A3A69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93A486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F90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B1165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57BD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BB17E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34709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C3F62AA"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1E2E5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29</w:t>
            </w:r>
          </w:p>
        </w:tc>
        <w:tc>
          <w:tcPr>
            <w:tcW w:w="1796" w:type="dxa"/>
            <w:tcBorders>
              <w:top w:val="nil"/>
              <w:left w:val="nil"/>
              <w:bottom w:val="single" w:sz="4" w:space="0" w:color="auto"/>
              <w:right w:val="single" w:sz="4" w:space="0" w:color="auto"/>
            </w:tcBorders>
            <w:shd w:val="clear" w:color="auto" w:fill="auto"/>
            <w:vAlign w:val="bottom"/>
            <w:hideMark/>
          </w:tcPr>
          <w:p w14:paraId="68873A4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CARACOLLO (ORURO)</w:t>
            </w:r>
          </w:p>
        </w:tc>
        <w:tc>
          <w:tcPr>
            <w:tcW w:w="851" w:type="dxa"/>
            <w:tcBorders>
              <w:top w:val="nil"/>
              <w:left w:val="nil"/>
              <w:bottom w:val="single" w:sz="4" w:space="0" w:color="auto"/>
              <w:right w:val="single" w:sz="4" w:space="0" w:color="auto"/>
            </w:tcBorders>
            <w:shd w:val="clear" w:color="000000" w:fill="FCD5B4"/>
            <w:vAlign w:val="bottom"/>
            <w:hideMark/>
          </w:tcPr>
          <w:p w14:paraId="26D336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FCF061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428A1B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5D1377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6496A0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97494C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87CB6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374A0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4C1A685"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6B8E4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30</w:t>
            </w:r>
          </w:p>
        </w:tc>
        <w:tc>
          <w:tcPr>
            <w:tcW w:w="1796" w:type="dxa"/>
            <w:tcBorders>
              <w:top w:val="nil"/>
              <w:left w:val="nil"/>
              <w:bottom w:val="single" w:sz="4" w:space="0" w:color="auto"/>
              <w:right w:val="single" w:sz="4" w:space="0" w:color="auto"/>
            </w:tcBorders>
            <w:shd w:val="clear" w:color="auto" w:fill="auto"/>
            <w:vAlign w:val="bottom"/>
            <w:hideMark/>
          </w:tcPr>
          <w:p w14:paraId="3E2CA78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CARANAVI (LA PAZ)</w:t>
            </w:r>
          </w:p>
        </w:tc>
        <w:tc>
          <w:tcPr>
            <w:tcW w:w="851" w:type="dxa"/>
            <w:tcBorders>
              <w:top w:val="nil"/>
              <w:left w:val="nil"/>
              <w:bottom w:val="single" w:sz="4" w:space="0" w:color="auto"/>
              <w:right w:val="single" w:sz="4" w:space="0" w:color="auto"/>
            </w:tcBorders>
            <w:shd w:val="clear" w:color="000000" w:fill="FCD5B4"/>
            <w:vAlign w:val="bottom"/>
            <w:hideMark/>
          </w:tcPr>
          <w:p w14:paraId="52233F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D576F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63921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CE770B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5DAF9F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CB42D0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305D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85B01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337BF8CB"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341E047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31</w:t>
            </w:r>
          </w:p>
        </w:tc>
        <w:tc>
          <w:tcPr>
            <w:tcW w:w="1796" w:type="dxa"/>
            <w:tcBorders>
              <w:top w:val="nil"/>
              <w:left w:val="nil"/>
              <w:bottom w:val="single" w:sz="4" w:space="0" w:color="auto"/>
              <w:right w:val="single" w:sz="4" w:space="0" w:color="auto"/>
            </w:tcBorders>
            <w:shd w:val="clear" w:color="auto" w:fill="auto"/>
            <w:vAlign w:val="bottom"/>
            <w:hideMark/>
          </w:tcPr>
          <w:p w14:paraId="7E9E6CB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ESTACION SANTIBAÑEZ </w:t>
            </w:r>
          </w:p>
        </w:tc>
        <w:tc>
          <w:tcPr>
            <w:tcW w:w="851" w:type="dxa"/>
            <w:tcBorders>
              <w:top w:val="nil"/>
              <w:left w:val="nil"/>
              <w:bottom w:val="single" w:sz="4" w:space="0" w:color="auto"/>
              <w:right w:val="single" w:sz="4" w:space="0" w:color="auto"/>
            </w:tcBorders>
            <w:shd w:val="clear" w:color="000000" w:fill="FCD5B4"/>
            <w:vAlign w:val="bottom"/>
            <w:hideMark/>
          </w:tcPr>
          <w:p w14:paraId="1EBDDC1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B0FA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8AD2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CAC940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3B6DDE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96BC43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652DE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42326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3676513" w14:textId="77777777" w:rsidTr="00822FBD">
        <w:trPr>
          <w:trHeight w:val="6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44D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32</w:t>
            </w:r>
          </w:p>
        </w:tc>
        <w:tc>
          <w:tcPr>
            <w:tcW w:w="1796" w:type="dxa"/>
            <w:tcBorders>
              <w:top w:val="nil"/>
              <w:left w:val="nil"/>
              <w:bottom w:val="single" w:sz="4" w:space="0" w:color="auto"/>
              <w:right w:val="single" w:sz="4" w:space="0" w:color="auto"/>
            </w:tcBorders>
            <w:shd w:val="clear" w:color="auto" w:fill="auto"/>
            <w:vAlign w:val="bottom"/>
            <w:hideMark/>
          </w:tcPr>
          <w:p w14:paraId="5E2E5031" w14:textId="77777777" w:rsidR="00455108" w:rsidRPr="00455108" w:rsidRDefault="00455108" w:rsidP="00455108">
            <w:pPr>
              <w:rPr>
                <w:rFonts w:ascii="Calibri" w:hAnsi="Calibri"/>
                <w:color w:val="000000"/>
                <w:sz w:val="22"/>
                <w:szCs w:val="22"/>
                <w:lang w:val="es-BO" w:eastAsia="es-BO"/>
              </w:rPr>
            </w:pPr>
            <w:proofErr w:type="spellStart"/>
            <w:r w:rsidRPr="00455108">
              <w:rPr>
                <w:rFonts w:ascii="Calibri" w:hAnsi="Calibri"/>
                <w:color w:val="000000"/>
                <w:sz w:val="22"/>
                <w:szCs w:val="22"/>
                <w:lang w:val="es-BO" w:eastAsia="es-BO"/>
              </w:rPr>
              <w:t>Mpio</w:t>
            </w:r>
            <w:proofErr w:type="spellEnd"/>
            <w:r w:rsidRPr="00455108">
              <w:rPr>
                <w:rFonts w:ascii="Calibri" w:hAnsi="Calibri"/>
                <w:color w:val="000000"/>
                <w:sz w:val="22"/>
                <w:szCs w:val="22"/>
                <w:lang w:val="es-BO" w:eastAsia="es-BO"/>
              </w:rPr>
              <w:t xml:space="preserve">. </w:t>
            </w:r>
            <w:proofErr w:type="spellStart"/>
            <w:r w:rsidRPr="00455108">
              <w:rPr>
                <w:rFonts w:ascii="Calibri" w:hAnsi="Calibri"/>
                <w:color w:val="000000"/>
                <w:sz w:val="22"/>
                <w:szCs w:val="22"/>
                <w:lang w:val="es-BO" w:eastAsia="es-BO"/>
              </w:rPr>
              <w:t>Anzaldo</w:t>
            </w:r>
            <w:proofErr w:type="spellEnd"/>
            <w:r w:rsidRPr="00455108">
              <w:rPr>
                <w:rFonts w:ascii="Calibri" w:hAnsi="Calibri"/>
                <w:color w:val="000000"/>
                <w:sz w:val="22"/>
                <w:szCs w:val="22"/>
                <w:lang w:val="es-BO" w:eastAsia="es-BO"/>
              </w:rPr>
              <w:t xml:space="preserve"> BLANCO RANCHO_TSI</w:t>
            </w:r>
          </w:p>
        </w:tc>
        <w:tc>
          <w:tcPr>
            <w:tcW w:w="851" w:type="dxa"/>
            <w:tcBorders>
              <w:top w:val="nil"/>
              <w:left w:val="nil"/>
              <w:bottom w:val="single" w:sz="4" w:space="0" w:color="auto"/>
              <w:right w:val="single" w:sz="4" w:space="0" w:color="auto"/>
            </w:tcBorders>
            <w:shd w:val="clear" w:color="000000" w:fill="FCD5B4"/>
            <w:vAlign w:val="bottom"/>
            <w:hideMark/>
          </w:tcPr>
          <w:p w14:paraId="31C752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6B4C52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FC3C0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A98216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9472B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A60F7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50E94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B51278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1B3B3F5" w14:textId="77777777" w:rsidTr="00822FBD">
        <w:trPr>
          <w:trHeight w:val="6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09D78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33</w:t>
            </w:r>
          </w:p>
        </w:tc>
        <w:tc>
          <w:tcPr>
            <w:tcW w:w="1796" w:type="dxa"/>
            <w:tcBorders>
              <w:top w:val="nil"/>
              <w:left w:val="nil"/>
              <w:bottom w:val="single" w:sz="4" w:space="0" w:color="auto"/>
              <w:right w:val="single" w:sz="4" w:space="0" w:color="auto"/>
            </w:tcBorders>
            <w:shd w:val="clear" w:color="auto" w:fill="auto"/>
            <w:vAlign w:val="bottom"/>
            <w:hideMark/>
          </w:tcPr>
          <w:p w14:paraId="142D1D90" w14:textId="77777777" w:rsidR="00455108" w:rsidRPr="00455108" w:rsidRDefault="00455108" w:rsidP="00455108">
            <w:pPr>
              <w:rPr>
                <w:rFonts w:ascii="Calibri" w:hAnsi="Calibri"/>
                <w:color w:val="000000"/>
                <w:sz w:val="22"/>
                <w:szCs w:val="22"/>
                <w:lang w:val="es-BO" w:eastAsia="es-BO"/>
              </w:rPr>
            </w:pPr>
            <w:proofErr w:type="spellStart"/>
            <w:r w:rsidRPr="00455108">
              <w:rPr>
                <w:rFonts w:ascii="Calibri" w:hAnsi="Calibri"/>
                <w:color w:val="000000"/>
                <w:sz w:val="22"/>
                <w:szCs w:val="22"/>
                <w:lang w:val="es-BO" w:eastAsia="es-BO"/>
              </w:rPr>
              <w:t>Mpio</w:t>
            </w:r>
            <w:proofErr w:type="spellEnd"/>
            <w:r w:rsidRPr="00455108">
              <w:rPr>
                <w:rFonts w:ascii="Calibri" w:hAnsi="Calibri"/>
                <w:color w:val="000000"/>
                <w:sz w:val="22"/>
                <w:szCs w:val="22"/>
                <w:lang w:val="es-BO" w:eastAsia="es-BO"/>
              </w:rPr>
              <w:t>. Independencia CHARAPAYA_TSI</w:t>
            </w:r>
          </w:p>
        </w:tc>
        <w:tc>
          <w:tcPr>
            <w:tcW w:w="851" w:type="dxa"/>
            <w:tcBorders>
              <w:top w:val="nil"/>
              <w:left w:val="nil"/>
              <w:bottom w:val="single" w:sz="4" w:space="0" w:color="auto"/>
              <w:right w:val="single" w:sz="4" w:space="0" w:color="auto"/>
            </w:tcBorders>
            <w:shd w:val="clear" w:color="000000" w:fill="FCD5B4"/>
            <w:vAlign w:val="bottom"/>
            <w:hideMark/>
          </w:tcPr>
          <w:p w14:paraId="21D3D4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684C0F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EC0E5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3EED9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D0A93F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9DAE0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CE7D3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49F635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E8E686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60BC1A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34</w:t>
            </w:r>
          </w:p>
        </w:tc>
        <w:tc>
          <w:tcPr>
            <w:tcW w:w="1796" w:type="dxa"/>
            <w:tcBorders>
              <w:top w:val="nil"/>
              <w:left w:val="nil"/>
              <w:bottom w:val="single" w:sz="4" w:space="0" w:color="auto"/>
              <w:right w:val="single" w:sz="4" w:space="0" w:color="auto"/>
            </w:tcBorders>
            <w:shd w:val="clear" w:color="auto" w:fill="auto"/>
            <w:vAlign w:val="bottom"/>
            <w:hideMark/>
          </w:tcPr>
          <w:p w14:paraId="5C11030D" w14:textId="77777777" w:rsidR="00455108" w:rsidRPr="00455108" w:rsidRDefault="00455108" w:rsidP="00455108">
            <w:pPr>
              <w:rPr>
                <w:rFonts w:ascii="Calibri" w:hAnsi="Calibri"/>
                <w:color w:val="000000"/>
                <w:sz w:val="22"/>
                <w:szCs w:val="22"/>
                <w:lang w:val="es-BO" w:eastAsia="es-BO"/>
              </w:rPr>
            </w:pPr>
            <w:proofErr w:type="spellStart"/>
            <w:r w:rsidRPr="00455108">
              <w:rPr>
                <w:rFonts w:ascii="Calibri" w:hAnsi="Calibri"/>
                <w:color w:val="000000"/>
                <w:sz w:val="22"/>
                <w:szCs w:val="22"/>
                <w:lang w:val="es-BO" w:eastAsia="es-BO"/>
              </w:rPr>
              <w:t>Mpio</w:t>
            </w:r>
            <w:proofErr w:type="spellEnd"/>
            <w:r w:rsidRPr="00455108">
              <w:rPr>
                <w:rFonts w:ascii="Calibri" w:hAnsi="Calibri"/>
                <w:color w:val="000000"/>
                <w:sz w:val="22"/>
                <w:szCs w:val="22"/>
                <w:lang w:val="es-BO" w:eastAsia="es-BO"/>
              </w:rPr>
              <w:t xml:space="preserve">. </w:t>
            </w:r>
            <w:proofErr w:type="spellStart"/>
            <w:r w:rsidRPr="00455108">
              <w:rPr>
                <w:rFonts w:ascii="Calibri" w:hAnsi="Calibri"/>
                <w:color w:val="000000"/>
                <w:sz w:val="22"/>
                <w:szCs w:val="22"/>
                <w:lang w:val="es-BO" w:eastAsia="es-BO"/>
              </w:rPr>
              <w:t>Cocapata</w:t>
            </w:r>
            <w:proofErr w:type="spellEnd"/>
            <w:r w:rsidRPr="00455108">
              <w:rPr>
                <w:rFonts w:ascii="Calibri" w:hAnsi="Calibri"/>
                <w:color w:val="000000"/>
                <w:sz w:val="22"/>
                <w:szCs w:val="22"/>
                <w:lang w:val="es-BO" w:eastAsia="es-BO"/>
              </w:rPr>
              <w:t xml:space="preserve"> SUCHUNI_TSI</w:t>
            </w:r>
          </w:p>
        </w:tc>
        <w:tc>
          <w:tcPr>
            <w:tcW w:w="851" w:type="dxa"/>
            <w:tcBorders>
              <w:top w:val="nil"/>
              <w:left w:val="nil"/>
              <w:bottom w:val="single" w:sz="4" w:space="0" w:color="auto"/>
              <w:right w:val="single" w:sz="4" w:space="0" w:color="auto"/>
            </w:tcBorders>
            <w:shd w:val="clear" w:color="000000" w:fill="FCD5B4"/>
            <w:vAlign w:val="bottom"/>
            <w:hideMark/>
          </w:tcPr>
          <w:p w14:paraId="13AEEC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AD2DD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6C4EE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F0D5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12D756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7FEF55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B1813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5AC50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DA61A5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84845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35</w:t>
            </w:r>
          </w:p>
        </w:tc>
        <w:tc>
          <w:tcPr>
            <w:tcW w:w="1796" w:type="dxa"/>
            <w:tcBorders>
              <w:top w:val="nil"/>
              <w:left w:val="nil"/>
              <w:bottom w:val="single" w:sz="4" w:space="0" w:color="auto"/>
              <w:right w:val="single" w:sz="4" w:space="0" w:color="auto"/>
            </w:tcBorders>
            <w:shd w:val="clear" w:color="auto" w:fill="auto"/>
            <w:vAlign w:val="bottom"/>
            <w:hideMark/>
          </w:tcPr>
          <w:p w14:paraId="579E6882" w14:textId="77777777" w:rsidR="00455108" w:rsidRPr="00455108" w:rsidRDefault="00455108" w:rsidP="00455108">
            <w:pPr>
              <w:rPr>
                <w:rFonts w:ascii="Calibri" w:hAnsi="Calibri"/>
                <w:color w:val="000000"/>
                <w:sz w:val="22"/>
                <w:szCs w:val="22"/>
                <w:lang w:val="es-BO" w:eastAsia="es-BO"/>
              </w:rPr>
            </w:pPr>
            <w:proofErr w:type="spellStart"/>
            <w:r w:rsidRPr="00455108">
              <w:rPr>
                <w:rFonts w:ascii="Calibri" w:hAnsi="Calibri"/>
                <w:color w:val="000000"/>
                <w:sz w:val="22"/>
                <w:szCs w:val="22"/>
                <w:lang w:val="es-BO" w:eastAsia="es-BO"/>
              </w:rPr>
              <w:t>Mpio</w:t>
            </w:r>
            <w:proofErr w:type="spellEnd"/>
            <w:r w:rsidRPr="00455108">
              <w:rPr>
                <w:rFonts w:ascii="Calibri" w:hAnsi="Calibri"/>
                <w:color w:val="000000"/>
                <w:sz w:val="22"/>
                <w:szCs w:val="22"/>
                <w:lang w:val="es-BO" w:eastAsia="es-BO"/>
              </w:rPr>
              <w:t xml:space="preserve">. </w:t>
            </w:r>
            <w:proofErr w:type="spellStart"/>
            <w:r w:rsidRPr="00455108">
              <w:rPr>
                <w:rFonts w:ascii="Calibri" w:hAnsi="Calibri"/>
                <w:color w:val="000000"/>
                <w:sz w:val="22"/>
                <w:szCs w:val="22"/>
                <w:lang w:val="es-BO" w:eastAsia="es-BO"/>
              </w:rPr>
              <w:t>Cocapata</w:t>
            </w:r>
            <w:proofErr w:type="spellEnd"/>
            <w:r w:rsidRPr="00455108">
              <w:rPr>
                <w:rFonts w:ascii="Calibri" w:hAnsi="Calibri"/>
                <w:color w:val="000000"/>
                <w:sz w:val="22"/>
                <w:szCs w:val="22"/>
                <w:lang w:val="es-BO" w:eastAsia="es-BO"/>
              </w:rPr>
              <w:t xml:space="preserve"> TOTORANI_TSI</w:t>
            </w:r>
          </w:p>
        </w:tc>
        <w:tc>
          <w:tcPr>
            <w:tcW w:w="851" w:type="dxa"/>
            <w:tcBorders>
              <w:top w:val="nil"/>
              <w:left w:val="nil"/>
              <w:bottom w:val="single" w:sz="4" w:space="0" w:color="auto"/>
              <w:right w:val="single" w:sz="4" w:space="0" w:color="auto"/>
            </w:tcBorders>
            <w:shd w:val="clear" w:color="000000" w:fill="FCD5B4"/>
            <w:vAlign w:val="bottom"/>
            <w:hideMark/>
          </w:tcPr>
          <w:p w14:paraId="731C21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93D7F3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4653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00B70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1F1ED3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927156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B6DCF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EB9EC2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1171B06"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784D6A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36</w:t>
            </w:r>
          </w:p>
        </w:tc>
        <w:tc>
          <w:tcPr>
            <w:tcW w:w="1796" w:type="dxa"/>
            <w:tcBorders>
              <w:top w:val="nil"/>
              <w:left w:val="nil"/>
              <w:bottom w:val="single" w:sz="4" w:space="0" w:color="auto"/>
              <w:right w:val="single" w:sz="4" w:space="0" w:color="auto"/>
            </w:tcBorders>
            <w:shd w:val="clear" w:color="auto" w:fill="auto"/>
            <w:vAlign w:val="bottom"/>
            <w:hideMark/>
          </w:tcPr>
          <w:p w14:paraId="4D0CC2F8" w14:textId="77777777" w:rsidR="00455108" w:rsidRPr="00455108" w:rsidRDefault="00455108" w:rsidP="00455108">
            <w:pPr>
              <w:rPr>
                <w:rFonts w:ascii="Calibri" w:hAnsi="Calibri"/>
                <w:color w:val="000000"/>
                <w:sz w:val="22"/>
                <w:szCs w:val="22"/>
                <w:lang w:val="es-BO" w:eastAsia="es-BO"/>
              </w:rPr>
            </w:pPr>
            <w:proofErr w:type="spellStart"/>
            <w:r w:rsidRPr="00455108">
              <w:rPr>
                <w:rFonts w:ascii="Calibri" w:hAnsi="Calibri"/>
                <w:color w:val="000000"/>
                <w:sz w:val="22"/>
                <w:szCs w:val="22"/>
                <w:lang w:val="es-BO" w:eastAsia="es-BO"/>
              </w:rPr>
              <w:t>Mpio</w:t>
            </w:r>
            <w:proofErr w:type="spellEnd"/>
            <w:r w:rsidRPr="00455108">
              <w:rPr>
                <w:rFonts w:ascii="Calibri" w:hAnsi="Calibri"/>
                <w:color w:val="000000"/>
                <w:sz w:val="22"/>
                <w:szCs w:val="22"/>
                <w:lang w:val="es-BO" w:eastAsia="es-BO"/>
              </w:rPr>
              <w:t xml:space="preserve">. </w:t>
            </w:r>
            <w:proofErr w:type="spellStart"/>
            <w:r w:rsidRPr="00455108">
              <w:rPr>
                <w:rFonts w:ascii="Calibri" w:hAnsi="Calibri"/>
                <w:color w:val="000000"/>
                <w:sz w:val="22"/>
                <w:szCs w:val="22"/>
                <w:lang w:val="es-BO" w:eastAsia="es-BO"/>
              </w:rPr>
              <w:t>Vinto</w:t>
            </w:r>
            <w:proofErr w:type="spellEnd"/>
            <w:r w:rsidRPr="00455108">
              <w:rPr>
                <w:rFonts w:ascii="Calibri" w:hAnsi="Calibri"/>
                <w:color w:val="000000"/>
                <w:sz w:val="22"/>
                <w:szCs w:val="22"/>
                <w:lang w:val="es-BO" w:eastAsia="es-BO"/>
              </w:rPr>
              <w:t xml:space="preserve"> PALCA PAMPA_TSI</w:t>
            </w:r>
          </w:p>
        </w:tc>
        <w:tc>
          <w:tcPr>
            <w:tcW w:w="851" w:type="dxa"/>
            <w:tcBorders>
              <w:top w:val="nil"/>
              <w:left w:val="nil"/>
              <w:bottom w:val="single" w:sz="4" w:space="0" w:color="auto"/>
              <w:right w:val="single" w:sz="4" w:space="0" w:color="auto"/>
            </w:tcBorders>
            <w:shd w:val="clear" w:color="000000" w:fill="FCD5B4"/>
            <w:vAlign w:val="bottom"/>
            <w:hideMark/>
          </w:tcPr>
          <w:p w14:paraId="7DA084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F7C0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8AFCB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2119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FEB44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F9F7D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4A211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87CA6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C2B01D7"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A3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37</w:t>
            </w:r>
          </w:p>
        </w:tc>
        <w:tc>
          <w:tcPr>
            <w:tcW w:w="1796" w:type="dxa"/>
            <w:tcBorders>
              <w:top w:val="nil"/>
              <w:left w:val="nil"/>
              <w:bottom w:val="single" w:sz="4" w:space="0" w:color="auto"/>
              <w:right w:val="single" w:sz="4" w:space="0" w:color="auto"/>
            </w:tcBorders>
            <w:shd w:val="clear" w:color="auto" w:fill="auto"/>
            <w:vAlign w:val="bottom"/>
            <w:hideMark/>
          </w:tcPr>
          <w:p w14:paraId="6BAD614F"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SHINAHOTA A IVIRGARZAMA</w:t>
            </w:r>
          </w:p>
        </w:tc>
        <w:tc>
          <w:tcPr>
            <w:tcW w:w="851" w:type="dxa"/>
            <w:tcBorders>
              <w:top w:val="nil"/>
              <w:left w:val="nil"/>
              <w:bottom w:val="single" w:sz="4" w:space="0" w:color="auto"/>
              <w:right w:val="single" w:sz="4" w:space="0" w:color="auto"/>
            </w:tcBorders>
            <w:shd w:val="clear" w:color="000000" w:fill="FCD5B4"/>
            <w:vAlign w:val="bottom"/>
            <w:hideMark/>
          </w:tcPr>
          <w:p w14:paraId="757B0B0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C6425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90FC9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DA268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AA0F3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BB7568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38011B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334D0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0C291211"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38F25E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38</w:t>
            </w:r>
          </w:p>
        </w:tc>
        <w:tc>
          <w:tcPr>
            <w:tcW w:w="1796" w:type="dxa"/>
            <w:tcBorders>
              <w:top w:val="nil"/>
              <w:left w:val="nil"/>
              <w:bottom w:val="single" w:sz="4" w:space="0" w:color="auto"/>
              <w:right w:val="single" w:sz="4" w:space="0" w:color="auto"/>
            </w:tcBorders>
            <w:shd w:val="clear" w:color="auto" w:fill="auto"/>
            <w:vAlign w:val="bottom"/>
            <w:hideMark/>
          </w:tcPr>
          <w:p w14:paraId="451EBF0A"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SHINAHOTA A ENTRE RIOS</w:t>
            </w:r>
          </w:p>
        </w:tc>
        <w:tc>
          <w:tcPr>
            <w:tcW w:w="851" w:type="dxa"/>
            <w:tcBorders>
              <w:top w:val="nil"/>
              <w:left w:val="nil"/>
              <w:bottom w:val="single" w:sz="4" w:space="0" w:color="auto"/>
              <w:right w:val="single" w:sz="4" w:space="0" w:color="auto"/>
            </w:tcBorders>
            <w:shd w:val="clear" w:color="000000" w:fill="FCD5B4"/>
            <w:vAlign w:val="bottom"/>
            <w:hideMark/>
          </w:tcPr>
          <w:p w14:paraId="4793CB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E886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26F595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4C329E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3E2B984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97CA9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E7E08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4145C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5CE519E0"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6D05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39</w:t>
            </w:r>
          </w:p>
        </w:tc>
        <w:tc>
          <w:tcPr>
            <w:tcW w:w="1796" w:type="dxa"/>
            <w:tcBorders>
              <w:top w:val="nil"/>
              <w:left w:val="nil"/>
              <w:bottom w:val="single" w:sz="4" w:space="0" w:color="auto"/>
              <w:right w:val="single" w:sz="4" w:space="0" w:color="auto"/>
            </w:tcBorders>
            <w:shd w:val="clear" w:color="auto" w:fill="auto"/>
            <w:vAlign w:val="bottom"/>
            <w:hideMark/>
          </w:tcPr>
          <w:p w14:paraId="0092B1D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IVIRGARZAMA A ENTRE RIOS </w:t>
            </w:r>
          </w:p>
        </w:tc>
        <w:tc>
          <w:tcPr>
            <w:tcW w:w="851" w:type="dxa"/>
            <w:tcBorders>
              <w:top w:val="nil"/>
              <w:left w:val="nil"/>
              <w:bottom w:val="single" w:sz="4" w:space="0" w:color="auto"/>
              <w:right w:val="single" w:sz="4" w:space="0" w:color="auto"/>
            </w:tcBorders>
            <w:shd w:val="clear" w:color="000000" w:fill="FCD5B4"/>
            <w:vAlign w:val="bottom"/>
            <w:hideMark/>
          </w:tcPr>
          <w:p w14:paraId="16BCFC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B2685E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FEC0C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DA3C77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F2825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231AB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686ADC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7C5734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52029B6"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C1E9C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40</w:t>
            </w:r>
          </w:p>
        </w:tc>
        <w:tc>
          <w:tcPr>
            <w:tcW w:w="1796" w:type="dxa"/>
            <w:tcBorders>
              <w:top w:val="nil"/>
              <w:left w:val="nil"/>
              <w:bottom w:val="single" w:sz="4" w:space="0" w:color="auto"/>
              <w:right w:val="single" w:sz="4" w:space="0" w:color="auto"/>
            </w:tcBorders>
            <w:shd w:val="clear" w:color="auto" w:fill="auto"/>
            <w:vAlign w:val="bottom"/>
            <w:hideMark/>
          </w:tcPr>
          <w:p w14:paraId="1D653EE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LLALLAGUA</w:t>
            </w:r>
          </w:p>
        </w:tc>
        <w:tc>
          <w:tcPr>
            <w:tcW w:w="851" w:type="dxa"/>
            <w:tcBorders>
              <w:top w:val="nil"/>
              <w:left w:val="nil"/>
              <w:bottom w:val="single" w:sz="4" w:space="0" w:color="auto"/>
              <w:right w:val="single" w:sz="4" w:space="0" w:color="auto"/>
            </w:tcBorders>
            <w:shd w:val="clear" w:color="000000" w:fill="FCD5B4"/>
            <w:vAlign w:val="bottom"/>
            <w:hideMark/>
          </w:tcPr>
          <w:p w14:paraId="502AC3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3A7D11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80E46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6BB93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51C37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69752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65538C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70B6C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D52999A"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DED010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41</w:t>
            </w:r>
          </w:p>
        </w:tc>
        <w:tc>
          <w:tcPr>
            <w:tcW w:w="1796" w:type="dxa"/>
            <w:tcBorders>
              <w:top w:val="nil"/>
              <w:left w:val="nil"/>
              <w:bottom w:val="single" w:sz="4" w:space="0" w:color="auto"/>
              <w:right w:val="single" w:sz="4" w:space="0" w:color="auto"/>
            </w:tcBorders>
            <w:shd w:val="clear" w:color="auto" w:fill="auto"/>
            <w:vAlign w:val="bottom"/>
            <w:hideMark/>
          </w:tcPr>
          <w:p w14:paraId="084E836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PUERTO COCHABAMBA</w:t>
            </w:r>
          </w:p>
        </w:tc>
        <w:tc>
          <w:tcPr>
            <w:tcW w:w="851" w:type="dxa"/>
            <w:tcBorders>
              <w:top w:val="nil"/>
              <w:left w:val="nil"/>
              <w:bottom w:val="single" w:sz="4" w:space="0" w:color="auto"/>
              <w:right w:val="single" w:sz="4" w:space="0" w:color="auto"/>
            </w:tcBorders>
            <w:shd w:val="clear" w:color="000000" w:fill="FCD5B4"/>
            <w:vAlign w:val="bottom"/>
            <w:hideMark/>
          </w:tcPr>
          <w:p w14:paraId="4713D0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E22319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D502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6C681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8533A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C0696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C16D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E8C096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295BAE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4DB7E3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42</w:t>
            </w:r>
          </w:p>
        </w:tc>
        <w:tc>
          <w:tcPr>
            <w:tcW w:w="1796" w:type="dxa"/>
            <w:tcBorders>
              <w:top w:val="nil"/>
              <w:left w:val="nil"/>
              <w:bottom w:val="single" w:sz="4" w:space="0" w:color="auto"/>
              <w:right w:val="single" w:sz="4" w:space="0" w:color="auto"/>
            </w:tcBorders>
            <w:shd w:val="clear" w:color="auto" w:fill="auto"/>
            <w:vAlign w:val="bottom"/>
            <w:hideMark/>
          </w:tcPr>
          <w:p w14:paraId="2385D29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vAlign w:val="bottom"/>
            <w:hideMark/>
          </w:tcPr>
          <w:p w14:paraId="5FEC666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22950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8BC0C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12C03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0A22B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877FD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E477B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74DE6A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7C47D28" w14:textId="77777777" w:rsidTr="00822FBD">
        <w:trPr>
          <w:trHeight w:val="6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3018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43</w:t>
            </w:r>
          </w:p>
        </w:tc>
        <w:tc>
          <w:tcPr>
            <w:tcW w:w="1796" w:type="dxa"/>
            <w:tcBorders>
              <w:top w:val="nil"/>
              <w:left w:val="nil"/>
              <w:bottom w:val="single" w:sz="4" w:space="0" w:color="auto"/>
              <w:right w:val="single" w:sz="4" w:space="0" w:color="auto"/>
            </w:tcBorders>
            <w:shd w:val="clear" w:color="auto" w:fill="auto"/>
            <w:vAlign w:val="bottom"/>
            <w:hideMark/>
          </w:tcPr>
          <w:p w14:paraId="2137CF07"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 IGNACIO DE MOXOS (Santa Cruz)</w:t>
            </w:r>
          </w:p>
        </w:tc>
        <w:tc>
          <w:tcPr>
            <w:tcW w:w="851" w:type="dxa"/>
            <w:tcBorders>
              <w:top w:val="nil"/>
              <w:left w:val="nil"/>
              <w:bottom w:val="single" w:sz="4" w:space="0" w:color="auto"/>
              <w:right w:val="single" w:sz="4" w:space="0" w:color="auto"/>
            </w:tcBorders>
            <w:shd w:val="clear" w:color="000000" w:fill="FCD5B4"/>
            <w:vAlign w:val="bottom"/>
            <w:hideMark/>
          </w:tcPr>
          <w:p w14:paraId="750DFE1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4DA45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4A344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69200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A280F2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DDAEB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28079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B690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1DBA09FB"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025D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44</w:t>
            </w:r>
          </w:p>
        </w:tc>
        <w:tc>
          <w:tcPr>
            <w:tcW w:w="1796" w:type="dxa"/>
            <w:tcBorders>
              <w:top w:val="nil"/>
              <w:left w:val="nil"/>
              <w:bottom w:val="single" w:sz="4" w:space="0" w:color="auto"/>
              <w:right w:val="single" w:sz="4" w:space="0" w:color="auto"/>
            </w:tcBorders>
            <w:shd w:val="clear" w:color="auto" w:fill="auto"/>
            <w:vAlign w:val="bottom"/>
            <w:hideMark/>
          </w:tcPr>
          <w:p w14:paraId="1DD6FA1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Sheraton (Beni)</w:t>
            </w:r>
          </w:p>
        </w:tc>
        <w:tc>
          <w:tcPr>
            <w:tcW w:w="851" w:type="dxa"/>
            <w:tcBorders>
              <w:top w:val="nil"/>
              <w:left w:val="nil"/>
              <w:bottom w:val="single" w:sz="4" w:space="0" w:color="auto"/>
              <w:right w:val="single" w:sz="4" w:space="0" w:color="auto"/>
            </w:tcBorders>
            <w:shd w:val="clear" w:color="000000" w:fill="FCD5B4"/>
            <w:vAlign w:val="bottom"/>
            <w:hideMark/>
          </w:tcPr>
          <w:p w14:paraId="5B4611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2531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E4E6A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7265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EB718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1282A0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CE03B2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14A62B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29F8161E"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1DB39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45</w:t>
            </w:r>
          </w:p>
        </w:tc>
        <w:tc>
          <w:tcPr>
            <w:tcW w:w="1796" w:type="dxa"/>
            <w:tcBorders>
              <w:top w:val="nil"/>
              <w:left w:val="nil"/>
              <w:bottom w:val="single" w:sz="4" w:space="0" w:color="auto"/>
              <w:right w:val="single" w:sz="4" w:space="0" w:color="auto"/>
            </w:tcBorders>
            <w:shd w:val="clear" w:color="auto" w:fill="auto"/>
            <w:vAlign w:val="center"/>
            <w:hideMark/>
          </w:tcPr>
          <w:p w14:paraId="5F7E3DF7"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BERMEJO (Tarija)</w:t>
            </w:r>
          </w:p>
        </w:tc>
        <w:tc>
          <w:tcPr>
            <w:tcW w:w="851" w:type="dxa"/>
            <w:tcBorders>
              <w:top w:val="nil"/>
              <w:left w:val="nil"/>
              <w:bottom w:val="single" w:sz="4" w:space="0" w:color="auto"/>
              <w:right w:val="single" w:sz="4" w:space="0" w:color="auto"/>
            </w:tcBorders>
            <w:shd w:val="clear" w:color="000000" w:fill="FCD5B4"/>
            <w:vAlign w:val="bottom"/>
            <w:hideMark/>
          </w:tcPr>
          <w:p w14:paraId="091C1A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621AEF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542D0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F35D4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F1F696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131BEB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12AB34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E2CDBC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F225A8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D7558E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46</w:t>
            </w:r>
          </w:p>
        </w:tc>
        <w:tc>
          <w:tcPr>
            <w:tcW w:w="1796" w:type="dxa"/>
            <w:tcBorders>
              <w:top w:val="nil"/>
              <w:left w:val="nil"/>
              <w:bottom w:val="single" w:sz="4" w:space="0" w:color="auto"/>
              <w:right w:val="single" w:sz="4" w:space="0" w:color="auto"/>
            </w:tcBorders>
            <w:shd w:val="clear" w:color="auto" w:fill="auto"/>
            <w:vAlign w:val="center"/>
            <w:hideMark/>
          </w:tcPr>
          <w:p w14:paraId="09E0BE9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VILLAMONTES (Tarija)</w:t>
            </w:r>
          </w:p>
        </w:tc>
        <w:tc>
          <w:tcPr>
            <w:tcW w:w="851" w:type="dxa"/>
            <w:tcBorders>
              <w:top w:val="nil"/>
              <w:left w:val="nil"/>
              <w:bottom w:val="single" w:sz="4" w:space="0" w:color="auto"/>
              <w:right w:val="single" w:sz="4" w:space="0" w:color="auto"/>
            </w:tcBorders>
            <w:shd w:val="clear" w:color="000000" w:fill="FCD5B4"/>
            <w:vAlign w:val="bottom"/>
            <w:hideMark/>
          </w:tcPr>
          <w:p w14:paraId="0DFC2F1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EA7AB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5E8FB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3BBA2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04CD52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E9B34A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340D16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8AF10B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9161F6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3F80A0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47</w:t>
            </w:r>
          </w:p>
        </w:tc>
        <w:tc>
          <w:tcPr>
            <w:tcW w:w="1796" w:type="dxa"/>
            <w:tcBorders>
              <w:top w:val="nil"/>
              <w:left w:val="nil"/>
              <w:bottom w:val="single" w:sz="4" w:space="0" w:color="auto"/>
              <w:right w:val="single" w:sz="4" w:space="0" w:color="auto"/>
            </w:tcBorders>
            <w:shd w:val="clear" w:color="auto" w:fill="auto"/>
            <w:vAlign w:val="center"/>
            <w:hideMark/>
          </w:tcPr>
          <w:p w14:paraId="2DA529F9"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Yacuiba (Tarija)</w:t>
            </w:r>
          </w:p>
        </w:tc>
        <w:tc>
          <w:tcPr>
            <w:tcW w:w="851" w:type="dxa"/>
            <w:tcBorders>
              <w:top w:val="nil"/>
              <w:left w:val="nil"/>
              <w:bottom w:val="single" w:sz="4" w:space="0" w:color="auto"/>
              <w:right w:val="single" w:sz="4" w:space="0" w:color="auto"/>
            </w:tcBorders>
            <w:shd w:val="clear" w:color="000000" w:fill="FCD5B4"/>
            <w:vAlign w:val="bottom"/>
            <w:hideMark/>
          </w:tcPr>
          <w:p w14:paraId="34480C3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B09CD9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220B60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BF40F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D0DE1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89537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F7380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D1210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649639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0BF7D7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48</w:t>
            </w:r>
          </w:p>
        </w:tc>
        <w:tc>
          <w:tcPr>
            <w:tcW w:w="1796" w:type="dxa"/>
            <w:tcBorders>
              <w:top w:val="nil"/>
              <w:left w:val="nil"/>
              <w:bottom w:val="single" w:sz="8" w:space="0" w:color="auto"/>
              <w:right w:val="single" w:sz="8" w:space="0" w:color="auto"/>
            </w:tcBorders>
            <w:shd w:val="clear" w:color="auto" w:fill="auto"/>
            <w:vAlign w:val="bottom"/>
            <w:hideMark/>
          </w:tcPr>
          <w:p w14:paraId="5D3E4B20" w14:textId="77777777" w:rsidR="00455108" w:rsidRPr="00455108" w:rsidRDefault="00455108" w:rsidP="00455108">
            <w:pPr>
              <w:rPr>
                <w:rFonts w:ascii="Arial" w:hAnsi="Arial" w:cs="Arial"/>
                <w:color w:val="000000"/>
                <w:sz w:val="20"/>
                <w:szCs w:val="20"/>
                <w:lang w:val="es-BO" w:eastAsia="es-BO"/>
              </w:rPr>
            </w:pPr>
            <w:proofErr w:type="spellStart"/>
            <w:r w:rsidRPr="00455108">
              <w:rPr>
                <w:rFonts w:ascii="Arial" w:hAnsi="Arial" w:cs="Arial"/>
                <w:color w:val="000000"/>
                <w:sz w:val="20"/>
                <w:szCs w:val="20"/>
                <w:lang w:val="es-BO" w:eastAsia="es-BO"/>
              </w:rPr>
              <w:t>Yunchara</w:t>
            </w:r>
            <w:proofErr w:type="spellEnd"/>
            <w:r w:rsidRPr="00455108">
              <w:rPr>
                <w:rFonts w:ascii="Arial" w:hAnsi="Arial" w:cs="Arial"/>
                <w:color w:val="000000"/>
                <w:sz w:val="20"/>
                <w:szCs w:val="20"/>
                <w:lang w:val="es-BO" w:eastAsia="es-BO"/>
              </w:rPr>
              <w:t xml:space="preserve"> (Tarija)</w:t>
            </w:r>
          </w:p>
        </w:tc>
        <w:tc>
          <w:tcPr>
            <w:tcW w:w="851" w:type="dxa"/>
            <w:tcBorders>
              <w:top w:val="nil"/>
              <w:left w:val="nil"/>
              <w:bottom w:val="single" w:sz="4" w:space="0" w:color="auto"/>
              <w:right w:val="single" w:sz="4" w:space="0" w:color="auto"/>
            </w:tcBorders>
            <w:shd w:val="clear" w:color="000000" w:fill="FCD5B4"/>
            <w:vAlign w:val="bottom"/>
            <w:hideMark/>
          </w:tcPr>
          <w:p w14:paraId="39D4EA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2AD0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9EA2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9DBC98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FCF7C4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05DEFAF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64ED3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92187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31F05209"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7E5B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49</w:t>
            </w:r>
          </w:p>
        </w:tc>
        <w:tc>
          <w:tcPr>
            <w:tcW w:w="1796" w:type="dxa"/>
            <w:tcBorders>
              <w:top w:val="nil"/>
              <w:left w:val="nil"/>
              <w:bottom w:val="single" w:sz="8" w:space="0" w:color="auto"/>
              <w:right w:val="single" w:sz="8" w:space="0" w:color="auto"/>
            </w:tcBorders>
            <w:shd w:val="clear" w:color="auto" w:fill="auto"/>
            <w:vAlign w:val="bottom"/>
            <w:hideMark/>
          </w:tcPr>
          <w:p w14:paraId="328C917D" w14:textId="77777777" w:rsidR="00455108" w:rsidRPr="00455108" w:rsidRDefault="00455108" w:rsidP="00455108">
            <w:pPr>
              <w:rPr>
                <w:rFonts w:ascii="Arial" w:hAnsi="Arial" w:cs="Arial"/>
                <w:color w:val="000000"/>
                <w:sz w:val="20"/>
                <w:szCs w:val="20"/>
                <w:lang w:val="es-BO" w:eastAsia="es-BO"/>
              </w:rPr>
            </w:pPr>
            <w:proofErr w:type="spellStart"/>
            <w:r w:rsidRPr="00455108">
              <w:rPr>
                <w:rFonts w:ascii="Arial" w:hAnsi="Arial" w:cs="Arial"/>
                <w:color w:val="000000"/>
                <w:sz w:val="20"/>
                <w:szCs w:val="20"/>
                <w:lang w:val="es-BO" w:eastAsia="es-BO"/>
              </w:rPr>
              <w:t>Caraparí</w:t>
            </w:r>
            <w:proofErr w:type="spellEnd"/>
            <w:r w:rsidRPr="00455108">
              <w:rPr>
                <w:rFonts w:ascii="Arial" w:hAnsi="Arial" w:cs="Arial"/>
                <w:color w:val="000000"/>
                <w:sz w:val="20"/>
                <w:szCs w:val="20"/>
                <w:lang w:val="es-BO" w:eastAsia="es-BO"/>
              </w:rPr>
              <w:t xml:space="preserve"> (Tarija)</w:t>
            </w:r>
          </w:p>
        </w:tc>
        <w:tc>
          <w:tcPr>
            <w:tcW w:w="851" w:type="dxa"/>
            <w:tcBorders>
              <w:top w:val="nil"/>
              <w:left w:val="nil"/>
              <w:bottom w:val="single" w:sz="4" w:space="0" w:color="auto"/>
              <w:right w:val="single" w:sz="4" w:space="0" w:color="auto"/>
            </w:tcBorders>
            <w:shd w:val="clear" w:color="000000" w:fill="FCD5B4"/>
            <w:vAlign w:val="bottom"/>
            <w:hideMark/>
          </w:tcPr>
          <w:p w14:paraId="55B635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A3E184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3591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10ED56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11D551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D552A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753A7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F3AE8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AB2C738"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B87E37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50</w:t>
            </w:r>
          </w:p>
        </w:tc>
        <w:tc>
          <w:tcPr>
            <w:tcW w:w="1796" w:type="dxa"/>
            <w:tcBorders>
              <w:top w:val="nil"/>
              <w:left w:val="nil"/>
              <w:bottom w:val="single" w:sz="8" w:space="0" w:color="auto"/>
              <w:right w:val="single" w:sz="8" w:space="0" w:color="auto"/>
            </w:tcBorders>
            <w:shd w:val="clear" w:color="auto" w:fill="auto"/>
            <w:vAlign w:val="bottom"/>
            <w:hideMark/>
          </w:tcPr>
          <w:p w14:paraId="572ED912"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El Puente (Tarija)</w:t>
            </w:r>
          </w:p>
        </w:tc>
        <w:tc>
          <w:tcPr>
            <w:tcW w:w="851" w:type="dxa"/>
            <w:tcBorders>
              <w:top w:val="nil"/>
              <w:left w:val="nil"/>
              <w:bottom w:val="single" w:sz="4" w:space="0" w:color="auto"/>
              <w:right w:val="single" w:sz="4" w:space="0" w:color="auto"/>
            </w:tcBorders>
            <w:shd w:val="clear" w:color="000000" w:fill="FCD5B4"/>
            <w:vAlign w:val="bottom"/>
            <w:hideMark/>
          </w:tcPr>
          <w:p w14:paraId="3B4A7D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3B3E7C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7D07E5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48C75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B94CB2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6429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2C194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75E60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3EC2083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79199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lastRenderedPageBreak/>
              <w:t> </w:t>
            </w:r>
            <w:r w:rsidR="00822FBD">
              <w:rPr>
                <w:rFonts w:ascii="Calibri" w:hAnsi="Calibri"/>
                <w:color w:val="000000"/>
                <w:sz w:val="22"/>
                <w:szCs w:val="22"/>
                <w:lang w:val="es-BO" w:eastAsia="es-BO"/>
              </w:rPr>
              <w:t>51</w:t>
            </w:r>
          </w:p>
        </w:tc>
        <w:tc>
          <w:tcPr>
            <w:tcW w:w="1796" w:type="dxa"/>
            <w:tcBorders>
              <w:top w:val="nil"/>
              <w:left w:val="nil"/>
              <w:bottom w:val="single" w:sz="8" w:space="0" w:color="auto"/>
              <w:right w:val="single" w:sz="8" w:space="0" w:color="auto"/>
            </w:tcBorders>
            <w:shd w:val="clear" w:color="auto" w:fill="auto"/>
            <w:vAlign w:val="bottom"/>
            <w:hideMark/>
          </w:tcPr>
          <w:p w14:paraId="67CC84DA"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Entre Ríos (Tarija)</w:t>
            </w:r>
          </w:p>
        </w:tc>
        <w:tc>
          <w:tcPr>
            <w:tcW w:w="851" w:type="dxa"/>
            <w:tcBorders>
              <w:top w:val="nil"/>
              <w:left w:val="nil"/>
              <w:bottom w:val="single" w:sz="4" w:space="0" w:color="auto"/>
              <w:right w:val="single" w:sz="4" w:space="0" w:color="auto"/>
            </w:tcBorders>
            <w:shd w:val="clear" w:color="000000" w:fill="FCD5B4"/>
            <w:vAlign w:val="bottom"/>
            <w:hideMark/>
          </w:tcPr>
          <w:p w14:paraId="2C117D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5FB38D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1BFF9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CE3DB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C7903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198215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E73EAE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008055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01CB5E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4C1FA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52</w:t>
            </w:r>
          </w:p>
        </w:tc>
        <w:tc>
          <w:tcPr>
            <w:tcW w:w="1796" w:type="dxa"/>
            <w:tcBorders>
              <w:top w:val="nil"/>
              <w:left w:val="nil"/>
              <w:bottom w:val="single" w:sz="8" w:space="0" w:color="auto"/>
              <w:right w:val="single" w:sz="8" w:space="0" w:color="auto"/>
            </w:tcBorders>
            <w:shd w:val="clear" w:color="auto" w:fill="auto"/>
            <w:vAlign w:val="bottom"/>
            <w:hideMark/>
          </w:tcPr>
          <w:p w14:paraId="10B3D625" w14:textId="77777777" w:rsidR="00455108" w:rsidRPr="00455108" w:rsidRDefault="00455108" w:rsidP="00455108">
            <w:pPr>
              <w:rPr>
                <w:rFonts w:ascii="Arial" w:hAnsi="Arial" w:cs="Arial"/>
                <w:color w:val="000000"/>
                <w:sz w:val="20"/>
                <w:szCs w:val="20"/>
                <w:lang w:val="es-BO" w:eastAsia="es-BO"/>
              </w:rPr>
            </w:pPr>
            <w:proofErr w:type="spellStart"/>
            <w:r w:rsidRPr="00455108">
              <w:rPr>
                <w:rFonts w:ascii="Arial" w:hAnsi="Arial" w:cs="Arial"/>
                <w:color w:val="000000"/>
                <w:sz w:val="20"/>
                <w:szCs w:val="20"/>
                <w:lang w:val="es-BO" w:eastAsia="es-BO"/>
              </w:rPr>
              <w:t>Iscayachi</w:t>
            </w:r>
            <w:proofErr w:type="spellEnd"/>
            <w:r w:rsidRPr="00455108">
              <w:rPr>
                <w:rFonts w:ascii="Arial" w:hAnsi="Arial" w:cs="Arial"/>
                <w:color w:val="000000"/>
                <w:sz w:val="20"/>
                <w:szCs w:val="20"/>
                <w:lang w:val="es-BO" w:eastAsia="es-BO"/>
              </w:rPr>
              <w:t xml:space="preserve"> (Tarija)</w:t>
            </w:r>
          </w:p>
        </w:tc>
        <w:tc>
          <w:tcPr>
            <w:tcW w:w="851" w:type="dxa"/>
            <w:tcBorders>
              <w:top w:val="nil"/>
              <w:left w:val="nil"/>
              <w:bottom w:val="single" w:sz="4" w:space="0" w:color="auto"/>
              <w:right w:val="single" w:sz="4" w:space="0" w:color="auto"/>
            </w:tcBorders>
            <w:shd w:val="clear" w:color="000000" w:fill="FCD5B4"/>
            <w:vAlign w:val="bottom"/>
            <w:hideMark/>
          </w:tcPr>
          <w:p w14:paraId="5E2B148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5BF0C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D47E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B33741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FF858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575E1F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66A85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F9988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40E2BE3"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87B38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53</w:t>
            </w:r>
          </w:p>
        </w:tc>
        <w:tc>
          <w:tcPr>
            <w:tcW w:w="1796" w:type="dxa"/>
            <w:tcBorders>
              <w:top w:val="nil"/>
              <w:left w:val="nil"/>
              <w:bottom w:val="single" w:sz="8" w:space="0" w:color="auto"/>
              <w:right w:val="single" w:sz="8" w:space="0" w:color="auto"/>
            </w:tcBorders>
            <w:shd w:val="clear" w:color="auto" w:fill="auto"/>
            <w:vAlign w:val="bottom"/>
            <w:hideMark/>
          </w:tcPr>
          <w:p w14:paraId="2A235D50"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Padcaya (Tarija)</w:t>
            </w:r>
          </w:p>
        </w:tc>
        <w:tc>
          <w:tcPr>
            <w:tcW w:w="851" w:type="dxa"/>
            <w:tcBorders>
              <w:top w:val="nil"/>
              <w:left w:val="nil"/>
              <w:bottom w:val="single" w:sz="4" w:space="0" w:color="auto"/>
              <w:right w:val="single" w:sz="4" w:space="0" w:color="auto"/>
            </w:tcBorders>
            <w:shd w:val="clear" w:color="000000" w:fill="FCD5B4"/>
            <w:vAlign w:val="bottom"/>
            <w:hideMark/>
          </w:tcPr>
          <w:p w14:paraId="29BF9E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726F57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CA28AA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2ADEE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5A9495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A6EA1A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13CA6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EC058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A32D4E4"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EB683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54</w:t>
            </w:r>
          </w:p>
        </w:tc>
        <w:tc>
          <w:tcPr>
            <w:tcW w:w="1796" w:type="dxa"/>
            <w:tcBorders>
              <w:top w:val="nil"/>
              <w:left w:val="nil"/>
              <w:bottom w:val="single" w:sz="8" w:space="0" w:color="auto"/>
              <w:right w:val="single" w:sz="8" w:space="0" w:color="auto"/>
            </w:tcBorders>
            <w:shd w:val="clear" w:color="auto" w:fill="auto"/>
            <w:vAlign w:val="bottom"/>
            <w:hideMark/>
          </w:tcPr>
          <w:p w14:paraId="0AEEDFA1"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Palos Blancos (Tarija)</w:t>
            </w:r>
          </w:p>
        </w:tc>
        <w:tc>
          <w:tcPr>
            <w:tcW w:w="851" w:type="dxa"/>
            <w:tcBorders>
              <w:top w:val="nil"/>
              <w:left w:val="nil"/>
              <w:bottom w:val="single" w:sz="4" w:space="0" w:color="auto"/>
              <w:right w:val="single" w:sz="4" w:space="0" w:color="auto"/>
            </w:tcBorders>
            <w:shd w:val="clear" w:color="000000" w:fill="FCD5B4"/>
            <w:vAlign w:val="bottom"/>
            <w:hideMark/>
          </w:tcPr>
          <w:p w14:paraId="0905EB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3282F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7C505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C7E3DF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21CB2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1FCB7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72334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CA67DB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2020EEEE"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B1DF3C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55</w:t>
            </w:r>
          </w:p>
        </w:tc>
        <w:tc>
          <w:tcPr>
            <w:tcW w:w="1796" w:type="dxa"/>
            <w:tcBorders>
              <w:top w:val="nil"/>
              <w:left w:val="nil"/>
              <w:bottom w:val="single" w:sz="8" w:space="0" w:color="auto"/>
              <w:right w:val="single" w:sz="8" w:space="0" w:color="auto"/>
            </w:tcBorders>
            <w:shd w:val="clear" w:color="auto" w:fill="auto"/>
            <w:vAlign w:val="bottom"/>
            <w:hideMark/>
          </w:tcPr>
          <w:p w14:paraId="471D5DE0" w14:textId="77777777" w:rsidR="00455108" w:rsidRPr="00455108" w:rsidRDefault="00455108" w:rsidP="00455108">
            <w:pPr>
              <w:rPr>
                <w:rFonts w:ascii="Arial" w:hAnsi="Arial" w:cs="Arial"/>
                <w:color w:val="000000"/>
                <w:sz w:val="20"/>
                <w:szCs w:val="20"/>
                <w:lang w:val="es-BO" w:eastAsia="es-BO"/>
              </w:rPr>
            </w:pPr>
            <w:proofErr w:type="spellStart"/>
            <w:r w:rsidRPr="00455108">
              <w:rPr>
                <w:rFonts w:ascii="Arial" w:hAnsi="Arial" w:cs="Arial"/>
                <w:color w:val="000000"/>
                <w:sz w:val="20"/>
                <w:szCs w:val="20"/>
                <w:lang w:val="es-BO" w:eastAsia="es-BO"/>
              </w:rPr>
              <w:t>Timboy</w:t>
            </w:r>
            <w:proofErr w:type="spellEnd"/>
            <w:r w:rsidRPr="00455108">
              <w:rPr>
                <w:rFonts w:ascii="Arial" w:hAnsi="Arial" w:cs="Arial"/>
                <w:color w:val="000000"/>
                <w:sz w:val="20"/>
                <w:szCs w:val="20"/>
                <w:lang w:val="es-BO" w:eastAsia="es-BO"/>
              </w:rPr>
              <w:t xml:space="preserve"> (Tarija)</w:t>
            </w:r>
          </w:p>
        </w:tc>
        <w:tc>
          <w:tcPr>
            <w:tcW w:w="851" w:type="dxa"/>
            <w:tcBorders>
              <w:top w:val="nil"/>
              <w:left w:val="nil"/>
              <w:bottom w:val="single" w:sz="4" w:space="0" w:color="auto"/>
              <w:right w:val="single" w:sz="4" w:space="0" w:color="auto"/>
            </w:tcBorders>
            <w:shd w:val="clear" w:color="000000" w:fill="FCD5B4"/>
            <w:vAlign w:val="bottom"/>
            <w:hideMark/>
          </w:tcPr>
          <w:p w14:paraId="4CA732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51763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131E13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19AF4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0A73D3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AE475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987CE8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A0AEC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5424D8D9"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A7AEBE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56</w:t>
            </w:r>
          </w:p>
        </w:tc>
        <w:tc>
          <w:tcPr>
            <w:tcW w:w="1796" w:type="dxa"/>
            <w:tcBorders>
              <w:top w:val="nil"/>
              <w:left w:val="nil"/>
              <w:bottom w:val="single" w:sz="8" w:space="0" w:color="auto"/>
              <w:right w:val="single" w:sz="8" w:space="0" w:color="auto"/>
            </w:tcBorders>
            <w:shd w:val="clear" w:color="auto" w:fill="auto"/>
            <w:vAlign w:val="bottom"/>
            <w:hideMark/>
          </w:tcPr>
          <w:p w14:paraId="48B9467A"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Valle de la Concepción (Tarija)</w:t>
            </w:r>
          </w:p>
        </w:tc>
        <w:tc>
          <w:tcPr>
            <w:tcW w:w="851" w:type="dxa"/>
            <w:tcBorders>
              <w:top w:val="nil"/>
              <w:left w:val="nil"/>
              <w:bottom w:val="single" w:sz="4" w:space="0" w:color="auto"/>
              <w:right w:val="single" w:sz="4" w:space="0" w:color="auto"/>
            </w:tcBorders>
            <w:shd w:val="clear" w:color="000000" w:fill="FCD5B4"/>
            <w:vAlign w:val="bottom"/>
            <w:hideMark/>
          </w:tcPr>
          <w:p w14:paraId="06D181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E5B20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8EE1BB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1AA0C4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3A4EC4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90887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38A1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296897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822FBD" w:rsidRPr="00455108" w14:paraId="4C58F0AC"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249FDA45" w14:textId="77777777" w:rsidR="00822FBD" w:rsidRPr="00455108" w:rsidRDefault="00822FBD"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Los precios incluyen; manipuleo, </w:t>
            </w:r>
            <w:proofErr w:type="spellStart"/>
            <w:r w:rsidRPr="00455108">
              <w:rPr>
                <w:rFonts w:ascii="Calibri" w:hAnsi="Calibri"/>
                <w:color w:val="000000"/>
                <w:sz w:val="22"/>
                <w:szCs w:val="22"/>
                <w:lang w:val="es-BO" w:eastAsia="es-BO"/>
              </w:rPr>
              <w:t>estibaje</w:t>
            </w:r>
            <w:proofErr w:type="spellEnd"/>
            <w:r w:rsidRPr="00455108">
              <w:rPr>
                <w:rFonts w:ascii="Calibri" w:hAnsi="Calibri"/>
                <w:color w:val="000000"/>
                <w:sz w:val="22"/>
                <w:szCs w:val="22"/>
                <w:lang w:val="es-BO" w:eastAsia="es-BO"/>
              </w:rPr>
              <w:t>, embalaje, reforzamiento de embalaje, carga  y descarga, y entrega puerta a puerta.</w:t>
            </w:r>
          </w:p>
          <w:p w14:paraId="23854FF3" w14:textId="77777777" w:rsidR="00822FBD" w:rsidRPr="00455108" w:rsidRDefault="00822FBD"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w:t>
            </w:r>
          </w:p>
        </w:tc>
      </w:tr>
    </w:tbl>
    <w:p w14:paraId="0B15D6B2" w14:textId="77777777" w:rsidR="00455108" w:rsidRDefault="00455108" w:rsidP="0005306F">
      <w:pPr>
        <w:pStyle w:val="Normal2"/>
        <w:rPr>
          <w:rFonts w:ascii="Verdana" w:hAnsi="Verdana" w:cs="Arial"/>
          <w:b/>
          <w:i/>
          <w:color w:val="004990"/>
          <w:sz w:val="18"/>
          <w:szCs w:val="18"/>
          <w:lang w:val="es-BO"/>
        </w:rPr>
      </w:pPr>
    </w:p>
    <w:p w14:paraId="5FDA26D4" w14:textId="77777777" w:rsidR="00CA3719" w:rsidRDefault="00CA3719"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622"/>
        <w:gridCol w:w="1803"/>
        <w:gridCol w:w="851"/>
        <w:gridCol w:w="850"/>
        <w:gridCol w:w="1134"/>
        <w:gridCol w:w="430"/>
        <w:gridCol w:w="280"/>
        <w:gridCol w:w="141"/>
        <w:gridCol w:w="19"/>
        <w:gridCol w:w="160"/>
        <w:gridCol w:w="671"/>
        <w:gridCol w:w="484"/>
        <w:gridCol w:w="511"/>
        <w:gridCol w:w="990"/>
        <w:gridCol w:w="850"/>
      </w:tblGrid>
      <w:tr w:rsidR="00CA3719" w:rsidRPr="00CA3719" w14:paraId="491AC675"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4F108DBF"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ENTREGA A NIVEL NACIONAL VIA TERRESTRE DE SANTA CRUZ A:</w:t>
            </w:r>
          </w:p>
        </w:tc>
      </w:tr>
      <w:tr w:rsidR="00CA3719" w:rsidRPr="00CA3719" w14:paraId="505B5248" w14:textId="77777777" w:rsidTr="00CA3719">
        <w:trPr>
          <w:trHeight w:val="315"/>
        </w:trPr>
        <w:tc>
          <w:tcPr>
            <w:tcW w:w="2425" w:type="dxa"/>
            <w:gridSpan w:val="2"/>
            <w:tcBorders>
              <w:top w:val="nil"/>
              <w:left w:val="nil"/>
              <w:bottom w:val="nil"/>
              <w:right w:val="nil"/>
            </w:tcBorders>
            <w:shd w:val="clear" w:color="auto" w:fill="auto"/>
            <w:noWrap/>
            <w:vAlign w:val="bottom"/>
            <w:hideMark/>
          </w:tcPr>
          <w:p w14:paraId="233C49D4"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w:t>
            </w:r>
            <w:r w:rsidRPr="00CA3719">
              <w:rPr>
                <w:rFonts w:ascii="Calibri" w:hAnsi="Calibri"/>
                <w:color w:val="000000"/>
                <w:sz w:val="22"/>
                <w:szCs w:val="22"/>
                <w:lang w:val="es-BO" w:eastAsia="es-BO"/>
              </w:rPr>
              <w:t>Precio en Bolivianos)</w:t>
            </w:r>
          </w:p>
        </w:tc>
        <w:tc>
          <w:tcPr>
            <w:tcW w:w="3265" w:type="dxa"/>
            <w:gridSpan w:val="4"/>
            <w:tcBorders>
              <w:top w:val="nil"/>
              <w:left w:val="nil"/>
              <w:bottom w:val="nil"/>
              <w:right w:val="nil"/>
            </w:tcBorders>
            <w:shd w:val="clear" w:color="000000" w:fill="FFFFFF"/>
            <w:noWrap/>
            <w:vAlign w:val="bottom"/>
            <w:hideMark/>
          </w:tcPr>
          <w:p w14:paraId="5AE8FCE4"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280" w:type="dxa"/>
            <w:tcBorders>
              <w:top w:val="nil"/>
              <w:left w:val="nil"/>
              <w:bottom w:val="nil"/>
              <w:right w:val="nil"/>
            </w:tcBorders>
            <w:shd w:val="clear" w:color="000000" w:fill="FFFFFF"/>
            <w:noWrap/>
            <w:vAlign w:val="bottom"/>
            <w:hideMark/>
          </w:tcPr>
          <w:p w14:paraId="373A9D7B"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000000" w:fill="FFFFFF"/>
            <w:noWrap/>
            <w:vAlign w:val="bottom"/>
            <w:hideMark/>
          </w:tcPr>
          <w:p w14:paraId="5EB84BAD"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tcBorders>
              <w:top w:val="nil"/>
              <w:left w:val="nil"/>
              <w:bottom w:val="nil"/>
              <w:right w:val="nil"/>
            </w:tcBorders>
            <w:shd w:val="clear" w:color="auto" w:fill="auto"/>
            <w:noWrap/>
            <w:vAlign w:val="bottom"/>
            <w:hideMark/>
          </w:tcPr>
          <w:p w14:paraId="5F3C1D70" w14:textId="77777777" w:rsidR="00CA3719" w:rsidRPr="00CA3719" w:rsidRDefault="00CA3719" w:rsidP="00CA3719">
            <w:pPr>
              <w:rPr>
                <w:rFonts w:ascii="Calibri" w:hAnsi="Calibri"/>
                <w:b/>
                <w:bCs/>
                <w:color w:val="FFFFFF"/>
                <w:sz w:val="22"/>
                <w:szCs w:val="22"/>
                <w:lang w:val="es-BO" w:eastAsia="es-BO"/>
              </w:rPr>
            </w:pPr>
          </w:p>
        </w:tc>
        <w:tc>
          <w:tcPr>
            <w:tcW w:w="1155" w:type="dxa"/>
            <w:gridSpan w:val="2"/>
            <w:tcBorders>
              <w:top w:val="nil"/>
              <w:left w:val="nil"/>
              <w:bottom w:val="nil"/>
              <w:right w:val="nil"/>
            </w:tcBorders>
            <w:shd w:val="clear" w:color="000000" w:fill="FFFFFF"/>
            <w:noWrap/>
            <w:vAlign w:val="bottom"/>
            <w:hideMark/>
          </w:tcPr>
          <w:p w14:paraId="2042399E"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511" w:type="dxa"/>
            <w:tcBorders>
              <w:top w:val="nil"/>
              <w:left w:val="nil"/>
              <w:bottom w:val="nil"/>
              <w:right w:val="nil"/>
            </w:tcBorders>
            <w:shd w:val="clear" w:color="000000" w:fill="FFFFFF"/>
            <w:noWrap/>
            <w:vAlign w:val="bottom"/>
            <w:hideMark/>
          </w:tcPr>
          <w:p w14:paraId="27A91367"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1C5A2851"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49C9735B" w14:textId="77777777" w:rsidR="00CA3719" w:rsidRPr="00CA3719" w:rsidRDefault="00CA3719" w:rsidP="00CA3719">
            <w:pPr>
              <w:rPr>
                <w:rFonts w:ascii="Calibri" w:hAnsi="Calibri"/>
                <w:b/>
                <w:bCs/>
                <w:color w:val="FFFFFF"/>
                <w:sz w:val="22"/>
                <w:szCs w:val="22"/>
                <w:lang w:val="es-BO" w:eastAsia="es-BO"/>
              </w:rPr>
            </w:pPr>
          </w:p>
        </w:tc>
      </w:tr>
      <w:tr w:rsidR="00CA3719" w:rsidRPr="00CA3719" w14:paraId="1E6BB446" w14:textId="77777777" w:rsidTr="00CA3719">
        <w:trPr>
          <w:trHeight w:val="330"/>
        </w:trPr>
        <w:tc>
          <w:tcPr>
            <w:tcW w:w="622" w:type="dxa"/>
            <w:tcBorders>
              <w:top w:val="nil"/>
              <w:left w:val="nil"/>
              <w:bottom w:val="nil"/>
              <w:right w:val="nil"/>
            </w:tcBorders>
            <w:shd w:val="clear" w:color="auto" w:fill="auto"/>
            <w:noWrap/>
            <w:vAlign w:val="bottom"/>
            <w:hideMark/>
          </w:tcPr>
          <w:p w14:paraId="5A708765" w14:textId="77777777" w:rsidR="00CA3719" w:rsidRPr="00CA3719" w:rsidRDefault="00CA3719" w:rsidP="00CA3719">
            <w:pPr>
              <w:rPr>
                <w:rFonts w:ascii="Calibri" w:hAnsi="Calibri"/>
                <w:color w:val="000000"/>
                <w:sz w:val="22"/>
                <w:szCs w:val="22"/>
                <w:lang w:val="es-BO" w:eastAsia="es-BO"/>
              </w:rPr>
            </w:pPr>
          </w:p>
        </w:tc>
        <w:tc>
          <w:tcPr>
            <w:tcW w:w="1803" w:type="dxa"/>
            <w:tcBorders>
              <w:top w:val="nil"/>
              <w:left w:val="nil"/>
              <w:bottom w:val="nil"/>
              <w:right w:val="nil"/>
            </w:tcBorders>
            <w:shd w:val="clear" w:color="auto" w:fill="auto"/>
            <w:noWrap/>
            <w:vAlign w:val="bottom"/>
            <w:hideMark/>
          </w:tcPr>
          <w:p w14:paraId="2A071578" w14:textId="77777777" w:rsidR="00CA3719" w:rsidRPr="00CA3719" w:rsidRDefault="00CA3719" w:rsidP="00CA3719">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6CCF6605"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6B89CE51" w14:textId="77777777" w:rsidR="00CA3719" w:rsidRPr="00CA3719" w:rsidRDefault="00CA3719" w:rsidP="00CA3719">
            <w:pPr>
              <w:rPr>
                <w:rFonts w:ascii="Calibri" w:hAnsi="Calibri"/>
                <w:color w:val="000000"/>
                <w:sz w:val="24"/>
                <w:szCs w:val="24"/>
                <w:lang w:val="es-BO" w:eastAsia="es-BO"/>
              </w:rPr>
            </w:pPr>
            <w:r w:rsidRPr="00CA3719">
              <w:rPr>
                <w:rFonts w:ascii="Calibri" w:hAnsi="Calibri"/>
                <w:color w:val="000000"/>
                <w:sz w:val="24"/>
                <w:szCs w:val="24"/>
                <w:lang w:val="es-BO" w:eastAsia="es-BO"/>
              </w:rPr>
              <w:t> </w:t>
            </w: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20BCE70C"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09F88750" w14:textId="77777777" w:rsidR="00CA3719" w:rsidRPr="00CA3719" w:rsidRDefault="00CA3719" w:rsidP="00CA3719">
            <w:pPr>
              <w:rPr>
                <w:rFonts w:ascii="Calibri" w:hAnsi="Calibri"/>
                <w:color w:val="000000"/>
                <w:sz w:val="22"/>
                <w:szCs w:val="22"/>
                <w:lang w:val="es-BO" w:eastAsia="es-BO"/>
              </w:rPr>
            </w:pPr>
          </w:p>
        </w:tc>
      </w:tr>
      <w:tr w:rsidR="00CA3719" w:rsidRPr="00CA3719" w14:paraId="22A5BF6E" w14:textId="77777777" w:rsidTr="00CA3719">
        <w:trPr>
          <w:trHeight w:val="1215"/>
        </w:trPr>
        <w:tc>
          <w:tcPr>
            <w:tcW w:w="622" w:type="dxa"/>
            <w:tcBorders>
              <w:top w:val="single" w:sz="8" w:space="0" w:color="auto"/>
              <w:left w:val="single" w:sz="8" w:space="0" w:color="auto"/>
              <w:bottom w:val="nil"/>
              <w:right w:val="single" w:sz="8" w:space="0" w:color="auto"/>
            </w:tcBorders>
            <w:shd w:val="clear" w:color="auto" w:fill="auto"/>
            <w:noWrap/>
            <w:vAlign w:val="center"/>
            <w:hideMark/>
          </w:tcPr>
          <w:p w14:paraId="24EF9B5A"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N°</w:t>
            </w:r>
          </w:p>
        </w:tc>
        <w:tc>
          <w:tcPr>
            <w:tcW w:w="1803" w:type="dxa"/>
            <w:tcBorders>
              <w:top w:val="single" w:sz="8" w:space="0" w:color="auto"/>
              <w:left w:val="nil"/>
              <w:bottom w:val="single" w:sz="8" w:space="0" w:color="auto"/>
              <w:right w:val="single" w:sz="8" w:space="0" w:color="auto"/>
            </w:tcBorders>
            <w:shd w:val="clear" w:color="auto" w:fill="auto"/>
            <w:noWrap/>
            <w:vAlign w:val="center"/>
            <w:hideMark/>
          </w:tcPr>
          <w:p w14:paraId="17278ED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De Santa Cruz y viceversa</w:t>
            </w:r>
          </w:p>
        </w:tc>
        <w:tc>
          <w:tcPr>
            <w:tcW w:w="851" w:type="dxa"/>
            <w:tcBorders>
              <w:top w:val="nil"/>
              <w:left w:val="nil"/>
              <w:bottom w:val="single" w:sz="8" w:space="0" w:color="auto"/>
              <w:right w:val="single" w:sz="8" w:space="0" w:color="auto"/>
            </w:tcBorders>
            <w:shd w:val="clear" w:color="000000" w:fill="FCD5B4"/>
            <w:vAlign w:val="center"/>
            <w:hideMark/>
          </w:tcPr>
          <w:p w14:paraId="639F51A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720B5591"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37DE91D7"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708DA9D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w:t>
            </w:r>
            <w:proofErr w:type="spellStart"/>
            <w:r w:rsidRPr="00CA3719">
              <w:rPr>
                <w:rFonts w:ascii="Calibri" w:hAnsi="Calibri"/>
                <w:b/>
                <w:bCs/>
                <w:color w:val="000000"/>
                <w:sz w:val="22"/>
                <w:szCs w:val="22"/>
                <w:lang w:val="es-BO" w:eastAsia="es-BO"/>
              </w:rPr>
              <w:t>dias</w:t>
            </w:r>
            <w:proofErr w:type="spellEnd"/>
            <w:r w:rsidRPr="00CA3719">
              <w:rPr>
                <w:rFonts w:ascii="Calibri" w:hAnsi="Calibri"/>
                <w:b/>
                <w:bCs/>
                <w:color w:val="000000"/>
                <w:sz w:val="22"/>
                <w:szCs w:val="22"/>
                <w:lang w:val="es-BO" w:eastAsia="es-BO"/>
              </w:rPr>
              <w:t>)</w:t>
            </w:r>
          </w:p>
        </w:tc>
        <w:tc>
          <w:tcPr>
            <w:tcW w:w="850" w:type="dxa"/>
            <w:gridSpan w:val="3"/>
            <w:tcBorders>
              <w:top w:val="nil"/>
              <w:left w:val="nil"/>
              <w:bottom w:val="single" w:sz="8" w:space="0" w:color="auto"/>
              <w:right w:val="single" w:sz="8" w:space="0" w:color="auto"/>
            </w:tcBorders>
            <w:shd w:val="clear" w:color="000000" w:fill="FCD5B4"/>
            <w:vAlign w:val="center"/>
            <w:hideMark/>
          </w:tcPr>
          <w:p w14:paraId="05B8800F"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 (Express)</w:t>
            </w:r>
          </w:p>
        </w:tc>
        <w:tc>
          <w:tcPr>
            <w:tcW w:w="995" w:type="dxa"/>
            <w:gridSpan w:val="2"/>
            <w:tcBorders>
              <w:top w:val="nil"/>
              <w:left w:val="nil"/>
              <w:bottom w:val="single" w:sz="8" w:space="0" w:color="auto"/>
              <w:right w:val="single" w:sz="8" w:space="0" w:color="auto"/>
            </w:tcBorders>
            <w:shd w:val="clear" w:color="000000" w:fill="FCD5B4"/>
            <w:vAlign w:val="center"/>
            <w:hideMark/>
          </w:tcPr>
          <w:p w14:paraId="12157DB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m3 (Express)</w:t>
            </w:r>
          </w:p>
        </w:tc>
        <w:tc>
          <w:tcPr>
            <w:tcW w:w="990" w:type="dxa"/>
            <w:tcBorders>
              <w:top w:val="nil"/>
              <w:left w:val="nil"/>
              <w:bottom w:val="single" w:sz="8" w:space="0" w:color="auto"/>
              <w:right w:val="single" w:sz="8" w:space="0" w:color="auto"/>
            </w:tcBorders>
            <w:shd w:val="clear" w:color="000000" w:fill="FCD5B4"/>
            <w:vAlign w:val="center"/>
            <w:hideMark/>
          </w:tcPr>
          <w:p w14:paraId="5D84AD2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 (Express)</w:t>
            </w:r>
          </w:p>
        </w:tc>
        <w:tc>
          <w:tcPr>
            <w:tcW w:w="850" w:type="dxa"/>
            <w:tcBorders>
              <w:top w:val="single" w:sz="8" w:space="0" w:color="auto"/>
              <w:left w:val="nil"/>
              <w:bottom w:val="single" w:sz="8" w:space="0" w:color="auto"/>
              <w:right w:val="single" w:sz="8" w:space="0" w:color="auto"/>
            </w:tcBorders>
            <w:shd w:val="clear" w:color="000000" w:fill="FFFFFF"/>
            <w:vAlign w:val="center"/>
            <w:hideMark/>
          </w:tcPr>
          <w:p w14:paraId="45F35236"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(días) - Express</w:t>
            </w:r>
          </w:p>
        </w:tc>
      </w:tr>
      <w:tr w:rsidR="00CA3719" w:rsidRPr="00CA3719" w14:paraId="21DD3FF3" w14:textId="77777777" w:rsidTr="00CA3719">
        <w:trPr>
          <w:trHeight w:val="402"/>
        </w:trPr>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A2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5F3908F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TARIJA</w:t>
            </w:r>
          </w:p>
        </w:tc>
        <w:tc>
          <w:tcPr>
            <w:tcW w:w="851" w:type="dxa"/>
            <w:tcBorders>
              <w:top w:val="single" w:sz="4" w:space="0" w:color="auto"/>
              <w:left w:val="nil"/>
              <w:bottom w:val="single" w:sz="4" w:space="0" w:color="auto"/>
              <w:right w:val="single" w:sz="4" w:space="0" w:color="auto"/>
            </w:tcBorders>
            <w:shd w:val="clear" w:color="000000" w:fill="FCD5B4"/>
            <w:vAlign w:val="bottom"/>
            <w:hideMark/>
          </w:tcPr>
          <w:p w14:paraId="2A18E7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CD5B4"/>
            <w:vAlign w:val="bottom"/>
            <w:hideMark/>
          </w:tcPr>
          <w:p w14:paraId="187B02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single" w:sz="4" w:space="0" w:color="auto"/>
              <w:left w:val="nil"/>
              <w:bottom w:val="single" w:sz="4" w:space="0" w:color="auto"/>
              <w:right w:val="single" w:sz="4" w:space="0" w:color="auto"/>
            </w:tcBorders>
            <w:shd w:val="clear" w:color="000000" w:fill="FCD5B4"/>
            <w:vAlign w:val="bottom"/>
            <w:hideMark/>
          </w:tcPr>
          <w:p w14:paraId="422646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51662E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82075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single" w:sz="4" w:space="0" w:color="auto"/>
              <w:left w:val="nil"/>
              <w:bottom w:val="single" w:sz="4" w:space="0" w:color="auto"/>
              <w:right w:val="single" w:sz="4" w:space="0" w:color="auto"/>
            </w:tcBorders>
            <w:shd w:val="clear" w:color="000000" w:fill="FCD5B4"/>
            <w:vAlign w:val="bottom"/>
            <w:hideMark/>
          </w:tcPr>
          <w:p w14:paraId="7058F4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single" w:sz="4" w:space="0" w:color="auto"/>
              <w:left w:val="nil"/>
              <w:bottom w:val="single" w:sz="4" w:space="0" w:color="auto"/>
              <w:right w:val="single" w:sz="4" w:space="0" w:color="auto"/>
            </w:tcBorders>
            <w:shd w:val="clear" w:color="000000" w:fill="FCD5B4"/>
            <w:vAlign w:val="bottom"/>
            <w:hideMark/>
          </w:tcPr>
          <w:p w14:paraId="1FA0AA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1A6AA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0B2A4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EB0E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1803" w:type="dxa"/>
            <w:tcBorders>
              <w:top w:val="nil"/>
              <w:left w:val="nil"/>
              <w:bottom w:val="single" w:sz="4" w:space="0" w:color="auto"/>
              <w:right w:val="single" w:sz="4" w:space="0" w:color="auto"/>
            </w:tcBorders>
            <w:shd w:val="clear" w:color="auto" w:fill="auto"/>
            <w:noWrap/>
            <w:vAlign w:val="center"/>
            <w:hideMark/>
          </w:tcPr>
          <w:p w14:paraId="37A5257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POTOSÍ</w:t>
            </w:r>
          </w:p>
        </w:tc>
        <w:tc>
          <w:tcPr>
            <w:tcW w:w="851" w:type="dxa"/>
            <w:tcBorders>
              <w:top w:val="nil"/>
              <w:left w:val="nil"/>
              <w:bottom w:val="single" w:sz="4" w:space="0" w:color="auto"/>
              <w:right w:val="single" w:sz="4" w:space="0" w:color="auto"/>
            </w:tcBorders>
            <w:shd w:val="clear" w:color="000000" w:fill="FCD5B4"/>
            <w:vAlign w:val="bottom"/>
            <w:hideMark/>
          </w:tcPr>
          <w:p w14:paraId="559B64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78ED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3BBC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DC086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E50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675C9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FCAD7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3C574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14BC82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62A9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1803" w:type="dxa"/>
            <w:tcBorders>
              <w:top w:val="nil"/>
              <w:left w:val="nil"/>
              <w:bottom w:val="single" w:sz="4" w:space="0" w:color="auto"/>
              <w:right w:val="single" w:sz="4" w:space="0" w:color="auto"/>
            </w:tcBorders>
            <w:shd w:val="clear" w:color="auto" w:fill="auto"/>
            <w:noWrap/>
            <w:vAlign w:val="center"/>
            <w:hideMark/>
          </w:tcPr>
          <w:p w14:paraId="101287A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TRINIDAD</w:t>
            </w:r>
          </w:p>
        </w:tc>
        <w:tc>
          <w:tcPr>
            <w:tcW w:w="851" w:type="dxa"/>
            <w:tcBorders>
              <w:top w:val="nil"/>
              <w:left w:val="nil"/>
              <w:bottom w:val="single" w:sz="4" w:space="0" w:color="auto"/>
              <w:right w:val="single" w:sz="4" w:space="0" w:color="auto"/>
            </w:tcBorders>
            <w:shd w:val="clear" w:color="000000" w:fill="FCD5B4"/>
            <w:vAlign w:val="bottom"/>
            <w:hideMark/>
          </w:tcPr>
          <w:p w14:paraId="31EA6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848F3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19F45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338A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26081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B554A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214BD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0C2EE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7E141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496C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1803" w:type="dxa"/>
            <w:tcBorders>
              <w:top w:val="nil"/>
              <w:left w:val="nil"/>
              <w:bottom w:val="single" w:sz="4" w:space="0" w:color="auto"/>
              <w:right w:val="single" w:sz="4" w:space="0" w:color="auto"/>
            </w:tcBorders>
            <w:shd w:val="clear" w:color="auto" w:fill="auto"/>
            <w:noWrap/>
            <w:vAlign w:val="center"/>
            <w:hideMark/>
          </w:tcPr>
          <w:p w14:paraId="62E4E99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ORURO</w:t>
            </w:r>
          </w:p>
        </w:tc>
        <w:tc>
          <w:tcPr>
            <w:tcW w:w="851" w:type="dxa"/>
            <w:tcBorders>
              <w:top w:val="nil"/>
              <w:left w:val="nil"/>
              <w:bottom w:val="single" w:sz="4" w:space="0" w:color="auto"/>
              <w:right w:val="single" w:sz="4" w:space="0" w:color="auto"/>
            </w:tcBorders>
            <w:shd w:val="clear" w:color="000000" w:fill="FCD5B4"/>
            <w:vAlign w:val="bottom"/>
            <w:hideMark/>
          </w:tcPr>
          <w:p w14:paraId="02E1F4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16F0B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2598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95C8C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7EB0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D5077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2F695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8E1E7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607985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8D5F3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1803" w:type="dxa"/>
            <w:tcBorders>
              <w:top w:val="nil"/>
              <w:left w:val="nil"/>
              <w:bottom w:val="single" w:sz="4" w:space="0" w:color="auto"/>
              <w:right w:val="single" w:sz="4" w:space="0" w:color="auto"/>
            </w:tcBorders>
            <w:shd w:val="clear" w:color="auto" w:fill="auto"/>
            <w:noWrap/>
            <w:vAlign w:val="center"/>
            <w:hideMark/>
          </w:tcPr>
          <w:p w14:paraId="12DED50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vAlign w:val="bottom"/>
            <w:hideMark/>
          </w:tcPr>
          <w:p w14:paraId="099E17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0FFF8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6EA7B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CA26A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E449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9D7BE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4C46E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EDE6C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AD3706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C6C6C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1803" w:type="dxa"/>
            <w:tcBorders>
              <w:top w:val="nil"/>
              <w:left w:val="nil"/>
              <w:bottom w:val="single" w:sz="4" w:space="0" w:color="auto"/>
              <w:right w:val="single" w:sz="4" w:space="0" w:color="auto"/>
            </w:tcBorders>
            <w:shd w:val="clear" w:color="auto" w:fill="auto"/>
            <w:noWrap/>
            <w:vAlign w:val="center"/>
            <w:hideMark/>
          </w:tcPr>
          <w:p w14:paraId="569A498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COBIJA</w:t>
            </w:r>
          </w:p>
        </w:tc>
        <w:tc>
          <w:tcPr>
            <w:tcW w:w="851" w:type="dxa"/>
            <w:tcBorders>
              <w:top w:val="nil"/>
              <w:left w:val="nil"/>
              <w:bottom w:val="single" w:sz="4" w:space="0" w:color="auto"/>
              <w:right w:val="single" w:sz="4" w:space="0" w:color="auto"/>
            </w:tcBorders>
            <w:shd w:val="clear" w:color="000000" w:fill="FCD5B4"/>
            <w:vAlign w:val="bottom"/>
            <w:hideMark/>
          </w:tcPr>
          <w:p w14:paraId="7802E2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B961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FD40E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54E0C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E4AA8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1222B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6E6CC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F48E7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A9ABE4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C8CD5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w:t>
            </w:r>
          </w:p>
        </w:tc>
        <w:tc>
          <w:tcPr>
            <w:tcW w:w="1803" w:type="dxa"/>
            <w:tcBorders>
              <w:top w:val="nil"/>
              <w:left w:val="nil"/>
              <w:bottom w:val="single" w:sz="4" w:space="0" w:color="auto"/>
              <w:right w:val="single" w:sz="4" w:space="0" w:color="auto"/>
            </w:tcBorders>
            <w:shd w:val="clear" w:color="auto" w:fill="auto"/>
            <w:vAlign w:val="center"/>
            <w:hideMark/>
          </w:tcPr>
          <w:p w14:paraId="51EC0E4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CAMIRI-IPATICITO DEL MONTE</w:t>
            </w:r>
          </w:p>
        </w:tc>
        <w:tc>
          <w:tcPr>
            <w:tcW w:w="851" w:type="dxa"/>
            <w:tcBorders>
              <w:top w:val="nil"/>
              <w:left w:val="nil"/>
              <w:bottom w:val="single" w:sz="4" w:space="0" w:color="auto"/>
              <w:right w:val="single" w:sz="4" w:space="0" w:color="auto"/>
            </w:tcBorders>
            <w:shd w:val="clear" w:color="000000" w:fill="FCD5B4"/>
            <w:vAlign w:val="bottom"/>
            <w:hideMark/>
          </w:tcPr>
          <w:p w14:paraId="67ED7C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CC00E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EE93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A8D2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4B185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96C94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595F2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477FF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038C1E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D8210E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w:t>
            </w:r>
          </w:p>
        </w:tc>
        <w:tc>
          <w:tcPr>
            <w:tcW w:w="1803" w:type="dxa"/>
            <w:tcBorders>
              <w:top w:val="nil"/>
              <w:left w:val="nil"/>
              <w:bottom w:val="single" w:sz="4" w:space="0" w:color="auto"/>
              <w:right w:val="single" w:sz="4" w:space="0" w:color="auto"/>
            </w:tcBorders>
            <w:shd w:val="clear" w:color="000000" w:fill="FFFFFF"/>
            <w:vAlign w:val="center"/>
            <w:hideMark/>
          </w:tcPr>
          <w:p w14:paraId="41CFD58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CHARAGUA</w:t>
            </w:r>
          </w:p>
        </w:tc>
        <w:tc>
          <w:tcPr>
            <w:tcW w:w="851" w:type="dxa"/>
            <w:tcBorders>
              <w:top w:val="nil"/>
              <w:left w:val="nil"/>
              <w:bottom w:val="single" w:sz="4" w:space="0" w:color="auto"/>
              <w:right w:val="single" w:sz="4" w:space="0" w:color="auto"/>
            </w:tcBorders>
            <w:shd w:val="clear" w:color="000000" w:fill="FCD5B4"/>
            <w:vAlign w:val="bottom"/>
            <w:hideMark/>
          </w:tcPr>
          <w:p w14:paraId="5D3F3A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DB2B7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C2FF2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664A8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E9656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884CE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9EFF0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4F6EE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3337DA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72AF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w:t>
            </w:r>
          </w:p>
        </w:tc>
        <w:tc>
          <w:tcPr>
            <w:tcW w:w="1803" w:type="dxa"/>
            <w:tcBorders>
              <w:top w:val="nil"/>
              <w:left w:val="nil"/>
              <w:bottom w:val="single" w:sz="4" w:space="0" w:color="auto"/>
              <w:right w:val="single" w:sz="4" w:space="0" w:color="auto"/>
            </w:tcBorders>
            <w:shd w:val="clear" w:color="000000" w:fill="FFFFFF"/>
            <w:vAlign w:val="center"/>
            <w:hideMark/>
          </w:tcPr>
          <w:p w14:paraId="76B174A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YACUIBA</w:t>
            </w:r>
          </w:p>
        </w:tc>
        <w:tc>
          <w:tcPr>
            <w:tcW w:w="851" w:type="dxa"/>
            <w:tcBorders>
              <w:top w:val="nil"/>
              <w:left w:val="nil"/>
              <w:bottom w:val="single" w:sz="4" w:space="0" w:color="auto"/>
              <w:right w:val="single" w:sz="4" w:space="0" w:color="auto"/>
            </w:tcBorders>
            <w:shd w:val="clear" w:color="000000" w:fill="FCD5B4"/>
            <w:vAlign w:val="bottom"/>
            <w:hideMark/>
          </w:tcPr>
          <w:p w14:paraId="10D56C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BC0CF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749B8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23C66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22CAC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6E93E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D0F32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B1EAF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421A19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96973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10</w:t>
            </w:r>
          </w:p>
        </w:tc>
        <w:tc>
          <w:tcPr>
            <w:tcW w:w="1803" w:type="dxa"/>
            <w:tcBorders>
              <w:top w:val="nil"/>
              <w:left w:val="nil"/>
              <w:bottom w:val="single" w:sz="4" w:space="0" w:color="auto"/>
              <w:right w:val="single" w:sz="4" w:space="0" w:color="auto"/>
            </w:tcBorders>
            <w:shd w:val="clear" w:color="000000" w:fill="FFFFFF"/>
            <w:vAlign w:val="center"/>
            <w:hideMark/>
          </w:tcPr>
          <w:p w14:paraId="5D894F2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CAMIRI </w:t>
            </w:r>
          </w:p>
        </w:tc>
        <w:tc>
          <w:tcPr>
            <w:tcW w:w="851" w:type="dxa"/>
            <w:tcBorders>
              <w:top w:val="nil"/>
              <w:left w:val="nil"/>
              <w:bottom w:val="single" w:sz="4" w:space="0" w:color="auto"/>
              <w:right w:val="single" w:sz="4" w:space="0" w:color="auto"/>
            </w:tcBorders>
            <w:shd w:val="clear" w:color="000000" w:fill="FCD5B4"/>
            <w:vAlign w:val="bottom"/>
            <w:hideMark/>
          </w:tcPr>
          <w:p w14:paraId="77AF82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33EE1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E6CC4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DB60A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BAFBF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046E3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A8B61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2986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333E33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9414E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11</w:t>
            </w:r>
          </w:p>
        </w:tc>
        <w:tc>
          <w:tcPr>
            <w:tcW w:w="1803" w:type="dxa"/>
            <w:tcBorders>
              <w:top w:val="nil"/>
              <w:left w:val="nil"/>
              <w:bottom w:val="single" w:sz="4" w:space="0" w:color="auto"/>
              <w:right w:val="single" w:sz="4" w:space="0" w:color="auto"/>
            </w:tcBorders>
            <w:shd w:val="clear" w:color="000000" w:fill="FFFFFF"/>
            <w:vAlign w:val="center"/>
            <w:hideMark/>
          </w:tcPr>
          <w:p w14:paraId="396343F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MONTERO</w:t>
            </w:r>
          </w:p>
        </w:tc>
        <w:tc>
          <w:tcPr>
            <w:tcW w:w="851" w:type="dxa"/>
            <w:tcBorders>
              <w:top w:val="nil"/>
              <w:left w:val="nil"/>
              <w:bottom w:val="single" w:sz="4" w:space="0" w:color="auto"/>
              <w:right w:val="single" w:sz="4" w:space="0" w:color="auto"/>
            </w:tcBorders>
            <w:shd w:val="clear" w:color="000000" w:fill="FCD5B4"/>
            <w:vAlign w:val="bottom"/>
            <w:hideMark/>
          </w:tcPr>
          <w:p w14:paraId="303331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F8FC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8F2D4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6C3D9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284CB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B6D9B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6E783D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ABA96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7BD5E0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8A153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12</w:t>
            </w:r>
          </w:p>
        </w:tc>
        <w:tc>
          <w:tcPr>
            <w:tcW w:w="1803" w:type="dxa"/>
            <w:tcBorders>
              <w:top w:val="nil"/>
              <w:left w:val="nil"/>
              <w:bottom w:val="single" w:sz="4" w:space="0" w:color="auto"/>
              <w:right w:val="single" w:sz="4" w:space="0" w:color="auto"/>
            </w:tcBorders>
            <w:shd w:val="clear" w:color="000000" w:fill="FFFFFF"/>
            <w:vAlign w:val="center"/>
            <w:hideMark/>
          </w:tcPr>
          <w:p w14:paraId="301EABB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BERMEJO (TARIJA)</w:t>
            </w:r>
          </w:p>
        </w:tc>
        <w:tc>
          <w:tcPr>
            <w:tcW w:w="851" w:type="dxa"/>
            <w:tcBorders>
              <w:top w:val="nil"/>
              <w:left w:val="nil"/>
              <w:bottom w:val="single" w:sz="4" w:space="0" w:color="auto"/>
              <w:right w:val="single" w:sz="4" w:space="0" w:color="auto"/>
            </w:tcBorders>
            <w:shd w:val="clear" w:color="000000" w:fill="FCD5B4"/>
            <w:vAlign w:val="bottom"/>
            <w:hideMark/>
          </w:tcPr>
          <w:p w14:paraId="23AE00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5465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724D1F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A9804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4E871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448E3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B457C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3CC17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7F3906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6CCB7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13</w:t>
            </w:r>
          </w:p>
        </w:tc>
        <w:tc>
          <w:tcPr>
            <w:tcW w:w="1803" w:type="dxa"/>
            <w:tcBorders>
              <w:top w:val="nil"/>
              <w:left w:val="nil"/>
              <w:bottom w:val="single" w:sz="4" w:space="0" w:color="auto"/>
              <w:right w:val="single" w:sz="4" w:space="0" w:color="auto"/>
            </w:tcBorders>
            <w:shd w:val="clear" w:color="auto" w:fill="auto"/>
            <w:vAlign w:val="center"/>
            <w:hideMark/>
          </w:tcPr>
          <w:p w14:paraId="76ADCF8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CAMARGO (SUCRE)</w:t>
            </w:r>
          </w:p>
        </w:tc>
        <w:tc>
          <w:tcPr>
            <w:tcW w:w="851" w:type="dxa"/>
            <w:tcBorders>
              <w:top w:val="nil"/>
              <w:left w:val="nil"/>
              <w:bottom w:val="single" w:sz="4" w:space="0" w:color="auto"/>
              <w:right w:val="single" w:sz="4" w:space="0" w:color="auto"/>
            </w:tcBorders>
            <w:shd w:val="clear" w:color="000000" w:fill="FCD5B4"/>
            <w:vAlign w:val="bottom"/>
            <w:hideMark/>
          </w:tcPr>
          <w:p w14:paraId="04FFCD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7AB4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2651A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A7A0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BE8F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19526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1E586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D66B3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DA995E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5F759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14</w:t>
            </w:r>
          </w:p>
        </w:tc>
        <w:tc>
          <w:tcPr>
            <w:tcW w:w="1803" w:type="dxa"/>
            <w:tcBorders>
              <w:top w:val="nil"/>
              <w:left w:val="nil"/>
              <w:bottom w:val="single" w:sz="4" w:space="0" w:color="auto"/>
              <w:right w:val="single" w:sz="4" w:space="0" w:color="auto"/>
            </w:tcBorders>
            <w:shd w:val="clear" w:color="auto" w:fill="auto"/>
            <w:vAlign w:val="center"/>
            <w:hideMark/>
          </w:tcPr>
          <w:p w14:paraId="2D33F89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CERRO MESA (SANTA CRUZ)</w:t>
            </w:r>
          </w:p>
        </w:tc>
        <w:tc>
          <w:tcPr>
            <w:tcW w:w="851" w:type="dxa"/>
            <w:tcBorders>
              <w:top w:val="nil"/>
              <w:left w:val="nil"/>
              <w:bottom w:val="single" w:sz="4" w:space="0" w:color="auto"/>
              <w:right w:val="single" w:sz="4" w:space="0" w:color="auto"/>
            </w:tcBorders>
            <w:shd w:val="clear" w:color="000000" w:fill="FCD5B4"/>
            <w:vAlign w:val="bottom"/>
            <w:hideMark/>
          </w:tcPr>
          <w:p w14:paraId="3DD40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C27D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556E3F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7328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9EA9C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87EF5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993B6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2D2D7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E2B5D4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DE817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15</w:t>
            </w:r>
          </w:p>
        </w:tc>
        <w:tc>
          <w:tcPr>
            <w:tcW w:w="1803" w:type="dxa"/>
            <w:tcBorders>
              <w:top w:val="nil"/>
              <w:left w:val="nil"/>
              <w:bottom w:val="single" w:sz="4" w:space="0" w:color="auto"/>
              <w:right w:val="single" w:sz="4" w:space="0" w:color="auto"/>
            </w:tcBorders>
            <w:shd w:val="clear" w:color="auto" w:fill="auto"/>
            <w:vAlign w:val="center"/>
            <w:hideMark/>
          </w:tcPr>
          <w:p w14:paraId="4BDD7B1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CERRO SAN LORENZO (SANTA </w:t>
            </w:r>
            <w:r w:rsidRPr="00CA3719">
              <w:rPr>
                <w:rFonts w:ascii="Calibri" w:hAnsi="Calibri"/>
                <w:color w:val="000000"/>
                <w:sz w:val="22"/>
                <w:szCs w:val="22"/>
                <w:lang w:val="es-BO" w:eastAsia="es-BO"/>
              </w:rPr>
              <w:lastRenderedPageBreak/>
              <w:t>CRUZ)</w:t>
            </w:r>
          </w:p>
        </w:tc>
        <w:tc>
          <w:tcPr>
            <w:tcW w:w="851" w:type="dxa"/>
            <w:tcBorders>
              <w:top w:val="nil"/>
              <w:left w:val="nil"/>
              <w:bottom w:val="single" w:sz="4" w:space="0" w:color="auto"/>
              <w:right w:val="single" w:sz="4" w:space="0" w:color="auto"/>
            </w:tcBorders>
            <w:shd w:val="clear" w:color="000000" w:fill="FCD5B4"/>
            <w:vAlign w:val="bottom"/>
            <w:hideMark/>
          </w:tcPr>
          <w:p w14:paraId="0AC89B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 </w:t>
            </w:r>
          </w:p>
        </w:tc>
        <w:tc>
          <w:tcPr>
            <w:tcW w:w="850" w:type="dxa"/>
            <w:tcBorders>
              <w:top w:val="nil"/>
              <w:left w:val="nil"/>
              <w:bottom w:val="single" w:sz="4" w:space="0" w:color="auto"/>
              <w:right w:val="single" w:sz="4" w:space="0" w:color="auto"/>
            </w:tcBorders>
            <w:shd w:val="clear" w:color="000000" w:fill="FCD5B4"/>
            <w:vAlign w:val="bottom"/>
            <w:hideMark/>
          </w:tcPr>
          <w:p w14:paraId="4D0F69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35186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9A9E6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F537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B6491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C367B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12471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51A022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0A691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16</w:t>
            </w:r>
          </w:p>
        </w:tc>
        <w:tc>
          <w:tcPr>
            <w:tcW w:w="1803" w:type="dxa"/>
            <w:tcBorders>
              <w:top w:val="nil"/>
              <w:left w:val="nil"/>
              <w:bottom w:val="single" w:sz="4" w:space="0" w:color="auto"/>
              <w:right w:val="single" w:sz="4" w:space="0" w:color="auto"/>
            </w:tcBorders>
            <w:shd w:val="clear" w:color="auto" w:fill="auto"/>
            <w:vAlign w:val="center"/>
            <w:hideMark/>
          </w:tcPr>
          <w:p w14:paraId="511F85B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CERRO TINTO (PUERTO SUAREZ)</w:t>
            </w:r>
          </w:p>
        </w:tc>
        <w:tc>
          <w:tcPr>
            <w:tcW w:w="851" w:type="dxa"/>
            <w:tcBorders>
              <w:top w:val="nil"/>
              <w:left w:val="nil"/>
              <w:bottom w:val="single" w:sz="4" w:space="0" w:color="auto"/>
              <w:right w:val="single" w:sz="4" w:space="0" w:color="auto"/>
            </w:tcBorders>
            <w:shd w:val="clear" w:color="000000" w:fill="FCD5B4"/>
            <w:vAlign w:val="bottom"/>
            <w:hideMark/>
          </w:tcPr>
          <w:p w14:paraId="415997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50936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D8512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5229F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C5928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3627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482C2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7752B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BE693F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1D0D4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17</w:t>
            </w:r>
          </w:p>
        </w:tc>
        <w:tc>
          <w:tcPr>
            <w:tcW w:w="1803" w:type="dxa"/>
            <w:tcBorders>
              <w:top w:val="nil"/>
              <w:left w:val="nil"/>
              <w:bottom w:val="single" w:sz="4" w:space="0" w:color="auto"/>
              <w:right w:val="single" w:sz="4" w:space="0" w:color="auto"/>
            </w:tcBorders>
            <w:shd w:val="clear" w:color="auto" w:fill="auto"/>
            <w:vAlign w:val="center"/>
            <w:hideMark/>
          </w:tcPr>
          <w:p w14:paraId="5377FFC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COHANI (ORURO)</w:t>
            </w:r>
          </w:p>
        </w:tc>
        <w:tc>
          <w:tcPr>
            <w:tcW w:w="851" w:type="dxa"/>
            <w:tcBorders>
              <w:top w:val="nil"/>
              <w:left w:val="nil"/>
              <w:bottom w:val="single" w:sz="4" w:space="0" w:color="auto"/>
              <w:right w:val="single" w:sz="4" w:space="0" w:color="auto"/>
            </w:tcBorders>
            <w:shd w:val="clear" w:color="000000" w:fill="FCD5B4"/>
            <w:vAlign w:val="bottom"/>
            <w:hideMark/>
          </w:tcPr>
          <w:p w14:paraId="3D9BDF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D6BD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3E0D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39C38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B413C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0B281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B313C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AE204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23716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C813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18</w:t>
            </w:r>
          </w:p>
        </w:tc>
        <w:tc>
          <w:tcPr>
            <w:tcW w:w="1803" w:type="dxa"/>
            <w:tcBorders>
              <w:top w:val="nil"/>
              <w:left w:val="nil"/>
              <w:bottom w:val="single" w:sz="4" w:space="0" w:color="auto"/>
              <w:right w:val="single" w:sz="4" w:space="0" w:color="auto"/>
            </w:tcBorders>
            <w:shd w:val="clear" w:color="auto" w:fill="auto"/>
            <w:vAlign w:val="center"/>
            <w:hideMark/>
          </w:tcPr>
          <w:p w14:paraId="019C01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COLONIA LINARES</w:t>
            </w:r>
          </w:p>
        </w:tc>
        <w:tc>
          <w:tcPr>
            <w:tcW w:w="851" w:type="dxa"/>
            <w:tcBorders>
              <w:top w:val="nil"/>
              <w:left w:val="nil"/>
              <w:bottom w:val="single" w:sz="4" w:space="0" w:color="auto"/>
              <w:right w:val="single" w:sz="4" w:space="0" w:color="auto"/>
            </w:tcBorders>
            <w:shd w:val="clear" w:color="000000" w:fill="FCD5B4"/>
            <w:vAlign w:val="bottom"/>
            <w:hideMark/>
          </w:tcPr>
          <w:p w14:paraId="58FCCF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5BA52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7EC05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4A6CA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DA64E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00E1E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8A84D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BB9FC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65F0A9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C15F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19</w:t>
            </w:r>
          </w:p>
        </w:tc>
        <w:tc>
          <w:tcPr>
            <w:tcW w:w="1803" w:type="dxa"/>
            <w:tcBorders>
              <w:top w:val="nil"/>
              <w:left w:val="nil"/>
              <w:bottom w:val="single" w:sz="4" w:space="0" w:color="auto"/>
              <w:right w:val="single" w:sz="4" w:space="0" w:color="auto"/>
            </w:tcBorders>
            <w:shd w:val="clear" w:color="auto" w:fill="auto"/>
            <w:vAlign w:val="center"/>
            <w:hideMark/>
          </w:tcPr>
          <w:p w14:paraId="78719DE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CRUCE TAQUIÑA (COCHABAMBA)</w:t>
            </w:r>
          </w:p>
        </w:tc>
        <w:tc>
          <w:tcPr>
            <w:tcW w:w="851" w:type="dxa"/>
            <w:tcBorders>
              <w:top w:val="nil"/>
              <w:left w:val="nil"/>
              <w:bottom w:val="single" w:sz="4" w:space="0" w:color="auto"/>
              <w:right w:val="single" w:sz="4" w:space="0" w:color="auto"/>
            </w:tcBorders>
            <w:shd w:val="clear" w:color="000000" w:fill="FCD5B4"/>
            <w:vAlign w:val="bottom"/>
            <w:hideMark/>
          </w:tcPr>
          <w:p w14:paraId="39C3A9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239DE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1F48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823465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C4F67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D4E13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75451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8BBC4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BDCEDC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72600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20</w:t>
            </w:r>
          </w:p>
        </w:tc>
        <w:tc>
          <w:tcPr>
            <w:tcW w:w="1803" w:type="dxa"/>
            <w:tcBorders>
              <w:top w:val="nil"/>
              <w:left w:val="nil"/>
              <w:bottom w:val="single" w:sz="4" w:space="0" w:color="auto"/>
              <w:right w:val="single" w:sz="4" w:space="0" w:color="auto"/>
            </w:tcBorders>
            <w:shd w:val="clear" w:color="auto" w:fill="auto"/>
            <w:vAlign w:val="center"/>
            <w:hideMark/>
          </w:tcPr>
          <w:p w14:paraId="48001A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CULPINA (SUCRE)</w:t>
            </w:r>
          </w:p>
        </w:tc>
        <w:tc>
          <w:tcPr>
            <w:tcW w:w="851" w:type="dxa"/>
            <w:tcBorders>
              <w:top w:val="nil"/>
              <w:left w:val="nil"/>
              <w:bottom w:val="single" w:sz="4" w:space="0" w:color="auto"/>
              <w:right w:val="single" w:sz="4" w:space="0" w:color="auto"/>
            </w:tcBorders>
            <w:shd w:val="clear" w:color="000000" w:fill="FCD5B4"/>
            <w:vAlign w:val="bottom"/>
            <w:hideMark/>
          </w:tcPr>
          <w:p w14:paraId="46FC52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0759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A1263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E8761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ABEFF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C5848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1E68C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49965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FA9E7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59B34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21</w:t>
            </w:r>
          </w:p>
        </w:tc>
        <w:tc>
          <w:tcPr>
            <w:tcW w:w="1803" w:type="dxa"/>
            <w:tcBorders>
              <w:top w:val="nil"/>
              <w:left w:val="nil"/>
              <w:bottom w:val="single" w:sz="4" w:space="0" w:color="auto"/>
              <w:right w:val="single" w:sz="4" w:space="0" w:color="auto"/>
            </w:tcBorders>
            <w:shd w:val="clear" w:color="auto" w:fill="auto"/>
            <w:vAlign w:val="center"/>
            <w:hideMark/>
          </w:tcPr>
          <w:p w14:paraId="7E38FAE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vAlign w:val="bottom"/>
            <w:hideMark/>
          </w:tcPr>
          <w:p w14:paraId="6AFEF7F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27B9C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B2E64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DC183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3E5FB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8DC6B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B058E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F31E3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3C9EC11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49E9F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22</w:t>
            </w:r>
          </w:p>
        </w:tc>
        <w:tc>
          <w:tcPr>
            <w:tcW w:w="1803" w:type="dxa"/>
            <w:tcBorders>
              <w:top w:val="nil"/>
              <w:left w:val="nil"/>
              <w:bottom w:val="single" w:sz="4" w:space="0" w:color="auto"/>
              <w:right w:val="single" w:sz="4" w:space="0" w:color="auto"/>
            </w:tcBorders>
            <w:shd w:val="clear" w:color="auto" w:fill="auto"/>
            <w:vAlign w:val="center"/>
            <w:hideMark/>
          </w:tcPr>
          <w:p w14:paraId="7466B5B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REYES</w:t>
            </w:r>
          </w:p>
        </w:tc>
        <w:tc>
          <w:tcPr>
            <w:tcW w:w="851" w:type="dxa"/>
            <w:tcBorders>
              <w:top w:val="nil"/>
              <w:left w:val="nil"/>
              <w:bottom w:val="single" w:sz="4" w:space="0" w:color="auto"/>
              <w:right w:val="single" w:sz="4" w:space="0" w:color="auto"/>
            </w:tcBorders>
            <w:shd w:val="clear" w:color="000000" w:fill="FCD5B4"/>
            <w:vAlign w:val="bottom"/>
            <w:hideMark/>
          </w:tcPr>
          <w:p w14:paraId="23556F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A3EC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EB6AF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7D1F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82625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A732A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F3D32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9DA09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01D87D5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1625C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23</w:t>
            </w:r>
          </w:p>
        </w:tc>
        <w:tc>
          <w:tcPr>
            <w:tcW w:w="1803" w:type="dxa"/>
            <w:tcBorders>
              <w:top w:val="nil"/>
              <w:left w:val="nil"/>
              <w:bottom w:val="single" w:sz="4" w:space="0" w:color="auto"/>
              <w:right w:val="single" w:sz="4" w:space="0" w:color="auto"/>
            </w:tcBorders>
            <w:shd w:val="clear" w:color="auto" w:fill="auto"/>
            <w:vAlign w:val="center"/>
            <w:hideMark/>
          </w:tcPr>
          <w:p w14:paraId="25878A9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RIBERALTA (RIBERALTA )</w:t>
            </w:r>
          </w:p>
        </w:tc>
        <w:tc>
          <w:tcPr>
            <w:tcW w:w="851" w:type="dxa"/>
            <w:tcBorders>
              <w:top w:val="nil"/>
              <w:left w:val="nil"/>
              <w:bottom w:val="single" w:sz="4" w:space="0" w:color="auto"/>
              <w:right w:val="single" w:sz="4" w:space="0" w:color="auto"/>
            </w:tcBorders>
            <w:shd w:val="clear" w:color="000000" w:fill="FCD5B4"/>
            <w:vAlign w:val="bottom"/>
            <w:hideMark/>
          </w:tcPr>
          <w:p w14:paraId="5BDB91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69B7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B1F8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9828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D43D4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E2FC1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91C4E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E0932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7B22168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94C4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24</w:t>
            </w:r>
          </w:p>
        </w:tc>
        <w:tc>
          <w:tcPr>
            <w:tcW w:w="1803" w:type="dxa"/>
            <w:tcBorders>
              <w:top w:val="nil"/>
              <w:left w:val="nil"/>
              <w:bottom w:val="single" w:sz="4" w:space="0" w:color="auto"/>
              <w:right w:val="single" w:sz="4" w:space="0" w:color="auto"/>
            </w:tcBorders>
            <w:shd w:val="clear" w:color="auto" w:fill="auto"/>
            <w:vAlign w:val="center"/>
            <w:hideMark/>
          </w:tcPr>
          <w:p w14:paraId="2D4AB1F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TUPIZA (TUPIZA)</w:t>
            </w:r>
          </w:p>
        </w:tc>
        <w:tc>
          <w:tcPr>
            <w:tcW w:w="851" w:type="dxa"/>
            <w:tcBorders>
              <w:top w:val="nil"/>
              <w:left w:val="nil"/>
              <w:bottom w:val="single" w:sz="4" w:space="0" w:color="auto"/>
              <w:right w:val="single" w:sz="4" w:space="0" w:color="auto"/>
            </w:tcBorders>
            <w:shd w:val="clear" w:color="000000" w:fill="FCD5B4"/>
            <w:vAlign w:val="bottom"/>
            <w:hideMark/>
          </w:tcPr>
          <w:p w14:paraId="25996C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EBFC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3F9C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663E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97DFCD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15A51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0EBC9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8F0E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D576E0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5C7D1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25</w:t>
            </w:r>
          </w:p>
        </w:tc>
        <w:tc>
          <w:tcPr>
            <w:tcW w:w="1803" w:type="dxa"/>
            <w:tcBorders>
              <w:top w:val="nil"/>
              <w:left w:val="nil"/>
              <w:bottom w:val="single" w:sz="4" w:space="0" w:color="auto"/>
              <w:right w:val="single" w:sz="4" w:space="0" w:color="auto"/>
            </w:tcBorders>
            <w:shd w:val="clear" w:color="auto" w:fill="auto"/>
            <w:vAlign w:val="center"/>
            <w:hideMark/>
          </w:tcPr>
          <w:p w14:paraId="3DB4512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VILLAZON (VILLAZON )</w:t>
            </w:r>
          </w:p>
        </w:tc>
        <w:tc>
          <w:tcPr>
            <w:tcW w:w="851" w:type="dxa"/>
            <w:tcBorders>
              <w:top w:val="nil"/>
              <w:left w:val="nil"/>
              <w:bottom w:val="single" w:sz="4" w:space="0" w:color="auto"/>
              <w:right w:val="single" w:sz="4" w:space="0" w:color="auto"/>
            </w:tcBorders>
            <w:shd w:val="clear" w:color="000000" w:fill="FCD5B4"/>
            <w:vAlign w:val="bottom"/>
            <w:hideMark/>
          </w:tcPr>
          <w:p w14:paraId="499A46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E8F3D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82D5B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F2881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FFCC8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FAFDD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8D340E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6E30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4806F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E24E7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26</w:t>
            </w:r>
          </w:p>
        </w:tc>
        <w:tc>
          <w:tcPr>
            <w:tcW w:w="1803" w:type="dxa"/>
            <w:tcBorders>
              <w:top w:val="nil"/>
              <w:left w:val="nil"/>
              <w:bottom w:val="single" w:sz="4" w:space="0" w:color="auto"/>
              <w:right w:val="single" w:sz="4" w:space="0" w:color="auto"/>
            </w:tcBorders>
            <w:shd w:val="clear" w:color="auto" w:fill="auto"/>
            <w:vAlign w:val="center"/>
            <w:hideMark/>
          </w:tcPr>
          <w:p w14:paraId="68CDFA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ENTRE RIOS (TARIJA)</w:t>
            </w:r>
          </w:p>
        </w:tc>
        <w:tc>
          <w:tcPr>
            <w:tcW w:w="851" w:type="dxa"/>
            <w:tcBorders>
              <w:top w:val="nil"/>
              <w:left w:val="nil"/>
              <w:bottom w:val="single" w:sz="4" w:space="0" w:color="auto"/>
              <w:right w:val="single" w:sz="4" w:space="0" w:color="auto"/>
            </w:tcBorders>
            <w:shd w:val="clear" w:color="000000" w:fill="FCD5B4"/>
            <w:vAlign w:val="bottom"/>
            <w:hideMark/>
          </w:tcPr>
          <w:p w14:paraId="4106BD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AAD07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AF9BD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9F4AF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AF15B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85F0E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1ADA2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D3AA1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4D151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F3EE8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27</w:t>
            </w:r>
          </w:p>
        </w:tc>
        <w:tc>
          <w:tcPr>
            <w:tcW w:w="1803" w:type="dxa"/>
            <w:tcBorders>
              <w:top w:val="nil"/>
              <w:left w:val="nil"/>
              <w:bottom w:val="single" w:sz="4" w:space="0" w:color="auto"/>
              <w:right w:val="single" w:sz="4" w:space="0" w:color="auto"/>
            </w:tcBorders>
            <w:shd w:val="clear" w:color="auto" w:fill="auto"/>
            <w:vAlign w:val="center"/>
            <w:hideMark/>
          </w:tcPr>
          <w:p w14:paraId="5B7D673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EST. SAN RAFEL A EST.</w:t>
            </w:r>
          </w:p>
        </w:tc>
        <w:tc>
          <w:tcPr>
            <w:tcW w:w="851" w:type="dxa"/>
            <w:tcBorders>
              <w:top w:val="nil"/>
              <w:left w:val="nil"/>
              <w:bottom w:val="single" w:sz="4" w:space="0" w:color="auto"/>
              <w:right w:val="single" w:sz="4" w:space="0" w:color="auto"/>
            </w:tcBorders>
            <w:shd w:val="clear" w:color="000000" w:fill="FCD5B4"/>
            <w:vAlign w:val="bottom"/>
            <w:hideMark/>
          </w:tcPr>
          <w:p w14:paraId="74EE58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6C693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06FE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4E1B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D8DA6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E2CB4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42426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9DA8C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0F2EF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82FFB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28</w:t>
            </w:r>
          </w:p>
        </w:tc>
        <w:tc>
          <w:tcPr>
            <w:tcW w:w="1803" w:type="dxa"/>
            <w:tcBorders>
              <w:top w:val="nil"/>
              <w:left w:val="nil"/>
              <w:bottom w:val="single" w:sz="4" w:space="0" w:color="auto"/>
              <w:right w:val="single" w:sz="4" w:space="0" w:color="auto"/>
            </w:tcBorders>
            <w:shd w:val="clear" w:color="auto" w:fill="auto"/>
            <w:vAlign w:val="center"/>
            <w:hideMark/>
          </w:tcPr>
          <w:p w14:paraId="43C0571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FILADELFIA (PANDO)</w:t>
            </w:r>
          </w:p>
        </w:tc>
        <w:tc>
          <w:tcPr>
            <w:tcW w:w="851" w:type="dxa"/>
            <w:tcBorders>
              <w:top w:val="nil"/>
              <w:left w:val="nil"/>
              <w:bottom w:val="single" w:sz="4" w:space="0" w:color="auto"/>
              <w:right w:val="single" w:sz="4" w:space="0" w:color="auto"/>
            </w:tcBorders>
            <w:shd w:val="clear" w:color="000000" w:fill="FCD5B4"/>
            <w:vAlign w:val="bottom"/>
            <w:hideMark/>
          </w:tcPr>
          <w:p w14:paraId="44D97D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A3D1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5B5B1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7480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78C1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99FE5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63B21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583C4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81D7D9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088B3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29</w:t>
            </w:r>
          </w:p>
        </w:tc>
        <w:tc>
          <w:tcPr>
            <w:tcW w:w="1803" w:type="dxa"/>
            <w:tcBorders>
              <w:top w:val="nil"/>
              <w:left w:val="nil"/>
              <w:bottom w:val="single" w:sz="4" w:space="0" w:color="auto"/>
              <w:right w:val="single" w:sz="4" w:space="0" w:color="auto"/>
            </w:tcBorders>
            <w:shd w:val="clear" w:color="auto" w:fill="auto"/>
            <w:vAlign w:val="center"/>
            <w:hideMark/>
          </w:tcPr>
          <w:p w14:paraId="47569CA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HUMAITA (PANDO)</w:t>
            </w:r>
          </w:p>
        </w:tc>
        <w:tc>
          <w:tcPr>
            <w:tcW w:w="851" w:type="dxa"/>
            <w:tcBorders>
              <w:top w:val="nil"/>
              <w:left w:val="nil"/>
              <w:bottom w:val="single" w:sz="4" w:space="0" w:color="auto"/>
              <w:right w:val="single" w:sz="4" w:space="0" w:color="auto"/>
            </w:tcBorders>
            <w:shd w:val="clear" w:color="000000" w:fill="FCD5B4"/>
            <w:vAlign w:val="bottom"/>
            <w:hideMark/>
          </w:tcPr>
          <w:p w14:paraId="60C49B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1998E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FD3A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FBF73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EC1D1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CA13C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08DD0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B8D55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84766F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E6896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30</w:t>
            </w:r>
          </w:p>
        </w:tc>
        <w:tc>
          <w:tcPr>
            <w:tcW w:w="1803" w:type="dxa"/>
            <w:tcBorders>
              <w:top w:val="nil"/>
              <w:left w:val="nil"/>
              <w:bottom w:val="single" w:sz="4" w:space="0" w:color="auto"/>
              <w:right w:val="single" w:sz="4" w:space="0" w:color="auto"/>
            </w:tcBorders>
            <w:shd w:val="clear" w:color="auto" w:fill="auto"/>
            <w:vAlign w:val="center"/>
            <w:hideMark/>
          </w:tcPr>
          <w:p w14:paraId="0D6FE01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LURIBAY (LA PAZ)</w:t>
            </w:r>
          </w:p>
        </w:tc>
        <w:tc>
          <w:tcPr>
            <w:tcW w:w="851" w:type="dxa"/>
            <w:tcBorders>
              <w:top w:val="nil"/>
              <w:left w:val="nil"/>
              <w:bottom w:val="single" w:sz="4" w:space="0" w:color="auto"/>
              <w:right w:val="single" w:sz="4" w:space="0" w:color="auto"/>
            </w:tcBorders>
            <w:shd w:val="clear" w:color="000000" w:fill="FCD5B4"/>
            <w:vAlign w:val="bottom"/>
            <w:hideMark/>
          </w:tcPr>
          <w:p w14:paraId="17F5BE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991B2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583BE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A23AE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E26D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A8DDE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FA901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1BB44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630E1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644CB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31</w:t>
            </w:r>
          </w:p>
        </w:tc>
        <w:tc>
          <w:tcPr>
            <w:tcW w:w="1803" w:type="dxa"/>
            <w:tcBorders>
              <w:top w:val="nil"/>
              <w:left w:val="nil"/>
              <w:bottom w:val="single" w:sz="4" w:space="0" w:color="auto"/>
              <w:right w:val="single" w:sz="4" w:space="0" w:color="auto"/>
            </w:tcBorders>
            <w:shd w:val="clear" w:color="auto" w:fill="auto"/>
            <w:vAlign w:val="center"/>
            <w:hideMark/>
          </w:tcPr>
          <w:p w14:paraId="084D195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MONTEAGUDO (SUCRE)</w:t>
            </w:r>
          </w:p>
        </w:tc>
        <w:tc>
          <w:tcPr>
            <w:tcW w:w="851" w:type="dxa"/>
            <w:tcBorders>
              <w:top w:val="nil"/>
              <w:left w:val="nil"/>
              <w:bottom w:val="single" w:sz="4" w:space="0" w:color="auto"/>
              <w:right w:val="single" w:sz="4" w:space="0" w:color="auto"/>
            </w:tcBorders>
            <w:shd w:val="clear" w:color="000000" w:fill="FCD5B4"/>
            <w:vAlign w:val="bottom"/>
            <w:hideMark/>
          </w:tcPr>
          <w:p w14:paraId="10D10C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EDEF6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A9312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73837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2BE7B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09633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D54C5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821FF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A89682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2208C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32</w:t>
            </w:r>
          </w:p>
        </w:tc>
        <w:tc>
          <w:tcPr>
            <w:tcW w:w="1803" w:type="dxa"/>
            <w:tcBorders>
              <w:top w:val="nil"/>
              <w:left w:val="nil"/>
              <w:bottom w:val="single" w:sz="4" w:space="0" w:color="auto"/>
              <w:right w:val="single" w:sz="4" w:space="0" w:color="auto"/>
            </w:tcBorders>
            <w:shd w:val="clear" w:color="auto" w:fill="auto"/>
            <w:vAlign w:val="center"/>
            <w:hideMark/>
          </w:tcPr>
          <w:p w14:paraId="35A7E1AC" w14:textId="77777777" w:rsidR="00CA3719" w:rsidRPr="00CA3719" w:rsidRDefault="00CA3719" w:rsidP="00CA3719">
            <w:pPr>
              <w:rPr>
                <w:rFonts w:ascii="Calibri" w:hAnsi="Calibri"/>
                <w:color w:val="000000"/>
                <w:sz w:val="20"/>
                <w:szCs w:val="20"/>
                <w:lang w:val="es-BO" w:eastAsia="es-BO"/>
              </w:rPr>
            </w:pPr>
            <w:r w:rsidRPr="00CA3719">
              <w:rPr>
                <w:rFonts w:ascii="Calibri" w:hAnsi="Calibri"/>
                <w:color w:val="000000"/>
                <w:sz w:val="20"/>
                <w:szCs w:val="20"/>
                <w:lang w:val="es-BO" w:eastAsia="es-BO"/>
              </w:rPr>
              <w:t>MOVIL BLANCA FLOR (BLANCA FLOR REP.)</w:t>
            </w:r>
          </w:p>
        </w:tc>
        <w:tc>
          <w:tcPr>
            <w:tcW w:w="851" w:type="dxa"/>
            <w:tcBorders>
              <w:top w:val="nil"/>
              <w:left w:val="nil"/>
              <w:bottom w:val="single" w:sz="4" w:space="0" w:color="auto"/>
              <w:right w:val="single" w:sz="4" w:space="0" w:color="auto"/>
            </w:tcBorders>
            <w:shd w:val="clear" w:color="000000" w:fill="FCD5B4"/>
            <w:vAlign w:val="bottom"/>
            <w:hideMark/>
          </w:tcPr>
          <w:p w14:paraId="04895F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5131E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98E7F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AC667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87E4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EF2DA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5C3D5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4DC17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5C7C7A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46DED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33</w:t>
            </w:r>
          </w:p>
        </w:tc>
        <w:tc>
          <w:tcPr>
            <w:tcW w:w="1803" w:type="dxa"/>
            <w:tcBorders>
              <w:top w:val="nil"/>
              <w:left w:val="nil"/>
              <w:bottom w:val="single" w:sz="4" w:space="0" w:color="auto"/>
              <w:right w:val="single" w:sz="4" w:space="0" w:color="auto"/>
            </w:tcBorders>
            <w:shd w:val="clear" w:color="auto" w:fill="auto"/>
            <w:vAlign w:val="center"/>
            <w:hideMark/>
          </w:tcPr>
          <w:p w14:paraId="083EE90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MUSURUQUI (SANTA CRUZ)</w:t>
            </w:r>
          </w:p>
        </w:tc>
        <w:tc>
          <w:tcPr>
            <w:tcW w:w="851" w:type="dxa"/>
            <w:tcBorders>
              <w:top w:val="nil"/>
              <w:left w:val="nil"/>
              <w:bottom w:val="single" w:sz="4" w:space="0" w:color="auto"/>
              <w:right w:val="single" w:sz="4" w:space="0" w:color="auto"/>
            </w:tcBorders>
            <w:shd w:val="clear" w:color="000000" w:fill="FCD5B4"/>
            <w:vAlign w:val="bottom"/>
            <w:hideMark/>
          </w:tcPr>
          <w:p w14:paraId="707F85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739B0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B294B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A4619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E59AD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15E75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FC8E0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84EE5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65167A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C423A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34</w:t>
            </w:r>
          </w:p>
        </w:tc>
        <w:tc>
          <w:tcPr>
            <w:tcW w:w="1803" w:type="dxa"/>
            <w:tcBorders>
              <w:top w:val="nil"/>
              <w:left w:val="nil"/>
              <w:bottom w:val="single" w:sz="4" w:space="0" w:color="auto"/>
              <w:right w:val="single" w:sz="4" w:space="0" w:color="auto"/>
            </w:tcBorders>
            <w:shd w:val="clear" w:color="auto" w:fill="auto"/>
            <w:vAlign w:val="center"/>
            <w:hideMark/>
          </w:tcPr>
          <w:p w14:paraId="23D24B8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MUYUPAMPA (SUCRE)</w:t>
            </w:r>
          </w:p>
        </w:tc>
        <w:tc>
          <w:tcPr>
            <w:tcW w:w="851" w:type="dxa"/>
            <w:tcBorders>
              <w:top w:val="nil"/>
              <w:left w:val="nil"/>
              <w:bottom w:val="single" w:sz="4" w:space="0" w:color="auto"/>
              <w:right w:val="single" w:sz="4" w:space="0" w:color="auto"/>
            </w:tcBorders>
            <w:shd w:val="clear" w:color="000000" w:fill="FCD5B4"/>
            <w:vAlign w:val="bottom"/>
            <w:hideMark/>
          </w:tcPr>
          <w:p w14:paraId="55A943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89B9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39C3D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BFEB7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C177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A12DE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E6A6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B9B0D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8BE32F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C0110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35</w:t>
            </w:r>
          </w:p>
        </w:tc>
        <w:tc>
          <w:tcPr>
            <w:tcW w:w="1803" w:type="dxa"/>
            <w:tcBorders>
              <w:top w:val="nil"/>
              <w:left w:val="nil"/>
              <w:bottom w:val="single" w:sz="4" w:space="0" w:color="auto"/>
              <w:right w:val="single" w:sz="4" w:space="0" w:color="auto"/>
            </w:tcBorders>
            <w:shd w:val="clear" w:color="auto" w:fill="auto"/>
            <w:vAlign w:val="center"/>
            <w:hideMark/>
          </w:tcPr>
          <w:p w14:paraId="4FEEAB1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PAILON (SANTA CRUZ)</w:t>
            </w:r>
          </w:p>
        </w:tc>
        <w:tc>
          <w:tcPr>
            <w:tcW w:w="851" w:type="dxa"/>
            <w:tcBorders>
              <w:top w:val="nil"/>
              <w:left w:val="nil"/>
              <w:bottom w:val="single" w:sz="4" w:space="0" w:color="auto"/>
              <w:right w:val="single" w:sz="4" w:space="0" w:color="auto"/>
            </w:tcBorders>
            <w:shd w:val="clear" w:color="000000" w:fill="FCD5B4"/>
            <w:vAlign w:val="bottom"/>
            <w:hideMark/>
          </w:tcPr>
          <w:p w14:paraId="12258B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5E31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994AF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82A45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C12D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60CF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B7352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23510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AA08E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B5BF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36</w:t>
            </w:r>
          </w:p>
        </w:tc>
        <w:tc>
          <w:tcPr>
            <w:tcW w:w="1803" w:type="dxa"/>
            <w:tcBorders>
              <w:top w:val="nil"/>
              <w:left w:val="nil"/>
              <w:bottom w:val="single" w:sz="4" w:space="0" w:color="auto"/>
              <w:right w:val="single" w:sz="4" w:space="0" w:color="auto"/>
            </w:tcBorders>
            <w:shd w:val="clear" w:color="auto" w:fill="auto"/>
            <w:vAlign w:val="center"/>
            <w:hideMark/>
          </w:tcPr>
          <w:p w14:paraId="1E82D9F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PORONGO (SANTA CRUZ)</w:t>
            </w:r>
          </w:p>
        </w:tc>
        <w:tc>
          <w:tcPr>
            <w:tcW w:w="851" w:type="dxa"/>
            <w:tcBorders>
              <w:top w:val="nil"/>
              <w:left w:val="nil"/>
              <w:bottom w:val="single" w:sz="4" w:space="0" w:color="auto"/>
              <w:right w:val="single" w:sz="4" w:space="0" w:color="auto"/>
            </w:tcBorders>
            <w:shd w:val="clear" w:color="000000" w:fill="FCD5B4"/>
            <w:vAlign w:val="bottom"/>
            <w:hideMark/>
          </w:tcPr>
          <w:p w14:paraId="1CF1C7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2853E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CBA2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1756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355FF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53572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E75D0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8BDFD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B79AD4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2428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37</w:t>
            </w:r>
          </w:p>
        </w:tc>
        <w:tc>
          <w:tcPr>
            <w:tcW w:w="1803" w:type="dxa"/>
            <w:tcBorders>
              <w:top w:val="nil"/>
              <w:left w:val="nil"/>
              <w:bottom w:val="single" w:sz="4" w:space="0" w:color="auto"/>
              <w:right w:val="single" w:sz="4" w:space="0" w:color="auto"/>
            </w:tcBorders>
            <w:shd w:val="clear" w:color="auto" w:fill="auto"/>
            <w:vAlign w:val="center"/>
            <w:hideMark/>
          </w:tcPr>
          <w:p w14:paraId="772B46D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POZO DE TIGRE (SANTA CRUZ)</w:t>
            </w:r>
          </w:p>
        </w:tc>
        <w:tc>
          <w:tcPr>
            <w:tcW w:w="851" w:type="dxa"/>
            <w:tcBorders>
              <w:top w:val="nil"/>
              <w:left w:val="nil"/>
              <w:bottom w:val="single" w:sz="4" w:space="0" w:color="auto"/>
              <w:right w:val="single" w:sz="4" w:space="0" w:color="auto"/>
            </w:tcBorders>
            <w:shd w:val="clear" w:color="000000" w:fill="FCD5B4"/>
            <w:vAlign w:val="bottom"/>
            <w:hideMark/>
          </w:tcPr>
          <w:p w14:paraId="5249DF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00D4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5E1DC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4E416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48E0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FCCC2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D4FF7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FE190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6AC364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F831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38</w:t>
            </w:r>
          </w:p>
        </w:tc>
        <w:tc>
          <w:tcPr>
            <w:tcW w:w="1803" w:type="dxa"/>
            <w:tcBorders>
              <w:top w:val="nil"/>
              <w:left w:val="nil"/>
              <w:bottom w:val="single" w:sz="4" w:space="0" w:color="auto"/>
              <w:right w:val="single" w:sz="4" w:space="0" w:color="auto"/>
            </w:tcBorders>
            <w:shd w:val="clear" w:color="auto" w:fill="auto"/>
            <w:vAlign w:val="center"/>
            <w:hideMark/>
          </w:tcPr>
          <w:p w14:paraId="3D9EAFC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PUERTO EVO (PANDO)</w:t>
            </w:r>
          </w:p>
        </w:tc>
        <w:tc>
          <w:tcPr>
            <w:tcW w:w="851" w:type="dxa"/>
            <w:tcBorders>
              <w:top w:val="nil"/>
              <w:left w:val="nil"/>
              <w:bottom w:val="single" w:sz="4" w:space="0" w:color="auto"/>
              <w:right w:val="single" w:sz="4" w:space="0" w:color="auto"/>
            </w:tcBorders>
            <w:shd w:val="clear" w:color="000000" w:fill="FCD5B4"/>
            <w:vAlign w:val="bottom"/>
            <w:hideMark/>
          </w:tcPr>
          <w:p w14:paraId="0BCB19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9474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4850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3D05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40982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BE42C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B7DD4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5422C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787ADBD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AB74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39</w:t>
            </w:r>
          </w:p>
        </w:tc>
        <w:tc>
          <w:tcPr>
            <w:tcW w:w="1803" w:type="dxa"/>
            <w:tcBorders>
              <w:top w:val="nil"/>
              <w:left w:val="nil"/>
              <w:bottom w:val="single" w:sz="4" w:space="0" w:color="auto"/>
              <w:right w:val="single" w:sz="4" w:space="0" w:color="auto"/>
            </w:tcBorders>
            <w:shd w:val="clear" w:color="auto" w:fill="auto"/>
            <w:vAlign w:val="center"/>
            <w:hideMark/>
          </w:tcPr>
          <w:p w14:paraId="37958EA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CAIGUA (CAIGUA)</w:t>
            </w:r>
          </w:p>
        </w:tc>
        <w:tc>
          <w:tcPr>
            <w:tcW w:w="851" w:type="dxa"/>
            <w:tcBorders>
              <w:top w:val="nil"/>
              <w:left w:val="nil"/>
              <w:bottom w:val="single" w:sz="4" w:space="0" w:color="auto"/>
              <w:right w:val="single" w:sz="4" w:space="0" w:color="auto"/>
            </w:tcBorders>
            <w:shd w:val="clear" w:color="000000" w:fill="FCD5B4"/>
            <w:vAlign w:val="bottom"/>
            <w:hideMark/>
          </w:tcPr>
          <w:p w14:paraId="7F8EC3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2FBA57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B0672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5A2D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B8265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4797B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37889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22FA2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0FFEDD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5106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40</w:t>
            </w:r>
          </w:p>
        </w:tc>
        <w:tc>
          <w:tcPr>
            <w:tcW w:w="1803" w:type="dxa"/>
            <w:tcBorders>
              <w:top w:val="nil"/>
              <w:left w:val="nil"/>
              <w:bottom w:val="single" w:sz="4" w:space="0" w:color="auto"/>
              <w:right w:val="single" w:sz="4" w:space="0" w:color="auto"/>
            </w:tcBorders>
            <w:shd w:val="clear" w:color="auto" w:fill="auto"/>
            <w:vAlign w:val="center"/>
            <w:hideMark/>
          </w:tcPr>
          <w:p w14:paraId="6B77FD2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IBOPEITY (IBOPEITY)</w:t>
            </w:r>
          </w:p>
        </w:tc>
        <w:tc>
          <w:tcPr>
            <w:tcW w:w="851" w:type="dxa"/>
            <w:tcBorders>
              <w:top w:val="nil"/>
              <w:left w:val="nil"/>
              <w:bottom w:val="single" w:sz="4" w:space="0" w:color="auto"/>
              <w:right w:val="single" w:sz="4" w:space="0" w:color="auto"/>
            </w:tcBorders>
            <w:shd w:val="clear" w:color="000000" w:fill="FCD5B4"/>
            <w:vAlign w:val="bottom"/>
            <w:hideMark/>
          </w:tcPr>
          <w:p w14:paraId="75383A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2FF9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094F0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CD226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5177A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50D4DE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165B1C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561B8E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685BD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54C6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41</w:t>
            </w:r>
          </w:p>
        </w:tc>
        <w:tc>
          <w:tcPr>
            <w:tcW w:w="1803" w:type="dxa"/>
            <w:tcBorders>
              <w:top w:val="nil"/>
              <w:left w:val="nil"/>
              <w:bottom w:val="single" w:sz="4" w:space="0" w:color="auto"/>
              <w:right w:val="single" w:sz="4" w:space="0" w:color="auto"/>
            </w:tcBorders>
            <w:shd w:val="clear" w:color="auto" w:fill="auto"/>
            <w:vAlign w:val="center"/>
            <w:hideMark/>
          </w:tcPr>
          <w:p w14:paraId="60472B7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NARANJOS (SANTA CRUZ)</w:t>
            </w:r>
          </w:p>
        </w:tc>
        <w:tc>
          <w:tcPr>
            <w:tcW w:w="851" w:type="dxa"/>
            <w:tcBorders>
              <w:top w:val="nil"/>
              <w:left w:val="nil"/>
              <w:bottom w:val="single" w:sz="4" w:space="0" w:color="auto"/>
              <w:right w:val="single" w:sz="4" w:space="0" w:color="auto"/>
            </w:tcBorders>
            <w:shd w:val="clear" w:color="000000" w:fill="FCD5B4"/>
            <w:vAlign w:val="bottom"/>
            <w:hideMark/>
          </w:tcPr>
          <w:p w14:paraId="255C66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CA96A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02B8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26138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6B1DA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007A6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98C9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077C2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925D2F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79799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42</w:t>
            </w:r>
          </w:p>
        </w:tc>
        <w:tc>
          <w:tcPr>
            <w:tcW w:w="1803" w:type="dxa"/>
            <w:tcBorders>
              <w:top w:val="nil"/>
              <w:left w:val="nil"/>
              <w:bottom w:val="single" w:sz="4" w:space="0" w:color="auto"/>
              <w:right w:val="single" w:sz="4" w:space="0" w:color="auto"/>
            </w:tcBorders>
            <w:shd w:val="clear" w:color="auto" w:fill="auto"/>
            <w:vAlign w:val="center"/>
            <w:hideMark/>
          </w:tcPr>
          <w:p w14:paraId="1DD6602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w:t>
            </w:r>
          </w:p>
        </w:tc>
        <w:tc>
          <w:tcPr>
            <w:tcW w:w="851" w:type="dxa"/>
            <w:tcBorders>
              <w:top w:val="nil"/>
              <w:left w:val="nil"/>
              <w:bottom w:val="single" w:sz="4" w:space="0" w:color="auto"/>
              <w:right w:val="single" w:sz="4" w:space="0" w:color="auto"/>
            </w:tcBorders>
            <w:shd w:val="clear" w:color="000000" w:fill="FCD5B4"/>
            <w:vAlign w:val="bottom"/>
            <w:hideMark/>
          </w:tcPr>
          <w:p w14:paraId="4434BF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98A0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8527A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F4214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2347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5823C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061575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16134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C946C3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1AB6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43</w:t>
            </w:r>
          </w:p>
        </w:tc>
        <w:tc>
          <w:tcPr>
            <w:tcW w:w="1803" w:type="dxa"/>
            <w:tcBorders>
              <w:top w:val="nil"/>
              <w:left w:val="nil"/>
              <w:bottom w:val="single" w:sz="4" w:space="0" w:color="auto"/>
              <w:right w:val="single" w:sz="4" w:space="0" w:color="auto"/>
            </w:tcBorders>
            <w:shd w:val="clear" w:color="auto" w:fill="auto"/>
            <w:vAlign w:val="center"/>
            <w:hideMark/>
          </w:tcPr>
          <w:p w14:paraId="7AE3C05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S.PEDRO BOLPEBRA (PANDO)</w:t>
            </w:r>
          </w:p>
        </w:tc>
        <w:tc>
          <w:tcPr>
            <w:tcW w:w="851" w:type="dxa"/>
            <w:tcBorders>
              <w:top w:val="nil"/>
              <w:left w:val="nil"/>
              <w:bottom w:val="single" w:sz="4" w:space="0" w:color="auto"/>
              <w:right w:val="single" w:sz="4" w:space="0" w:color="auto"/>
            </w:tcBorders>
            <w:shd w:val="clear" w:color="000000" w:fill="FCD5B4"/>
            <w:vAlign w:val="bottom"/>
            <w:hideMark/>
          </w:tcPr>
          <w:p w14:paraId="0E56E3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5470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6282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E2E33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D6A04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73FFB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9BE4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39CAC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EFED7F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07A5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44</w:t>
            </w:r>
          </w:p>
        </w:tc>
        <w:tc>
          <w:tcPr>
            <w:tcW w:w="1803" w:type="dxa"/>
            <w:tcBorders>
              <w:top w:val="nil"/>
              <w:left w:val="nil"/>
              <w:bottom w:val="single" w:sz="4" w:space="0" w:color="auto"/>
              <w:right w:val="single" w:sz="4" w:space="0" w:color="auto"/>
            </w:tcBorders>
            <w:shd w:val="clear" w:color="auto" w:fill="auto"/>
            <w:vAlign w:val="center"/>
            <w:hideMark/>
          </w:tcPr>
          <w:p w14:paraId="51609E0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ALBERTO (SAN ALBERTO)</w:t>
            </w:r>
          </w:p>
        </w:tc>
        <w:tc>
          <w:tcPr>
            <w:tcW w:w="851" w:type="dxa"/>
            <w:tcBorders>
              <w:top w:val="nil"/>
              <w:left w:val="nil"/>
              <w:bottom w:val="single" w:sz="4" w:space="0" w:color="auto"/>
              <w:right w:val="single" w:sz="4" w:space="0" w:color="auto"/>
            </w:tcBorders>
            <w:shd w:val="clear" w:color="000000" w:fill="FCD5B4"/>
            <w:vAlign w:val="bottom"/>
            <w:hideMark/>
          </w:tcPr>
          <w:p w14:paraId="029B75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0EF96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273B8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6B6F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096E8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86153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8BD20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A90C5B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0A17D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1AF5B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45</w:t>
            </w:r>
          </w:p>
        </w:tc>
        <w:tc>
          <w:tcPr>
            <w:tcW w:w="1803" w:type="dxa"/>
            <w:tcBorders>
              <w:top w:val="nil"/>
              <w:left w:val="nil"/>
              <w:bottom w:val="single" w:sz="4" w:space="0" w:color="auto"/>
              <w:right w:val="single" w:sz="4" w:space="0" w:color="auto"/>
            </w:tcBorders>
            <w:shd w:val="clear" w:color="auto" w:fill="auto"/>
            <w:vAlign w:val="center"/>
            <w:hideMark/>
          </w:tcPr>
          <w:p w14:paraId="5F56D9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vAlign w:val="bottom"/>
            <w:hideMark/>
          </w:tcPr>
          <w:p w14:paraId="21ED86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0547D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45DA6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7C88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1EDAA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5BCD0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799CF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2CD3F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58450A6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941AD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46</w:t>
            </w:r>
          </w:p>
        </w:tc>
        <w:tc>
          <w:tcPr>
            <w:tcW w:w="1803" w:type="dxa"/>
            <w:tcBorders>
              <w:top w:val="nil"/>
              <w:left w:val="nil"/>
              <w:bottom w:val="single" w:sz="4" w:space="0" w:color="auto"/>
              <w:right w:val="single" w:sz="4" w:space="0" w:color="auto"/>
            </w:tcBorders>
            <w:shd w:val="clear" w:color="auto" w:fill="auto"/>
            <w:vAlign w:val="center"/>
            <w:hideMark/>
          </w:tcPr>
          <w:p w14:paraId="07A842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IGNACIO MOXOS (TRINIDAD)</w:t>
            </w:r>
          </w:p>
        </w:tc>
        <w:tc>
          <w:tcPr>
            <w:tcW w:w="851" w:type="dxa"/>
            <w:tcBorders>
              <w:top w:val="nil"/>
              <w:left w:val="nil"/>
              <w:bottom w:val="single" w:sz="4" w:space="0" w:color="auto"/>
              <w:right w:val="single" w:sz="4" w:space="0" w:color="auto"/>
            </w:tcBorders>
            <w:shd w:val="clear" w:color="000000" w:fill="FCD5B4"/>
            <w:vAlign w:val="bottom"/>
            <w:hideMark/>
          </w:tcPr>
          <w:p w14:paraId="5D01E4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CB12A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3C7F6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95A8F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23F90D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BA562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2AF58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BE4EC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6E540B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AC26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47</w:t>
            </w:r>
          </w:p>
        </w:tc>
        <w:tc>
          <w:tcPr>
            <w:tcW w:w="1803" w:type="dxa"/>
            <w:tcBorders>
              <w:top w:val="nil"/>
              <w:left w:val="nil"/>
              <w:bottom w:val="single" w:sz="4" w:space="0" w:color="auto"/>
              <w:right w:val="single" w:sz="4" w:space="0" w:color="auto"/>
            </w:tcBorders>
            <w:shd w:val="clear" w:color="000000" w:fill="FFFFFF"/>
            <w:vAlign w:val="center"/>
            <w:hideMark/>
          </w:tcPr>
          <w:p w14:paraId="464DA84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JOSÉ DE CHIQUITOS</w:t>
            </w:r>
          </w:p>
        </w:tc>
        <w:tc>
          <w:tcPr>
            <w:tcW w:w="851" w:type="dxa"/>
            <w:tcBorders>
              <w:top w:val="nil"/>
              <w:left w:val="nil"/>
              <w:bottom w:val="single" w:sz="4" w:space="0" w:color="auto"/>
              <w:right w:val="single" w:sz="4" w:space="0" w:color="auto"/>
            </w:tcBorders>
            <w:shd w:val="clear" w:color="000000" w:fill="FCD5B4"/>
            <w:vAlign w:val="bottom"/>
            <w:hideMark/>
          </w:tcPr>
          <w:p w14:paraId="2C3CC8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2F0AF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686B6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17E8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54A8C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7ED07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B4F2F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7F0AB3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A88E35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3F056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48</w:t>
            </w:r>
          </w:p>
        </w:tc>
        <w:tc>
          <w:tcPr>
            <w:tcW w:w="1803" w:type="dxa"/>
            <w:tcBorders>
              <w:top w:val="nil"/>
              <w:left w:val="nil"/>
              <w:bottom w:val="single" w:sz="4" w:space="0" w:color="auto"/>
              <w:right w:val="single" w:sz="4" w:space="0" w:color="auto"/>
            </w:tcBorders>
            <w:shd w:val="clear" w:color="000000" w:fill="FFFFFF"/>
            <w:vAlign w:val="center"/>
            <w:hideMark/>
          </w:tcPr>
          <w:p w14:paraId="16423B5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SAN IGNACIO DE VELASCO </w:t>
            </w:r>
          </w:p>
        </w:tc>
        <w:tc>
          <w:tcPr>
            <w:tcW w:w="851" w:type="dxa"/>
            <w:tcBorders>
              <w:top w:val="nil"/>
              <w:left w:val="nil"/>
              <w:bottom w:val="single" w:sz="4" w:space="0" w:color="auto"/>
              <w:right w:val="single" w:sz="4" w:space="0" w:color="auto"/>
            </w:tcBorders>
            <w:shd w:val="clear" w:color="000000" w:fill="FCD5B4"/>
            <w:vAlign w:val="bottom"/>
            <w:hideMark/>
          </w:tcPr>
          <w:p w14:paraId="05EAB8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8B39A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486D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E8D17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BDA4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75BEB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C7237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4DA01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6F40B1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085B5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49</w:t>
            </w:r>
          </w:p>
        </w:tc>
        <w:tc>
          <w:tcPr>
            <w:tcW w:w="1803" w:type="dxa"/>
            <w:tcBorders>
              <w:top w:val="nil"/>
              <w:left w:val="nil"/>
              <w:bottom w:val="single" w:sz="4" w:space="0" w:color="auto"/>
              <w:right w:val="single" w:sz="4" w:space="0" w:color="auto"/>
            </w:tcBorders>
            <w:shd w:val="clear" w:color="auto" w:fill="auto"/>
            <w:vAlign w:val="center"/>
            <w:hideMark/>
          </w:tcPr>
          <w:p w14:paraId="7483766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JOSE DEL TORNO (SANTA CRUZ)</w:t>
            </w:r>
          </w:p>
        </w:tc>
        <w:tc>
          <w:tcPr>
            <w:tcW w:w="851" w:type="dxa"/>
            <w:tcBorders>
              <w:top w:val="nil"/>
              <w:left w:val="nil"/>
              <w:bottom w:val="single" w:sz="4" w:space="0" w:color="auto"/>
              <w:right w:val="single" w:sz="4" w:space="0" w:color="auto"/>
            </w:tcBorders>
            <w:shd w:val="clear" w:color="000000" w:fill="FCD5B4"/>
            <w:vAlign w:val="bottom"/>
            <w:hideMark/>
          </w:tcPr>
          <w:p w14:paraId="72613F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7D0F0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5AB03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BA26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C6B62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5EB7D1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CFEBA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34130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199015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5B94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50</w:t>
            </w:r>
          </w:p>
        </w:tc>
        <w:tc>
          <w:tcPr>
            <w:tcW w:w="1803" w:type="dxa"/>
            <w:tcBorders>
              <w:top w:val="nil"/>
              <w:left w:val="nil"/>
              <w:bottom w:val="single" w:sz="4" w:space="0" w:color="auto"/>
              <w:right w:val="single" w:sz="4" w:space="0" w:color="auto"/>
            </w:tcBorders>
            <w:shd w:val="clear" w:color="auto" w:fill="auto"/>
            <w:vAlign w:val="center"/>
            <w:hideMark/>
          </w:tcPr>
          <w:p w14:paraId="3362B63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JULIAN (SANTA CRUZ)</w:t>
            </w:r>
          </w:p>
        </w:tc>
        <w:tc>
          <w:tcPr>
            <w:tcW w:w="851" w:type="dxa"/>
            <w:tcBorders>
              <w:top w:val="nil"/>
              <w:left w:val="nil"/>
              <w:bottom w:val="single" w:sz="4" w:space="0" w:color="auto"/>
              <w:right w:val="single" w:sz="4" w:space="0" w:color="auto"/>
            </w:tcBorders>
            <w:shd w:val="clear" w:color="000000" w:fill="FCD5B4"/>
            <w:vAlign w:val="bottom"/>
            <w:hideMark/>
          </w:tcPr>
          <w:p w14:paraId="6CF442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1A62F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F665C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4E585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44FF2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A0F2A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2E1F3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134CC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C27CF2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5D61E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51</w:t>
            </w:r>
          </w:p>
        </w:tc>
        <w:tc>
          <w:tcPr>
            <w:tcW w:w="1803" w:type="dxa"/>
            <w:tcBorders>
              <w:top w:val="nil"/>
              <w:left w:val="nil"/>
              <w:bottom w:val="single" w:sz="4" w:space="0" w:color="auto"/>
              <w:right w:val="single" w:sz="4" w:space="0" w:color="auto"/>
            </w:tcBorders>
            <w:shd w:val="clear" w:color="auto" w:fill="auto"/>
            <w:vAlign w:val="center"/>
            <w:hideMark/>
          </w:tcPr>
          <w:p w14:paraId="024CE88B" w14:textId="77777777" w:rsidR="00CA3719" w:rsidRPr="00CA3719" w:rsidRDefault="00CA3719" w:rsidP="00CA3719">
            <w:pPr>
              <w:rPr>
                <w:rFonts w:ascii="Calibri" w:hAnsi="Calibri"/>
                <w:color w:val="000000"/>
                <w:sz w:val="20"/>
                <w:szCs w:val="20"/>
                <w:lang w:val="es-BO" w:eastAsia="es-BO"/>
              </w:rPr>
            </w:pPr>
            <w:r w:rsidRPr="00CA3719">
              <w:rPr>
                <w:rFonts w:ascii="Calibri" w:hAnsi="Calibri"/>
                <w:color w:val="000000"/>
                <w:sz w:val="20"/>
                <w:szCs w:val="20"/>
                <w:lang w:val="es-BO" w:eastAsia="es-BO"/>
              </w:rPr>
              <w:t>SAN MIGUEL DE CHIQUITOS (SANTA CRUZ)</w:t>
            </w:r>
          </w:p>
        </w:tc>
        <w:tc>
          <w:tcPr>
            <w:tcW w:w="851" w:type="dxa"/>
            <w:tcBorders>
              <w:top w:val="nil"/>
              <w:left w:val="nil"/>
              <w:bottom w:val="single" w:sz="4" w:space="0" w:color="auto"/>
              <w:right w:val="single" w:sz="4" w:space="0" w:color="auto"/>
            </w:tcBorders>
            <w:shd w:val="clear" w:color="000000" w:fill="FCD5B4"/>
            <w:vAlign w:val="bottom"/>
            <w:hideMark/>
          </w:tcPr>
          <w:p w14:paraId="5B81D8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6D4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E1466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FA3E4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D7238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1F5E5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17400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A3F5E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4658A8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E43F1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52</w:t>
            </w:r>
          </w:p>
        </w:tc>
        <w:tc>
          <w:tcPr>
            <w:tcW w:w="1803" w:type="dxa"/>
            <w:tcBorders>
              <w:top w:val="nil"/>
              <w:left w:val="nil"/>
              <w:bottom w:val="single" w:sz="4" w:space="0" w:color="auto"/>
              <w:right w:val="single" w:sz="4" w:space="0" w:color="auto"/>
            </w:tcBorders>
            <w:shd w:val="clear" w:color="auto" w:fill="auto"/>
            <w:vAlign w:val="center"/>
            <w:hideMark/>
          </w:tcPr>
          <w:p w14:paraId="2F9C3FB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PEDRO BUENA VIST (POTOSI)</w:t>
            </w:r>
          </w:p>
        </w:tc>
        <w:tc>
          <w:tcPr>
            <w:tcW w:w="851" w:type="dxa"/>
            <w:tcBorders>
              <w:top w:val="nil"/>
              <w:left w:val="nil"/>
              <w:bottom w:val="single" w:sz="4" w:space="0" w:color="auto"/>
              <w:right w:val="single" w:sz="4" w:space="0" w:color="auto"/>
            </w:tcBorders>
            <w:shd w:val="clear" w:color="000000" w:fill="FCD5B4"/>
            <w:vAlign w:val="bottom"/>
            <w:hideMark/>
          </w:tcPr>
          <w:p w14:paraId="184501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4D25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CAA3C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9E97D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88F2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9C47A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1A988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FE6CD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1E2FCE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68022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53</w:t>
            </w:r>
          </w:p>
        </w:tc>
        <w:tc>
          <w:tcPr>
            <w:tcW w:w="1803" w:type="dxa"/>
            <w:tcBorders>
              <w:top w:val="nil"/>
              <w:left w:val="nil"/>
              <w:bottom w:val="single" w:sz="4" w:space="0" w:color="auto"/>
              <w:right w:val="single" w:sz="4" w:space="0" w:color="auto"/>
            </w:tcBorders>
            <w:shd w:val="clear" w:color="auto" w:fill="auto"/>
            <w:vAlign w:val="center"/>
            <w:hideMark/>
          </w:tcPr>
          <w:p w14:paraId="2CAFD15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SALVADOR (COCHABAMBA)</w:t>
            </w:r>
          </w:p>
        </w:tc>
        <w:tc>
          <w:tcPr>
            <w:tcW w:w="851" w:type="dxa"/>
            <w:tcBorders>
              <w:top w:val="nil"/>
              <w:left w:val="nil"/>
              <w:bottom w:val="single" w:sz="4" w:space="0" w:color="auto"/>
              <w:right w:val="single" w:sz="4" w:space="0" w:color="auto"/>
            </w:tcBorders>
            <w:shd w:val="clear" w:color="000000" w:fill="FCD5B4"/>
            <w:vAlign w:val="bottom"/>
            <w:hideMark/>
          </w:tcPr>
          <w:p w14:paraId="6FFEBE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ADD96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1D51AC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770EC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23D44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38C8D6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2198D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944DD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39798A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C0CB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54</w:t>
            </w:r>
          </w:p>
        </w:tc>
        <w:tc>
          <w:tcPr>
            <w:tcW w:w="1803" w:type="dxa"/>
            <w:tcBorders>
              <w:top w:val="nil"/>
              <w:left w:val="nil"/>
              <w:bottom w:val="single" w:sz="4" w:space="0" w:color="auto"/>
              <w:right w:val="single" w:sz="4" w:space="0" w:color="auto"/>
            </w:tcBorders>
            <w:shd w:val="clear" w:color="auto" w:fill="auto"/>
            <w:vAlign w:val="center"/>
            <w:hideMark/>
          </w:tcPr>
          <w:p w14:paraId="4FDC13C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ELENA (SANTA CRUZ)</w:t>
            </w:r>
          </w:p>
        </w:tc>
        <w:tc>
          <w:tcPr>
            <w:tcW w:w="851" w:type="dxa"/>
            <w:tcBorders>
              <w:top w:val="nil"/>
              <w:left w:val="nil"/>
              <w:bottom w:val="single" w:sz="4" w:space="0" w:color="auto"/>
              <w:right w:val="single" w:sz="4" w:space="0" w:color="auto"/>
            </w:tcBorders>
            <w:shd w:val="clear" w:color="000000" w:fill="FCD5B4"/>
            <w:vAlign w:val="bottom"/>
            <w:hideMark/>
          </w:tcPr>
          <w:p w14:paraId="48F0CE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2391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8682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7550F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4FB6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E09211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F4650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77A22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4A0400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9C907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55</w:t>
            </w:r>
          </w:p>
        </w:tc>
        <w:tc>
          <w:tcPr>
            <w:tcW w:w="1803" w:type="dxa"/>
            <w:tcBorders>
              <w:top w:val="nil"/>
              <w:left w:val="nil"/>
              <w:bottom w:val="single" w:sz="4" w:space="0" w:color="auto"/>
              <w:right w:val="single" w:sz="4" w:space="0" w:color="auto"/>
            </w:tcBorders>
            <w:shd w:val="clear" w:color="auto" w:fill="auto"/>
            <w:vAlign w:val="center"/>
            <w:hideMark/>
          </w:tcPr>
          <w:p w14:paraId="402CE89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VIGO (TRINIDAD)</w:t>
            </w:r>
          </w:p>
        </w:tc>
        <w:tc>
          <w:tcPr>
            <w:tcW w:w="851" w:type="dxa"/>
            <w:tcBorders>
              <w:top w:val="nil"/>
              <w:left w:val="nil"/>
              <w:bottom w:val="single" w:sz="4" w:space="0" w:color="auto"/>
              <w:right w:val="single" w:sz="4" w:space="0" w:color="auto"/>
            </w:tcBorders>
            <w:shd w:val="clear" w:color="000000" w:fill="FCD5B4"/>
            <w:vAlign w:val="bottom"/>
            <w:hideMark/>
          </w:tcPr>
          <w:p w14:paraId="15E470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B80C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AC6A3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16F4F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63CD9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76906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3324BC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B90FF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D275A9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2C48E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56</w:t>
            </w:r>
          </w:p>
        </w:tc>
        <w:tc>
          <w:tcPr>
            <w:tcW w:w="1803" w:type="dxa"/>
            <w:tcBorders>
              <w:top w:val="nil"/>
              <w:left w:val="nil"/>
              <w:bottom w:val="single" w:sz="4" w:space="0" w:color="auto"/>
              <w:right w:val="single" w:sz="4" w:space="0" w:color="auto"/>
            </w:tcBorders>
            <w:shd w:val="clear" w:color="auto" w:fill="auto"/>
            <w:vAlign w:val="center"/>
            <w:hideMark/>
          </w:tcPr>
          <w:p w14:paraId="19A4550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SINCHI WARA (POTOSI)</w:t>
            </w:r>
          </w:p>
        </w:tc>
        <w:tc>
          <w:tcPr>
            <w:tcW w:w="851" w:type="dxa"/>
            <w:tcBorders>
              <w:top w:val="nil"/>
              <w:left w:val="nil"/>
              <w:bottom w:val="single" w:sz="4" w:space="0" w:color="auto"/>
              <w:right w:val="single" w:sz="4" w:space="0" w:color="auto"/>
            </w:tcBorders>
            <w:shd w:val="clear" w:color="000000" w:fill="FCD5B4"/>
            <w:vAlign w:val="bottom"/>
            <w:hideMark/>
          </w:tcPr>
          <w:p w14:paraId="505ED7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16F71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B534FD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2B7B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D1E2F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A0565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03C1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719A0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5EEBC5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9CB9B5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57</w:t>
            </w:r>
          </w:p>
        </w:tc>
        <w:tc>
          <w:tcPr>
            <w:tcW w:w="1803" w:type="dxa"/>
            <w:tcBorders>
              <w:top w:val="nil"/>
              <w:left w:val="nil"/>
              <w:bottom w:val="single" w:sz="4" w:space="0" w:color="auto"/>
              <w:right w:val="single" w:sz="4" w:space="0" w:color="auto"/>
            </w:tcBorders>
            <w:shd w:val="clear" w:color="auto" w:fill="auto"/>
            <w:vAlign w:val="center"/>
            <w:hideMark/>
          </w:tcPr>
          <w:p w14:paraId="63141B5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TIQUIPAYA (COCHABAMBA)</w:t>
            </w:r>
          </w:p>
        </w:tc>
        <w:tc>
          <w:tcPr>
            <w:tcW w:w="851" w:type="dxa"/>
            <w:tcBorders>
              <w:top w:val="nil"/>
              <w:left w:val="nil"/>
              <w:bottom w:val="single" w:sz="4" w:space="0" w:color="auto"/>
              <w:right w:val="single" w:sz="4" w:space="0" w:color="auto"/>
            </w:tcBorders>
            <w:shd w:val="clear" w:color="000000" w:fill="FCD5B4"/>
            <w:vAlign w:val="bottom"/>
            <w:hideMark/>
          </w:tcPr>
          <w:p w14:paraId="1568FF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810E6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69FE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C4312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42DA9C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6D675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69A3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BB265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F2FBE3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2BB77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58</w:t>
            </w:r>
          </w:p>
        </w:tc>
        <w:tc>
          <w:tcPr>
            <w:tcW w:w="1803" w:type="dxa"/>
            <w:tcBorders>
              <w:top w:val="nil"/>
              <w:left w:val="nil"/>
              <w:bottom w:val="single" w:sz="4" w:space="0" w:color="auto"/>
              <w:right w:val="single" w:sz="4" w:space="0" w:color="auto"/>
            </w:tcBorders>
            <w:shd w:val="clear" w:color="auto" w:fill="auto"/>
            <w:vAlign w:val="center"/>
            <w:hideMark/>
          </w:tcPr>
          <w:p w14:paraId="0CE137B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TUTI - TAPACARI (COCHABAMBA)</w:t>
            </w:r>
          </w:p>
        </w:tc>
        <w:tc>
          <w:tcPr>
            <w:tcW w:w="851" w:type="dxa"/>
            <w:tcBorders>
              <w:top w:val="nil"/>
              <w:left w:val="nil"/>
              <w:bottom w:val="single" w:sz="4" w:space="0" w:color="auto"/>
              <w:right w:val="single" w:sz="4" w:space="0" w:color="auto"/>
            </w:tcBorders>
            <w:shd w:val="clear" w:color="000000" w:fill="FCD5B4"/>
            <w:vAlign w:val="bottom"/>
            <w:hideMark/>
          </w:tcPr>
          <w:p w14:paraId="372313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7BFC6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33BB6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D5B7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E6CF2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2A704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C5EFF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37A20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3F7C913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A267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59</w:t>
            </w:r>
          </w:p>
        </w:tc>
        <w:tc>
          <w:tcPr>
            <w:tcW w:w="1803" w:type="dxa"/>
            <w:tcBorders>
              <w:top w:val="nil"/>
              <w:left w:val="nil"/>
              <w:bottom w:val="single" w:sz="4" w:space="0" w:color="auto"/>
              <w:right w:val="single" w:sz="4" w:space="0" w:color="auto"/>
            </w:tcBorders>
            <w:shd w:val="clear" w:color="000000" w:fill="FFFFFF"/>
            <w:vAlign w:val="center"/>
            <w:hideMark/>
          </w:tcPr>
          <w:p w14:paraId="0266BA0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UYUNI (POTOSI)</w:t>
            </w:r>
          </w:p>
        </w:tc>
        <w:tc>
          <w:tcPr>
            <w:tcW w:w="851" w:type="dxa"/>
            <w:tcBorders>
              <w:top w:val="nil"/>
              <w:left w:val="nil"/>
              <w:bottom w:val="single" w:sz="4" w:space="0" w:color="auto"/>
              <w:right w:val="single" w:sz="4" w:space="0" w:color="auto"/>
            </w:tcBorders>
            <w:shd w:val="clear" w:color="000000" w:fill="FCD5B4"/>
            <w:vAlign w:val="bottom"/>
            <w:hideMark/>
          </w:tcPr>
          <w:p w14:paraId="39FC95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0B0C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4F20C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D0F22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EE675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A3C0C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CBCBC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F9B2F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A526CE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8DAAB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60</w:t>
            </w:r>
          </w:p>
        </w:tc>
        <w:tc>
          <w:tcPr>
            <w:tcW w:w="1803" w:type="dxa"/>
            <w:tcBorders>
              <w:top w:val="nil"/>
              <w:left w:val="nil"/>
              <w:bottom w:val="single" w:sz="4" w:space="0" w:color="auto"/>
              <w:right w:val="single" w:sz="4" w:space="0" w:color="auto"/>
            </w:tcBorders>
            <w:shd w:val="clear" w:color="auto" w:fill="auto"/>
            <w:vAlign w:val="center"/>
            <w:hideMark/>
          </w:tcPr>
          <w:p w14:paraId="67E5441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VALENCIANI (LA PAZ)</w:t>
            </w:r>
          </w:p>
        </w:tc>
        <w:tc>
          <w:tcPr>
            <w:tcW w:w="851" w:type="dxa"/>
            <w:tcBorders>
              <w:top w:val="nil"/>
              <w:left w:val="nil"/>
              <w:bottom w:val="single" w:sz="4" w:space="0" w:color="auto"/>
              <w:right w:val="single" w:sz="4" w:space="0" w:color="auto"/>
            </w:tcBorders>
            <w:shd w:val="clear" w:color="000000" w:fill="FCD5B4"/>
            <w:vAlign w:val="bottom"/>
            <w:hideMark/>
          </w:tcPr>
          <w:p w14:paraId="617244C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C479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77618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886F6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C9C5C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587FE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D427A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A60B0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EF53D1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27F4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61</w:t>
            </w:r>
          </w:p>
        </w:tc>
        <w:tc>
          <w:tcPr>
            <w:tcW w:w="1803" w:type="dxa"/>
            <w:tcBorders>
              <w:top w:val="nil"/>
              <w:left w:val="nil"/>
              <w:bottom w:val="single" w:sz="4" w:space="0" w:color="auto"/>
              <w:right w:val="single" w:sz="4" w:space="0" w:color="auto"/>
            </w:tcBorders>
            <w:shd w:val="clear" w:color="auto" w:fill="auto"/>
            <w:vAlign w:val="center"/>
            <w:hideMark/>
          </w:tcPr>
          <w:p w14:paraId="02CBF5F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VALPARAÍSO (PANDO)</w:t>
            </w:r>
          </w:p>
        </w:tc>
        <w:tc>
          <w:tcPr>
            <w:tcW w:w="851" w:type="dxa"/>
            <w:tcBorders>
              <w:top w:val="nil"/>
              <w:left w:val="nil"/>
              <w:bottom w:val="single" w:sz="4" w:space="0" w:color="auto"/>
              <w:right w:val="single" w:sz="4" w:space="0" w:color="auto"/>
            </w:tcBorders>
            <w:shd w:val="clear" w:color="000000" w:fill="FCD5B4"/>
            <w:vAlign w:val="bottom"/>
            <w:hideMark/>
          </w:tcPr>
          <w:p w14:paraId="65A7D5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2C4E7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6FA33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78AC5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1BD27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0A217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56398D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8EC5E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7E2EB15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1366A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62</w:t>
            </w:r>
          </w:p>
        </w:tc>
        <w:tc>
          <w:tcPr>
            <w:tcW w:w="1803" w:type="dxa"/>
            <w:tcBorders>
              <w:top w:val="nil"/>
              <w:left w:val="nil"/>
              <w:bottom w:val="single" w:sz="4" w:space="0" w:color="auto"/>
              <w:right w:val="single" w:sz="4" w:space="0" w:color="auto"/>
            </w:tcBorders>
            <w:shd w:val="clear" w:color="auto" w:fill="auto"/>
            <w:vAlign w:val="center"/>
            <w:hideMark/>
          </w:tcPr>
          <w:p w14:paraId="5F9B29A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VILLA AMAZÓNICA (PANDO)</w:t>
            </w:r>
          </w:p>
        </w:tc>
        <w:tc>
          <w:tcPr>
            <w:tcW w:w="851" w:type="dxa"/>
            <w:tcBorders>
              <w:top w:val="nil"/>
              <w:left w:val="nil"/>
              <w:bottom w:val="single" w:sz="4" w:space="0" w:color="auto"/>
              <w:right w:val="single" w:sz="4" w:space="0" w:color="auto"/>
            </w:tcBorders>
            <w:shd w:val="clear" w:color="000000" w:fill="FCD5B4"/>
            <w:vAlign w:val="bottom"/>
            <w:hideMark/>
          </w:tcPr>
          <w:p w14:paraId="5E9AE5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5EAD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620C9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2ED52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578F3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C1DCE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E931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B6289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406C5D8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0566F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63</w:t>
            </w:r>
          </w:p>
        </w:tc>
        <w:tc>
          <w:tcPr>
            <w:tcW w:w="1803" w:type="dxa"/>
            <w:tcBorders>
              <w:top w:val="nil"/>
              <w:left w:val="nil"/>
              <w:bottom w:val="single" w:sz="4" w:space="0" w:color="auto"/>
              <w:right w:val="single" w:sz="4" w:space="0" w:color="auto"/>
            </w:tcBorders>
            <w:shd w:val="clear" w:color="auto" w:fill="auto"/>
            <w:vAlign w:val="center"/>
            <w:hideMark/>
          </w:tcPr>
          <w:p w14:paraId="6F0D29C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VILLA TUNARI (COCHABAMBA)</w:t>
            </w:r>
          </w:p>
        </w:tc>
        <w:tc>
          <w:tcPr>
            <w:tcW w:w="851" w:type="dxa"/>
            <w:tcBorders>
              <w:top w:val="nil"/>
              <w:left w:val="nil"/>
              <w:bottom w:val="single" w:sz="4" w:space="0" w:color="auto"/>
              <w:right w:val="single" w:sz="4" w:space="0" w:color="auto"/>
            </w:tcBorders>
            <w:shd w:val="clear" w:color="000000" w:fill="FCD5B4"/>
            <w:vAlign w:val="bottom"/>
            <w:hideMark/>
          </w:tcPr>
          <w:p w14:paraId="67078F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822B3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643C42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0C878C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CDA8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DD789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0D08D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D188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6242AA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84D9F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64</w:t>
            </w:r>
          </w:p>
        </w:tc>
        <w:tc>
          <w:tcPr>
            <w:tcW w:w="1803" w:type="dxa"/>
            <w:tcBorders>
              <w:top w:val="nil"/>
              <w:left w:val="nil"/>
              <w:bottom w:val="single" w:sz="4" w:space="0" w:color="auto"/>
              <w:right w:val="single" w:sz="4" w:space="0" w:color="auto"/>
            </w:tcBorders>
            <w:shd w:val="clear" w:color="000000" w:fill="FFFFFF"/>
            <w:vAlign w:val="center"/>
            <w:hideMark/>
          </w:tcPr>
          <w:p w14:paraId="74E9CA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VILLAMONTES </w:t>
            </w:r>
          </w:p>
        </w:tc>
        <w:tc>
          <w:tcPr>
            <w:tcW w:w="851" w:type="dxa"/>
            <w:tcBorders>
              <w:top w:val="nil"/>
              <w:left w:val="nil"/>
              <w:bottom w:val="single" w:sz="4" w:space="0" w:color="auto"/>
              <w:right w:val="single" w:sz="4" w:space="0" w:color="auto"/>
            </w:tcBorders>
            <w:shd w:val="clear" w:color="000000" w:fill="FCD5B4"/>
            <w:vAlign w:val="bottom"/>
            <w:hideMark/>
          </w:tcPr>
          <w:p w14:paraId="481308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495C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2786C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0E06A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C6522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EE0E3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47DAA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40EC8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AB5198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485B4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65</w:t>
            </w:r>
          </w:p>
        </w:tc>
        <w:tc>
          <w:tcPr>
            <w:tcW w:w="1803" w:type="dxa"/>
            <w:tcBorders>
              <w:top w:val="nil"/>
              <w:left w:val="nil"/>
              <w:bottom w:val="single" w:sz="4" w:space="0" w:color="auto"/>
              <w:right w:val="single" w:sz="4" w:space="0" w:color="auto"/>
            </w:tcBorders>
            <w:shd w:val="clear" w:color="000000" w:fill="FFFFFF"/>
            <w:vAlign w:val="center"/>
            <w:hideMark/>
          </w:tcPr>
          <w:p w14:paraId="086C0AD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VALLE GRANDE </w:t>
            </w:r>
          </w:p>
        </w:tc>
        <w:tc>
          <w:tcPr>
            <w:tcW w:w="851" w:type="dxa"/>
            <w:tcBorders>
              <w:top w:val="nil"/>
              <w:left w:val="nil"/>
              <w:bottom w:val="single" w:sz="4" w:space="0" w:color="auto"/>
              <w:right w:val="single" w:sz="4" w:space="0" w:color="auto"/>
            </w:tcBorders>
            <w:shd w:val="clear" w:color="000000" w:fill="FCD5B4"/>
            <w:vAlign w:val="bottom"/>
            <w:hideMark/>
          </w:tcPr>
          <w:p w14:paraId="33E8CB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4E113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9AF73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ADBC0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B61F3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7D9A3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35C6B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BA3EC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3EBBC0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0A15C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66</w:t>
            </w:r>
          </w:p>
        </w:tc>
        <w:tc>
          <w:tcPr>
            <w:tcW w:w="1803" w:type="dxa"/>
            <w:tcBorders>
              <w:top w:val="nil"/>
              <w:left w:val="nil"/>
              <w:bottom w:val="single" w:sz="4" w:space="0" w:color="auto"/>
              <w:right w:val="single" w:sz="4" w:space="0" w:color="auto"/>
            </w:tcBorders>
            <w:shd w:val="clear" w:color="auto" w:fill="auto"/>
            <w:vAlign w:val="center"/>
            <w:hideMark/>
          </w:tcPr>
          <w:p w14:paraId="495C3DD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WARNES (STC)</w:t>
            </w:r>
          </w:p>
        </w:tc>
        <w:tc>
          <w:tcPr>
            <w:tcW w:w="851" w:type="dxa"/>
            <w:tcBorders>
              <w:top w:val="nil"/>
              <w:left w:val="nil"/>
              <w:bottom w:val="single" w:sz="4" w:space="0" w:color="auto"/>
              <w:right w:val="single" w:sz="4" w:space="0" w:color="auto"/>
            </w:tcBorders>
            <w:shd w:val="clear" w:color="000000" w:fill="FCD5B4"/>
            <w:vAlign w:val="bottom"/>
            <w:hideMark/>
          </w:tcPr>
          <w:p w14:paraId="72BE3F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7A430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0EE92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B757D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5C80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8A84E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BE8D7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EA9D2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DBE78C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9A00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67</w:t>
            </w:r>
          </w:p>
        </w:tc>
        <w:tc>
          <w:tcPr>
            <w:tcW w:w="1803" w:type="dxa"/>
            <w:tcBorders>
              <w:top w:val="nil"/>
              <w:left w:val="nil"/>
              <w:bottom w:val="single" w:sz="4" w:space="0" w:color="auto"/>
              <w:right w:val="single" w:sz="4" w:space="0" w:color="auto"/>
            </w:tcBorders>
            <w:shd w:val="clear" w:color="auto" w:fill="auto"/>
            <w:vAlign w:val="center"/>
            <w:hideMark/>
          </w:tcPr>
          <w:p w14:paraId="4006E80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COCHABAMBA</w:t>
            </w:r>
          </w:p>
        </w:tc>
        <w:tc>
          <w:tcPr>
            <w:tcW w:w="851" w:type="dxa"/>
            <w:tcBorders>
              <w:top w:val="nil"/>
              <w:left w:val="nil"/>
              <w:bottom w:val="single" w:sz="4" w:space="0" w:color="auto"/>
              <w:right w:val="single" w:sz="4" w:space="0" w:color="auto"/>
            </w:tcBorders>
            <w:shd w:val="clear" w:color="000000" w:fill="FCD5B4"/>
            <w:vAlign w:val="bottom"/>
            <w:hideMark/>
          </w:tcPr>
          <w:p w14:paraId="63FFB7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2E64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2D2E1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F1B81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4C7C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A4219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4CDFAC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D1A1C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D33517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F2CE4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68</w:t>
            </w:r>
          </w:p>
        </w:tc>
        <w:tc>
          <w:tcPr>
            <w:tcW w:w="1803" w:type="dxa"/>
            <w:tcBorders>
              <w:top w:val="nil"/>
              <w:left w:val="nil"/>
              <w:bottom w:val="single" w:sz="4" w:space="0" w:color="auto"/>
              <w:right w:val="single" w:sz="4" w:space="0" w:color="auto"/>
            </w:tcBorders>
            <w:shd w:val="clear" w:color="auto" w:fill="auto"/>
            <w:vAlign w:val="center"/>
            <w:hideMark/>
          </w:tcPr>
          <w:p w14:paraId="283D69A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ORURO</w:t>
            </w:r>
          </w:p>
        </w:tc>
        <w:tc>
          <w:tcPr>
            <w:tcW w:w="851" w:type="dxa"/>
            <w:tcBorders>
              <w:top w:val="nil"/>
              <w:left w:val="nil"/>
              <w:bottom w:val="single" w:sz="4" w:space="0" w:color="auto"/>
              <w:right w:val="single" w:sz="4" w:space="0" w:color="auto"/>
            </w:tcBorders>
            <w:shd w:val="clear" w:color="000000" w:fill="FCD5B4"/>
            <w:vAlign w:val="bottom"/>
            <w:hideMark/>
          </w:tcPr>
          <w:p w14:paraId="570B15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F5781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0DD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6CD3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30431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2D905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ABF54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90919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0B83BE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4CA06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69</w:t>
            </w:r>
          </w:p>
        </w:tc>
        <w:tc>
          <w:tcPr>
            <w:tcW w:w="1803" w:type="dxa"/>
            <w:tcBorders>
              <w:top w:val="nil"/>
              <w:left w:val="nil"/>
              <w:bottom w:val="single" w:sz="4" w:space="0" w:color="auto"/>
              <w:right w:val="single" w:sz="4" w:space="0" w:color="auto"/>
            </w:tcBorders>
            <w:shd w:val="clear" w:color="auto" w:fill="auto"/>
            <w:vAlign w:val="center"/>
            <w:hideMark/>
          </w:tcPr>
          <w:p w14:paraId="35661BC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SUCRE</w:t>
            </w:r>
          </w:p>
        </w:tc>
        <w:tc>
          <w:tcPr>
            <w:tcW w:w="851" w:type="dxa"/>
            <w:tcBorders>
              <w:top w:val="nil"/>
              <w:left w:val="nil"/>
              <w:bottom w:val="single" w:sz="4" w:space="0" w:color="auto"/>
              <w:right w:val="single" w:sz="4" w:space="0" w:color="auto"/>
            </w:tcBorders>
            <w:shd w:val="clear" w:color="000000" w:fill="FCD5B4"/>
            <w:vAlign w:val="bottom"/>
            <w:hideMark/>
          </w:tcPr>
          <w:p w14:paraId="29439A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993C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A351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A8684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918C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BB6B0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A9E2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F490E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F818B2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6DF09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70</w:t>
            </w:r>
          </w:p>
        </w:tc>
        <w:tc>
          <w:tcPr>
            <w:tcW w:w="1803" w:type="dxa"/>
            <w:tcBorders>
              <w:top w:val="nil"/>
              <w:left w:val="nil"/>
              <w:bottom w:val="single" w:sz="4" w:space="0" w:color="auto"/>
              <w:right w:val="single" w:sz="4" w:space="0" w:color="auto"/>
            </w:tcBorders>
            <w:shd w:val="clear" w:color="000000" w:fill="FFFFFF"/>
            <w:vAlign w:val="center"/>
            <w:hideMark/>
          </w:tcPr>
          <w:p w14:paraId="6577766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PUERTO SUÁREZ</w:t>
            </w:r>
          </w:p>
        </w:tc>
        <w:tc>
          <w:tcPr>
            <w:tcW w:w="851" w:type="dxa"/>
            <w:tcBorders>
              <w:top w:val="nil"/>
              <w:left w:val="nil"/>
              <w:bottom w:val="single" w:sz="4" w:space="0" w:color="auto"/>
              <w:right w:val="single" w:sz="4" w:space="0" w:color="auto"/>
            </w:tcBorders>
            <w:shd w:val="clear" w:color="000000" w:fill="FCD5B4"/>
            <w:vAlign w:val="bottom"/>
            <w:hideMark/>
          </w:tcPr>
          <w:p w14:paraId="33060E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A6E0B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AAB6D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D96CD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D51F8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CB90B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2064B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7EF4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9D241C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7C514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71</w:t>
            </w:r>
          </w:p>
        </w:tc>
        <w:tc>
          <w:tcPr>
            <w:tcW w:w="1803" w:type="dxa"/>
            <w:tcBorders>
              <w:top w:val="nil"/>
              <w:left w:val="nil"/>
              <w:bottom w:val="single" w:sz="4" w:space="0" w:color="auto"/>
              <w:right w:val="single" w:sz="4" w:space="0" w:color="auto"/>
            </w:tcBorders>
            <w:shd w:val="clear" w:color="000000" w:fill="FFFFFF"/>
            <w:vAlign w:val="center"/>
            <w:hideMark/>
          </w:tcPr>
          <w:p w14:paraId="4EA4635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YAPACANI </w:t>
            </w:r>
          </w:p>
        </w:tc>
        <w:tc>
          <w:tcPr>
            <w:tcW w:w="851" w:type="dxa"/>
            <w:tcBorders>
              <w:top w:val="nil"/>
              <w:left w:val="nil"/>
              <w:bottom w:val="single" w:sz="4" w:space="0" w:color="auto"/>
              <w:right w:val="single" w:sz="4" w:space="0" w:color="auto"/>
            </w:tcBorders>
            <w:shd w:val="clear" w:color="000000" w:fill="FCD5B4"/>
            <w:vAlign w:val="bottom"/>
            <w:hideMark/>
          </w:tcPr>
          <w:p w14:paraId="138485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E0E11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CBB36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5200F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A0188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7E49F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8CA9EA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3419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0C6BF1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23161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72</w:t>
            </w:r>
          </w:p>
        </w:tc>
        <w:tc>
          <w:tcPr>
            <w:tcW w:w="1803" w:type="dxa"/>
            <w:tcBorders>
              <w:top w:val="nil"/>
              <w:left w:val="nil"/>
              <w:bottom w:val="single" w:sz="4" w:space="0" w:color="auto"/>
              <w:right w:val="single" w:sz="4" w:space="0" w:color="auto"/>
            </w:tcBorders>
            <w:shd w:val="clear" w:color="000000" w:fill="FFFFFF"/>
            <w:vAlign w:val="center"/>
            <w:hideMark/>
          </w:tcPr>
          <w:p w14:paraId="6B7A3EA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IVIRGARZAMA (COCHABAMBA)</w:t>
            </w:r>
          </w:p>
        </w:tc>
        <w:tc>
          <w:tcPr>
            <w:tcW w:w="851" w:type="dxa"/>
            <w:tcBorders>
              <w:top w:val="nil"/>
              <w:left w:val="nil"/>
              <w:bottom w:val="single" w:sz="4" w:space="0" w:color="auto"/>
              <w:right w:val="single" w:sz="4" w:space="0" w:color="auto"/>
            </w:tcBorders>
            <w:shd w:val="clear" w:color="000000" w:fill="FCD5B4"/>
            <w:vAlign w:val="bottom"/>
            <w:hideMark/>
          </w:tcPr>
          <w:p w14:paraId="4BC1F0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A3126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AA9FF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6AD76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7A6BF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31026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D9064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76535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C4AF40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9DED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73</w:t>
            </w:r>
          </w:p>
        </w:tc>
        <w:tc>
          <w:tcPr>
            <w:tcW w:w="1803" w:type="dxa"/>
            <w:tcBorders>
              <w:top w:val="nil"/>
              <w:left w:val="nil"/>
              <w:bottom w:val="single" w:sz="4" w:space="0" w:color="auto"/>
              <w:right w:val="single" w:sz="4" w:space="0" w:color="auto"/>
            </w:tcBorders>
            <w:shd w:val="clear" w:color="000000" w:fill="FFFFFF"/>
            <w:vAlign w:val="center"/>
            <w:hideMark/>
          </w:tcPr>
          <w:p w14:paraId="0CB1571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SHINAHOTA (COCHABAMBA)</w:t>
            </w:r>
          </w:p>
        </w:tc>
        <w:tc>
          <w:tcPr>
            <w:tcW w:w="851" w:type="dxa"/>
            <w:tcBorders>
              <w:top w:val="nil"/>
              <w:left w:val="nil"/>
              <w:bottom w:val="single" w:sz="4" w:space="0" w:color="auto"/>
              <w:right w:val="single" w:sz="4" w:space="0" w:color="auto"/>
            </w:tcBorders>
            <w:shd w:val="clear" w:color="000000" w:fill="FCD5B4"/>
            <w:vAlign w:val="bottom"/>
            <w:hideMark/>
          </w:tcPr>
          <w:p w14:paraId="0A6794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2AA90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470A8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107E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6B1DC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057EA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7C6A0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A1254C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40CC53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28101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74</w:t>
            </w:r>
          </w:p>
        </w:tc>
        <w:tc>
          <w:tcPr>
            <w:tcW w:w="1803" w:type="dxa"/>
            <w:tcBorders>
              <w:top w:val="nil"/>
              <w:left w:val="nil"/>
              <w:bottom w:val="single" w:sz="4" w:space="0" w:color="auto"/>
              <w:right w:val="single" w:sz="4" w:space="0" w:color="auto"/>
            </w:tcBorders>
            <w:shd w:val="clear" w:color="000000" w:fill="FFFFFF"/>
            <w:vAlign w:val="center"/>
            <w:hideMark/>
          </w:tcPr>
          <w:p w14:paraId="4A2CB54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ENTRE RIOS (COCHABAMBA)</w:t>
            </w:r>
          </w:p>
        </w:tc>
        <w:tc>
          <w:tcPr>
            <w:tcW w:w="851" w:type="dxa"/>
            <w:tcBorders>
              <w:top w:val="nil"/>
              <w:left w:val="nil"/>
              <w:bottom w:val="single" w:sz="4" w:space="0" w:color="auto"/>
              <w:right w:val="single" w:sz="4" w:space="0" w:color="auto"/>
            </w:tcBorders>
            <w:shd w:val="clear" w:color="000000" w:fill="FCD5B4"/>
            <w:vAlign w:val="bottom"/>
            <w:hideMark/>
          </w:tcPr>
          <w:p w14:paraId="303279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B7192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0EE1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8EE5F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BD9E1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0BDAF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80ED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CC9C8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287D21F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8F57E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75</w:t>
            </w:r>
          </w:p>
        </w:tc>
        <w:tc>
          <w:tcPr>
            <w:tcW w:w="1803" w:type="dxa"/>
            <w:tcBorders>
              <w:top w:val="nil"/>
              <w:left w:val="nil"/>
              <w:bottom w:val="single" w:sz="4" w:space="0" w:color="auto"/>
              <w:right w:val="single" w:sz="4" w:space="0" w:color="auto"/>
            </w:tcBorders>
            <w:shd w:val="clear" w:color="000000" w:fill="FFFFFF"/>
            <w:vAlign w:val="center"/>
            <w:hideMark/>
          </w:tcPr>
          <w:p w14:paraId="2D0F744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ROBORE (SANTA CRUZ)</w:t>
            </w:r>
          </w:p>
        </w:tc>
        <w:tc>
          <w:tcPr>
            <w:tcW w:w="851" w:type="dxa"/>
            <w:tcBorders>
              <w:top w:val="nil"/>
              <w:left w:val="nil"/>
              <w:bottom w:val="single" w:sz="4" w:space="0" w:color="auto"/>
              <w:right w:val="single" w:sz="4" w:space="0" w:color="auto"/>
            </w:tcBorders>
            <w:shd w:val="clear" w:color="000000" w:fill="FCD5B4"/>
            <w:vAlign w:val="bottom"/>
            <w:hideMark/>
          </w:tcPr>
          <w:p w14:paraId="44ED1C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76EA1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A2ED5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1C710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CD0FE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8BF71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370458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5285C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495BFA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38D57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76</w:t>
            </w:r>
          </w:p>
        </w:tc>
        <w:tc>
          <w:tcPr>
            <w:tcW w:w="1803" w:type="dxa"/>
            <w:tcBorders>
              <w:top w:val="nil"/>
              <w:left w:val="nil"/>
              <w:bottom w:val="single" w:sz="8" w:space="0" w:color="auto"/>
              <w:right w:val="single" w:sz="8" w:space="0" w:color="auto"/>
            </w:tcBorders>
            <w:shd w:val="clear" w:color="auto" w:fill="auto"/>
            <w:noWrap/>
            <w:vAlign w:val="bottom"/>
            <w:hideMark/>
          </w:tcPr>
          <w:p w14:paraId="40590D83" w14:textId="77777777" w:rsidR="00CA3719" w:rsidRPr="00CA3719" w:rsidRDefault="00CA3719" w:rsidP="00CA3719">
            <w:pPr>
              <w:rPr>
                <w:rFonts w:ascii="Calibri" w:hAnsi="Calibri"/>
                <w:color w:val="000000"/>
                <w:sz w:val="22"/>
                <w:szCs w:val="22"/>
                <w:lang w:val="es-BO" w:eastAsia="es-BO"/>
              </w:rPr>
            </w:pPr>
            <w:proofErr w:type="spellStart"/>
            <w:r w:rsidRPr="00CA3719">
              <w:rPr>
                <w:rFonts w:ascii="Calibri" w:hAnsi="Calibri"/>
                <w:color w:val="000000"/>
                <w:sz w:val="22"/>
                <w:szCs w:val="22"/>
                <w:lang w:val="es-BO" w:eastAsia="es-BO"/>
              </w:rPr>
              <w:t>Ascención</w:t>
            </w:r>
            <w:proofErr w:type="spellEnd"/>
            <w:r w:rsidRPr="00CA3719">
              <w:rPr>
                <w:rFonts w:ascii="Calibri" w:hAnsi="Calibri"/>
                <w:color w:val="000000"/>
                <w:sz w:val="22"/>
                <w:szCs w:val="22"/>
                <w:lang w:val="es-BO" w:eastAsia="es-BO"/>
              </w:rPr>
              <w:t xml:space="preserve"> de </w:t>
            </w:r>
            <w:proofErr w:type="spellStart"/>
            <w:r w:rsidRPr="00CA3719">
              <w:rPr>
                <w:rFonts w:ascii="Calibri" w:hAnsi="Calibri"/>
                <w:color w:val="000000"/>
                <w:sz w:val="22"/>
                <w:szCs w:val="22"/>
                <w:lang w:val="es-BO" w:eastAsia="es-BO"/>
              </w:rPr>
              <w:t>Guarayos</w:t>
            </w:r>
            <w:proofErr w:type="spellEnd"/>
          </w:p>
        </w:tc>
        <w:tc>
          <w:tcPr>
            <w:tcW w:w="851" w:type="dxa"/>
            <w:tcBorders>
              <w:top w:val="nil"/>
              <w:left w:val="nil"/>
              <w:bottom w:val="single" w:sz="4" w:space="0" w:color="auto"/>
              <w:right w:val="single" w:sz="4" w:space="0" w:color="auto"/>
            </w:tcBorders>
            <w:shd w:val="clear" w:color="000000" w:fill="FCD5B4"/>
            <w:vAlign w:val="bottom"/>
            <w:hideMark/>
          </w:tcPr>
          <w:p w14:paraId="33683D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10EE1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2FB63E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346A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2E601A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CDAE9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52FED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ABB75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204842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FE736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77</w:t>
            </w:r>
          </w:p>
        </w:tc>
        <w:tc>
          <w:tcPr>
            <w:tcW w:w="1803" w:type="dxa"/>
            <w:tcBorders>
              <w:top w:val="nil"/>
              <w:left w:val="nil"/>
              <w:bottom w:val="single" w:sz="8" w:space="0" w:color="auto"/>
              <w:right w:val="single" w:sz="8" w:space="0" w:color="auto"/>
            </w:tcBorders>
            <w:shd w:val="clear" w:color="auto" w:fill="auto"/>
            <w:noWrap/>
            <w:vAlign w:val="bottom"/>
            <w:hideMark/>
          </w:tcPr>
          <w:p w14:paraId="4417210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Buena Vista</w:t>
            </w:r>
          </w:p>
        </w:tc>
        <w:tc>
          <w:tcPr>
            <w:tcW w:w="851" w:type="dxa"/>
            <w:tcBorders>
              <w:top w:val="nil"/>
              <w:left w:val="nil"/>
              <w:bottom w:val="single" w:sz="4" w:space="0" w:color="auto"/>
              <w:right w:val="single" w:sz="4" w:space="0" w:color="auto"/>
            </w:tcBorders>
            <w:shd w:val="clear" w:color="000000" w:fill="FCD5B4"/>
            <w:vAlign w:val="bottom"/>
            <w:hideMark/>
          </w:tcPr>
          <w:p w14:paraId="465A4B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1ADD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EBFA6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95072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3E74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CFDB7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C6264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5B093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790765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24D95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78</w:t>
            </w:r>
          </w:p>
        </w:tc>
        <w:tc>
          <w:tcPr>
            <w:tcW w:w="1803" w:type="dxa"/>
            <w:tcBorders>
              <w:top w:val="nil"/>
              <w:left w:val="nil"/>
              <w:bottom w:val="single" w:sz="8" w:space="0" w:color="auto"/>
              <w:right w:val="single" w:sz="8" w:space="0" w:color="auto"/>
            </w:tcBorders>
            <w:shd w:val="clear" w:color="auto" w:fill="auto"/>
            <w:noWrap/>
            <w:vAlign w:val="bottom"/>
            <w:hideMark/>
          </w:tcPr>
          <w:p w14:paraId="3572A280" w14:textId="77777777" w:rsidR="00CA3719" w:rsidRPr="00CA3719" w:rsidRDefault="00CA3719" w:rsidP="00CA3719">
            <w:pPr>
              <w:rPr>
                <w:rFonts w:ascii="Calibri" w:hAnsi="Calibri"/>
                <w:color w:val="000000"/>
                <w:sz w:val="22"/>
                <w:szCs w:val="22"/>
                <w:lang w:val="es-BO" w:eastAsia="es-BO"/>
              </w:rPr>
            </w:pPr>
            <w:proofErr w:type="spellStart"/>
            <w:r w:rsidRPr="00CA3719">
              <w:rPr>
                <w:rFonts w:ascii="Calibri" w:hAnsi="Calibri"/>
                <w:color w:val="000000"/>
                <w:sz w:val="22"/>
                <w:szCs w:val="22"/>
                <w:lang w:val="es-BO" w:eastAsia="es-BO"/>
              </w:rPr>
              <w:t>Charagua</w:t>
            </w:r>
            <w:proofErr w:type="spellEnd"/>
          </w:p>
        </w:tc>
        <w:tc>
          <w:tcPr>
            <w:tcW w:w="851" w:type="dxa"/>
            <w:tcBorders>
              <w:top w:val="nil"/>
              <w:left w:val="nil"/>
              <w:bottom w:val="single" w:sz="4" w:space="0" w:color="auto"/>
              <w:right w:val="single" w:sz="4" w:space="0" w:color="auto"/>
            </w:tcBorders>
            <w:shd w:val="clear" w:color="000000" w:fill="FCD5B4"/>
            <w:vAlign w:val="bottom"/>
            <w:hideMark/>
          </w:tcPr>
          <w:p w14:paraId="09D0CD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77389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AC292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56917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BC86C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30A0A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331E8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CB42F8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5CCA6E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188A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79</w:t>
            </w:r>
          </w:p>
        </w:tc>
        <w:tc>
          <w:tcPr>
            <w:tcW w:w="1803" w:type="dxa"/>
            <w:tcBorders>
              <w:top w:val="nil"/>
              <w:left w:val="nil"/>
              <w:bottom w:val="single" w:sz="8" w:space="0" w:color="auto"/>
              <w:right w:val="single" w:sz="8" w:space="0" w:color="auto"/>
            </w:tcBorders>
            <w:shd w:val="clear" w:color="auto" w:fill="auto"/>
            <w:noWrap/>
            <w:vAlign w:val="bottom"/>
            <w:hideMark/>
          </w:tcPr>
          <w:p w14:paraId="74814323" w14:textId="77777777" w:rsidR="00CA3719" w:rsidRPr="00CA3719" w:rsidRDefault="00CA3719" w:rsidP="00CA3719">
            <w:pPr>
              <w:rPr>
                <w:rFonts w:ascii="Calibri" w:hAnsi="Calibri"/>
                <w:color w:val="000000"/>
                <w:sz w:val="22"/>
                <w:szCs w:val="22"/>
                <w:lang w:val="es-BO" w:eastAsia="es-BO"/>
              </w:rPr>
            </w:pPr>
            <w:proofErr w:type="spellStart"/>
            <w:r w:rsidRPr="00CA3719">
              <w:rPr>
                <w:rFonts w:ascii="Calibri" w:hAnsi="Calibri"/>
                <w:color w:val="000000"/>
                <w:sz w:val="22"/>
                <w:szCs w:val="22"/>
                <w:lang w:val="es-BO" w:eastAsia="es-BO"/>
              </w:rPr>
              <w:t>Comarapa</w:t>
            </w:r>
            <w:proofErr w:type="spellEnd"/>
          </w:p>
        </w:tc>
        <w:tc>
          <w:tcPr>
            <w:tcW w:w="851" w:type="dxa"/>
            <w:tcBorders>
              <w:top w:val="nil"/>
              <w:left w:val="nil"/>
              <w:bottom w:val="single" w:sz="4" w:space="0" w:color="auto"/>
              <w:right w:val="single" w:sz="4" w:space="0" w:color="auto"/>
            </w:tcBorders>
            <w:shd w:val="clear" w:color="000000" w:fill="FCD5B4"/>
            <w:vAlign w:val="bottom"/>
            <w:hideMark/>
          </w:tcPr>
          <w:p w14:paraId="1DF993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AA5CD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DA82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C57F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A97B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1EA6E0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98B5D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28FE8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5C921F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72CB2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80</w:t>
            </w:r>
          </w:p>
        </w:tc>
        <w:tc>
          <w:tcPr>
            <w:tcW w:w="1803" w:type="dxa"/>
            <w:tcBorders>
              <w:top w:val="nil"/>
              <w:left w:val="nil"/>
              <w:bottom w:val="single" w:sz="8" w:space="0" w:color="auto"/>
              <w:right w:val="single" w:sz="8" w:space="0" w:color="auto"/>
            </w:tcBorders>
            <w:shd w:val="clear" w:color="auto" w:fill="auto"/>
            <w:noWrap/>
            <w:vAlign w:val="bottom"/>
            <w:hideMark/>
          </w:tcPr>
          <w:p w14:paraId="68BE5CF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Concepción</w:t>
            </w:r>
          </w:p>
        </w:tc>
        <w:tc>
          <w:tcPr>
            <w:tcW w:w="851" w:type="dxa"/>
            <w:tcBorders>
              <w:top w:val="nil"/>
              <w:left w:val="nil"/>
              <w:bottom w:val="single" w:sz="4" w:space="0" w:color="auto"/>
              <w:right w:val="single" w:sz="4" w:space="0" w:color="auto"/>
            </w:tcBorders>
            <w:shd w:val="clear" w:color="000000" w:fill="FCD5B4"/>
            <w:vAlign w:val="bottom"/>
            <w:hideMark/>
          </w:tcPr>
          <w:p w14:paraId="6A027B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C3A68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C0E8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EA956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164BF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1147F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A72DD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3A46B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F64BF9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029EA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81</w:t>
            </w:r>
          </w:p>
        </w:tc>
        <w:tc>
          <w:tcPr>
            <w:tcW w:w="1803" w:type="dxa"/>
            <w:tcBorders>
              <w:top w:val="nil"/>
              <w:left w:val="nil"/>
              <w:bottom w:val="single" w:sz="8" w:space="0" w:color="auto"/>
              <w:right w:val="single" w:sz="8" w:space="0" w:color="auto"/>
            </w:tcBorders>
            <w:shd w:val="clear" w:color="auto" w:fill="auto"/>
            <w:noWrap/>
            <w:vAlign w:val="bottom"/>
            <w:hideMark/>
          </w:tcPr>
          <w:p w14:paraId="7320EEDE" w14:textId="77777777" w:rsidR="00CA3719" w:rsidRPr="00CA3719" w:rsidRDefault="00CA3719" w:rsidP="00CA3719">
            <w:pPr>
              <w:rPr>
                <w:rFonts w:ascii="Calibri" w:hAnsi="Calibri"/>
                <w:color w:val="000000"/>
                <w:sz w:val="22"/>
                <w:szCs w:val="22"/>
                <w:lang w:val="es-BO" w:eastAsia="es-BO"/>
              </w:rPr>
            </w:pPr>
            <w:proofErr w:type="spellStart"/>
            <w:r w:rsidRPr="00CA3719">
              <w:rPr>
                <w:rFonts w:ascii="Calibri" w:hAnsi="Calibri"/>
                <w:color w:val="000000"/>
                <w:sz w:val="22"/>
                <w:szCs w:val="22"/>
                <w:lang w:val="es-BO" w:eastAsia="es-BO"/>
              </w:rPr>
              <w:t>Cotoca</w:t>
            </w:r>
            <w:proofErr w:type="spellEnd"/>
          </w:p>
        </w:tc>
        <w:tc>
          <w:tcPr>
            <w:tcW w:w="851" w:type="dxa"/>
            <w:tcBorders>
              <w:top w:val="nil"/>
              <w:left w:val="nil"/>
              <w:bottom w:val="single" w:sz="4" w:space="0" w:color="auto"/>
              <w:right w:val="single" w:sz="4" w:space="0" w:color="auto"/>
            </w:tcBorders>
            <w:shd w:val="clear" w:color="000000" w:fill="FCD5B4"/>
            <w:vAlign w:val="bottom"/>
            <w:hideMark/>
          </w:tcPr>
          <w:p w14:paraId="5178B0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E0FC1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75A1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4B5D9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F5492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A73DD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A0F17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00809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37C5CF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71801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82</w:t>
            </w:r>
          </w:p>
        </w:tc>
        <w:tc>
          <w:tcPr>
            <w:tcW w:w="1803" w:type="dxa"/>
            <w:tcBorders>
              <w:top w:val="nil"/>
              <w:left w:val="nil"/>
              <w:bottom w:val="single" w:sz="8" w:space="0" w:color="auto"/>
              <w:right w:val="single" w:sz="8" w:space="0" w:color="auto"/>
            </w:tcBorders>
            <w:shd w:val="clear" w:color="auto" w:fill="auto"/>
            <w:noWrap/>
            <w:vAlign w:val="bottom"/>
            <w:hideMark/>
          </w:tcPr>
          <w:p w14:paraId="5EFD0FB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Cuatro Cañadas</w:t>
            </w:r>
          </w:p>
        </w:tc>
        <w:tc>
          <w:tcPr>
            <w:tcW w:w="851" w:type="dxa"/>
            <w:tcBorders>
              <w:top w:val="nil"/>
              <w:left w:val="nil"/>
              <w:bottom w:val="single" w:sz="4" w:space="0" w:color="auto"/>
              <w:right w:val="single" w:sz="4" w:space="0" w:color="auto"/>
            </w:tcBorders>
            <w:shd w:val="clear" w:color="000000" w:fill="FCD5B4"/>
            <w:vAlign w:val="bottom"/>
            <w:hideMark/>
          </w:tcPr>
          <w:p w14:paraId="2D51B9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35495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EFDE1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CCFA0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44C28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8AA9D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46EB1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5AEF1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0CA180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50734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83</w:t>
            </w:r>
          </w:p>
        </w:tc>
        <w:tc>
          <w:tcPr>
            <w:tcW w:w="1803" w:type="dxa"/>
            <w:tcBorders>
              <w:top w:val="nil"/>
              <w:left w:val="nil"/>
              <w:bottom w:val="single" w:sz="8" w:space="0" w:color="auto"/>
              <w:right w:val="single" w:sz="8" w:space="0" w:color="auto"/>
            </w:tcBorders>
            <w:shd w:val="clear" w:color="auto" w:fill="auto"/>
            <w:noWrap/>
            <w:vAlign w:val="bottom"/>
            <w:hideMark/>
          </w:tcPr>
          <w:p w14:paraId="5084DB6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Torno</w:t>
            </w:r>
          </w:p>
        </w:tc>
        <w:tc>
          <w:tcPr>
            <w:tcW w:w="851" w:type="dxa"/>
            <w:tcBorders>
              <w:top w:val="nil"/>
              <w:left w:val="nil"/>
              <w:bottom w:val="single" w:sz="4" w:space="0" w:color="auto"/>
              <w:right w:val="single" w:sz="4" w:space="0" w:color="auto"/>
            </w:tcBorders>
            <w:shd w:val="clear" w:color="000000" w:fill="FCD5B4"/>
            <w:vAlign w:val="bottom"/>
            <w:hideMark/>
          </w:tcPr>
          <w:p w14:paraId="13E1F0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DDB43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FB8EB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1E26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3CAAC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156D5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B4D79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297D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F441E8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4087F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84</w:t>
            </w:r>
          </w:p>
        </w:tc>
        <w:tc>
          <w:tcPr>
            <w:tcW w:w="1803" w:type="dxa"/>
            <w:tcBorders>
              <w:top w:val="nil"/>
              <w:left w:val="nil"/>
              <w:bottom w:val="single" w:sz="8" w:space="0" w:color="auto"/>
              <w:right w:val="single" w:sz="8" w:space="0" w:color="auto"/>
            </w:tcBorders>
            <w:shd w:val="clear" w:color="auto" w:fill="auto"/>
            <w:noWrap/>
            <w:vAlign w:val="bottom"/>
            <w:hideMark/>
          </w:tcPr>
          <w:p w14:paraId="6521DB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Negros</w:t>
            </w:r>
          </w:p>
        </w:tc>
        <w:tc>
          <w:tcPr>
            <w:tcW w:w="851" w:type="dxa"/>
            <w:tcBorders>
              <w:top w:val="nil"/>
              <w:left w:val="nil"/>
              <w:bottom w:val="single" w:sz="4" w:space="0" w:color="auto"/>
              <w:right w:val="single" w:sz="4" w:space="0" w:color="auto"/>
            </w:tcBorders>
            <w:shd w:val="clear" w:color="000000" w:fill="FCD5B4"/>
            <w:vAlign w:val="bottom"/>
            <w:hideMark/>
          </w:tcPr>
          <w:p w14:paraId="5EF952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D3B1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417A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1471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F5B61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FA92A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7D69E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F7D91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CE1FA2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35466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85</w:t>
            </w:r>
          </w:p>
        </w:tc>
        <w:tc>
          <w:tcPr>
            <w:tcW w:w="1803" w:type="dxa"/>
            <w:tcBorders>
              <w:top w:val="nil"/>
              <w:left w:val="nil"/>
              <w:bottom w:val="single" w:sz="8" w:space="0" w:color="auto"/>
              <w:right w:val="single" w:sz="8" w:space="0" w:color="auto"/>
            </w:tcBorders>
            <w:shd w:val="clear" w:color="auto" w:fill="auto"/>
            <w:noWrap/>
            <w:vAlign w:val="bottom"/>
            <w:hideMark/>
          </w:tcPr>
          <w:p w14:paraId="77F4E7D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Troncos</w:t>
            </w:r>
          </w:p>
        </w:tc>
        <w:tc>
          <w:tcPr>
            <w:tcW w:w="851" w:type="dxa"/>
            <w:tcBorders>
              <w:top w:val="nil"/>
              <w:left w:val="nil"/>
              <w:bottom w:val="single" w:sz="4" w:space="0" w:color="auto"/>
              <w:right w:val="single" w:sz="4" w:space="0" w:color="auto"/>
            </w:tcBorders>
            <w:shd w:val="clear" w:color="000000" w:fill="FCD5B4"/>
            <w:vAlign w:val="bottom"/>
            <w:hideMark/>
          </w:tcPr>
          <w:p w14:paraId="096E5A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99B59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7CE0B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95C9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B516C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DC7B3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137D3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5B1B1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7388A4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44711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86</w:t>
            </w:r>
          </w:p>
        </w:tc>
        <w:tc>
          <w:tcPr>
            <w:tcW w:w="1803" w:type="dxa"/>
            <w:tcBorders>
              <w:top w:val="nil"/>
              <w:left w:val="nil"/>
              <w:bottom w:val="single" w:sz="8" w:space="0" w:color="auto"/>
              <w:right w:val="single" w:sz="8" w:space="0" w:color="auto"/>
            </w:tcBorders>
            <w:shd w:val="clear" w:color="auto" w:fill="auto"/>
            <w:noWrap/>
            <w:vAlign w:val="bottom"/>
            <w:hideMark/>
          </w:tcPr>
          <w:p w14:paraId="056A9EC1" w14:textId="77777777" w:rsidR="00CA3719" w:rsidRPr="00CA3719" w:rsidRDefault="00CA3719" w:rsidP="00CA3719">
            <w:pPr>
              <w:rPr>
                <w:rFonts w:ascii="Calibri" w:hAnsi="Calibri"/>
                <w:color w:val="000000"/>
                <w:sz w:val="22"/>
                <w:szCs w:val="22"/>
                <w:lang w:val="es-BO" w:eastAsia="es-BO"/>
              </w:rPr>
            </w:pPr>
            <w:proofErr w:type="spellStart"/>
            <w:r w:rsidRPr="00CA3719">
              <w:rPr>
                <w:rFonts w:ascii="Calibri" w:hAnsi="Calibri"/>
                <w:color w:val="000000"/>
                <w:sz w:val="22"/>
                <w:szCs w:val="22"/>
                <w:lang w:val="es-BO" w:eastAsia="es-BO"/>
              </w:rPr>
              <w:t>Mairana</w:t>
            </w:r>
            <w:proofErr w:type="spellEnd"/>
          </w:p>
        </w:tc>
        <w:tc>
          <w:tcPr>
            <w:tcW w:w="851" w:type="dxa"/>
            <w:tcBorders>
              <w:top w:val="nil"/>
              <w:left w:val="nil"/>
              <w:bottom w:val="single" w:sz="4" w:space="0" w:color="auto"/>
              <w:right w:val="single" w:sz="4" w:space="0" w:color="auto"/>
            </w:tcBorders>
            <w:shd w:val="clear" w:color="000000" w:fill="FCD5B4"/>
            <w:vAlign w:val="bottom"/>
            <w:hideMark/>
          </w:tcPr>
          <w:p w14:paraId="6658F6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DF39D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5F3DD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78606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BBA8F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F18A4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F74B4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B4954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4E99E6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1E88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87</w:t>
            </w:r>
          </w:p>
        </w:tc>
        <w:tc>
          <w:tcPr>
            <w:tcW w:w="1803" w:type="dxa"/>
            <w:tcBorders>
              <w:top w:val="nil"/>
              <w:left w:val="nil"/>
              <w:bottom w:val="single" w:sz="8" w:space="0" w:color="auto"/>
              <w:right w:val="single" w:sz="8" w:space="0" w:color="auto"/>
            </w:tcBorders>
            <w:shd w:val="clear" w:color="auto" w:fill="auto"/>
            <w:noWrap/>
            <w:vAlign w:val="bottom"/>
            <w:hideMark/>
          </w:tcPr>
          <w:p w14:paraId="116209D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Okinawa</w:t>
            </w:r>
          </w:p>
        </w:tc>
        <w:tc>
          <w:tcPr>
            <w:tcW w:w="851" w:type="dxa"/>
            <w:tcBorders>
              <w:top w:val="nil"/>
              <w:left w:val="nil"/>
              <w:bottom w:val="single" w:sz="4" w:space="0" w:color="auto"/>
              <w:right w:val="single" w:sz="4" w:space="0" w:color="auto"/>
            </w:tcBorders>
            <w:shd w:val="clear" w:color="000000" w:fill="FCD5B4"/>
            <w:vAlign w:val="bottom"/>
            <w:hideMark/>
          </w:tcPr>
          <w:p w14:paraId="79203D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E2FF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372D8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7DD39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CE572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96FAF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C9973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5FF79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CC357E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16EC6D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88</w:t>
            </w:r>
          </w:p>
        </w:tc>
        <w:tc>
          <w:tcPr>
            <w:tcW w:w="1803" w:type="dxa"/>
            <w:tcBorders>
              <w:top w:val="nil"/>
              <w:left w:val="nil"/>
              <w:bottom w:val="single" w:sz="8" w:space="0" w:color="auto"/>
              <w:right w:val="single" w:sz="8" w:space="0" w:color="auto"/>
            </w:tcBorders>
            <w:shd w:val="clear" w:color="auto" w:fill="auto"/>
            <w:noWrap/>
            <w:vAlign w:val="bottom"/>
            <w:hideMark/>
          </w:tcPr>
          <w:p w14:paraId="71CFBFE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Javier</w:t>
            </w:r>
          </w:p>
        </w:tc>
        <w:tc>
          <w:tcPr>
            <w:tcW w:w="851" w:type="dxa"/>
            <w:tcBorders>
              <w:top w:val="nil"/>
              <w:left w:val="nil"/>
              <w:bottom w:val="single" w:sz="4" w:space="0" w:color="auto"/>
              <w:right w:val="single" w:sz="4" w:space="0" w:color="auto"/>
            </w:tcBorders>
            <w:shd w:val="clear" w:color="000000" w:fill="FCD5B4"/>
            <w:vAlign w:val="bottom"/>
            <w:hideMark/>
          </w:tcPr>
          <w:p w14:paraId="4A022D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08EE7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5DF2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03900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5DA36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F63B2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EC76F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403B1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37C36B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D109C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89</w:t>
            </w:r>
          </w:p>
        </w:tc>
        <w:tc>
          <w:tcPr>
            <w:tcW w:w="1803" w:type="dxa"/>
            <w:tcBorders>
              <w:top w:val="nil"/>
              <w:left w:val="nil"/>
              <w:bottom w:val="single" w:sz="8" w:space="0" w:color="auto"/>
              <w:right w:val="single" w:sz="8" w:space="0" w:color="auto"/>
            </w:tcBorders>
            <w:shd w:val="clear" w:color="auto" w:fill="auto"/>
            <w:noWrap/>
            <w:vAlign w:val="bottom"/>
            <w:hideMark/>
          </w:tcPr>
          <w:p w14:paraId="1158601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Pailón</w:t>
            </w:r>
          </w:p>
        </w:tc>
        <w:tc>
          <w:tcPr>
            <w:tcW w:w="851" w:type="dxa"/>
            <w:tcBorders>
              <w:top w:val="nil"/>
              <w:left w:val="nil"/>
              <w:bottom w:val="single" w:sz="4" w:space="0" w:color="auto"/>
              <w:right w:val="single" w:sz="4" w:space="0" w:color="auto"/>
            </w:tcBorders>
            <w:shd w:val="clear" w:color="000000" w:fill="FCD5B4"/>
            <w:vAlign w:val="bottom"/>
            <w:hideMark/>
          </w:tcPr>
          <w:p w14:paraId="066A01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BD7EE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EC7B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C46F1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A659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0C624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7CD2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9A2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5B869A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F4BD8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90</w:t>
            </w:r>
          </w:p>
        </w:tc>
        <w:tc>
          <w:tcPr>
            <w:tcW w:w="1803" w:type="dxa"/>
            <w:tcBorders>
              <w:top w:val="nil"/>
              <w:left w:val="nil"/>
              <w:bottom w:val="single" w:sz="8" w:space="0" w:color="auto"/>
              <w:right w:val="single" w:sz="8" w:space="0" w:color="auto"/>
            </w:tcBorders>
            <w:shd w:val="clear" w:color="auto" w:fill="auto"/>
            <w:noWrap/>
            <w:vAlign w:val="bottom"/>
            <w:hideMark/>
          </w:tcPr>
          <w:p w14:paraId="1BBCC3F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Portachuelo</w:t>
            </w:r>
          </w:p>
        </w:tc>
        <w:tc>
          <w:tcPr>
            <w:tcW w:w="851" w:type="dxa"/>
            <w:tcBorders>
              <w:top w:val="nil"/>
              <w:left w:val="nil"/>
              <w:bottom w:val="single" w:sz="4" w:space="0" w:color="auto"/>
              <w:right w:val="single" w:sz="4" w:space="0" w:color="auto"/>
            </w:tcBorders>
            <w:shd w:val="clear" w:color="000000" w:fill="FCD5B4"/>
            <w:vAlign w:val="bottom"/>
            <w:hideMark/>
          </w:tcPr>
          <w:p w14:paraId="33B6E0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CE8A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3B481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D669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29176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16D7F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BB25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87E0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A1B6DB"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EB9A8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91</w:t>
            </w:r>
          </w:p>
        </w:tc>
        <w:tc>
          <w:tcPr>
            <w:tcW w:w="1803" w:type="dxa"/>
            <w:tcBorders>
              <w:top w:val="nil"/>
              <w:left w:val="nil"/>
              <w:bottom w:val="single" w:sz="8" w:space="0" w:color="auto"/>
              <w:right w:val="single" w:sz="8" w:space="0" w:color="auto"/>
            </w:tcBorders>
            <w:shd w:val="clear" w:color="auto" w:fill="auto"/>
            <w:noWrap/>
            <w:vAlign w:val="bottom"/>
            <w:hideMark/>
          </w:tcPr>
          <w:p w14:paraId="5385BE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Rafael</w:t>
            </w:r>
          </w:p>
        </w:tc>
        <w:tc>
          <w:tcPr>
            <w:tcW w:w="851" w:type="dxa"/>
            <w:tcBorders>
              <w:top w:val="nil"/>
              <w:left w:val="nil"/>
              <w:bottom w:val="single" w:sz="4" w:space="0" w:color="auto"/>
              <w:right w:val="single" w:sz="4" w:space="0" w:color="auto"/>
            </w:tcBorders>
            <w:shd w:val="clear" w:color="000000" w:fill="FCD5B4"/>
            <w:vAlign w:val="bottom"/>
            <w:hideMark/>
          </w:tcPr>
          <w:p w14:paraId="4CE0F1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C9E6B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496EA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CA672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88152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43E90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F38E5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4D572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0840DAE"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5F0B2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92</w:t>
            </w:r>
          </w:p>
        </w:tc>
        <w:tc>
          <w:tcPr>
            <w:tcW w:w="1803" w:type="dxa"/>
            <w:tcBorders>
              <w:top w:val="nil"/>
              <w:left w:val="nil"/>
              <w:bottom w:val="single" w:sz="8" w:space="0" w:color="auto"/>
              <w:right w:val="single" w:sz="8" w:space="0" w:color="auto"/>
            </w:tcBorders>
            <w:shd w:val="clear" w:color="auto" w:fill="auto"/>
            <w:noWrap/>
            <w:vAlign w:val="bottom"/>
            <w:hideMark/>
          </w:tcPr>
          <w:p w14:paraId="2E01470B" w14:textId="77777777" w:rsidR="00CA3719" w:rsidRPr="00CA3719" w:rsidRDefault="00CA3719" w:rsidP="00CA3719">
            <w:pPr>
              <w:rPr>
                <w:rFonts w:ascii="Calibri" w:hAnsi="Calibri"/>
                <w:color w:val="000000"/>
                <w:sz w:val="22"/>
                <w:szCs w:val="22"/>
                <w:lang w:val="es-BO" w:eastAsia="es-BO"/>
              </w:rPr>
            </w:pPr>
            <w:proofErr w:type="spellStart"/>
            <w:r w:rsidRPr="00CA3719">
              <w:rPr>
                <w:rFonts w:ascii="Calibri" w:hAnsi="Calibri"/>
                <w:color w:val="000000"/>
                <w:sz w:val="22"/>
                <w:szCs w:val="22"/>
                <w:lang w:val="es-BO" w:eastAsia="es-BO"/>
              </w:rPr>
              <w:t>Saipina</w:t>
            </w:r>
            <w:proofErr w:type="spellEnd"/>
          </w:p>
        </w:tc>
        <w:tc>
          <w:tcPr>
            <w:tcW w:w="851" w:type="dxa"/>
            <w:tcBorders>
              <w:top w:val="nil"/>
              <w:left w:val="nil"/>
              <w:bottom w:val="single" w:sz="4" w:space="0" w:color="auto"/>
              <w:right w:val="single" w:sz="4" w:space="0" w:color="auto"/>
            </w:tcBorders>
            <w:shd w:val="clear" w:color="000000" w:fill="FCD5B4"/>
            <w:vAlign w:val="bottom"/>
            <w:hideMark/>
          </w:tcPr>
          <w:p w14:paraId="020F3D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B15C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83DD8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7AA94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6078B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A7756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F3A49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A260B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A128103"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0D99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93</w:t>
            </w:r>
          </w:p>
        </w:tc>
        <w:tc>
          <w:tcPr>
            <w:tcW w:w="1803" w:type="dxa"/>
            <w:tcBorders>
              <w:top w:val="nil"/>
              <w:left w:val="nil"/>
              <w:bottom w:val="single" w:sz="8" w:space="0" w:color="auto"/>
              <w:right w:val="single" w:sz="8" w:space="0" w:color="auto"/>
            </w:tcBorders>
            <w:shd w:val="clear" w:color="auto" w:fill="auto"/>
            <w:noWrap/>
            <w:vAlign w:val="bottom"/>
            <w:hideMark/>
          </w:tcPr>
          <w:p w14:paraId="15B3E8E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Samaipata</w:t>
            </w:r>
          </w:p>
        </w:tc>
        <w:tc>
          <w:tcPr>
            <w:tcW w:w="851" w:type="dxa"/>
            <w:tcBorders>
              <w:top w:val="nil"/>
              <w:left w:val="nil"/>
              <w:bottom w:val="single" w:sz="4" w:space="0" w:color="auto"/>
              <w:right w:val="single" w:sz="4" w:space="0" w:color="auto"/>
            </w:tcBorders>
            <w:shd w:val="clear" w:color="000000" w:fill="FCD5B4"/>
            <w:vAlign w:val="bottom"/>
            <w:hideMark/>
          </w:tcPr>
          <w:p w14:paraId="31FA8D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041E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15B8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544C1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9BC14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F6BB0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16849F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8EAFDA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EA1E173"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2EC00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94</w:t>
            </w:r>
          </w:p>
        </w:tc>
        <w:tc>
          <w:tcPr>
            <w:tcW w:w="1803" w:type="dxa"/>
            <w:tcBorders>
              <w:top w:val="nil"/>
              <w:left w:val="nil"/>
              <w:bottom w:val="single" w:sz="8" w:space="0" w:color="auto"/>
              <w:right w:val="single" w:sz="8" w:space="0" w:color="auto"/>
            </w:tcBorders>
            <w:shd w:val="clear" w:color="auto" w:fill="auto"/>
            <w:noWrap/>
            <w:vAlign w:val="bottom"/>
            <w:hideMark/>
          </w:tcPr>
          <w:p w14:paraId="32E2F85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Ramón</w:t>
            </w:r>
          </w:p>
        </w:tc>
        <w:tc>
          <w:tcPr>
            <w:tcW w:w="851" w:type="dxa"/>
            <w:tcBorders>
              <w:top w:val="nil"/>
              <w:left w:val="nil"/>
              <w:bottom w:val="single" w:sz="4" w:space="0" w:color="auto"/>
              <w:right w:val="single" w:sz="4" w:space="0" w:color="auto"/>
            </w:tcBorders>
            <w:shd w:val="clear" w:color="000000" w:fill="FCD5B4"/>
            <w:vAlign w:val="bottom"/>
            <w:hideMark/>
          </w:tcPr>
          <w:p w14:paraId="485D79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1B9C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F54A3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D191A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722AE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89324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FE433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0894E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4EDF75C"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6352C8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Los precios incluyen; manipuleo, </w:t>
            </w:r>
            <w:proofErr w:type="spellStart"/>
            <w:r w:rsidRPr="00CA3719">
              <w:rPr>
                <w:rFonts w:ascii="Calibri" w:hAnsi="Calibri"/>
                <w:color w:val="000000"/>
                <w:sz w:val="22"/>
                <w:szCs w:val="22"/>
                <w:lang w:val="es-BO" w:eastAsia="es-BO"/>
              </w:rPr>
              <w:t>estibaje</w:t>
            </w:r>
            <w:proofErr w:type="spellEnd"/>
            <w:r w:rsidRPr="00CA3719">
              <w:rPr>
                <w:rFonts w:ascii="Calibri" w:hAnsi="Calibri"/>
                <w:color w:val="000000"/>
                <w:sz w:val="22"/>
                <w:szCs w:val="22"/>
                <w:lang w:val="es-BO" w:eastAsia="es-BO"/>
              </w:rPr>
              <w:t>, embalaje, reforzamiento de embalaje, carga  y desc</w:t>
            </w:r>
            <w:r>
              <w:rPr>
                <w:rFonts w:ascii="Calibri" w:hAnsi="Calibri"/>
                <w:color w:val="000000"/>
                <w:sz w:val="22"/>
                <w:szCs w:val="22"/>
                <w:lang w:val="es-BO" w:eastAsia="es-BO"/>
              </w:rPr>
              <w:t>arga, y entrega puerta a puerta.</w:t>
            </w:r>
          </w:p>
          <w:p w14:paraId="79EB5A2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r>
    </w:tbl>
    <w:p w14:paraId="48376DFF" w14:textId="77777777" w:rsidR="00CA3719" w:rsidRDefault="00CA3719" w:rsidP="0005306F">
      <w:pPr>
        <w:pStyle w:val="Normal2"/>
        <w:rPr>
          <w:rFonts w:ascii="Verdana" w:hAnsi="Verdana" w:cs="Arial"/>
          <w:b/>
          <w:i/>
          <w:color w:val="004990"/>
          <w:sz w:val="18"/>
          <w:szCs w:val="18"/>
          <w:lang w:val="es-BO"/>
        </w:rPr>
      </w:pPr>
    </w:p>
    <w:p w14:paraId="1183A6DB" w14:textId="77777777" w:rsidR="00CA3719" w:rsidRDefault="00CA3719" w:rsidP="0005306F">
      <w:pPr>
        <w:pStyle w:val="Normal2"/>
        <w:rPr>
          <w:rFonts w:ascii="Verdana" w:hAnsi="Verdana" w:cs="Arial"/>
          <w:b/>
          <w:i/>
          <w:color w:val="004990"/>
          <w:sz w:val="18"/>
          <w:szCs w:val="18"/>
          <w:lang w:val="es-BO"/>
        </w:rPr>
      </w:pPr>
    </w:p>
    <w:p w14:paraId="02A4E386" w14:textId="77777777" w:rsidR="00CA3719" w:rsidRDefault="00CA3719"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551"/>
        <w:gridCol w:w="1874"/>
        <w:gridCol w:w="851"/>
        <w:gridCol w:w="850"/>
        <w:gridCol w:w="1134"/>
        <w:gridCol w:w="429"/>
        <w:gridCol w:w="280"/>
        <w:gridCol w:w="142"/>
        <w:gridCol w:w="18"/>
        <w:gridCol w:w="160"/>
        <w:gridCol w:w="672"/>
        <w:gridCol w:w="484"/>
        <w:gridCol w:w="511"/>
        <w:gridCol w:w="990"/>
        <w:gridCol w:w="850"/>
      </w:tblGrid>
      <w:tr w:rsidR="00183BC0" w:rsidRPr="00CA3719" w14:paraId="7E45E3E3" w14:textId="77777777" w:rsidTr="00183BC0">
        <w:trPr>
          <w:trHeight w:val="300"/>
        </w:trPr>
        <w:tc>
          <w:tcPr>
            <w:tcW w:w="9796" w:type="dxa"/>
            <w:gridSpan w:val="15"/>
            <w:tcBorders>
              <w:top w:val="nil"/>
              <w:left w:val="nil"/>
              <w:bottom w:val="nil"/>
              <w:right w:val="nil"/>
            </w:tcBorders>
            <w:shd w:val="clear" w:color="auto" w:fill="auto"/>
            <w:noWrap/>
            <w:vAlign w:val="bottom"/>
            <w:hideMark/>
          </w:tcPr>
          <w:p w14:paraId="0AB9357E" w14:textId="77777777" w:rsidR="00183BC0" w:rsidRPr="00183BC0" w:rsidRDefault="00183BC0"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ENTREGA A NIVEL NACIONAL VIA TERRESTRE DE BENI A:</w:t>
            </w:r>
          </w:p>
        </w:tc>
      </w:tr>
      <w:tr w:rsidR="00CA3719" w:rsidRPr="00CA3719" w14:paraId="49E34133" w14:textId="77777777" w:rsidTr="00183BC0">
        <w:trPr>
          <w:trHeight w:val="315"/>
        </w:trPr>
        <w:tc>
          <w:tcPr>
            <w:tcW w:w="2425" w:type="dxa"/>
            <w:gridSpan w:val="2"/>
            <w:tcBorders>
              <w:top w:val="nil"/>
              <w:left w:val="nil"/>
              <w:bottom w:val="nil"/>
              <w:right w:val="nil"/>
            </w:tcBorders>
            <w:shd w:val="clear" w:color="auto" w:fill="auto"/>
            <w:noWrap/>
            <w:vAlign w:val="bottom"/>
            <w:hideMark/>
          </w:tcPr>
          <w:p w14:paraId="5A446660"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w:t>
            </w:r>
            <w:r w:rsidRPr="00CA3719">
              <w:rPr>
                <w:rFonts w:ascii="Calibri" w:hAnsi="Calibri"/>
                <w:color w:val="000000"/>
                <w:sz w:val="22"/>
                <w:szCs w:val="22"/>
                <w:lang w:val="es-BO" w:eastAsia="es-BO"/>
              </w:rPr>
              <w:t>Precio en Bolivianos)</w:t>
            </w:r>
          </w:p>
        </w:tc>
        <w:tc>
          <w:tcPr>
            <w:tcW w:w="3264" w:type="dxa"/>
            <w:gridSpan w:val="4"/>
            <w:tcBorders>
              <w:top w:val="nil"/>
              <w:left w:val="nil"/>
              <w:bottom w:val="nil"/>
              <w:right w:val="nil"/>
            </w:tcBorders>
            <w:shd w:val="clear" w:color="000000" w:fill="FFFFFF"/>
            <w:noWrap/>
            <w:vAlign w:val="bottom"/>
            <w:hideMark/>
          </w:tcPr>
          <w:p w14:paraId="0D186997"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280" w:type="dxa"/>
            <w:tcBorders>
              <w:top w:val="nil"/>
              <w:left w:val="nil"/>
              <w:bottom w:val="nil"/>
              <w:right w:val="nil"/>
            </w:tcBorders>
            <w:shd w:val="clear" w:color="000000" w:fill="FFFFFF"/>
            <w:noWrap/>
            <w:vAlign w:val="bottom"/>
            <w:hideMark/>
          </w:tcPr>
          <w:p w14:paraId="7C976ADE"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000000" w:fill="FFFFFF"/>
            <w:noWrap/>
            <w:vAlign w:val="bottom"/>
            <w:hideMark/>
          </w:tcPr>
          <w:p w14:paraId="57EBBC82"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tcBorders>
              <w:top w:val="nil"/>
              <w:left w:val="nil"/>
              <w:bottom w:val="nil"/>
              <w:right w:val="nil"/>
            </w:tcBorders>
            <w:shd w:val="clear" w:color="auto" w:fill="auto"/>
            <w:noWrap/>
            <w:vAlign w:val="bottom"/>
            <w:hideMark/>
          </w:tcPr>
          <w:p w14:paraId="09ABBCCB" w14:textId="77777777" w:rsidR="00CA3719" w:rsidRPr="00CA3719" w:rsidRDefault="00CA3719" w:rsidP="00CA3719">
            <w:pPr>
              <w:rPr>
                <w:rFonts w:ascii="Calibri" w:hAnsi="Calibri"/>
                <w:b/>
                <w:bCs/>
                <w:color w:val="FFFFFF"/>
                <w:sz w:val="22"/>
                <w:szCs w:val="22"/>
                <w:lang w:val="es-BO" w:eastAsia="es-BO"/>
              </w:rPr>
            </w:pPr>
          </w:p>
        </w:tc>
        <w:tc>
          <w:tcPr>
            <w:tcW w:w="1156" w:type="dxa"/>
            <w:gridSpan w:val="2"/>
            <w:tcBorders>
              <w:top w:val="nil"/>
              <w:left w:val="nil"/>
              <w:bottom w:val="nil"/>
              <w:right w:val="nil"/>
            </w:tcBorders>
            <w:shd w:val="clear" w:color="000000" w:fill="FFFFFF"/>
            <w:noWrap/>
            <w:vAlign w:val="bottom"/>
            <w:hideMark/>
          </w:tcPr>
          <w:p w14:paraId="1C766B00"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511" w:type="dxa"/>
            <w:tcBorders>
              <w:top w:val="nil"/>
              <w:left w:val="nil"/>
              <w:bottom w:val="nil"/>
              <w:right w:val="nil"/>
            </w:tcBorders>
            <w:shd w:val="clear" w:color="000000" w:fill="FFFFFF"/>
            <w:noWrap/>
            <w:vAlign w:val="bottom"/>
            <w:hideMark/>
          </w:tcPr>
          <w:p w14:paraId="05F39BC5"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6DAB93F4"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6A57EB1A" w14:textId="77777777" w:rsidR="00CA3719" w:rsidRPr="00CA3719" w:rsidRDefault="00CA3719" w:rsidP="00CA3719">
            <w:pPr>
              <w:rPr>
                <w:rFonts w:ascii="Calibri" w:hAnsi="Calibri"/>
                <w:b/>
                <w:bCs/>
                <w:color w:val="FFFFFF"/>
                <w:sz w:val="22"/>
                <w:szCs w:val="22"/>
                <w:lang w:val="es-BO" w:eastAsia="es-BO"/>
              </w:rPr>
            </w:pPr>
          </w:p>
        </w:tc>
      </w:tr>
      <w:tr w:rsidR="00CA3719" w:rsidRPr="00CA3719" w14:paraId="77F2F6A2" w14:textId="77777777" w:rsidTr="00183BC0">
        <w:trPr>
          <w:trHeight w:val="330"/>
        </w:trPr>
        <w:tc>
          <w:tcPr>
            <w:tcW w:w="551" w:type="dxa"/>
            <w:tcBorders>
              <w:top w:val="nil"/>
              <w:left w:val="nil"/>
              <w:bottom w:val="nil"/>
              <w:right w:val="nil"/>
            </w:tcBorders>
            <w:shd w:val="clear" w:color="auto" w:fill="auto"/>
            <w:noWrap/>
            <w:vAlign w:val="bottom"/>
            <w:hideMark/>
          </w:tcPr>
          <w:p w14:paraId="2E492BED" w14:textId="77777777" w:rsidR="00CA3719" w:rsidRPr="00CA3719" w:rsidRDefault="00CA3719" w:rsidP="00CA3719">
            <w:pPr>
              <w:rPr>
                <w:rFonts w:ascii="Calibri" w:hAnsi="Calibri"/>
                <w:color w:val="000000"/>
                <w:sz w:val="22"/>
                <w:szCs w:val="22"/>
                <w:lang w:val="es-BO" w:eastAsia="es-BO"/>
              </w:rPr>
            </w:pPr>
          </w:p>
        </w:tc>
        <w:tc>
          <w:tcPr>
            <w:tcW w:w="1874" w:type="dxa"/>
            <w:tcBorders>
              <w:top w:val="nil"/>
              <w:left w:val="nil"/>
              <w:bottom w:val="nil"/>
              <w:right w:val="nil"/>
            </w:tcBorders>
            <w:shd w:val="clear" w:color="auto" w:fill="auto"/>
            <w:noWrap/>
            <w:vAlign w:val="bottom"/>
            <w:hideMark/>
          </w:tcPr>
          <w:p w14:paraId="4826FA3D" w14:textId="77777777" w:rsidR="00CA3719" w:rsidRPr="00CA3719" w:rsidRDefault="00CA3719" w:rsidP="00CA3719">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1A5AD985"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2A577140" w14:textId="77777777" w:rsidR="00CA3719" w:rsidRPr="00CA3719" w:rsidRDefault="00CA3719" w:rsidP="00CA3719">
            <w:pPr>
              <w:rPr>
                <w:rFonts w:ascii="Calibri" w:hAnsi="Calibri"/>
                <w:color w:val="000000"/>
                <w:sz w:val="24"/>
                <w:szCs w:val="24"/>
                <w:lang w:val="es-BO" w:eastAsia="es-BO"/>
              </w:rPr>
            </w:pPr>
            <w:r w:rsidRPr="00CA3719">
              <w:rPr>
                <w:rFonts w:ascii="Calibri" w:hAnsi="Calibri"/>
                <w:color w:val="000000"/>
                <w:sz w:val="24"/>
                <w:szCs w:val="24"/>
                <w:lang w:val="es-BO" w:eastAsia="es-BO"/>
              </w:rPr>
              <w:t> </w:t>
            </w: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77A064FC"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5F4F155A" w14:textId="77777777" w:rsidR="00CA3719" w:rsidRPr="00CA3719" w:rsidRDefault="00CA3719" w:rsidP="00CA3719">
            <w:pPr>
              <w:rPr>
                <w:rFonts w:ascii="Calibri" w:hAnsi="Calibri"/>
                <w:color w:val="000000"/>
                <w:sz w:val="22"/>
                <w:szCs w:val="22"/>
                <w:lang w:val="es-BO" w:eastAsia="es-BO"/>
              </w:rPr>
            </w:pPr>
          </w:p>
        </w:tc>
      </w:tr>
      <w:tr w:rsidR="00CA3719" w:rsidRPr="00CA3719" w14:paraId="243EC11A" w14:textId="77777777" w:rsidTr="00183BC0">
        <w:trPr>
          <w:trHeight w:val="1515"/>
        </w:trPr>
        <w:tc>
          <w:tcPr>
            <w:tcW w:w="551" w:type="dxa"/>
            <w:tcBorders>
              <w:top w:val="single" w:sz="8" w:space="0" w:color="auto"/>
              <w:left w:val="single" w:sz="8" w:space="0" w:color="auto"/>
              <w:bottom w:val="nil"/>
              <w:right w:val="single" w:sz="8" w:space="0" w:color="auto"/>
            </w:tcBorders>
            <w:shd w:val="clear" w:color="auto" w:fill="auto"/>
            <w:noWrap/>
            <w:vAlign w:val="center"/>
            <w:hideMark/>
          </w:tcPr>
          <w:p w14:paraId="3EEC95FE"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N°</w:t>
            </w:r>
          </w:p>
        </w:tc>
        <w:tc>
          <w:tcPr>
            <w:tcW w:w="1874" w:type="dxa"/>
            <w:tcBorders>
              <w:top w:val="single" w:sz="8" w:space="0" w:color="auto"/>
              <w:left w:val="nil"/>
              <w:bottom w:val="single" w:sz="8" w:space="0" w:color="auto"/>
              <w:right w:val="single" w:sz="8" w:space="0" w:color="auto"/>
            </w:tcBorders>
            <w:shd w:val="clear" w:color="auto" w:fill="auto"/>
            <w:noWrap/>
            <w:vAlign w:val="center"/>
            <w:hideMark/>
          </w:tcPr>
          <w:p w14:paraId="154315E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De Beni y viceversa</w:t>
            </w:r>
          </w:p>
        </w:tc>
        <w:tc>
          <w:tcPr>
            <w:tcW w:w="851" w:type="dxa"/>
            <w:tcBorders>
              <w:top w:val="nil"/>
              <w:left w:val="nil"/>
              <w:bottom w:val="single" w:sz="8" w:space="0" w:color="auto"/>
              <w:right w:val="single" w:sz="8" w:space="0" w:color="auto"/>
            </w:tcBorders>
            <w:shd w:val="clear" w:color="000000" w:fill="FCD5B4"/>
            <w:vAlign w:val="center"/>
            <w:hideMark/>
          </w:tcPr>
          <w:p w14:paraId="49AC169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69EB3FE6"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00FF385E"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5A223182"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Tiempo de entrega (días) </w:t>
            </w:r>
          </w:p>
        </w:tc>
        <w:tc>
          <w:tcPr>
            <w:tcW w:w="850" w:type="dxa"/>
            <w:gridSpan w:val="3"/>
            <w:tcBorders>
              <w:top w:val="nil"/>
              <w:left w:val="single" w:sz="8" w:space="0" w:color="auto"/>
              <w:bottom w:val="nil"/>
              <w:right w:val="single" w:sz="8" w:space="0" w:color="auto"/>
            </w:tcBorders>
            <w:shd w:val="clear" w:color="000000" w:fill="FCD5B4"/>
            <w:vAlign w:val="center"/>
            <w:hideMark/>
          </w:tcPr>
          <w:p w14:paraId="6CD22D61"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 (Express)</w:t>
            </w:r>
          </w:p>
        </w:tc>
        <w:tc>
          <w:tcPr>
            <w:tcW w:w="995" w:type="dxa"/>
            <w:gridSpan w:val="2"/>
            <w:tcBorders>
              <w:top w:val="nil"/>
              <w:left w:val="nil"/>
              <w:bottom w:val="nil"/>
              <w:right w:val="single" w:sz="8" w:space="0" w:color="auto"/>
            </w:tcBorders>
            <w:shd w:val="clear" w:color="000000" w:fill="FCD5B4"/>
            <w:vAlign w:val="center"/>
            <w:hideMark/>
          </w:tcPr>
          <w:p w14:paraId="5623CFC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m3 (Express)</w:t>
            </w:r>
          </w:p>
        </w:tc>
        <w:tc>
          <w:tcPr>
            <w:tcW w:w="990" w:type="dxa"/>
            <w:tcBorders>
              <w:top w:val="nil"/>
              <w:left w:val="nil"/>
              <w:bottom w:val="nil"/>
              <w:right w:val="nil"/>
            </w:tcBorders>
            <w:shd w:val="clear" w:color="000000" w:fill="FCD5B4"/>
            <w:vAlign w:val="center"/>
            <w:hideMark/>
          </w:tcPr>
          <w:p w14:paraId="36E71B13"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 (Express)</w:t>
            </w:r>
          </w:p>
        </w:tc>
        <w:tc>
          <w:tcPr>
            <w:tcW w:w="85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5B06859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(días)  Express</w:t>
            </w:r>
          </w:p>
        </w:tc>
      </w:tr>
      <w:tr w:rsidR="00CA3719" w:rsidRPr="00CA3719" w14:paraId="5A68AB3C" w14:textId="77777777" w:rsidTr="00183BC0">
        <w:trPr>
          <w:trHeight w:val="300"/>
        </w:trPr>
        <w:tc>
          <w:tcPr>
            <w:tcW w:w="551" w:type="dxa"/>
            <w:tcBorders>
              <w:top w:val="single" w:sz="4" w:space="0" w:color="auto"/>
              <w:left w:val="single" w:sz="4" w:space="0" w:color="auto"/>
              <w:bottom w:val="nil"/>
              <w:right w:val="nil"/>
            </w:tcBorders>
            <w:shd w:val="clear" w:color="auto" w:fill="auto"/>
            <w:noWrap/>
            <w:vAlign w:val="center"/>
            <w:hideMark/>
          </w:tcPr>
          <w:p w14:paraId="1682C9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1874" w:type="dxa"/>
            <w:tcBorders>
              <w:top w:val="nil"/>
              <w:left w:val="single" w:sz="8" w:space="0" w:color="auto"/>
              <w:bottom w:val="nil"/>
              <w:right w:val="single" w:sz="8" w:space="0" w:color="auto"/>
            </w:tcBorders>
            <w:shd w:val="clear" w:color="auto" w:fill="auto"/>
            <w:noWrap/>
            <w:vAlign w:val="bottom"/>
            <w:hideMark/>
          </w:tcPr>
          <w:p w14:paraId="32782EA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COBIJA</w:t>
            </w:r>
          </w:p>
        </w:tc>
        <w:tc>
          <w:tcPr>
            <w:tcW w:w="851"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47A29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CD5B4"/>
            <w:noWrap/>
            <w:vAlign w:val="bottom"/>
            <w:hideMark/>
          </w:tcPr>
          <w:p w14:paraId="432CEE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single" w:sz="4" w:space="0" w:color="auto"/>
              <w:left w:val="nil"/>
              <w:bottom w:val="single" w:sz="4" w:space="0" w:color="auto"/>
              <w:right w:val="single" w:sz="4" w:space="0" w:color="auto"/>
            </w:tcBorders>
            <w:shd w:val="clear" w:color="000000" w:fill="FCD5B4"/>
            <w:noWrap/>
            <w:vAlign w:val="bottom"/>
            <w:hideMark/>
          </w:tcPr>
          <w:p w14:paraId="2DB85B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single" w:sz="8" w:space="0" w:color="auto"/>
              <w:bottom w:val="nil"/>
              <w:right w:val="single" w:sz="4" w:space="0" w:color="auto"/>
            </w:tcBorders>
            <w:shd w:val="clear" w:color="000000" w:fill="FFFFFF"/>
            <w:noWrap/>
            <w:vAlign w:val="center"/>
            <w:hideMark/>
          </w:tcPr>
          <w:p w14:paraId="14A1E7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single" w:sz="4" w:space="0" w:color="auto"/>
              <w:left w:val="nil"/>
              <w:bottom w:val="single" w:sz="4" w:space="0" w:color="auto"/>
              <w:right w:val="single" w:sz="4" w:space="0" w:color="auto"/>
            </w:tcBorders>
            <w:shd w:val="clear" w:color="000000" w:fill="FCD5B4"/>
            <w:noWrap/>
            <w:vAlign w:val="bottom"/>
            <w:hideMark/>
          </w:tcPr>
          <w:p w14:paraId="222A74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single" w:sz="4" w:space="0" w:color="auto"/>
              <w:left w:val="nil"/>
              <w:bottom w:val="single" w:sz="4" w:space="0" w:color="auto"/>
              <w:right w:val="nil"/>
            </w:tcBorders>
            <w:shd w:val="clear" w:color="000000" w:fill="FCD5B4"/>
            <w:noWrap/>
            <w:vAlign w:val="bottom"/>
            <w:hideMark/>
          </w:tcPr>
          <w:p w14:paraId="51C83A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098097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single" w:sz="8" w:space="0" w:color="auto"/>
            </w:tcBorders>
            <w:shd w:val="clear" w:color="000000" w:fill="FFFFFF"/>
            <w:noWrap/>
            <w:vAlign w:val="center"/>
            <w:hideMark/>
          </w:tcPr>
          <w:p w14:paraId="2530C0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5A258748" w14:textId="77777777" w:rsidTr="00183BC0">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E0A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1874" w:type="dxa"/>
            <w:tcBorders>
              <w:top w:val="single" w:sz="4" w:space="0" w:color="auto"/>
              <w:left w:val="nil"/>
              <w:bottom w:val="single" w:sz="4" w:space="0" w:color="auto"/>
              <w:right w:val="single" w:sz="4" w:space="0" w:color="auto"/>
            </w:tcBorders>
            <w:shd w:val="clear" w:color="auto" w:fill="auto"/>
            <w:vAlign w:val="bottom"/>
            <w:hideMark/>
          </w:tcPr>
          <w:p w14:paraId="0A5CBB0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POTOSI</w:t>
            </w:r>
          </w:p>
        </w:tc>
        <w:tc>
          <w:tcPr>
            <w:tcW w:w="851" w:type="dxa"/>
            <w:tcBorders>
              <w:top w:val="nil"/>
              <w:left w:val="nil"/>
              <w:bottom w:val="single" w:sz="4" w:space="0" w:color="auto"/>
              <w:right w:val="single" w:sz="4" w:space="0" w:color="auto"/>
            </w:tcBorders>
            <w:shd w:val="clear" w:color="000000" w:fill="FCD5B4"/>
            <w:noWrap/>
            <w:vAlign w:val="bottom"/>
            <w:hideMark/>
          </w:tcPr>
          <w:p w14:paraId="227EE9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9C579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7E2A9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3D8B77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A7316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C3319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F66E8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E5A6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640E3C"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CC3BB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1874" w:type="dxa"/>
            <w:tcBorders>
              <w:top w:val="nil"/>
              <w:left w:val="nil"/>
              <w:bottom w:val="single" w:sz="4" w:space="0" w:color="auto"/>
              <w:right w:val="single" w:sz="4" w:space="0" w:color="auto"/>
            </w:tcBorders>
            <w:shd w:val="clear" w:color="auto" w:fill="auto"/>
            <w:vAlign w:val="bottom"/>
            <w:hideMark/>
          </w:tcPr>
          <w:p w14:paraId="2BEC097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noWrap/>
            <w:vAlign w:val="bottom"/>
            <w:hideMark/>
          </w:tcPr>
          <w:p w14:paraId="1934CE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9E52F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84CA22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EF69F3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646FF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CC03CE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75EE20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58DE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9E4812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882D6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1874" w:type="dxa"/>
            <w:tcBorders>
              <w:top w:val="nil"/>
              <w:left w:val="nil"/>
              <w:bottom w:val="single" w:sz="4" w:space="0" w:color="auto"/>
              <w:right w:val="single" w:sz="4" w:space="0" w:color="auto"/>
            </w:tcBorders>
            <w:shd w:val="clear" w:color="auto" w:fill="auto"/>
            <w:vAlign w:val="bottom"/>
            <w:hideMark/>
          </w:tcPr>
          <w:p w14:paraId="0E769F5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TARIJA</w:t>
            </w:r>
          </w:p>
        </w:tc>
        <w:tc>
          <w:tcPr>
            <w:tcW w:w="851" w:type="dxa"/>
            <w:tcBorders>
              <w:top w:val="nil"/>
              <w:left w:val="nil"/>
              <w:bottom w:val="single" w:sz="4" w:space="0" w:color="auto"/>
              <w:right w:val="single" w:sz="4" w:space="0" w:color="auto"/>
            </w:tcBorders>
            <w:shd w:val="clear" w:color="000000" w:fill="FCD5B4"/>
            <w:noWrap/>
            <w:vAlign w:val="bottom"/>
            <w:hideMark/>
          </w:tcPr>
          <w:p w14:paraId="77CB50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DD0A9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9144E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B0CD2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5ED27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2243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B84AE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3435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959DA0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E3C777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1874" w:type="dxa"/>
            <w:tcBorders>
              <w:top w:val="nil"/>
              <w:left w:val="nil"/>
              <w:bottom w:val="single" w:sz="4" w:space="0" w:color="auto"/>
              <w:right w:val="single" w:sz="4" w:space="0" w:color="auto"/>
            </w:tcBorders>
            <w:shd w:val="clear" w:color="auto" w:fill="auto"/>
            <w:vAlign w:val="bottom"/>
            <w:hideMark/>
          </w:tcPr>
          <w:p w14:paraId="40BEC03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MAGDALENA</w:t>
            </w:r>
          </w:p>
        </w:tc>
        <w:tc>
          <w:tcPr>
            <w:tcW w:w="851" w:type="dxa"/>
            <w:tcBorders>
              <w:top w:val="nil"/>
              <w:left w:val="nil"/>
              <w:bottom w:val="single" w:sz="4" w:space="0" w:color="auto"/>
              <w:right w:val="single" w:sz="4" w:space="0" w:color="auto"/>
            </w:tcBorders>
            <w:shd w:val="clear" w:color="000000" w:fill="FCD5B4"/>
            <w:noWrap/>
            <w:vAlign w:val="bottom"/>
            <w:hideMark/>
          </w:tcPr>
          <w:p w14:paraId="70E168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26A6BA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7AF88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40549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19DCD2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77E7E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AC594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D689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911D79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70DB4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1874" w:type="dxa"/>
            <w:tcBorders>
              <w:top w:val="nil"/>
              <w:left w:val="nil"/>
              <w:bottom w:val="single" w:sz="4" w:space="0" w:color="auto"/>
              <w:right w:val="single" w:sz="4" w:space="0" w:color="auto"/>
            </w:tcBorders>
            <w:shd w:val="clear" w:color="auto" w:fill="auto"/>
            <w:vAlign w:val="bottom"/>
            <w:hideMark/>
          </w:tcPr>
          <w:p w14:paraId="43D8456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ANA DE YACUMA</w:t>
            </w:r>
          </w:p>
        </w:tc>
        <w:tc>
          <w:tcPr>
            <w:tcW w:w="851" w:type="dxa"/>
            <w:tcBorders>
              <w:top w:val="nil"/>
              <w:left w:val="nil"/>
              <w:bottom w:val="single" w:sz="4" w:space="0" w:color="auto"/>
              <w:right w:val="single" w:sz="4" w:space="0" w:color="auto"/>
            </w:tcBorders>
            <w:shd w:val="clear" w:color="000000" w:fill="FCD5B4"/>
            <w:noWrap/>
            <w:vAlign w:val="bottom"/>
            <w:hideMark/>
          </w:tcPr>
          <w:p w14:paraId="5AEB7F5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78147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5A5E4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83EA3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609FC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81E5A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F8E05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6B2F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2F06F9F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C89B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w:t>
            </w:r>
          </w:p>
        </w:tc>
        <w:tc>
          <w:tcPr>
            <w:tcW w:w="1874" w:type="dxa"/>
            <w:tcBorders>
              <w:top w:val="nil"/>
              <w:left w:val="nil"/>
              <w:bottom w:val="single" w:sz="4" w:space="0" w:color="auto"/>
              <w:right w:val="single" w:sz="4" w:space="0" w:color="auto"/>
            </w:tcBorders>
            <w:shd w:val="clear" w:color="000000" w:fill="FFFFFF"/>
            <w:vAlign w:val="bottom"/>
            <w:hideMark/>
          </w:tcPr>
          <w:p w14:paraId="293E378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BAURES </w:t>
            </w:r>
          </w:p>
        </w:tc>
        <w:tc>
          <w:tcPr>
            <w:tcW w:w="851" w:type="dxa"/>
            <w:tcBorders>
              <w:top w:val="nil"/>
              <w:left w:val="nil"/>
              <w:bottom w:val="single" w:sz="4" w:space="0" w:color="auto"/>
              <w:right w:val="single" w:sz="4" w:space="0" w:color="auto"/>
            </w:tcBorders>
            <w:shd w:val="clear" w:color="000000" w:fill="FCD5B4"/>
            <w:noWrap/>
            <w:vAlign w:val="bottom"/>
            <w:hideMark/>
          </w:tcPr>
          <w:p w14:paraId="52E4BB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BEEF4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93676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7B15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2038D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D4E4CF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FEB06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66FED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1A266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9AFFE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w:t>
            </w:r>
          </w:p>
        </w:tc>
        <w:tc>
          <w:tcPr>
            <w:tcW w:w="1874" w:type="dxa"/>
            <w:tcBorders>
              <w:top w:val="nil"/>
              <w:left w:val="nil"/>
              <w:bottom w:val="single" w:sz="4" w:space="0" w:color="auto"/>
              <w:right w:val="single" w:sz="4" w:space="0" w:color="auto"/>
            </w:tcBorders>
            <w:shd w:val="clear" w:color="auto" w:fill="auto"/>
            <w:vAlign w:val="bottom"/>
            <w:hideMark/>
          </w:tcPr>
          <w:p w14:paraId="2FC62DB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RIBERALTA EST. DOMSAT ENTEL </w:t>
            </w:r>
          </w:p>
        </w:tc>
        <w:tc>
          <w:tcPr>
            <w:tcW w:w="851" w:type="dxa"/>
            <w:tcBorders>
              <w:top w:val="nil"/>
              <w:left w:val="nil"/>
              <w:bottom w:val="single" w:sz="4" w:space="0" w:color="auto"/>
              <w:right w:val="single" w:sz="4" w:space="0" w:color="auto"/>
            </w:tcBorders>
            <w:shd w:val="clear" w:color="000000" w:fill="FCD5B4"/>
            <w:noWrap/>
            <w:vAlign w:val="bottom"/>
            <w:hideMark/>
          </w:tcPr>
          <w:p w14:paraId="60D37C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C4BB5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F7161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BACA4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91E4B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A40AA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DDAE8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21BAF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9622780"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5403E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w:t>
            </w:r>
          </w:p>
        </w:tc>
        <w:tc>
          <w:tcPr>
            <w:tcW w:w="1874" w:type="dxa"/>
            <w:tcBorders>
              <w:top w:val="nil"/>
              <w:left w:val="nil"/>
              <w:bottom w:val="single" w:sz="4" w:space="0" w:color="auto"/>
              <w:right w:val="single" w:sz="4" w:space="0" w:color="auto"/>
            </w:tcBorders>
            <w:shd w:val="clear" w:color="auto" w:fill="auto"/>
            <w:vAlign w:val="bottom"/>
            <w:hideMark/>
          </w:tcPr>
          <w:p w14:paraId="2C9FCD6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EXALTACION </w:t>
            </w:r>
          </w:p>
        </w:tc>
        <w:tc>
          <w:tcPr>
            <w:tcW w:w="851" w:type="dxa"/>
            <w:tcBorders>
              <w:top w:val="nil"/>
              <w:left w:val="nil"/>
              <w:bottom w:val="single" w:sz="4" w:space="0" w:color="auto"/>
              <w:right w:val="single" w:sz="4" w:space="0" w:color="auto"/>
            </w:tcBorders>
            <w:shd w:val="clear" w:color="000000" w:fill="FCD5B4"/>
            <w:noWrap/>
            <w:vAlign w:val="bottom"/>
            <w:hideMark/>
          </w:tcPr>
          <w:p w14:paraId="0997A0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90229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2F851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59DC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116B3E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5A36CA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30FF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6AEC2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A3339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59224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10</w:t>
            </w:r>
          </w:p>
        </w:tc>
        <w:tc>
          <w:tcPr>
            <w:tcW w:w="1874" w:type="dxa"/>
            <w:tcBorders>
              <w:top w:val="nil"/>
              <w:left w:val="nil"/>
              <w:bottom w:val="single" w:sz="4" w:space="0" w:color="auto"/>
              <w:right w:val="single" w:sz="4" w:space="0" w:color="auto"/>
            </w:tcBorders>
            <w:shd w:val="clear" w:color="auto" w:fill="auto"/>
            <w:vAlign w:val="bottom"/>
            <w:hideMark/>
          </w:tcPr>
          <w:p w14:paraId="6283BC6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EXALTACIÓN A SAN JOAQUIN</w:t>
            </w:r>
          </w:p>
        </w:tc>
        <w:tc>
          <w:tcPr>
            <w:tcW w:w="851" w:type="dxa"/>
            <w:tcBorders>
              <w:top w:val="nil"/>
              <w:left w:val="nil"/>
              <w:bottom w:val="single" w:sz="4" w:space="0" w:color="auto"/>
              <w:right w:val="single" w:sz="4" w:space="0" w:color="auto"/>
            </w:tcBorders>
            <w:shd w:val="clear" w:color="000000" w:fill="FCD5B4"/>
            <w:noWrap/>
            <w:vAlign w:val="bottom"/>
            <w:hideMark/>
          </w:tcPr>
          <w:p w14:paraId="72DF89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4A1EB5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2CE49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E055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F30F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3806A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081D1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573BF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64B589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FFEF3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11</w:t>
            </w:r>
          </w:p>
        </w:tc>
        <w:tc>
          <w:tcPr>
            <w:tcW w:w="1874" w:type="dxa"/>
            <w:tcBorders>
              <w:top w:val="nil"/>
              <w:left w:val="nil"/>
              <w:bottom w:val="single" w:sz="4" w:space="0" w:color="auto"/>
              <w:right w:val="single" w:sz="4" w:space="0" w:color="auto"/>
            </w:tcBorders>
            <w:shd w:val="clear" w:color="auto" w:fill="auto"/>
            <w:vAlign w:val="bottom"/>
            <w:hideMark/>
          </w:tcPr>
          <w:p w14:paraId="32D7538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GUAYARAMERIN (PANDO)</w:t>
            </w:r>
          </w:p>
        </w:tc>
        <w:tc>
          <w:tcPr>
            <w:tcW w:w="851" w:type="dxa"/>
            <w:tcBorders>
              <w:top w:val="nil"/>
              <w:left w:val="nil"/>
              <w:bottom w:val="single" w:sz="4" w:space="0" w:color="auto"/>
              <w:right w:val="single" w:sz="4" w:space="0" w:color="auto"/>
            </w:tcBorders>
            <w:shd w:val="clear" w:color="000000" w:fill="FCD5B4"/>
            <w:noWrap/>
            <w:vAlign w:val="bottom"/>
            <w:hideMark/>
          </w:tcPr>
          <w:p w14:paraId="09ABF2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472BE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0F5FD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7F85F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E6C75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51EDEE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FDF29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3E5B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439C5C29"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39251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12</w:t>
            </w:r>
          </w:p>
        </w:tc>
        <w:tc>
          <w:tcPr>
            <w:tcW w:w="1874" w:type="dxa"/>
            <w:tcBorders>
              <w:top w:val="nil"/>
              <w:left w:val="nil"/>
              <w:bottom w:val="single" w:sz="4" w:space="0" w:color="auto"/>
              <w:right w:val="single" w:sz="4" w:space="0" w:color="auto"/>
            </w:tcBorders>
            <w:shd w:val="clear" w:color="auto" w:fill="auto"/>
            <w:vAlign w:val="bottom"/>
            <w:hideMark/>
          </w:tcPr>
          <w:p w14:paraId="1F5EC0D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HUACARAJE </w:t>
            </w:r>
          </w:p>
        </w:tc>
        <w:tc>
          <w:tcPr>
            <w:tcW w:w="851" w:type="dxa"/>
            <w:tcBorders>
              <w:top w:val="nil"/>
              <w:left w:val="nil"/>
              <w:bottom w:val="single" w:sz="4" w:space="0" w:color="auto"/>
              <w:right w:val="single" w:sz="4" w:space="0" w:color="auto"/>
            </w:tcBorders>
            <w:shd w:val="clear" w:color="000000" w:fill="FCD5B4"/>
            <w:noWrap/>
            <w:vAlign w:val="bottom"/>
            <w:hideMark/>
          </w:tcPr>
          <w:p w14:paraId="111942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115A0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5B9EBC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896A5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65ED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F9654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538D0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FABF9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3CFB71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886D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13</w:t>
            </w:r>
          </w:p>
        </w:tc>
        <w:tc>
          <w:tcPr>
            <w:tcW w:w="1874" w:type="dxa"/>
            <w:tcBorders>
              <w:top w:val="nil"/>
              <w:left w:val="nil"/>
              <w:bottom w:val="single" w:sz="4" w:space="0" w:color="auto"/>
              <w:right w:val="single" w:sz="4" w:space="0" w:color="auto"/>
            </w:tcBorders>
            <w:shd w:val="clear" w:color="auto" w:fill="auto"/>
            <w:vAlign w:val="bottom"/>
            <w:hideMark/>
          </w:tcPr>
          <w:p w14:paraId="6CDAFB5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LORETO </w:t>
            </w:r>
          </w:p>
        </w:tc>
        <w:tc>
          <w:tcPr>
            <w:tcW w:w="851" w:type="dxa"/>
            <w:tcBorders>
              <w:top w:val="nil"/>
              <w:left w:val="nil"/>
              <w:bottom w:val="single" w:sz="4" w:space="0" w:color="auto"/>
              <w:right w:val="single" w:sz="4" w:space="0" w:color="auto"/>
            </w:tcBorders>
            <w:shd w:val="clear" w:color="000000" w:fill="FCD5B4"/>
            <w:noWrap/>
            <w:vAlign w:val="bottom"/>
            <w:hideMark/>
          </w:tcPr>
          <w:p w14:paraId="27E80A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BE978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6C63F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78A7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5C18A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CE61B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2B718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52B93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55266C"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2AFC9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14</w:t>
            </w:r>
          </w:p>
        </w:tc>
        <w:tc>
          <w:tcPr>
            <w:tcW w:w="1874" w:type="dxa"/>
            <w:tcBorders>
              <w:top w:val="nil"/>
              <w:left w:val="nil"/>
              <w:bottom w:val="single" w:sz="4" w:space="0" w:color="auto"/>
              <w:right w:val="single" w:sz="4" w:space="0" w:color="auto"/>
            </w:tcBorders>
            <w:shd w:val="clear" w:color="auto" w:fill="auto"/>
            <w:vAlign w:val="bottom"/>
            <w:hideMark/>
          </w:tcPr>
          <w:p w14:paraId="3CDB567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MAGDALENA A SAN RAMÓN</w:t>
            </w:r>
          </w:p>
        </w:tc>
        <w:tc>
          <w:tcPr>
            <w:tcW w:w="851" w:type="dxa"/>
            <w:tcBorders>
              <w:top w:val="nil"/>
              <w:left w:val="nil"/>
              <w:bottom w:val="single" w:sz="4" w:space="0" w:color="auto"/>
              <w:right w:val="single" w:sz="4" w:space="0" w:color="auto"/>
            </w:tcBorders>
            <w:shd w:val="clear" w:color="000000" w:fill="FCD5B4"/>
            <w:noWrap/>
            <w:vAlign w:val="bottom"/>
            <w:hideMark/>
          </w:tcPr>
          <w:p w14:paraId="458FED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D93D6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B97A7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3F0F9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E91A1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3E8E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961BF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0F70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B8A8C3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2AFEA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15</w:t>
            </w:r>
          </w:p>
        </w:tc>
        <w:tc>
          <w:tcPr>
            <w:tcW w:w="1874" w:type="dxa"/>
            <w:tcBorders>
              <w:top w:val="nil"/>
              <w:left w:val="nil"/>
              <w:bottom w:val="single" w:sz="4" w:space="0" w:color="auto"/>
              <w:right w:val="single" w:sz="4" w:space="0" w:color="auto"/>
            </w:tcBorders>
            <w:shd w:val="clear" w:color="auto" w:fill="auto"/>
            <w:vAlign w:val="bottom"/>
            <w:hideMark/>
          </w:tcPr>
          <w:p w14:paraId="21BAA47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MOVIL BLANCA FLOR (BLANCA FLOR REP.)</w:t>
            </w:r>
          </w:p>
        </w:tc>
        <w:tc>
          <w:tcPr>
            <w:tcW w:w="851" w:type="dxa"/>
            <w:tcBorders>
              <w:top w:val="nil"/>
              <w:left w:val="nil"/>
              <w:bottom w:val="single" w:sz="4" w:space="0" w:color="auto"/>
              <w:right w:val="single" w:sz="4" w:space="0" w:color="auto"/>
            </w:tcBorders>
            <w:shd w:val="clear" w:color="000000" w:fill="FCD5B4"/>
            <w:noWrap/>
            <w:vAlign w:val="bottom"/>
            <w:hideMark/>
          </w:tcPr>
          <w:p w14:paraId="104455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89C7A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622E8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44ED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35DA0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9E89B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B99DB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8B1A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95979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D31736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16</w:t>
            </w:r>
          </w:p>
        </w:tc>
        <w:tc>
          <w:tcPr>
            <w:tcW w:w="1874" w:type="dxa"/>
            <w:tcBorders>
              <w:top w:val="nil"/>
              <w:left w:val="nil"/>
              <w:bottom w:val="single" w:sz="4" w:space="0" w:color="auto"/>
              <w:right w:val="single" w:sz="4" w:space="0" w:color="auto"/>
            </w:tcBorders>
            <w:shd w:val="clear" w:color="auto" w:fill="auto"/>
            <w:vAlign w:val="bottom"/>
            <w:hideMark/>
          </w:tcPr>
          <w:p w14:paraId="4D24AEA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PIEDRAS BLANCAS </w:t>
            </w:r>
            <w:r w:rsidRPr="00CA3719">
              <w:rPr>
                <w:rFonts w:ascii="Calibri" w:hAnsi="Calibri"/>
                <w:color w:val="000000"/>
                <w:sz w:val="22"/>
                <w:szCs w:val="22"/>
                <w:lang w:val="es-BO" w:eastAsia="es-BO"/>
              </w:rPr>
              <w:lastRenderedPageBreak/>
              <w:t>(SAN BORJA)</w:t>
            </w:r>
          </w:p>
        </w:tc>
        <w:tc>
          <w:tcPr>
            <w:tcW w:w="851" w:type="dxa"/>
            <w:tcBorders>
              <w:top w:val="nil"/>
              <w:left w:val="nil"/>
              <w:bottom w:val="single" w:sz="4" w:space="0" w:color="auto"/>
              <w:right w:val="single" w:sz="4" w:space="0" w:color="auto"/>
            </w:tcBorders>
            <w:shd w:val="clear" w:color="000000" w:fill="FCD5B4"/>
            <w:noWrap/>
            <w:vAlign w:val="bottom"/>
            <w:hideMark/>
          </w:tcPr>
          <w:p w14:paraId="134C0E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 </w:t>
            </w:r>
          </w:p>
        </w:tc>
        <w:tc>
          <w:tcPr>
            <w:tcW w:w="850" w:type="dxa"/>
            <w:tcBorders>
              <w:top w:val="nil"/>
              <w:left w:val="nil"/>
              <w:bottom w:val="single" w:sz="4" w:space="0" w:color="auto"/>
              <w:right w:val="single" w:sz="4" w:space="0" w:color="auto"/>
            </w:tcBorders>
            <w:shd w:val="clear" w:color="000000" w:fill="FCD5B4"/>
            <w:noWrap/>
            <w:vAlign w:val="bottom"/>
            <w:hideMark/>
          </w:tcPr>
          <w:p w14:paraId="67C813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193E4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1B8F0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EF9EF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55340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5EEF6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B6519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136111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E690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17</w:t>
            </w:r>
          </w:p>
        </w:tc>
        <w:tc>
          <w:tcPr>
            <w:tcW w:w="1874" w:type="dxa"/>
            <w:tcBorders>
              <w:top w:val="nil"/>
              <w:left w:val="nil"/>
              <w:bottom w:val="single" w:sz="4" w:space="0" w:color="auto"/>
              <w:right w:val="single" w:sz="4" w:space="0" w:color="auto"/>
            </w:tcBorders>
            <w:shd w:val="clear" w:color="auto" w:fill="auto"/>
            <w:vAlign w:val="bottom"/>
            <w:hideMark/>
          </w:tcPr>
          <w:p w14:paraId="6932C0C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REPETIDORA SDH PTE. SAN PABLO (PUENTE SAN PABLO)</w:t>
            </w:r>
          </w:p>
        </w:tc>
        <w:tc>
          <w:tcPr>
            <w:tcW w:w="851" w:type="dxa"/>
            <w:tcBorders>
              <w:top w:val="nil"/>
              <w:left w:val="nil"/>
              <w:bottom w:val="single" w:sz="4" w:space="0" w:color="auto"/>
              <w:right w:val="single" w:sz="4" w:space="0" w:color="auto"/>
            </w:tcBorders>
            <w:shd w:val="clear" w:color="000000" w:fill="FCD5B4"/>
            <w:noWrap/>
            <w:vAlign w:val="bottom"/>
            <w:hideMark/>
          </w:tcPr>
          <w:p w14:paraId="5B19BC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569F4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4CE03B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1587D9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AD6D1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E3534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A2C0D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7213D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8B69D62" w14:textId="77777777" w:rsidTr="00183BC0">
        <w:trPr>
          <w:trHeight w:val="57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23A7C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18</w:t>
            </w:r>
          </w:p>
        </w:tc>
        <w:tc>
          <w:tcPr>
            <w:tcW w:w="1874" w:type="dxa"/>
            <w:tcBorders>
              <w:top w:val="nil"/>
              <w:left w:val="nil"/>
              <w:bottom w:val="single" w:sz="4" w:space="0" w:color="auto"/>
              <w:right w:val="single" w:sz="4" w:space="0" w:color="auto"/>
            </w:tcBorders>
            <w:shd w:val="clear" w:color="auto" w:fill="auto"/>
            <w:vAlign w:val="center"/>
            <w:hideMark/>
          </w:tcPr>
          <w:p w14:paraId="58C0FF7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REPETIDORA SDH SANTA ROSA (SANTA ROSA)</w:t>
            </w:r>
          </w:p>
        </w:tc>
        <w:tc>
          <w:tcPr>
            <w:tcW w:w="851" w:type="dxa"/>
            <w:tcBorders>
              <w:top w:val="nil"/>
              <w:left w:val="nil"/>
              <w:bottom w:val="single" w:sz="4" w:space="0" w:color="auto"/>
              <w:right w:val="single" w:sz="4" w:space="0" w:color="auto"/>
            </w:tcBorders>
            <w:shd w:val="clear" w:color="000000" w:fill="FCD5B4"/>
            <w:noWrap/>
            <w:vAlign w:val="bottom"/>
            <w:hideMark/>
          </w:tcPr>
          <w:p w14:paraId="7F15DE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5023B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41C404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7E591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D0FB16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E15FB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C6364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19E6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BDF3B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0C08A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19</w:t>
            </w:r>
          </w:p>
        </w:tc>
        <w:tc>
          <w:tcPr>
            <w:tcW w:w="1874" w:type="dxa"/>
            <w:tcBorders>
              <w:top w:val="nil"/>
              <w:left w:val="nil"/>
              <w:bottom w:val="single" w:sz="4" w:space="0" w:color="auto"/>
              <w:right w:val="single" w:sz="4" w:space="0" w:color="auto"/>
            </w:tcBorders>
            <w:shd w:val="clear" w:color="auto" w:fill="auto"/>
            <w:vAlign w:val="bottom"/>
            <w:hideMark/>
          </w:tcPr>
          <w:p w14:paraId="1590F84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REYES</w:t>
            </w:r>
          </w:p>
        </w:tc>
        <w:tc>
          <w:tcPr>
            <w:tcW w:w="851" w:type="dxa"/>
            <w:tcBorders>
              <w:top w:val="nil"/>
              <w:left w:val="nil"/>
              <w:bottom w:val="single" w:sz="4" w:space="0" w:color="auto"/>
              <w:right w:val="single" w:sz="4" w:space="0" w:color="auto"/>
            </w:tcBorders>
            <w:shd w:val="clear" w:color="000000" w:fill="FCD5B4"/>
            <w:noWrap/>
            <w:vAlign w:val="bottom"/>
            <w:hideMark/>
          </w:tcPr>
          <w:p w14:paraId="759286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12E7A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F1EFE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30DF2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915BE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24B72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385CC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EF352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2D6213A4"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D3ADB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20</w:t>
            </w:r>
          </w:p>
        </w:tc>
        <w:tc>
          <w:tcPr>
            <w:tcW w:w="1874" w:type="dxa"/>
            <w:tcBorders>
              <w:top w:val="nil"/>
              <w:left w:val="nil"/>
              <w:bottom w:val="single" w:sz="4" w:space="0" w:color="auto"/>
              <w:right w:val="single" w:sz="4" w:space="0" w:color="auto"/>
            </w:tcBorders>
            <w:shd w:val="clear" w:color="auto" w:fill="auto"/>
            <w:vAlign w:val="bottom"/>
            <w:hideMark/>
          </w:tcPr>
          <w:p w14:paraId="2607073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REYES A RIBERALTA</w:t>
            </w:r>
          </w:p>
        </w:tc>
        <w:tc>
          <w:tcPr>
            <w:tcW w:w="851" w:type="dxa"/>
            <w:tcBorders>
              <w:top w:val="nil"/>
              <w:left w:val="nil"/>
              <w:bottom w:val="single" w:sz="4" w:space="0" w:color="auto"/>
              <w:right w:val="single" w:sz="4" w:space="0" w:color="auto"/>
            </w:tcBorders>
            <w:shd w:val="clear" w:color="000000" w:fill="FCD5B4"/>
            <w:noWrap/>
            <w:vAlign w:val="bottom"/>
            <w:hideMark/>
          </w:tcPr>
          <w:p w14:paraId="76ACE7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23DED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CC325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57E13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0CC07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E3695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F0970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270E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78E0F279"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69847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21</w:t>
            </w:r>
          </w:p>
        </w:tc>
        <w:tc>
          <w:tcPr>
            <w:tcW w:w="1874" w:type="dxa"/>
            <w:tcBorders>
              <w:top w:val="nil"/>
              <w:left w:val="nil"/>
              <w:bottom w:val="single" w:sz="4" w:space="0" w:color="auto"/>
              <w:right w:val="single" w:sz="4" w:space="0" w:color="auto"/>
            </w:tcBorders>
            <w:shd w:val="clear" w:color="auto" w:fill="auto"/>
            <w:vAlign w:val="bottom"/>
            <w:hideMark/>
          </w:tcPr>
          <w:p w14:paraId="3AFA14E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RIBERALTA A GUAYARAMERÍN</w:t>
            </w:r>
          </w:p>
        </w:tc>
        <w:tc>
          <w:tcPr>
            <w:tcW w:w="851" w:type="dxa"/>
            <w:tcBorders>
              <w:top w:val="nil"/>
              <w:left w:val="nil"/>
              <w:bottom w:val="single" w:sz="4" w:space="0" w:color="auto"/>
              <w:right w:val="single" w:sz="4" w:space="0" w:color="auto"/>
            </w:tcBorders>
            <w:shd w:val="clear" w:color="000000" w:fill="FCD5B4"/>
            <w:noWrap/>
            <w:vAlign w:val="bottom"/>
            <w:hideMark/>
          </w:tcPr>
          <w:p w14:paraId="270144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6B946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CD6BC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4FF796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7E11B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1F117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91679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E3095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486EFA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8C30C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22</w:t>
            </w:r>
          </w:p>
        </w:tc>
        <w:tc>
          <w:tcPr>
            <w:tcW w:w="1874" w:type="dxa"/>
            <w:tcBorders>
              <w:top w:val="nil"/>
              <w:left w:val="nil"/>
              <w:bottom w:val="single" w:sz="4" w:space="0" w:color="auto"/>
              <w:right w:val="single" w:sz="4" w:space="0" w:color="auto"/>
            </w:tcBorders>
            <w:shd w:val="clear" w:color="auto" w:fill="auto"/>
            <w:vAlign w:val="bottom"/>
            <w:hideMark/>
          </w:tcPr>
          <w:p w14:paraId="1DC4B1E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 A HUANINI</w:t>
            </w:r>
          </w:p>
        </w:tc>
        <w:tc>
          <w:tcPr>
            <w:tcW w:w="851" w:type="dxa"/>
            <w:tcBorders>
              <w:top w:val="nil"/>
              <w:left w:val="nil"/>
              <w:bottom w:val="single" w:sz="4" w:space="0" w:color="auto"/>
              <w:right w:val="single" w:sz="4" w:space="0" w:color="auto"/>
            </w:tcBorders>
            <w:shd w:val="clear" w:color="000000" w:fill="FCD5B4"/>
            <w:noWrap/>
            <w:vAlign w:val="bottom"/>
            <w:hideMark/>
          </w:tcPr>
          <w:p w14:paraId="1DEA6F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5C511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439F0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DB9A17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57549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F7F34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E097F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D619B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44147AF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7A5E6D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23</w:t>
            </w:r>
          </w:p>
        </w:tc>
        <w:tc>
          <w:tcPr>
            <w:tcW w:w="1874" w:type="dxa"/>
            <w:tcBorders>
              <w:top w:val="nil"/>
              <w:left w:val="nil"/>
              <w:bottom w:val="single" w:sz="4" w:space="0" w:color="auto"/>
              <w:right w:val="single" w:sz="4" w:space="0" w:color="auto"/>
            </w:tcBorders>
            <w:shd w:val="clear" w:color="auto" w:fill="auto"/>
            <w:vAlign w:val="bottom"/>
            <w:hideMark/>
          </w:tcPr>
          <w:p w14:paraId="0296816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 A REYES</w:t>
            </w:r>
          </w:p>
        </w:tc>
        <w:tc>
          <w:tcPr>
            <w:tcW w:w="851" w:type="dxa"/>
            <w:tcBorders>
              <w:top w:val="nil"/>
              <w:left w:val="nil"/>
              <w:bottom w:val="single" w:sz="4" w:space="0" w:color="auto"/>
              <w:right w:val="single" w:sz="4" w:space="0" w:color="auto"/>
            </w:tcBorders>
            <w:shd w:val="clear" w:color="000000" w:fill="FCD5B4"/>
            <w:noWrap/>
            <w:vAlign w:val="bottom"/>
            <w:hideMark/>
          </w:tcPr>
          <w:p w14:paraId="62EF33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D956C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87F34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30C26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43C25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28905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DB3DD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37E9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34BE179E"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BD97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24</w:t>
            </w:r>
          </w:p>
        </w:tc>
        <w:tc>
          <w:tcPr>
            <w:tcW w:w="1874" w:type="dxa"/>
            <w:tcBorders>
              <w:top w:val="nil"/>
              <w:left w:val="nil"/>
              <w:bottom w:val="single" w:sz="4" w:space="0" w:color="auto"/>
              <w:right w:val="single" w:sz="4" w:space="0" w:color="auto"/>
            </w:tcBorders>
            <w:shd w:val="clear" w:color="auto" w:fill="auto"/>
            <w:vAlign w:val="bottom"/>
            <w:hideMark/>
          </w:tcPr>
          <w:p w14:paraId="6465AC5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RURRENABAQUE A SANTA CRUZ </w:t>
            </w:r>
          </w:p>
        </w:tc>
        <w:tc>
          <w:tcPr>
            <w:tcW w:w="851" w:type="dxa"/>
            <w:tcBorders>
              <w:top w:val="nil"/>
              <w:left w:val="nil"/>
              <w:bottom w:val="single" w:sz="4" w:space="0" w:color="auto"/>
              <w:right w:val="single" w:sz="4" w:space="0" w:color="auto"/>
            </w:tcBorders>
            <w:shd w:val="clear" w:color="000000" w:fill="FCD5B4"/>
            <w:noWrap/>
            <w:vAlign w:val="bottom"/>
            <w:hideMark/>
          </w:tcPr>
          <w:p w14:paraId="2B9298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1F3ED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5F03C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C4C68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A45D3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3DE1B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ACF29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815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846B68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B9CC8F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25</w:t>
            </w:r>
          </w:p>
        </w:tc>
        <w:tc>
          <w:tcPr>
            <w:tcW w:w="1874" w:type="dxa"/>
            <w:tcBorders>
              <w:top w:val="nil"/>
              <w:left w:val="nil"/>
              <w:bottom w:val="single" w:sz="4" w:space="0" w:color="auto"/>
              <w:right w:val="single" w:sz="4" w:space="0" w:color="auto"/>
            </w:tcBorders>
            <w:shd w:val="clear" w:color="auto" w:fill="auto"/>
            <w:vAlign w:val="bottom"/>
            <w:hideMark/>
          </w:tcPr>
          <w:p w14:paraId="48D75B6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noWrap/>
            <w:vAlign w:val="bottom"/>
            <w:hideMark/>
          </w:tcPr>
          <w:p w14:paraId="08DAD2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DD19A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D1A74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E270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BF793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3E8EF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A2776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7028F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3E3E3A0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BD51A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26</w:t>
            </w:r>
          </w:p>
        </w:tc>
        <w:tc>
          <w:tcPr>
            <w:tcW w:w="1874" w:type="dxa"/>
            <w:tcBorders>
              <w:top w:val="nil"/>
              <w:left w:val="nil"/>
              <w:bottom w:val="single" w:sz="4" w:space="0" w:color="auto"/>
              <w:right w:val="single" w:sz="4" w:space="0" w:color="auto"/>
            </w:tcBorders>
            <w:shd w:val="clear" w:color="auto" w:fill="auto"/>
            <w:vAlign w:val="bottom"/>
            <w:hideMark/>
          </w:tcPr>
          <w:p w14:paraId="4976033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JOAQUIN</w:t>
            </w:r>
          </w:p>
        </w:tc>
        <w:tc>
          <w:tcPr>
            <w:tcW w:w="851" w:type="dxa"/>
            <w:tcBorders>
              <w:top w:val="nil"/>
              <w:left w:val="nil"/>
              <w:bottom w:val="single" w:sz="4" w:space="0" w:color="auto"/>
              <w:right w:val="single" w:sz="4" w:space="0" w:color="auto"/>
            </w:tcBorders>
            <w:shd w:val="clear" w:color="000000" w:fill="FCD5B4"/>
            <w:noWrap/>
            <w:vAlign w:val="bottom"/>
            <w:hideMark/>
          </w:tcPr>
          <w:p w14:paraId="4F66DD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83FF3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85AE1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1833D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2DCB1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79DB0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790E2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41AA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082371F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44587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27</w:t>
            </w:r>
          </w:p>
        </w:tc>
        <w:tc>
          <w:tcPr>
            <w:tcW w:w="1874" w:type="dxa"/>
            <w:tcBorders>
              <w:top w:val="nil"/>
              <w:left w:val="nil"/>
              <w:bottom w:val="single" w:sz="4" w:space="0" w:color="auto"/>
              <w:right w:val="single" w:sz="4" w:space="0" w:color="auto"/>
            </w:tcBorders>
            <w:shd w:val="clear" w:color="auto" w:fill="auto"/>
            <w:vAlign w:val="bottom"/>
            <w:hideMark/>
          </w:tcPr>
          <w:p w14:paraId="2A6BE2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SAN PEDRO </w:t>
            </w:r>
          </w:p>
        </w:tc>
        <w:tc>
          <w:tcPr>
            <w:tcW w:w="851" w:type="dxa"/>
            <w:tcBorders>
              <w:top w:val="nil"/>
              <w:left w:val="nil"/>
              <w:bottom w:val="single" w:sz="4" w:space="0" w:color="auto"/>
              <w:right w:val="single" w:sz="4" w:space="0" w:color="auto"/>
            </w:tcBorders>
            <w:shd w:val="clear" w:color="000000" w:fill="FCD5B4"/>
            <w:noWrap/>
            <w:vAlign w:val="bottom"/>
            <w:hideMark/>
          </w:tcPr>
          <w:p w14:paraId="07D3F6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9B708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DD95F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7310F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01A90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632F6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C2A2B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8E36E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0A826544"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2D89C0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28</w:t>
            </w:r>
          </w:p>
        </w:tc>
        <w:tc>
          <w:tcPr>
            <w:tcW w:w="1874" w:type="dxa"/>
            <w:tcBorders>
              <w:top w:val="nil"/>
              <w:left w:val="nil"/>
              <w:bottom w:val="single" w:sz="4" w:space="0" w:color="auto"/>
              <w:right w:val="single" w:sz="4" w:space="0" w:color="auto"/>
            </w:tcBorders>
            <w:shd w:val="clear" w:color="auto" w:fill="auto"/>
            <w:vAlign w:val="bottom"/>
            <w:hideMark/>
          </w:tcPr>
          <w:p w14:paraId="5AE5827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RAMÓN</w:t>
            </w:r>
          </w:p>
        </w:tc>
        <w:tc>
          <w:tcPr>
            <w:tcW w:w="851" w:type="dxa"/>
            <w:tcBorders>
              <w:top w:val="nil"/>
              <w:left w:val="nil"/>
              <w:bottom w:val="single" w:sz="4" w:space="0" w:color="auto"/>
              <w:right w:val="single" w:sz="4" w:space="0" w:color="auto"/>
            </w:tcBorders>
            <w:shd w:val="clear" w:color="000000" w:fill="FCD5B4"/>
            <w:noWrap/>
            <w:vAlign w:val="bottom"/>
            <w:hideMark/>
          </w:tcPr>
          <w:p w14:paraId="31CB00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3E2C0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D03B7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2AA38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74AFE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30903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BD01B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9BBF3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1B0A2D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7739F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29</w:t>
            </w:r>
          </w:p>
        </w:tc>
        <w:tc>
          <w:tcPr>
            <w:tcW w:w="1874" w:type="dxa"/>
            <w:tcBorders>
              <w:top w:val="nil"/>
              <w:left w:val="nil"/>
              <w:bottom w:val="single" w:sz="4" w:space="0" w:color="auto"/>
              <w:right w:val="single" w:sz="4" w:space="0" w:color="auto"/>
            </w:tcBorders>
            <w:shd w:val="clear" w:color="auto" w:fill="auto"/>
            <w:vAlign w:val="bottom"/>
            <w:hideMark/>
          </w:tcPr>
          <w:p w14:paraId="39C4252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VIGO</w:t>
            </w:r>
          </w:p>
        </w:tc>
        <w:tc>
          <w:tcPr>
            <w:tcW w:w="851" w:type="dxa"/>
            <w:tcBorders>
              <w:top w:val="nil"/>
              <w:left w:val="nil"/>
              <w:bottom w:val="single" w:sz="4" w:space="0" w:color="auto"/>
              <w:right w:val="single" w:sz="4" w:space="0" w:color="auto"/>
            </w:tcBorders>
            <w:shd w:val="clear" w:color="000000" w:fill="FCD5B4"/>
            <w:noWrap/>
            <w:vAlign w:val="bottom"/>
            <w:hideMark/>
          </w:tcPr>
          <w:p w14:paraId="34D1F6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5ED42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A0D3A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881B2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2A5CF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E16DA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DC2F7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BAB32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74BC20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064F3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30</w:t>
            </w:r>
          </w:p>
        </w:tc>
        <w:tc>
          <w:tcPr>
            <w:tcW w:w="1874" w:type="dxa"/>
            <w:tcBorders>
              <w:top w:val="nil"/>
              <w:left w:val="nil"/>
              <w:bottom w:val="single" w:sz="4" w:space="0" w:color="auto"/>
              <w:right w:val="single" w:sz="4" w:space="0" w:color="auto"/>
            </w:tcBorders>
            <w:shd w:val="clear" w:color="auto" w:fill="auto"/>
            <w:vAlign w:val="bottom"/>
            <w:hideMark/>
          </w:tcPr>
          <w:p w14:paraId="5BD46E3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WARNES </w:t>
            </w:r>
          </w:p>
        </w:tc>
        <w:tc>
          <w:tcPr>
            <w:tcW w:w="851" w:type="dxa"/>
            <w:tcBorders>
              <w:top w:val="nil"/>
              <w:left w:val="nil"/>
              <w:bottom w:val="single" w:sz="4" w:space="0" w:color="auto"/>
              <w:right w:val="single" w:sz="4" w:space="0" w:color="auto"/>
            </w:tcBorders>
            <w:shd w:val="clear" w:color="000000" w:fill="FCD5B4"/>
            <w:noWrap/>
            <w:vAlign w:val="bottom"/>
            <w:hideMark/>
          </w:tcPr>
          <w:p w14:paraId="7F94DB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CB739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C2EE4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DF538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385FE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84AA2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A8005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C56C1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27E2E9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06004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31</w:t>
            </w:r>
          </w:p>
        </w:tc>
        <w:tc>
          <w:tcPr>
            <w:tcW w:w="1874" w:type="dxa"/>
            <w:tcBorders>
              <w:top w:val="nil"/>
              <w:left w:val="nil"/>
              <w:bottom w:val="single" w:sz="4" w:space="0" w:color="auto"/>
              <w:right w:val="single" w:sz="4" w:space="0" w:color="auto"/>
            </w:tcBorders>
            <w:shd w:val="clear" w:color="auto" w:fill="auto"/>
            <w:vAlign w:val="bottom"/>
            <w:hideMark/>
          </w:tcPr>
          <w:p w14:paraId="4E8746D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YERBA BUENA SANTA CRUZ</w:t>
            </w:r>
          </w:p>
        </w:tc>
        <w:tc>
          <w:tcPr>
            <w:tcW w:w="851" w:type="dxa"/>
            <w:tcBorders>
              <w:top w:val="nil"/>
              <w:left w:val="nil"/>
              <w:bottom w:val="single" w:sz="4" w:space="0" w:color="auto"/>
              <w:right w:val="single" w:sz="4" w:space="0" w:color="auto"/>
            </w:tcBorders>
            <w:shd w:val="clear" w:color="000000" w:fill="FCD5B4"/>
            <w:noWrap/>
            <w:vAlign w:val="bottom"/>
            <w:hideMark/>
          </w:tcPr>
          <w:p w14:paraId="36B4F5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728E85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766CA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76F3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764632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13C93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BF388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C902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8464762" w14:textId="77777777" w:rsidTr="00183BC0">
        <w:trPr>
          <w:trHeight w:val="27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DCE64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32</w:t>
            </w:r>
          </w:p>
        </w:tc>
        <w:tc>
          <w:tcPr>
            <w:tcW w:w="1874" w:type="dxa"/>
            <w:tcBorders>
              <w:top w:val="nil"/>
              <w:left w:val="nil"/>
              <w:bottom w:val="single" w:sz="4" w:space="0" w:color="auto"/>
              <w:right w:val="single" w:sz="4" w:space="0" w:color="auto"/>
            </w:tcBorders>
            <w:shd w:val="clear" w:color="auto" w:fill="auto"/>
            <w:vAlign w:val="bottom"/>
            <w:hideMark/>
          </w:tcPr>
          <w:p w14:paraId="01E8955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DE YACUMA</w:t>
            </w:r>
          </w:p>
        </w:tc>
        <w:tc>
          <w:tcPr>
            <w:tcW w:w="851" w:type="dxa"/>
            <w:tcBorders>
              <w:top w:val="nil"/>
              <w:left w:val="nil"/>
              <w:bottom w:val="single" w:sz="4" w:space="0" w:color="auto"/>
              <w:right w:val="single" w:sz="4" w:space="0" w:color="auto"/>
            </w:tcBorders>
            <w:shd w:val="clear" w:color="000000" w:fill="FCD5B4"/>
            <w:noWrap/>
            <w:vAlign w:val="bottom"/>
            <w:hideMark/>
          </w:tcPr>
          <w:p w14:paraId="52B6C7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90CCA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AC492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24409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735D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8603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E3B6F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9366E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0C5F5F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B2D2C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33</w:t>
            </w:r>
          </w:p>
        </w:tc>
        <w:tc>
          <w:tcPr>
            <w:tcW w:w="1874" w:type="dxa"/>
            <w:tcBorders>
              <w:top w:val="nil"/>
              <w:left w:val="nil"/>
              <w:bottom w:val="single" w:sz="4" w:space="0" w:color="auto"/>
              <w:right w:val="single" w:sz="4" w:space="0" w:color="auto"/>
            </w:tcBorders>
            <w:shd w:val="clear" w:color="auto" w:fill="auto"/>
            <w:vAlign w:val="bottom"/>
            <w:hideMark/>
          </w:tcPr>
          <w:p w14:paraId="5F2268E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noWrap/>
            <w:vAlign w:val="bottom"/>
            <w:hideMark/>
          </w:tcPr>
          <w:p w14:paraId="461E4A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3120E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6D45A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A061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2D985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DF1FF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7D828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A84B9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7027AB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7934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34</w:t>
            </w:r>
          </w:p>
        </w:tc>
        <w:tc>
          <w:tcPr>
            <w:tcW w:w="1874" w:type="dxa"/>
            <w:tcBorders>
              <w:top w:val="nil"/>
              <w:left w:val="nil"/>
              <w:bottom w:val="single" w:sz="4" w:space="0" w:color="auto"/>
              <w:right w:val="single" w:sz="4" w:space="0" w:color="auto"/>
            </w:tcBorders>
            <w:shd w:val="clear" w:color="auto" w:fill="auto"/>
            <w:vAlign w:val="bottom"/>
            <w:hideMark/>
          </w:tcPr>
          <w:p w14:paraId="05DF3E4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TERESA DEL YATA</w:t>
            </w:r>
          </w:p>
        </w:tc>
        <w:tc>
          <w:tcPr>
            <w:tcW w:w="851" w:type="dxa"/>
            <w:tcBorders>
              <w:top w:val="nil"/>
              <w:left w:val="nil"/>
              <w:bottom w:val="single" w:sz="4" w:space="0" w:color="auto"/>
              <w:right w:val="single" w:sz="4" w:space="0" w:color="auto"/>
            </w:tcBorders>
            <w:shd w:val="clear" w:color="000000" w:fill="FCD5B4"/>
            <w:noWrap/>
            <w:vAlign w:val="bottom"/>
            <w:hideMark/>
          </w:tcPr>
          <w:p w14:paraId="606523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31778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66A0A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D18F4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16A85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E9F25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A7F45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F8D9E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E4282C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52B43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35</w:t>
            </w:r>
          </w:p>
        </w:tc>
        <w:tc>
          <w:tcPr>
            <w:tcW w:w="1874" w:type="dxa"/>
            <w:tcBorders>
              <w:top w:val="nil"/>
              <w:left w:val="nil"/>
              <w:bottom w:val="single" w:sz="4" w:space="0" w:color="auto"/>
              <w:right w:val="single" w:sz="4" w:space="0" w:color="auto"/>
            </w:tcBorders>
            <w:shd w:val="clear" w:color="auto" w:fill="auto"/>
            <w:vAlign w:val="bottom"/>
            <w:hideMark/>
          </w:tcPr>
          <w:p w14:paraId="47C1EC5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Sheraton (Beni)</w:t>
            </w:r>
          </w:p>
        </w:tc>
        <w:tc>
          <w:tcPr>
            <w:tcW w:w="851" w:type="dxa"/>
            <w:tcBorders>
              <w:top w:val="nil"/>
              <w:left w:val="nil"/>
              <w:bottom w:val="single" w:sz="4" w:space="0" w:color="auto"/>
              <w:right w:val="single" w:sz="4" w:space="0" w:color="auto"/>
            </w:tcBorders>
            <w:shd w:val="clear" w:color="000000" w:fill="FCD5B4"/>
            <w:noWrap/>
            <w:vAlign w:val="bottom"/>
            <w:hideMark/>
          </w:tcPr>
          <w:p w14:paraId="759499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0DB33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46377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F959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6DE3C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6C40D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A35DD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7A9F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18389B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8A085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36</w:t>
            </w:r>
          </w:p>
        </w:tc>
        <w:tc>
          <w:tcPr>
            <w:tcW w:w="1874" w:type="dxa"/>
            <w:tcBorders>
              <w:top w:val="nil"/>
              <w:left w:val="nil"/>
              <w:bottom w:val="single" w:sz="4" w:space="0" w:color="auto"/>
              <w:right w:val="single" w:sz="4" w:space="0" w:color="auto"/>
            </w:tcBorders>
            <w:shd w:val="clear" w:color="auto" w:fill="auto"/>
            <w:vAlign w:val="bottom"/>
            <w:hideMark/>
          </w:tcPr>
          <w:p w14:paraId="611D45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COMUNIDAD EL CANDADO (BENI</w:t>
            </w:r>
          </w:p>
        </w:tc>
        <w:tc>
          <w:tcPr>
            <w:tcW w:w="851" w:type="dxa"/>
            <w:tcBorders>
              <w:top w:val="nil"/>
              <w:left w:val="nil"/>
              <w:bottom w:val="single" w:sz="4" w:space="0" w:color="auto"/>
              <w:right w:val="single" w:sz="4" w:space="0" w:color="auto"/>
            </w:tcBorders>
            <w:shd w:val="clear" w:color="000000" w:fill="FCD5B4"/>
            <w:noWrap/>
            <w:vAlign w:val="bottom"/>
            <w:hideMark/>
          </w:tcPr>
          <w:p w14:paraId="3B08A9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661C8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04F3C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C14F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50229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EF24C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06D00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0AC6A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4B0163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E47FD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37</w:t>
            </w:r>
          </w:p>
        </w:tc>
        <w:tc>
          <w:tcPr>
            <w:tcW w:w="1874" w:type="dxa"/>
            <w:tcBorders>
              <w:top w:val="nil"/>
              <w:left w:val="nil"/>
              <w:bottom w:val="single" w:sz="4" w:space="0" w:color="auto"/>
              <w:right w:val="single" w:sz="4" w:space="0" w:color="auto"/>
            </w:tcBorders>
            <w:shd w:val="clear" w:color="auto" w:fill="auto"/>
            <w:vAlign w:val="bottom"/>
            <w:hideMark/>
          </w:tcPr>
          <w:p w14:paraId="0AC344E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YUCUMO </w:t>
            </w:r>
          </w:p>
        </w:tc>
        <w:tc>
          <w:tcPr>
            <w:tcW w:w="851" w:type="dxa"/>
            <w:tcBorders>
              <w:top w:val="nil"/>
              <w:left w:val="nil"/>
              <w:bottom w:val="single" w:sz="4" w:space="0" w:color="auto"/>
              <w:right w:val="single" w:sz="4" w:space="0" w:color="auto"/>
            </w:tcBorders>
            <w:shd w:val="clear" w:color="000000" w:fill="FCD5B4"/>
            <w:noWrap/>
            <w:vAlign w:val="bottom"/>
            <w:hideMark/>
          </w:tcPr>
          <w:p w14:paraId="0035E97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F4B4F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73116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373C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F1F9F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B2E25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47026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D893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0C5BCD2"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25254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38</w:t>
            </w:r>
          </w:p>
        </w:tc>
        <w:tc>
          <w:tcPr>
            <w:tcW w:w="1874" w:type="dxa"/>
            <w:tcBorders>
              <w:top w:val="nil"/>
              <w:left w:val="nil"/>
              <w:bottom w:val="single" w:sz="4" w:space="0" w:color="auto"/>
              <w:right w:val="single" w:sz="4" w:space="0" w:color="auto"/>
            </w:tcBorders>
            <w:shd w:val="clear" w:color="auto" w:fill="auto"/>
            <w:vAlign w:val="bottom"/>
            <w:hideMark/>
          </w:tcPr>
          <w:p w14:paraId="2B71C59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w:t>
            </w:r>
          </w:p>
        </w:tc>
        <w:tc>
          <w:tcPr>
            <w:tcW w:w="851" w:type="dxa"/>
            <w:tcBorders>
              <w:top w:val="nil"/>
              <w:left w:val="nil"/>
              <w:bottom w:val="single" w:sz="4" w:space="0" w:color="auto"/>
              <w:right w:val="single" w:sz="4" w:space="0" w:color="auto"/>
            </w:tcBorders>
            <w:shd w:val="clear" w:color="000000" w:fill="FCD5B4"/>
            <w:noWrap/>
            <w:vAlign w:val="bottom"/>
            <w:hideMark/>
          </w:tcPr>
          <w:p w14:paraId="46B5D8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937AD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7F6DC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86976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A6B88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A555D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7E288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8A86F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82B21F2" w14:textId="77777777" w:rsidTr="00183BC0">
        <w:trPr>
          <w:trHeight w:val="300"/>
        </w:trPr>
        <w:tc>
          <w:tcPr>
            <w:tcW w:w="551" w:type="dxa"/>
            <w:tcBorders>
              <w:top w:val="nil"/>
              <w:left w:val="nil"/>
              <w:bottom w:val="nil"/>
              <w:right w:val="nil"/>
            </w:tcBorders>
            <w:shd w:val="clear" w:color="auto" w:fill="auto"/>
            <w:noWrap/>
            <w:vAlign w:val="bottom"/>
            <w:hideMark/>
          </w:tcPr>
          <w:p w14:paraId="1CE9A34D" w14:textId="77777777" w:rsidR="00CA3719" w:rsidRPr="00CA3719" w:rsidRDefault="00CA3719" w:rsidP="00CA3719">
            <w:pPr>
              <w:rPr>
                <w:rFonts w:ascii="Calibri" w:hAnsi="Calibri"/>
                <w:color w:val="000000"/>
                <w:sz w:val="22"/>
                <w:szCs w:val="22"/>
                <w:lang w:val="es-BO" w:eastAsia="es-BO"/>
              </w:rPr>
            </w:pPr>
          </w:p>
        </w:tc>
        <w:tc>
          <w:tcPr>
            <w:tcW w:w="1874" w:type="dxa"/>
            <w:tcBorders>
              <w:top w:val="nil"/>
              <w:left w:val="nil"/>
              <w:bottom w:val="nil"/>
              <w:right w:val="nil"/>
            </w:tcBorders>
            <w:shd w:val="clear" w:color="auto" w:fill="auto"/>
            <w:noWrap/>
            <w:vAlign w:val="bottom"/>
            <w:hideMark/>
          </w:tcPr>
          <w:p w14:paraId="4A2A80BD" w14:textId="77777777" w:rsidR="00CA3719" w:rsidRPr="00CA3719" w:rsidRDefault="00CA3719" w:rsidP="00CA3719">
            <w:pPr>
              <w:rPr>
                <w:rFonts w:ascii="Calibri" w:hAnsi="Calibri"/>
                <w:color w:val="000000"/>
                <w:sz w:val="22"/>
                <w:szCs w:val="22"/>
                <w:lang w:val="es-BO" w:eastAsia="es-BO"/>
              </w:rPr>
            </w:pPr>
          </w:p>
        </w:tc>
        <w:tc>
          <w:tcPr>
            <w:tcW w:w="851" w:type="dxa"/>
            <w:tcBorders>
              <w:top w:val="nil"/>
              <w:left w:val="nil"/>
              <w:bottom w:val="nil"/>
              <w:right w:val="nil"/>
            </w:tcBorders>
            <w:shd w:val="clear" w:color="000000" w:fill="FFFFFF"/>
            <w:noWrap/>
            <w:vAlign w:val="bottom"/>
            <w:hideMark/>
          </w:tcPr>
          <w:p w14:paraId="5B999C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nil"/>
            </w:tcBorders>
            <w:shd w:val="clear" w:color="000000" w:fill="FFFFFF"/>
            <w:noWrap/>
            <w:vAlign w:val="bottom"/>
            <w:hideMark/>
          </w:tcPr>
          <w:p w14:paraId="2F0BB8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nil"/>
              <w:right w:val="nil"/>
            </w:tcBorders>
            <w:shd w:val="clear" w:color="000000" w:fill="FFFFFF"/>
            <w:noWrap/>
            <w:vAlign w:val="bottom"/>
            <w:hideMark/>
          </w:tcPr>
          <w:p w14:paraId="6FA7BB1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nil"/>
              <w:right w:val="nil"/>
            </w:tcBorders>
            <w:shd w:val="clear" w:color="auto" w:fill="auto"/>
            <w:noWrap/>
            <w:vAlign w:val="bottom"/>
            <w:hideMark/>
          </w:tcPr>
          <w:p w14:paraId="10C19E1A" w14:textId="77777777" w:rsidR="00CA3719" w:rsidRPr="00CA3719" w:rsidRDefault="00CA3719" w:rsidP="00CA3719">
            <w:pPr>
              <w:rPr>
                <w:rFonts w:ascii="Calibri" w:hAnsi="Calibri"/>
                <w:color w:val="000000"/>
                <w:sz w:val="22"/>
                <w:szCs w:val="22"/>
                <w:lang w:val="es-BO" w:eastAsia="es-BO"/>
              </w:rPr>
            </w:pPr>
          </w:p>
        </w:tc>
        <w:tc>
          <w:tcPr>
            <w:tcW w:w="850" w:type="dxa"/>
            <w:gridSpan w:val="3"/>
            <w:tcBorders>
              <w:top w:val="nil"/>
              <w:left w:val="nil"/>
              <w:bottom w:val="nil"/>
              <w:right w:val="nil"/>
            </w:tcBorders>
            <w:shd w:val="clear" w:color="000000" w:fill="FFFFFF"/>
            <w:noWrap/>
            <w:vAlign w:val="bottom"/>
            <w:hideMark/>
          </w:tcPr>
          <w:p w14:paraId="6EDB143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nil"/>
              <w:right w:val="nil"/>
            </w:tcBorders>
            <w:shd w:val="clear" w:color="000000" w:fill="FFFFFF"/>
            <w:noWrap/>
            <w:vAlign w:val="bottom"/>
            <w:hideMark/>
          </w:tcPr>
          <w:p w14:paraId="65A2D0A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322C694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nil"/>
            </w:tcBorders>
            <w:shd w:val="clear" w:color="auto" w:fill="auto"/>
            <w:noWrap/>
            <w:vAlign w:val="bottom"/>
            <w:hideMark/>
          </w:tcPr>
          <w:p w14:paraId="6CCF4F89" w14:textId="77777777" w:rsidR="00CA3719" w:rsidRPr="00CA3719" w:rsidRDefault="00CA3719" w:rsidP="00CA3719">
            <w:pPr>
              <w:rPr>
                <w:rFonts w:ascii="Calibri" w:hAnsi="Calibri"/>
                <w:color w:val="000000"/>
                <w:sz w:val="22"/>
                <w:szCs w:val="22"/>
                <w:lang w:val="es-BO" w:eastAsia="es-BO"/>
              </w:rPr>
            </w:pPr>
          </w:p>
        </w:tc>
      </w:tr>
      <w:tr w:rsidR="00183BC0" w:rsidRPr="00CA3719" w14:paraId="6C23F624" w14:textId="77777777" w:rsidTr="00520027">
        <w:trPr>
          <w:trHeight w:val="300"/>
        </w:trPr>
        <w:tc>
          <w:tcPr>
            <w:tcW w:w="9796" w:type="dxa"/>
            <w:gridSpan w:val="15"/>
            <w:tcBorders>
              <w:top w:val="nil"/>
              <w:left w:val="nil"/>
              <w:bottom w:val="nil"/>
              <w:right w:val="nil"/>
            </w:tcBorders>
            <w:shd w:val="clear" w:color="auto" w:fill="auto"/>
            <w:noWrap/>
            <w:vAlign w:val="bottom"/>
            <w:hideMark/>
          </w:tcPr>
          <w:p w14:paraId="59C21F66" w14:textId="77777777" w:rsidR="00183BC0" w:rsidRPr="00CA3719" w:rsidRDefault="00183BC0"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Los precios incluyen; manipuleo, </w:t>
            </w:r>
            <w:proofErr w:type="spellStart"/>
            <w:r w:rsidRPr="00CA3719">
              <w:rPr>
                <w:rFonts w:ascii="Calibri" w:hAnsi="Calibri"/>
                <w:color w:val="000000"/>
                <w:sz w:val="22"/>
                <w:szCs w:val="22"/>
                <w:lang w:val="es-BO" w:eastAsia="es-BO"/>
              </w:rPr>
              <w:t>estibaje</w:t>
            </w:r>
            <w:proofErr w:type="spellEnd"/>
            <w:r w:rsidRPr="00CA3719">
              <w:rPr>
                <w:rFonts w:ascii="Calibri" w:hAnsi="Calibri"/>
                <w:color w:val="000000"/>
                <w:sz w:val="22"/>
                <w:szCs w:val="22"/>
                <w:lang w:val="es-BO" w:eastAsia="es-BO"/>
              </w:rPr>
              <w:t>, embalaje, reforzamiento de embalaje, carga  y desc</w:t>
            </w:r>
            <w:r>
              <w:rPr>
                <w:rFonts w:ascii="Calibri" w:hAnsi="Calibri"/>
                <w:color w:val="000000"/>
                <w:sz w:val="22"/>
                <w:szCs w:val="22"/>
                <w:lang w:val="es-BO" w:eastAsia="es-BO"/>
              </w:rPr>
              <w:t>arga, y entrega puerta a puerta</w:t>
            </w:r>
          </w:p>
          <w:p w14:paraId="073B67C5" w14:textId="77777777" w:rsidR="00183BC0" w:rsidRPr="00CA3719" w:rsidRDefault="00183BC0"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p w14:paraId="0D08B0A2" w14:textId="77777777" w:rsidR="00183BC0" w:rsidRPr="00CA3719" w:rsidRDefault="00183BC0"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p w14:paraId="216CF5F2" w14:textId="77777777" w:rsidR="00183BC0" w:rsidRPr="00CA3719" w:rsidRDefault="00183BC0"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r>
    </w:tbl>
    <w:p w14:paraId="3AA6A9E1" w14:textId="77777777" w:rsidR="00183BC0" w:rsidRDefault="00183BC0" w:rsidP="0005306F">
      <w:pPr>
        <w:pStyle w:val="Normal2"/>
        <w:rPr>
          <w:rFonts w:ascii="Verdana" w:hAnsi="Verdana" w:cs="Arial"/>
          <w:b/>
          <w:i/>
          <w:color w:val="004990"/>
          <w:sz w:val="18"/>
          <w:szCs w:val="18"/>
          <w:lang w:val="es-BO"/>
        </w:rPr>
      </w:pPr>
    </w:p>
    <w:p w14:paraId="26CFFEAC" w14:textId="77777777" w:rsidR="00183BC0" w:rsidRDefault="00183BC0" w:rsidP="0005306F">
      <w:pPr>
        <w:pStyle w:val="Normal2"/>
        <w:rPr>
          <w:rFonts w:ascii="Verdana" w:hAnsi="Verdana" w:cs="Arial"/>
          <w:b/>
          <w:i/>
          <w:color w:val="004990"/>
          <w:sz w:val="18"/>
          <w:szCs w:val="18"/>
          <w:lang w:val="es-BO"/>
        </w:rPr>
      </w:pPr>
    </w:p>
    <w:p w14:paraId="1469CF79" w14:textId="77777777" w:rsidR="00183BC0" w:rsidRDefault="00183BC0" w:rsidP="0005306F">
      <w:pPr>
        <w:pStyle w:val="Normal2"/>
        <w:rPr>
          <w:rFonts w:ascii="Verdana" w:hAnsi="Verdana" w:cs="Arial"/>
          <w:b/>
          <w:i/>
          <w:color w:val="004990"/>
          <w:sz w:val="18"/>
          <w:szCs w:val="18"/>
          <w:lang w:val="es-BO"/>
        </w:rPr>
      </w:pPr>
    </w:p>
    <w:p w14:paraId="3A491745" w14:textId="77777777" w:rsidR="00183BC0" w:rsidRDefault="00183BC0" w:rsidP="0005306F">
      <w:pPr>
        <w:pStyle w:val="Normal2"/>
        <w:rPr>
          <w:rFonts w:ascii="Verdana" w:hAnsi="Verdana" w:cs="Arial"/>
          <w:b/>
          <w:i/>
          <w:color w:val="004990"/>
          <w:sz w:val="18"/>
          <w:szCs w:val="18"/>
          <w:lang w:val="es-BO"/>
        </w:rPr>
      </w:pPr>
    </w:p>
    <w:tbl>
      <w:tblPr>
        <w:tblW w:w="0" w:type="auto"/>
        <w:tblInd w:w="55" w:type="dxa"/>
        <w:tblCellMar>
          <w:left w:w="70" w:type="dxa"/>
          <w:right w:w="70" w:type="dxa"/>
        </w:tblCellMar>
        <w:tblLook w:val="04A0" w:firstRow="1" w:lastRow="0" w:firstColumn="1" w:lastColumn="0" w:noHBand="0" w:noVBand="1"/>
      </w:tblPr>
      <w:tblGrid>
        <w:gridCol w:w="491"/>
        <w:gridCol w:w="3317"/>
        <w:gridCol w:w="626"/>
        <w:gridCol w:w="353"/>
        <w:gridCol w:w="701"/>
        <w:gridCol w:w="575"/>
        <w:gridCol w:w="703"/>
        <w:gridCol w:w="703"/>
        <w:gridCol w:w="703"/>
        <w:gridCol w:w="577"/>
        <w:gridCol w:w="174"/>
      </w:tblGrid>
      <w:tr w:rsidR="00183BC0" w:rsidRPr="00183BC0" w14:paraId="31AEBD37" w14:textId="77777777" w:rsidTr="00183BC0">
        <w:trPr>
          <w:trHeight w:val="300"/>
        </w:trPr>
        <w:tc>
          <w:tcPr>
            <w:tcW w:w="0" w:type="auto"/>
            <w:gridSpan w:val="2"/>
            <w:tcBorders>
              <w:top w:val="nil"/>
              <w:left w:val="nil"/>
              <w:bottom w:val="nil"/>
              <w:right w:val="nil"/>
            </w:tcBorders>
            <w:shd w:val="clear" w:color="auto" w:fill="auto"/>
            <w:noWrap/>
            <w:vAlign w:val="bottom"/>
            <w:hideMark/>
          </w:tcPr>
          <w:p w14:paraId="210E8264"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COBIJA A:</w:t>
            </w:r>
          </w:p>
        </w:tc>
        <w:tc>
          <w:tcPr>
            <w:tcW w:w="0" w:type="auto"/>
            <w:tcBorders>
              <w:top w:val="nil"/>
              <w:left w:val="nil"/>
              <w:bottom w:val="nil"/>
              <w:right w:val="nil"/>
            </w:tcBorders>
            <w:shd w:val="clear" w:color="000000" w:fill="FFFFFF"/>
            <w:noWrap/>
            <w:vAlign w:val="bottom"/>
            <w:hideMark/>
          </w:tcPr>
          <w:p w14:paraId="44AD05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3CB425E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61F6D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5EB4073D"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3B86A9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3827DE49"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C87763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3CE8102" w14:textId="77777777" w:rsidR="00183BC0" w:rsidRPr="00183BC0" w:rsidRDefault="00183BC0" w:rsidP="00183BC0">
            <w:pPr>
              <w:rPr>
                <w:rFonts w:ascii="Calibri" w:hAnsi="Calibri"/>
                <w:b/>
                <w:bCs/>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4437F494" w14:textId="77777777" w:rsidR="00183BC0" w:rsidRPr="00183BC0" w:rsidRDefault="00183BC0" w:rsidP="00183BC0">
            <w:pPr>
              <w:rPr>
                <w:rFonts w:ascii="Calibri" w:hAnsi="Calibri"/>
                <w:b/>
                <w:bCs/>
                <w:color w:val="000000"/>
                <w:sz w:val="22"/>
                <w:szCs w:val="22"/>
                <w:lang w:val="es-BO" w:eastAsia="es-BO"/>
              </w:rPr>
            </w:pPr>
          </w:p>
        </w:tc>
      </w:tr>
      <w:tr w:rsidR="00183BC0" w:rsidRPr="00183BC0" w14:paraId="5204D3FF" w14:textId="77777777" w:rsidTr="00183BC0">
        <w:trPr>
          <w:trHeight w:val="315"/>
        </w:trPr>
        <w:tc>
          <w:tcPr>
            <w:tcW w:w="0" w:type="auto"/>
            <w:gridSpan w:val="2"/>
            <w:tcBorders>
              <w:top w:val="nil"/>
              <w:left w:val="nil"/>
              <w:bottom w:val="nil"/>
              <w:right w:val="nil"/>
            </w:tcBorders>
            <w:shd w:val="clear" w:color="auto" w:fill="auto"/>
            <w:noWrap/>
            <w:vAlign w:val="bottom"/>
            <w:hideMark/>
          </w:tcPr>
          <w:p w14:paraId="179DAC97"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0" w:type="auto"/>
            <w:tcBorders>
              <w:top w:val="nil"/>
              <w:left w:val="nil"/>
              <w:bottom w:val="nil"/>
              <w:right w:val="nil"/>
            </w:tcBorders>
            <w:shd w:val="clear" w:color="000000" w:fill="FFFFFF"/>
            <w:noWrap/>
            <w:vAlign w:val="bottom"/>
            <w:hideMark/>
          </w:tcPr>
          <w:p w14:paraId="16F2ECE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00764D4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57F78F4"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16501285"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18E32A2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DD49F4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40EEB4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095CA1B" w14:textId="77777777" w:rsidR="00183BC0" w:rsidRPr="00183BC0" w:rsidRDefault="00183BC0" w:rsidP="00183BC0">
            <w:pPr>
              <w:rPr>
                <w:rFonts w:ascii="Calibri" w:hAnsi="Calibri"/>
                <w:b/>
                <w:bCs/>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2D773A50" w14:textId="77777777" w:rsidR="00183BC0" w:rsidRPr="00183BC0" w:rsidRDefault="00183BC0" w:rsidP="00183BC0">
            <w:pPr>
              <w:rPr>
                <w:rFonts w:ascii="Calibri" w:hAnsi="Calibri"/>
                <w:b/>
                <w:bCs/>
                <w:color w:val="000000"/>
                <w:sz w:val="22"/>
                <w:szCs w:val="22"/>
                <w:lang w:val="es-BO" w:eastAsia="es-BO"/>
              </w:rPr>
            </w:pPr>
          </w:p>
        </w:tc>
      </w:tr>
      <w:tr w:rsidR="00183BC0" w:rsidRPr="00183BC0" w14:paraId="15A1DBAF" w14:textId="77777777" w:rsidTr="00183BC0">
        <w:trPr>
          <w:trHeight w:val="330"/>
        </w:trPr>
        <w:tc>
          <w:tcPr>
            <w:tcW w:w="0" w:type="auto"/>
            <w:tcBorders>
              <w:top w:val="nil"/>
              <w:left w:val="nil"/>
              <w:bottom w:val="nil"/>
              <w:right w:val="nil"/>
            </w:tcBorders>
            <w:shd w:val="clear" w:color="auto" w:fill="auto"/>
            <w:noWrap/>
            <w:vAlign w:val="bottom"/>
            <w:hideMark/>
          </w:tcPr>
          <w:p w14:paraId="1E45BBAD"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743D8DBF" w14:textId="77777777" w:rsidR="00183BC0" w:rsidRPr="00183BC0" w:rsidRDefault="00183BC0" w:rsidP="00183BC0">
            <w:pPr>
              <w:rPr>
                <w:rFonts w:ascii="Calibri" w:hAnsi="Calibri"/>
                <w:color w:val="000000"/>
                <w:sz w:val="22"/>
                <w:szCs w:val="22"/>
                <w:lang w:val="es-BO" w:eastAsia="es-BO"/>
              </w:rPr>
            </w:pP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7873D789"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000000" w:fill="FFFFFF"/>
            <w:noWrap/>
            <w:vAlign w:val="bottom"/>
            <w:hideMark/>
          </w:tcPr>
          <w:p w14:paraId="0F20AC6B"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73832BE8"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auto" w:fill="auto"/>
            <w:noWrap/>
            <w:vAlign w:val="bottom"/>
            <w:hideMark/>
          </w:tcPr>
          <w:p w14:paraId="0A38557A"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2E33D5E7" w14:textId="77777777" w:rsidR="00183BC0" w:rsidRPr="00183BC0" w:rsidRDefault="00183BC0" w:rsidP="00183BC0">
            <w:pPr>
              <w:rPr>
                <w:rFonts w:ascii="Calibri" w:hAnsi="Calibri"/>
                <w:color w:val="000000"/>
                <w:sz w:val="22"/>
                <w:szCs w:val="22"/>
                <w:lang w:val="es-BO" w:eastAsia="es-BO"/>
              </w:rPr>
            </w:pPr>
          </w:p>
        </w:tc>
      </w:tr>
      <w:tr w:rsidR="00183BC0" w:rsidRPr="00183BC0" w14:paraId="15F98AE1" w14:textId="77777777" w:rsidTr="00183BC0">
        <w:trPr>
          <w:trHeight w:val="9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75771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E6718E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Cobija  y viceversa</w:t>
            </w:r>
          </w:p>
        </w:tc>
        <w:tc>
          <w:tcPr>
            <w:tcW w:w="0" w:type="auto"/>
            <w:tcBorders>
              <w:top w:val="nil"/>
              <w:left w:val="nil"/>
              <w:bottom w:val="single" w:sz="8" w:space="0" w:color="auto"/>
              <w:right w:val="single" w:sz="8" w:space="0" w:color="auto"/>
            </w:tcBorders>
            <w:shd w:val="clear" w:color="000000" w:fill="FCD5B4"/>
            <w:vAlign w:val="center"/>
            <w:hideMark/>
          </w:tcPr>
          <w:p w14:paraId="74343F4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0" w:type="auto"/>
            <w:tcBorders>
              <w:top w:val="nil"/>
              <w:left w:val="nil"/>
              <w:bottom w:val="single" w:sz="8" w:space="0" w:color="auto"/>
              <w:right w:val="single" w:sz="8" w:space="0" w:color="auto"/>
            </w:tcBorders>
            <w:shd w:val="clear" w:color="000000" w:fill="FCD5B4"/>
            <w:vAlign w:val="center"/>
            <w:hideMark/>
          </w:tcPr>
          <w:p w14:paraId="136D227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0" w:type="auto"/>
            <w:tcBorders>
              <w:top w:val="nil"/>
              <w:left w:val="nil"/>
              <w:bottom w:val="single" w:sz="8" w:space="0" w:color="auto"/>
              <w:right w:val="single" w:sz="8" w:space="0" w:color="auto"/>
            </w:tcBorders>
            <w:shd w:val="clear" w:color="000000" w:fill="FCD5B4"/>
            <w:vAlign w:val="center"/>
            <w:hideMark/>
          </w:tcPr>
          <w:p w14:paraId="5CD04A1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3DB7D8F5"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w:t>
            </w:r>
            <w:proofErr w:type="spellStart"/>
            <w:r w:rsidRPr="00183BC0">
              <w:rPr>
                <w:rFonts w:ascii="Calibri" w:hAnsi="Calibri"/>
                <w:b/>
                <w:bCs/>
                <w:color w:val="000000"/>
                <w:sz w:val="20"/>
                <w:szCs w:val="20"/>
                <w:lang w:val="es-BO" w:eastAsia="es-BO"/>
              </w:rPr>
              <w:t>dias</w:t>
            </w:r>
            <w:proofErr w:type="spellEnd"/>
            <w:r w:rsidRPr="00183BC0">
              <w:rPr>
                <w:rFonts w:ascii="Calibri" w:hAnsi="Calibri"/>
                <w:b/>
                <w:bCs/>
                <w:color w:val="000000"/>
                <w:sz w:val="20"/>
                <w:szCs w:val="20"/>
                <w:lang w:val="es-BO" w:eastAsia="es-BO"/>
              </w:rPr>
              <w:t>)</w:t>
            </w:r>
          </w:p>
        </w:tc>
        <w:tc>
          <w:tcPr>
            <w:tcW w:w="0" w:type="auto"/>
            <w:tcBorders>
              <w:top w:val="nil"/>
              <w:left w:val="single" w:sz="8" w:space="0" w:color="auto"/>
              <w:bottom w:val="single" w:sz="8" w:space="0" w:color="auto"/>
              <w:right w:val="single" w:sz="8" w:space="0" w:color="auto"/>
            </w:tcBorders>
            <w:shd w:val="clear" w:color="000000" w:fill="FCD5B4"/>
            <w:vAlign w:val="center"/>
            <w:hideMark/>
          </w:tcPr>
          <w:p w14:paraId="510AFF1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0" w:type="auto"/>
            <w:tcBorders>
              <w:top w:val="nil"/>
              <w:left w:val="nil"/>
              <w:bottom w:val="single" w:sz="8" w:space="0" w:color="auto"/>
              <w:right w:val="single" w:sz="8" w:space="0" w:color="auto"/>
            </w:tcBorders>
            <w:shd w:val="clear" w:color="000000" w:fill="FCD5B4"/>
            <w:vAlign w:val="center"/>
            <w:hideMark/>
          </w:tcPr>
          <w:p w14:paraId="2DE968F4"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0" w:type="auto"/>
            <w:tcBorders>
              <w:top w:val="nil"/>
              <w:left w:val="nil"/>
              <w:bottom w:val="single" w:sz="8" w:space="0" w:color="auto"/>
              <w:right w:val="nil"/>
            </w:tcBorders>
            <w:shd w:val="clear" w:color="000000" w:fill="FCD5B4"/>
            <w:vAlign w:val="center"/>
            <w:hideMark/>
          </w:tcPr>
          <w:p w14:paraId="6E6C30AE"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47946D76"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 - Express</w:t>
            </w:r>
          </w:p>
        </w:tc>
        <w:tc>
          <w:tcPr>
            <w:tcW w:w="0" w:type="auto"/>
            <w:tcBorders>
              <w:top w:val="nil"/>
              <w:left w:val="nil"/>
              <w:bottom w:val="nil"/>
              <w:right w:val="nil"/>
            </w:tcBorders>
            <w:shd w:val="clear" w:color="000000" w:fill="FFFFFF"/>
            <w:vAlign w:val="center"/>
            <w:hideMark/>
          </w:tcPr>
          <w:p w14:paraId="2438113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w:t>
            </w:r>
          </w:p>
        </w:tc>
      </w:tr>
      <w:tr w:rsidR="00183BC0" w:rsidRPr="00183BC0" w14:paraId="41053B8F" w14:textId="77777777" w:rsidTr="00183BC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1A5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54355F8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ORURO</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1E9E91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443896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49E540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AF931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44E033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82D89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6024F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1B459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4EDE4B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3759C480"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CAC6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auto" w:fill="auto"/>
            <w:vAlign w:val="bottom"/>
            <w:hideMark/>
          </w:tcPr>
          <w:p w14:paraId="7E3D393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POTOSI</w:t>
            </w:r>
          </w:p>
        </w:tc>
        <w:tc>
          <w:tcPr>
            <w:tcW w:w="0" w:type="auto"/>
            <w:tcBorders>
              <w:top w:val="nil"/>
              <w:left w:val="nil"/>
              <w:bottom w:val="single" w:sz="4" w:space="0" w:color="auto"/>
              <w:right w:val="single" w:sz="4" w:space="0" w:color="auto"/>
            </w:tcBorders>
            <w:shd w:val="clear" w:color="000000" w:fill="FCD5B4"/>
            <w:vAlign w:val="bottom"/>
            <w:hideMark/>
          </w:tcPr>
          <w:p w14:paraId="0DCA21F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E8604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66E5C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2CD6A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3D6AA2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EE54B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D85679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1E3D7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1CC7C8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35DCA2C4"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D422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auto" w:fill="auto"/>
            <w:vAlign w:val="bottom"/>
            <w:hideMark/>
          </w:tcPr>
          <w:p w14:paraId="2A2AB4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0" w:type="auto"/>
            <w:tcBorders>
              <w:top w:val="nil"/>
              <w:left w:val="nil"/>
              <w:bottom w:val="single" w:sz="4" w:space="0" w:color="auto"/>
              <w:right w:val="single" w:sz="4" w:space="0" w:color="auto"/>
            </w:tcBorders>
            <w:shd w:val="clear" w:color="000000" w:fill="FCD5B4"/>
            <w:vAlign w:val="bottom"/>
            <w:hideMark/>
          </w:tcPr>
          <w:p w14:paraId="4361F8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896A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B948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913F9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7E5326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6F9E1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B4E0C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C35F8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0D7E00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5D217FAF"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5D1B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single" w:sz="4" w:space="0" w:color="auto"/>
            </w:tcBorders>
            <w:shd w:val="clear" w:color="auto" w:fill="auto"/>
            <w:vAlign w:val="bottom"/>
            <w:hideMark/>
          </w:tcPr>
          <w:p w14:paraId="4AEC90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0" w:type="auto"/>
            <w:tcBorders>
              <w:top w:val="nil"/>
              <w:left w:val="nil"/>
              <w:bottom w:val="single" w:sz="4" w:space="0" w:color="auto"/>
              <w:right w:val="single" w:sz="4" w:space="0" w:color="auto"/>
            </w:tcBorders>
            <w:shd w:val="clear" w:color="000000" w:fill="FCD5B4"/>
            <w:vAlign w:val="bottom"/>
            <w:hideMark/>
          </w:tcPr>
          <w:p w14:paraId="706E1F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BAA9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F6D2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1F329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489139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64810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5A472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D68B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21A54A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6677916"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2C50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single" w:sz="4" w:space="0" w:color="auto"/>
            </w:tcBorders>
            <w:shd w:val="clear" w:color="auto" w:fill="auto"/>
            <w:vAlign w:val="bottom"/>
            <w:hideMark/>
          </w:tcPr>
          <w:p w14:paraId="6418A52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0" w:type="auto"/>
            <w:tcBorders>
              <w:top w:val="nil"/>
              <w:left w:val="nil"/>
              <w:bottom w:val="single" w:sz="4" w:space="0" w:color="auto"/>
              <w:right w:val="single" w:sz="4" w:space="0" w:color="auto"/>
            </w:tcBorders>
            <w:shd w:val="clear" w:color="000000" w:fill="FCD5B4"/>
            <w:vAlign w:val="bottom"/>
            <w:hideMark/>
          </w:tcPr>
          <w:p w14:paraId="20857A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BA822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C3625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44F20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6AA1AE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7AA6B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FE4CE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DBCB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62938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2F186E2"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9CE4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0" w:type="auto"/>
            <w:tcBorders>
              <w:top w:val="nil"/>
              <w:left w:val="nil"/>
              <w:bottom w:val="single" w:sz="4" w:space="0" w:color="auto"/>
              <w:right w:val="single" w:sz="4" w:space="0" w:color="auto"/>
            </w:tcBorders>
            <w:shd w:val="clear" w:color="auto" w:fill="auto"/>
            <w:vAlign w:val="bottom"/>
            <w:hideMark/>
          </w:tcPr>
          <w:p w14:paraId="7FEE8D3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BETANZOS POTOSÍ</w:t>
            </w:r>
          </w:p>
        </w:tc>
        <w:tc>
          <w:tcPr>
            <w:tcW w:w="0" w:type="auto"/>
            <w:tcBorders>
              <w:top w:val="nil"/>
              <w:left w:val="nil"/>
              <w:bottom w:val="single" w:sz="4" w:space="0" w:color="auto"/>
              <w:right w:val="single" w:sz="4" w:space="0" w:color="auto"/>
            </w:tcBorders>
            <w:shd w:val="clear" w:color="000000" w:fill="FCD5B4"/>
            <w:vAlign w:val="bottom"/>
            <w:hideMark/>
          </w:tcPr>
          <w:p w14:paraId="7DABBE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0C01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42154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DC33E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363100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0F483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F62F9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3176F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1522CB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81A986E"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D07F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0" w:type="auto"/>
            <w:tcBorders>
              <w:top w:val="nil"/>
              <w:left w:val="nil"/>
              <w:bottom w:val="single" w:sz="4" w:space="0" w:color="auto"/>
              <w:right w:val="single" w:sz="4" w:space="0" w:color="auto"/>
            </w:tcBorders>
            <w:shd w:val="clear" w:color="auto" w:fill="auto"/>
            <w:vAlign w:val="bottom"/>
            <w:hideMark/>
          </w:tcPr>
          <w:p w14:paraId="77AF34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PUERTO RICO DOMSAT (PANDO)</w:t>
            </w:r>
          </w:p>
        </w:tc>
        <w:tc>
          <w:tcPr>
            <w:tcW w:w="0" w:type="auto"/>
            <w:tcBorders>
              <w:top w:val="nil"/>
              <w:left w:val="nil"/>
              <w:bottom w:val="single" w:sz="4" w:space="0" w:color="auto"/>
              <w:right w:val="single" w:sz="4" w:space="0" w:color="auto"/>
            </w:tcBorders>
            <w:shd w:val="clear" w:color="000000" w:fill="FCD5B4"/>
            <w:vAlign w:val="bottom"/>
            <w:hideMark/>
          </w:tcPr>
          <w:p w14:paraId="178133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8ECF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C42A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F9A7E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2501C3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FC4F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29E4D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E1311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CA02E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FE52CF8" w14:textId="77777777" w:rsidTr="00183BC0">
        <w:trPr>
          <w:trHeight w:val="6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5665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0" w:type="auto"/>
            <w:tcBorders>
              <w:top w:val="nil"/>
              <w:left w:val="nil"/>
              <w:bottom w:val="single" w:sz="4" w:space="0" w:color="auto"/>
              <w:right w:val="single" w:sz="4" w:space="0" w:color="auto"/>
            </w:tcBorders>
            <w:shd w:val="clear" w:color="auto" w:fill="auto"/>
            <w:vAlign w:val="bottom"/>
            <w:hideMark/>
          </w:tcPr>
          <w:p w14:paraId="3077A91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ENTEL EL PERU (RIO APERE) (BENI)</w:t>
            </w:r>
          </w:p>
        </w:tc>
        <w:tc>
          <w:tcPr>
            <w:tcW w:w="0" w:type="auto"/>
            <w:tcBorders>
              <w:top w:val="nil"/>
              <w:left w:val="nil"/>
              <w:bottom w:val="single" w:sz="4" w:space="0" w:color="auto"/>
              <w:right w:val="single" w:sz="4" w:space="0" w:color="auto"/>
            </w:tcBorders>
            <w:shd w:val="clear" w:color="000000" w:fill="FCD5B4"/>
            <w:vAlign w:val="bottom"/>
            <w:hideMark/>
          </w:tcPr>
          <w:p w14:paraId="799F75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55A8A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D8AD5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226B3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noWrap/>
            <w:vAlign w:val="bottom"/>
            <w:hideMark/>
          </w:tcPr>
          <w:p w14:paraId="61C81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3D84F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C735A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53B0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05B51B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F29ED07"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FAF1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0" w:type="auto"/>
            <w:tcBorders>
              <w:top w:val="nil"/>
              <w:left w:val="nil"/>
              <w:bottom w:val="single" w:sz="4" w:space="0" w:color="auto"/>
              <w:right w:val="single" w:sz="4" w:space="0" w:color="auto"/>
            </w:tcBorders>
            <w:shd w:val="clear" w:color="auto" w:fill="auto"/>
            <w:vAlign w:val="bottom"/>
            <w:hideMark/>
          </w:tcPr>
          <w:p w14:paraId="6708BEB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SENA (PANDO)</w:t>
            </w:r>
          </w:p>
        </w:tc>
        <w:tc>
          <w:tcPr>
            <w:tcW w:w="0" w:type="auto"/>
            <w:tcBorders>
              <w:top w:val="nil"/>
              <w:left w:val="nil"/>
              <w:bottom w:val="single" w:sz="4" w:space="0" w:color="auto"/>
              <w:right w:val="single" w:sz="4" w:space="0" w:color="auto"/>
            </w:tcBorders>
            <w:shd w:val="clear" w:color="000000" w:fill="FCD5B4"/>
            <w:vAlign w:val="bottom"/>
            <w:hideMark/>
          </w:tcPr>
          <w:p w14:paraId="558949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E2DB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0145C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83B72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3BA4D8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E1135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52B57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ABB73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645154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C4490E4"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76F5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0" w:type="auto"/>
            <w:tcBorders>
              <w:top w:val="nil"/>
              <w:left w:val="nil"/>
              <w:bottom w:val="single" w:sz="4" w:space="0" w:color="auto"/>
              <w:right w:val="single" w:sz="4" w:space="0" w:color="auto"/>
            </w:tcBorders>
            <w:shd w:val="clear" w:color="auto" w:fill="auto"/>
            <w:vAlign w:val="bottom"/>
            <w:hideMark/>
          </w:tcPr>
          <w:p w14:paraId="3CAC15B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CHIVE (PANDO)</w:t>
            </w:r>
          </w:p>
        </w:tc>
        <w:tc>
          <w:tcPr>
            <w:tcW w:w="0" w:type="auto"/>
            <w:tcBorders>
              <w:top w:val="nil"/>
              <w:left w:val="nil"/>
              <w:bottom w:val="single" w:sz="4" w:space="0" w:color="auto"/>
              <w:right w:val="single" w:sz="4" w:space="0" w:color="auto"/>
            </w:tcBorders>
            <w:shd w:val="clear" w:color="000000" w:fill="FCD5B4"/>
            <w:vAlign w:val="bottom"/>
            <w:hideMark/>
          </w:tcPr>
          <w:p w14:paraId="30CA93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68C7D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6A9A8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5C112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7AEA43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83E2D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470E2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9AB43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0A3E8A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7D8D880"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7729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0" w:type="auto"/>
            <w:tcBorders>
              <w:top w:val="nil"/>
              <w:left w:val="nil"/>
              <w:bottom w:val="single" w:sz="4" w:space="0" w:color="auto"/>
              <w:right w:val="single" w:sz="4" w:space="0" w:color="auto"/>
            </w:tcBorders>
            <w:shd w:val="clear" w:color="auto" w:fill="auto"/>
            <w:vAlign w:val="bottom"/>
            <w:hideMark/>
          </w:tcPr>
          <w:p w14:paraId="2F917F8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VALPARAÍSO (PANDO)</w:t>
            </w:r>
          </w:p>
        </w:tc>
        <w:tc>
          <w:tcPr>
            <w:tcW w:w="0" w:type="auto"/>
            <w:tcBorders>
              <w:top w:val="nil"/>
              <w:left w:val="nil"/>
              <w:bottom w:val="single" w:sz="4" w:space="0" w:color="auto"/>
              <w:right w:val="single" w:sz="4" w:space="0" w:color="auto"/>
            </w:tcBorders>
            <w:shd w:val="clear" w:color="000000" w:fill="FCD5B4"/>
            <w:vAlign w:val="bottom"/>
            <w:hideMark/>
          </w:tcPr>
          <w:p w14:paraId="7BD580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8ADE7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91B3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A91B2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27538B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60C7E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86451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BA88A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5BC321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29C08CB"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F697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0" w:type="auto"/>
            <w:tcBorders>
              <w:top w:val="nil"/>
              <w:left w:val="nil"/>
              <w:bottom w:val="single" w:sz="4" w:space="0" w:color="auto"/>
              <w:right w:val="single" w:sz="4" w:space="0" w:color="auto"/>
            </w:tcBorders>
            <w:shd w:val="clear" w:color="auto" w:fill="auto"/>
            <w:vAlign w:val="bottom"/>
            <w:hideMark/>
          </w:tcPr>
          <w:p w14:paraId="0318D39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HUMAITA (PANDO)</w:t>
            </w:r>
          </w:p>
        </w:tc>
        <w:tc>
          <w:tcPr>
            <w:tcW w:w="0" w:type="auto"/>
            <w:tcBorders>
              <w:top w:val="nil"/>
              <w:left w:val="nil"/>
              <w:bottom w:val="single" w:sz="4" w:space="0" w:color="auto"/>
              <w:right w:val="single" w:sz="4" w:space="0" w:color="auto"/>
            </w:tcBorders>
            <w:shd w:val="clear" w:color="000000" w:fill="FCD5B4"/>
            <w:vAlign w:val="bottom"/>
            <w:hideMark/>
          </w:tcPr>
          <w:p w14:paraId="6A7988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37AE3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7874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075E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49B2AC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6941B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AE3BD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DE419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62AEAFD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42913D5"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0A37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0" w:type="auto"/>
            <w:tcBorders>
              <w:top w:val="nil"/>
              <w:left w:val="nil"/>
              <w:bottom w:val="single" w:sz="4" w:space="0" w:color="auto"/>
              <w:right w:val="single" w:sz="4" w:space="0" w:color="auto"/>
            </w:tcBorders>
            <w:shd w:val="clear" w:color="auto" w:fill="auto"/>
            <w:vAlign w:val="bottom"/>
            <w:hideMark/>
          </w:tcPr>
          <w:p w14:paraId="7DF0B4B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FILADELFIA (PANDO)</w:t>
            </w:r>
          </w:p>
        </w:tc>
        <w:tc>
          <w:tcPr>
            <w:tcW w:w="0" w:type="auto"/>
            <w:tcBorders>
              <w:top w:val="nil"/>
              <w:left w:val="nil"/>
              <w:bottom w:val="single" w:sz="4" w:space="0" w:color="auto"/>
              <w:right w:val="single" w:sz="4" w:space="0" w:color="auto"/>
            </w:tcBorders>
            <w:shd w:val="clear" w:color="000000" w:fill="FCD5B4"/>
            <w:vAlign w:val="bottom"/>
            <w:hideMark/>
          </w:tcPr>
          <w:p w14:paraId="16529D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7B19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F85B80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7F182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771A6F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2AD1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1BCA0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C68A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35B176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558722B"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EACA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0" w:type="auto"/>
            <w:tcBorders>
              <w:top w:val="nil"/>
              <w:left w:val="nil"/>
              <w:bottom w:val="single" w:sz="4" w:space="0" w:color="auto"/>
              <w:right w:val="single" w:sz="4" w:space="0" w:color="auto"/>
            </w:tcBorders>
            <w:shd w:val="clear" w:color="auto" w:fill="auto"/>
            <w:vAlign w:val="bottom"/>
            <w:hideMark/>
          </w:tcPr>
          <w:p w14:paraId="586CBD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AMAZÓNICA (PANDO)</w:t>
            </w:r>
          </w:p>
        </w:tc>
        <w:tc>
          <w:tcPr>
            <w:tcW w:w="0" w:type="auto"/>
            <w:tcBorders>
              <w:top w:val="nil"/>
              <w:left w:val="nil"/>
              <w:bottom w:val="single" w:sz="4" w:space="0" w:color="auto"/>
              <w:right w:val="single" w:sz="4" w:space="0" w:color="auto"/>
            </w:tcBorders>
            <w:shd w:val="clear" w:color="000000" w:fill="FCD5B4"/>
            <w:vAlign w:val="bottom"/>
            <w:hideMark/>
          </w:tcPr>
          <w:p w14:paraId="5EB1EC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C3F4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9750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9F578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79125B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04974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D12DC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9D2B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7388E2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82DF539"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20B5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0" w:type="auto"/>
            <w:tcBorders>
              <w:top w:val="nil"/>
              <w:left w:val="nil"/>
              <w:bottom w:val="single" w:sz="4" w:space="0" w:color="auto"/>
              <w:right w:val="single" w:sz="4" w:space="0" w:color="auto"/>
            </w:tcBorders>
            <w:shd w:val="clear" w:color="auto" w:fill="auto"/>
            <w:vAlign w:val="bottom"/>
            <w:hideMark/>
          </w:tcPr>
          <w:p w14:paraId="3ADE418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PUERTO EVO (PANDO)</w:t>
            </w:r>
          </w:p>
        </w:tc>
        <w:tc>
          <w:tcPr>
            <w:tcW w:w="0" w:type="auto"/>
            <w:tcBorders>
              <w:top w:val="nil"/>
              <w:left w:val="nil"/>
              <w:bottom w:val="single" w:sz="4" w:space="0" w:color="auto"/>
              <w:right w:val="single" w:sz="4" w:space="0" w:color="auto"/>
            </w:tcBorders>
            <w:shd w:val="clear" w:color="000000" w:fill="FCD5B4"/>
            <w:vAlign w:val="bottom"/>
            <w:hideMark/>
          </w:tcPr>
          <w:p w14:paraId="7B8524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DD6F6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CAEE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61A9B3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55C2A0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6A439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54B47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3FF9FB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709E68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23E42DD7"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253A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0" w:type="auto"/>
            <w:tcBorders>
              <w:top w:val="nil"/>
              <w:left w:val="nil"/>
              <w:bottom w:val="single" w:sz="4" w:space="0" w:color="auto"/>
              <w:right w:val="single" w:sz="4" w:space="0" w:color="auto"/>
            </w:tcBorders>
            <w:shd w:val="clear" w:color="auto" w:fill="auto"/>
            <w:vAlign w:val="bottom"/>
            <w:hideMark/>
          </w:tcPr>
          <w:p w14:paraId="3D3DC80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S.PEDRO BOLPEBRA (PANDO)</w:t>
            </w:r>
          </w:p>
        </w:tc>
        <w:tc>
          <w:tcPr>
            <w:tcW w:w="0" w:type="auto"/>
            <w:tcBorders>
              <w:top w:val="nil"/>
              <w:left w:val="nil"/>
              <w:bottom w:val="single" w:sz="4" w:space="0" w:color="auto"/>
              <w:right w:val="single" w:sz="4" w:space="0" w:color="auto"/>
            </w:tcBorders>
            <w:shd w:val="clear" w:color="000000" w:fill="FCD5B4"/>
            <w:vAlign w:val="bottom"/>
            <w:hideMark/>
          </w:tcPr>
          <w:p w14:paraId="062F62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ED22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E52F5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F9F3D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6B0759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412A2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9E4B5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623F8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6CF591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44DFF138"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BF5D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0" w:type="auto"/>
            <w:tcBorders>
              <w:top w:val="nil"/>
              <w:left w:val="nil"/>
              <w:bottom w:val="single" w:sz="4" w:space="0" w:color="auto"/>
              <w:right w:val="single" w:sz="4" w:space="0" w:color="auto"/>
            </w:tcBorders>
            <w:shd w:val="clear" w:color="auto" w:fill="auto"/>
            <w:vAlign w:val="bottom"/>
            <w:hideMark/>
          </w:tcPr>
          <w:p w14:paraId="5F712ED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BLANCA FLOR </w:t>
            </w:r>
          </w:p>
        </w:tc>
        <w:tc>
          <w:tcPr>
            <w:tcW w:w="0" w:type="auto"/>
            <w:tcBorders>
              <w:top w:val="nil"/>
              <w:left w:val="nil"/>
              <w:bottom w:val="single" w:sz="4" w:space="0" w:color="auto"/>
              <w:right w:val="single" w:sz="4" w:space="0" w:color="auto"/>
            </w:tcBorders>
            <w:shd w:val="clear" w:color="000000" w:fill="FCD5B4"/>
            <w:vAlign w:val="bottom"/>
            <w:hideMark/>
          </w:tcPr>
          <w:p w14:paraId="141FBA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44FD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1CA8D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2B0A3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6D8BFE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E9F0B1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679A3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36F77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063F48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4165DC1"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35CC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0" w:type="auto"/>
            <w:tcBorders>
              <w:top w:val="nil"/>
              <w:left w:val="nil"/>
              <w:bottom w:val="single" w:sz="4" w:space="0" w:color="auto"/>
              <w:right w:val="single" w:sz="4" w:space="0" w:color="auto"/>
            </w:tcBorders>
            <w:shd w:val="clear" w:color="auto" w:fill="auto"/>
            <w:vAlign w:val="bottom"/>
            <w:hideMark/>
          </w:tcPr>
          <w:p w14:paraId="510598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PORVENIR</w:t>
            </w:r>
          </w:p>
        </w:tc>
        <w:tc>
          <w:tcPr>
            <w:tcW w:w="0" w:type="auto"/>
            <w:tcBorders>
              <w:top w:val="nil"/>
              <w:left w:val="nil"/>
              <w:bottom w:val="single" w:sz="4" w:space="0" w:color="auto"/>
              <w:right w:val="single" w:sz="4" w:space="0" w:color="auto"/>
            </w:tcBorders>
            <w:shd w:val="clear" w:color="000000" w:fill="FCD5B4"/>
            <w:vAlign w:val="bottom"/>
            <w:hideMark/>
          </w:tcPr>
          <w:p w14:paraId="5EBDB5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EDB70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37349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8E7D9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218713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6058F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E5BC0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0E69E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7A4996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68750C6"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17B8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0" w:type="auto"/>
            <w:tcBorders>
              <w:top w:val="nil"/>
              <w:left w:val="nil"/>
              <w:bottom w:val="single" w:sz="4" w:space="0" w:color="auto"/>
              <w:right w:val="single" w:sz="4" w:space="0" w:color="auto"/>
            </w:tcBorders>
            <w:shd w:val="clear" w:color="auto" w:fill="auto"/>
            <w:vAlign w:val="bottom"/>
            <w:hideMark/>
          </w:tcPr>
          <w:p w14:paraId="3DFB318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UM VILLA BUSCH</w:t>
            </w:r>
          </w:p>
        </w:tc>
        <w:tc>
          <w:tcPr>
            <w:tcW w:w="0" w:type="auto"/>
            <w:tcBorders>
              <w:top w:val="nil"/>
              <w:left w:val="nil"/>
              <w:bottom w:val="single" w:sz="4" w:space="0" w:color="auto"/>
              <w:right w:val="single" w:sz="4" w:space="0" w:color="auto"/>
            </w:tcBorders>
            <w:shd w:val="clear" w:color="000000" w:fill="FCD5B4"/>
            <w:vAlign w:val="bottom"/>
            <w:hideMark/>
          </w:tcPr>
          <w:p w14:paraId="68A77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0FBF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32D86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4868C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38DBD5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49F34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AAB3E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681B7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96519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ADA6965"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3274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0" w:type="auto"/>
            <w:tcBorders>
              <w:top w:val="nil"/>
              <w:left w:val="nil"/>
              <w:bottom w:val="single" w:sz="4" w:space="0" w:color="auto"/>
              <w:right w:val="single" w:sz="4" w:space="0" w:color="auto"/>
            </w:tcBorders>
            <w:shd w:val="clear" w:color="auto" w:fill="auto"/>
            <w:vAlign w:val="bottom"/>
            <w:hideMark/>
          </w:tcPr>
          <w:p w14:paraId="0AA0B22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Sheraton (Beni)</w:t>
            </w:r>
          </w:p>
        </w:tc>
        <w:tc>
          <w:tcPr>
            <w:tcW w:w="0" w:type="auto"/>
            <w:tcBorders>
              <w:top w:val="nil"/>
              <w:left w:val="nil"/>
              <w:bottom w:val="single" w:sz="4" w:space="0" w:color="auto"/>
              <w:right w:val="single" w:sz="4" w:space="0" w:color="auto"/>
            </w:tcBorders>
            <w:shd w:val="clear" w:color="000000" w:fill="FCD5B4"/>
            <w:vAlign w:val="bottom"/>
            <w:hideMark/>
          </w:tcPr>
          <w:p w14:paraId="51E046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3FEB5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D89F2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01E32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117C73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E6563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2B0DB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5E839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vAlign w:val="bottom"/>
            <w:hideMark/>
          </w:tcPr>
          <w:p w14:paraId="08ED8380" w14:textId="77777777" w:rsidR="00183BC0" w:rsidRPr="00183BC0" w:rsidRDefault="00183BC0" w:rsidP="00183BC0">
            <w:pPr>
              <w:rPr>
                <w:rFonts w:ascii="Calibri" w:hAnsi="Calibri"/>
                <w:color w:val="000000"/>
                <w:sz w:val="22"/>
                <w:szCs w:val="22"/>
                <w:lang w:val="es-BO" w:eastAsia="es-BO"/>
              </w:rPr>
            </w:pPr>
          </w:p>
        </w:tc>
      </w:tr>
      <w:tr w:rsidR="00183BC0" w:rsidRPr="00183BC0" w14:paraId="635F3576"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09FB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0" w:type="auto"/>
            <w:tcBorders>
              <w:top w:val="nil"/>
              <w:left w:val="nil"/>
              <w:bottom w:val="single" w:sz="4" w:space="0" w:color="auto"/>
              <w:right w:val="single" w:sz="4" w:space="0" w:color="auto"/>
            </w:tcBorders>
            <w:shd w:val="clear" w:color="auto" w:fill="auto"/>
            <w:vAlign w:val="bottom"/>
            <w:hideMark/>
          </w:tcPr>
          <w:p w14:paraId="41FE11E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RIBERALTA (BENI)</w:t>
            </w:r>
          </w:p>
        </w:tc>
        <w:tc>
          <w:tcPr>
            <w:tcW w:w="0" w:type="auto"/>
            <w:tcBorders>
              <w:top w:val="nil"/>
              <w:left w:val="nil"/>
              <w:bottom w:val="single" w:sz="4" w:space="0" w:color="auto"/>
              <w:right w:val="single" w:sz="4" w:space="0" w:color="auto"/>
            </w:tcBorders>
            <w:shd w:val="clear" w:color="000000" w:fill="FCD5B4"/>
            <w:vAlign w:val="bottom"/>
            <w:hideMark/>
          </w:tcPr>
          <w:p w14:paraId="4B01BE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CEEAC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B4B2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E79D8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374B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0F313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847B3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1CBE6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36472B91" w14:textId="77777777" w:rsidR="00183BC0" w:rsidRPr="00183BC0" w:rsidRDefault="00183BC0" w:rsidP="00183BC0">
            <w:pPr>
              <w:rPr>
                <w:rFonts w:ascii="Calibri" w:hAnsi="Calibri"/>
                <w:color w:val="000000"/>
                <w:sz w:val="22"/>
                <w:szCs w:val="22"/>
                <w:lang w:val="es-BO" w:eastAsia="es-BO"/>
              </w:rPr>
            </w:pPr>
          </w:p>
        </w:tc>
      </w:tr>
      <w:tr w:rsidR="00183BC0" w:rsidRPr="00183BC0" w14:paraId="46CE4151"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92DD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0" w:type="auto"/>
            <w:tcBorders>
              <w:top w:val="nil"/>
              <w:left w:val="nil"/>
              <w:bottom w:val="single" w:sz="4" w:space="0" w:color="auto"/>
              <w:right w:val="single" w:sz="4" w:space="0" w:color="auto"/>
            </w:tcBorders>
            <w:shd w:val="clear" w:color="auto" w:fill="auto"/>
            <w:vAlign w:val="bottom"/>
            <w:hideMark/>
          </w:tcPr>
          <w:p w14:paraId="5B3F34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GUAYARAMERIN (BENI)</w:t>
            </w:r>
          </w:p>
        </w:tc>
        <w:tc>
          <w:tcPr>
            <w:tcW w:w="0" w:type="auto"/>
            <w:tcBorders>
              <w:top w:val="nil"/>
              <w:left w:val="nil"/>
              <w:bottom w:val="single" w:sz="4" w:space="0" w:color="auto"/>
              <w:right w:val="single" w:sz="4" w:space="0" w:color="auto"/>
            </w:tcBorders>
            <w:shd w:val="clear" w:color="000000" w:fill="FCD5B4"/>
            <w:vAlign w:val="bottom"/>
            <w:hideMark/>
          </w:tcPr>
          <w:p w14:paraId="22D482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D9D59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86E61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DA9D4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673CB3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EB4E1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C2FA0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A2CC2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522093AD" w14:textId="77777777" w:rsidR="00183BC0" w:rsidRPr="00183BC0" w:rsidRDefault="00183BC0" w:rsidP="00183BC0">
            <w:pPr>
              <w:rPr>
                <w:rFonts w:ascii="Calibri" w:hAnsi="Calibri"/>
                <w:color w:val="000000"/>
                <w:sz w:val="22"/>
                <w:szCs w:val="22"/>
                <w:lang w:val="es-BO" w:eastAsia="es-BO"/>
              </w:rPr>
            </w:pPr>
          </w:p>
        </w:tc>
      </w:tr>
      <w:tr w:rsidR="00183BC0" w:rsidRPr="00183BC0" w14:paraId="756A45F6"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ACA8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0" w:type="auto"/>
            <w:tcBorders>
              <w:top w:val="nil"/>
              <w:left w:val="nil"/>
              <w:bottom w:val="single" w:sz="4" w:space="0" w:color="auto"/>
              <w:right w:val="single" w:sz="4" w:space="0" w:color="auto"/>
            </w:tcBorders>
            <w:shd w:val="clear" w:color="auto" w:fill="auto"/>
            <w:vAlign w:val="bottom"/>
            <w:hideMark/>
          </w:tcPr>
          <w:p w14:paraId="07D1BB6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TRINIDAD (BENI)</w:t>
            </w:r>
          </w:p>
        </w:tc>
        <w:tc>
          <w:tcPr>
            <w:tcW w:w="0" w:type="auto"/>
            <w:tcBorders>
              <w:top w:val="nil"/>
              <w:left w:val="nil"/>
              <w:bottom w:val="single" w:sz="4" w:space="0" w:color="auto"/>
              <w:right w:val="single" w:sz="4" w:space="0" w:color="auto"/>
            </w:tcBorders>
            <w:shd w:val="clear" w:color="000000" w:fill="FCD5B4"/>
            <w:vAlign w:val="bottom"/>
            <w:hideMark/>
          </w:tcPr>
          <w:p w14:paraId="140FB5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9A8B5E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85864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20D77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299F0E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5EB72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48328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6AEDC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2D501CB6" w14:textId="77777777" w:rsidR="00183BC0" w:rsidRPr="00183BC0" w:rsidRDefault="00183BC0" w:rsidP="00183BC0">
            <w:pPr>
              <w:rPr>
                <w:rFonts w:ascii="Calibri" w:hAnsi="Calibri"/>
                <w:color w:val="000000"/>
                <w:sz w:val="22"/>
                <w:szCs w:val="22"/>
                <w:lang w:val="es-BO" w:eastAsia="es-BO"/>
              </w:rPr>
            </w:pPr>
          </w:p>
        </w:tc>
      </w:tr>
      <w:tr w:rsidR="00183BC0" w:rsidRPr="00183BC0" w14:paraId="3BE7BC7E"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0AD20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0" w:type="auto"/>
            <w:tcBorders>
              <w:top w:val="nil"/>
              <w:left w:val="nil"/>
              <w:bottom w:val="single" w:sz="4" w:space="0" w:color="auto"/>
              <w:right w:val="single" w:sz="4" w:space="0" w:color="auto"/>
            </w:tcBorders>
            <w:shd w:val="clear" w:color="auto" w:fill="auto"/>
            <w:vAlign w:val="bottom"/>
            <w:hideMark/>
          </w:tcPr>
          <w:p w14:paraId="7F27FA2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 (BENI)</w:t>
            </w:r>
          </w:p>
        </w:tc>
        <w:tc>
          <w:tcPr>
            <w:tcW w:w="0" w:type="auto"/>
            <w:tcBorders>
              <w:top w:val="nil"/>
              <w:left w:val="nil"/>
              <w:bottom w:val="single" w:sz="4" w:space="0" w:color="auto"/>
              <w:right w:val="single" w:sz="4" w:space="0" w:color="auto"/>
            </w:tcBorders>
            <w:shd w:val="clear" w:color="000000" w:fill="FCD5B4"/>
            <w:vAlign w:val="bottom"/>
            <w:hideMark/>
          </w:tcPr>
          <w:p w14:paraId="3BB3CE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156B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CBBAA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686F9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231DDF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1874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13A7D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BE72B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0E7BBBFE" w14:textId="77777777" w:rsidR="00183BC0" w:rsidRPr="00183BC0" w:rsidRDefault="00183BC0" w:rsidP="00183BC0">
            <w:pPr>
              <w:rPr>
                <w:rFonts w:ascii="Calibri" w:hAnsi="Calibri"/>
                <w:color w:val="000000"/>
                <w:sz w:val="22"/>
                <w:szCs w:val="22"/>
                <w:lang w:val="es-BO" w:eastAsia="es-BO"/>
              </w:rPr>
            </w:pPr>
          </w:p>
        </w:tc>
      </w:tr>
      <w:tr w:rsidR="00183BC0" w:rsidRPr="00183BC0" w14:paraId="02D1BEFC" w14:textId="77777777" w:rsidTr="00183BC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36F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0" w:type="auto"/>
            <w:tcBorders>
              <w:top w:val="nil"/>
              <w:left w:val="nil"/>
              <w:bottom w:val="single" w:sz="4" w:space="0" w:color="auto"/>
              <w:right w:val="single" w:sz="4" w:space="0" w:color="auto"/>
            </w:tcBorders>
            <w:shd w:val="clear" w:color="auto" w:fill="auto"/>
            <w:vAlign w:val="bottom"/>
            <w:hideMark/>
          </w:tcPr>
          <w:p w14:paraId="0AB96B6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COMUNIDAD EL CANDADO (BENI)</w:t>
            </w:r>
          </w:p>
        </w:tc>
        <w:tc>
          <w:tcPr>
            <w:tcW w:w="0" w:type="auto"/>
            <w:tcBorders>
              <w:top w:val="nil"/>
              <w:left w:val="nil"/>
              <w:bottom w:val="single" w:sz="4" w:space="0" w:color="auto"/>
              <w:right w:val="single" w:sz="4" w:space="0" w:color="auto"/>
            </w:tcBorders>
            <w:shd w:val="clear" w:color="000000" w:fill="FCD5B4"/>
            <w:vAlign w:val="bottom"/>
            <w:hideMark/>
          </w:tcPr>
          <w:p w14:paraId="065A73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715DB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8F6A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F911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210E7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D83C0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286DC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AB775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5B270403" w14:textId="77777777" w:rsidR="00183BC0" w:rsidRPr="00183BC0" w:rsidRDefault="00183BC0" w:rsidP="00183BC0">
            <w:pPr>
              <w:rPr>
                <w:rFonts w:ascii="Calibri" w:hAnsi="Calibri"/>
                <w:color w:val="000000"/>
                <w:sz w:val="22"/>
                <w:szCs w:val="22"/>
                <w:lang w:val="es-BO" w:eastAsia="es-BO"/>
              </w:rPr>
            </w:pPr>
          </w:p>
        </w:tc>
      </w:tr>
      <w:tr w:rsidR="00183BC0" w:rsidRPr="00183BC0" w14:paraId="5860D857"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987F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0" w:type="auto"/>
            <w:tcBorders>
              <w:top w:val="nil"/>
              <w:left w:val="nil"/>
              <w:bottom w:val="single" w:sz="4" w:space="0" w:color="auto"/>
              <w:right w:val="single" w:sz="4" w:space="0" w:color="auto"/>
            </w:tcBorders>
            <w:shd w:val="clear" w:color="auto" w:fill="auto"/>
            <w:vAlign w:val="bottom"/>
            <w:hideMark/>
          </w:tcPr>
          <w:p w14:paraId="4C5FFC9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Santa Ana de Yacuma (Beni)</w:t>
            </w:r>
          </w:p>
        </w:tc>
        <w:tc>
          <w:tcPr>
            <w:tcW w:w="0" w:type="auto"/>
            <w:tcBorders>
              <w:top w:val="nil"/>
              <w:left w:val="nil"/>
              <w:bottom w:val="single" w:sz="4" w:space="0" w:color="auto"/>
              <w:right w:val="single" w:sz="4" w:space="0" w:color="auto"/>
            </w:tcBorders>
            <w:shd w:val="clear" w:color="000000" w:fill="FCD5B4"/>
            <w:vAlign w:val="bottom"/>
            <w:hideMark/>
          </w:tcPr>
          <w:p w14:paraId="1969E1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0F2B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70C8A3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71EE9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37F929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CB48F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5ED57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D4B4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2CB5E00B" w14:textId="77777777" w:rsidR="00183BC0" w:rsidRPr="00183BC0" w:rsidRDefault="00183BC0" w:rsidP="00183BC0">
            <w:pPr>
              <w:rPr>
                <w:rFonts w:ascii="Calibri" w:hAnsi="Calibri"/>
                <w:color w:val="000000"/>
                <w:sz w:val="22"/>
                <w:szCs w:val="22"/>
                <w:lang w:val="es-BO" w:eastAsia="es-BO"/>
              </w:rPr>
            </w:pPr>
          </w:p>
        </w:tc>
      </w:tr>
      <w:tr w:rsidR="00183BC0" w:rsidRPr="00183BC0" w14:paraId="36048BDA"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5873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0" w:type="auto"/>
            <w:tcBorders>
              <w:top w:val="nil"/>
              <w:left w:val="nil"/>
              <w:bottom w:val="single" w:sz="4" w:space="0" w:color="auto"/>
              <w:right w:val="single" w:sz="4" w:space="0" w:color="auto"/>
            </w:tcBorders>
            <w:shd w:val="clear" w:color="auto" w:fill="auto"/>
            <w:noWrap/>
            <w:vAlign w:val="center"/>
            <w:hideMark/>
          </w:tcPr>
          <w:p w14:paraId="5A4DECD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 (TARIJA)</w:t>
            </w:r>
          </w:p>
        </w:tc>
        <w:tc>
          <w:tcPr>
            <w:tcW w:w="0" w:type="auto"/>
            <w:tcBorders>
              <w:top w:val="nil"/>
              <w:left w:val="nil"/>
              <w:bottom w:val="single" w:sz="4" w:space="0" w:color="auto"/>
              <w:right w:val="single" w:sz="4" w:space="0" w:color="auto"/>
            </w:tcBorders>
            <w:shd w:val="clear" w:color="000000" w:fill="FCD5B4"/>
            <w:vAlign w:val="bottom"/>
            <w:hideMark/>
          </w:tcPr>
          <w:p w14:paraId="7A8376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6605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4EE33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13C94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4C1C71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A3CA6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3C9A8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A3EB9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auto" w:fill="auto"/>
            <w:noWrap/>
            <w:vAlign w:val="bottom"/>
            <w:hideMark/>
          </w:tcPr>
          <w:p w14:paraId="03718B95" w14:textId="77777777" w:rsidR="00183BC0" w:rsidRPr="00183BC0" w:rsidRDefault="00183BC0" w:rsidP="00183BC0">
            <w:pPr>
              <w:rPr>
                <w:rFonts w:ascii="Calibri" w:hAnsi="Calibri"/>
                <w:color w:val="000000"/>
                <w:sz w:val="22"/>
                <w:szCs w:val="22"/>
                <w:lang w:val="es-BO" w:eastAsia="es-BO"/>
              </w:rPr>
            </w:pPr>
          </w:p>
        </w:tc>
      </w:tr>
      <w:tr w:rsidR="00183BC0" w:rsidRPr="00183BC0" w14:paraId="3923C3C0" w14:textId="77777777" w:rsidTr="00183BC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75F0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0" w:type="auto"/>
            <w:tcBorders>
              <w:top w:val="nil"/>
              <w:left w:val="nil"/>
              <w:bottom w:val="single" w:sz="4" w:space="0" w:color="auto"/>
              <w:right w:val="single" w:sz="4" w:space="0" w:color="auto"/>
            </w:tcBorders>
            <w:shd w:val="clear" w:color="auto" w:fill="auto"/>
            <w:vAlign w:val="center"/>
            <w:hideMark/>
          </w:tcPr>
          <w:p w14:paraId="32A89FE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VILLAMONTES (TARIJA)</w:t>
            </w:r>
          </w:p>
        </w:tc>
        <w:tc>
          <w:tcPr>
            <w:tcW w:w="0" w:type="auto"/>
            <w:tcBorders>
              <w:top w:val="nil"/>
              <w:left w:val="nil"/>
              <w:bottom w:val="single" w:sz="4" w:space="0" w:color="auto"/>
              <w:right w:val="single" w:sz="4" w:space="0" w:color="auto"/>
            </w:tcBorders>
            <w:shd w:val="clear" w:color="000000" w:fill="FCD5B4"/>
            <w:vAlign w:val="bottom"/>
            <w:hideMark/>
          </w:tcPr>
          <w:p w14:paraId="0A0BE2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50974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6B6B1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9D5A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54A255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2C009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42FF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155F7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auto" w:fill="auto"/>
            <w:noWrap/>
            <w:vAlign w:val="bottom"/>
            <w:hideMark/>
          </w:tcPr>
          <w:p w14:paraId="1A11D4F7" w14:textId="77777777" w:rsidR="00183BC0" w:rsidRPr="00183BC0" w:rsidRDefault="00183BC0" w:rsidP="00183BC0">
            <w:pPr>
              <w:rPr>
                <w:rFonts w:ascii="Calibri" w:hAnsi="Calibri"/>
                <w:color w:val="000000"/>
                <w:sz w:val="22"/>
                <w:szCs w:val="22"/>
                <w:lang w:val="es-BO" w:eastAsia="es-BO"/>
              </w:rPr>
            </w:pPr>
          </w:p>
        </w:tc>
      </w:tr>
      <w:tr w:rsidR="00183BC0" w:rsidRPr="00183BC0" w14:paraId="1EC6F9E9" w14:textId="77777777" w:rsidTr="00183BC0">
        <w:trPr>
          <w:trHeight w:val="300"/>
        </w:trPr>
        <w:tc>
          <w:tcPr>
            <w:tcW w:w="0" w:type="auto"/>
            <w:tcBorders>
              <w:top w:val="nil"/>
              <w:left w:val="nil"/>
              <w:bottom w:val="nil"/>
              <w:right w:val="nil"/>
            </w:tcBorders>
            <w:shd w:val="clear" w:color="auto" w:fill="auto"/>
            <w:noWrap/>
            <w:vAlign w:val="bottom"/>
            <w:hideMark/>
          </w:tcPr>
          <w:p w14:paraId="2C19632F"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64FED205"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ECC02C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1392600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17AFC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1631F208"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51EE51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D466D9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1E6AD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39A0557A"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56FC0E8C" w14:textId="77777777" w:rsidR="00183BC0" w:rsidRPr="00183BC0" w:rsidRDefault="00183BC0" w:rsidP="00183BC0">
            <w:pPr>
              <w:rPr>
                <w:rFonts w:ascii="Calibri" w:hAnsi="Calibri"/>
                <w:color w:val="000000"/>
                <w:sz w:val="22"/>
                <w:szCs w:val="22"/>
                <w:lang w:val="es-BO" w:eastAsia="es-BO"/>
              </w:rPr>
            </w:pPr>
          </w:p>
        </w:tc>
      </w:tr>
      <w:tr w:rsidR="00183BC0" w:rsidRPr="00183BC0" w14:paraId="4A784242" w14:textId="77777777" w:rsidTr="00183BC0">
        <w:trPr>
          <w:trHeight w:val="300"/>
        </w:trPr>
        <w:tc>
          <w:tcPr>
            <w:tcW w:w="0" w:type="auto"/>
            <w:gridSpan w:val="10"/>
            <w:vMerge w:val="restart"/>
            <w:tcBorders>
              <w:top w:val="nil"/>
              <w:left w:val="nil"/>
              <w:bottom w:val="nil"/>
              <w:right w:val="nil"/>
            </w:tcBorders>
            <w:shd w:val="clear" w:color="auto" w:fill="auto"/>
            <w:noWrap/>
            <w:hideMark/>
          </w:tcPr>
          <w:p w14:paraId="526E2C7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Los precios incluyen; manipuleo, </w:t>
            </w:r>
            <w:proofErr w:type="spellStart"/>
            <w:r w:rsidRPr="00183BC0">
              <w:rPr>
                <w:rFonts w:ascii="Calibri" w:hAnsi="Calibri"/>
                <w:color w:val="000000"/>
                <w:sz w:val="22"/>
                <w:szCs w:val="22"/>
                <w:lang w:val="es-BO" w:eastAsia="es-BO"/>
              </w:rPr>
              <w:t>estibaje</w:t>
            </w:r>
            <w:proofErr w:type="spellEnd"/>
            <w:r w:rsidRPr="00183BC0">
              <w:rPr>
                <w:rFonts w:ascii="Calibri" w:hAnsi="Calibri"/>
                <w:color w:val="000000"/>
                <w:sz w:val="22"/>
                <w:szCs w:val="22"/>
                <w:lang w:val="es-BO" w:eastAsia="es-BO"/>
              </w:rPr>
              <w:t>, embalaje, reforzamiento de embalaje, carga  y descarga, y entrega puerta a puerta.</w:t>
            </w:r>
          </w:p>
        </w:tc>
        <w:tc>
          <w:tcPr>
            <w:tcW w:w="0" w:type="auto"/>
            <w:tcBorders>
              <w:top w:val="nil"/>
              <w:left w:val="nil"/>
              <w:bottom w:val="nil"/>
              <w:right w:val="nil"/>
            </w:tcBorders>
            <w:shd w:val="clear" w:color="auto" w:fill="auto"/>
            <w:noWrap/>
            <w:vAlign w:val="bottom"/>
            <w:hideMark/>
          </w:tcPr>
          <w:p w14:paraId="67ABF238" w14:textId="77777777" w:rsidR="00183BC0" w:rsidRPr="00183BC0" w:rsidRDefault="00183BC0" w:rsidP="00183BC0">
            <w:pPr>
              <w:rPr>
                <w:rFonts w:ascii="Calibri" w:hAnsi="Calibri"/>
                <w:color w:val="000000"/>
                <w:sz w:val="22"/>
                <w:szCs w:val="22"/>
                <w:lang w:val="es-BO" w:eastAsia="es-BO"/>
              </w:rPr>
            </w:pPr>
          </w:p>
        </w:tc>
      </w:tr>
      <w:tr w:rsidR="00183BC0" w:rsidRPr="00183BC0" w14:paraId="7864C314" w14:textId="77777777" w:rsidTr="00183BC0">
        <w:trPr>
          <w:trHeight w:val="300"/>
        </w:trPr>
        <w:tc>
          <w:tcPr>
            <w:tcW w:w="0" w:type="auto"/>
            <w:gridSpan w:val="10"/>
            <w:vMerge/>
            <w:tcBorders>
              <w:top w:val="nil"/>
              <w:left w:val="nil"/>
              <w:bottom w:val="nil"/>
              <w:right w:val="nil"/>
            </w:tcBorders>
            <w:vAlign w:val="center"/>
            <w:hideMark/>
          </w:tcPr>
          <w:p w14:paraId="0292B7BF"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519FBEBA" w14:textId="77777777" w:rsidR="00183BC0" w:rsidRPr="00183BC0" w:rsidRDefault="00183BC0" w:rsidP="00183BC0">
            <w:pPr>
              <w:rPr>
                <w:rFonts w:ascii="Calibri" w:hAnsi="Calibri"/>
                <w:color w:val="000000"/>
                <w:sz w:val="22"/>
                <w:szCs w:val="22"/>
                <w:lang w:val="es-BO" w:eastAsia="es-BO"/>
              </w:rPr>
            </w:pPr>
          </w:p>
        </w:tc>
      </w:tr>
    </w:tbl>
    <w:p w14:paraId="4C9CE17B" w14:textId="77777777" w:rsidR="00183BC0" w:rsidRDefault="00183BC0" w:rsidP="0005306F">
      <w:pPr>
        <w:pStyle w:val="Normal2"/>
        <w:rPr>
          <w:rFonts w:ascii="Verdana" w:hAnsi="Verdana" w:cs="Arial"/>
          <w:b/>
          <w:i/>
          <w:color w:val="004990"/>
          <w:sz w:val="18"/>
          <w:szCs w:val="18"/>
          <w:lang w:val="es-BO"/>
        </w:rPr>
      </w:pPr>
    </w:p>
    <w:p w14:paraId="39831868" w14:textId="77777777" w:rsidR="00183BC0" w:rsidRDefault="00183BC0" w:rsidP="0005306F">
      <w:pPr>
        <w:pStyle w:val="Normal2"/>
        <w:rPr>
          <w:rFonts w:ascii="Verdana" w:hAnsi="Verdana" w:cs="Arial"/>
          <w:b/>
          <w:i/>
          <w:color w:val="004990"/>
          <w:sz w:val="18"/>
          <w:szCs w:val="18"/>
          <w:lang w:val="es-BO"/>
        </w:rPr>
      </w:pPr>
    </w:p>
    <w:p w14:paraId="754C16C2" w14:textId="77777777" w:rsidR="00183BC0" w:rsidRDefault="00183BC0" w:rsidP="0005306F">
      <w:pPr>
        <w:pStyle w:val="Normal2"/>
        <w:rPr>
          <w:rFonts w:ascii="Verdana" w:hAnsi="Verdana" w:cs="Arial"/>
          <w:b/>
          <w:i/>
          <w:color w:val="004990"/>
          <w:sz w:val="18"/>
          <w:szCs w:val="18"/>
          <w:lang w:val="es-BO"/>
        </w:rPr>
      </w:pPr>
    </w:p>
    <w:p w14:paraId="03120D89" w14:textId="77777777" w:rsidR="00183BC0" w:rsidRDefault="00183BC0" w:rsidP="0005306F">
      <w:pPr>
        <w:pStyle w:val="Normal2"/>
        <w:rPr>
          <w:rFonts w:ascii="Verdana" w:hAnsi="Verdana" w:cs="Arial"/>
          <w:b/>
          <w:i/>
          <w:color w:val="004990"/>
          <w:sz w:val="18"/>
          <w:szCs w:val="18"/>
          <w:lang w:val="es-BO"/>
        </w:rPr>
      </w:pPr>
    </w:p>
    <w:p w14:paraId="669DFA63" w14:textId="77777777" w:rsidR="00183BC0" w:rsidRDefault="00183BC0" w:rsidP="0005306F">
      <w:pPr>
        <w:pStyle w:val="Normal2"/>
        <w:rPr>
          <w:rFonts w:ascii="Verdana" w:hAnsi="Verdana" w:cs="Arial"/>
          <w:b/>
          <w:i/>
          <w:color w:val="004990"/>
          <w:sz w:val="18"/>
          <w:szCs w:val="18"/>
          <w:lang w:val="es-BO"/>
        </w:rPr>
      </w:pPr>
    </w:p>
    <w:p w14:paraId="559B9BF5" w14:textId="77777777" w:rsidR="00183BC0" w:rsidRDefault="00183BC0" w:rsidP="0005306F">
      <w:pPr>
        <w:pStyle w:val="Normal2"/>
        <w:rPr>
          <w:rFonts w:ascii="Verdana" w:hAnsi="Verdana" w:cs="Arial"/>
          <w:b/>
          <w:i/>
          <w:color w:val="004990"/>
          <w:sz w:val="18"/>
          <w:szCs w:val="18"/>
          <w:lang w:val="es-BO"/>
        </w:rPr>
      </w:pPr>
    </w:p>
    <w:p w14:paraId="4DBAD760" w14:textId="77777777" w:rsidR="00183BC0" w:rsidRDefault="00183BC0" w:rsidP="0005306F">
      <w:pPr>
        <w:pStyle w:val="Normal2"/>
        <w:rPr>
          <w:rFonts w:ascii="Verdana" w:hAnsi="Verdana" w:cs="Arial"/>
          <w:b/>
          <w:i/>
          <w:color w:val="004990"/>
          <w:sz w:val="18"/>
          <w:szCs w:val="18"/>
          <w:lang w:val="es-BO"/>
        </w:rPr>
      </w:pPr>
    </w:p>
    <w:p w14:paraId="13E561C2" w14:textId="77777777" w:rsidR="00183BC0" w:rsidRDefault="00183BC0" w:rsidP="0005306F">
      <w:pPr>
        <w:pStyle w:val="Normal2"/>
        <w:rPr>
          <w:rFonts w:ascii="Verdana" w:hAnsi="Verdana" w:cs="Arial"/>
          <w:b/>
          <w:i/>
          <w:color w:val="004990"/>
          <w:sz w:val="18"/>
          <w:szCs w:val="18"/>
          <w:lang w:val="es-BO"/>
        </w:rPr>
      </w:pPr>
    </w:p>
    <w:p w14:paraId="61E407D2" w14:textId="77777777" w:rsidR="00183BC0" w:rsidRDefault="00183BC0" w:rsidP="0005306F">
      <w:pPr>
        <w:pStyle w:val="Normal2"/>
        <w:rPr>
          <w:rFonts w:ascii="Verdana" w:hAnsi="Verdana" w:cs="Arial"/>
          <w:b/>
          <w:i/>
          <w:color w:val="004990"/>
          <w:sz w:val="18"/>
          <w:szCs w:val="18"/>
          <w:lang w:val="es-BO"/>
        </w:rPr>
      </w:pPr>
    </w:p>
    <w:p w14:paraId="040CF3E9" w14:textId="77777777" w:rsidR="00183BC0" w:rsidRDefault="00183BC0" w:rsidP="0005306F">
      <w:pPr>
        <w:pStyle w:val="Normal2"/>
        <w:rPr>
          <w:rFonts w:ascii="Verdana" w:hAnsi="Verdana" w:cs="Arial"/>
          <w:b/>
          <w:i/>
          <w:color w:val="004990"/>
          <w:sz w:val="18"/>
          <w:szCs w:val="18"/>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677"/>
        <w:gridCol w:w="2599"/>
        <w:gridCol w:w="1559"/>
        <w:gridCol w:w="768"/>
        <w:gridCol w:w="82"/>
        <w:gridCol w:w="196"/>
        <w:gridCol w:w="371"/>
        <w:gridCol w:w="582"/>
        <w:gridCol w:w="505"/>
        <w:gridCol w:w="505"/>
        <w:gridCol w:w="628"/>
        <w:gridCol w:w="451"/>
      </w:tblGrid>
      <w:tr w:rsidR="00183BC0" w:rsidRPr="00183BC0" w14:paraId="176C478C" w14:textId="77777777" w:rsidTr="00183BC0">
        <w:trPr>
          <w:trHeight w:val="315"/>
        </w:trPr>
        <w:tc>
          <w:tcPr>
            <w:tcW w:w="8923" w:type="dxa"/>
            <w:gridSpan w:val="12"/>
            <w:tcBorders>
              <w:top w:val="nil"/>
              <w:left w:val="nil"/>
              <w:bottom w:val="nil"/>
              <w:right w:val="nil"/>
            </w:tcBorders>
            <w:shd w:val="clear" w:color="auto" w:fill="auto"/>
            <w:noWrap/>
            <w:vAlign w:val="bottom"/>
            <w:hideMark/>
          </w:tcPr>
          <w:p w14:paraId="7FF5E557" w14:textId="77777777" w:rsidR="00183BC0" w:rsidRPr="00183BC0" w:rsidRDefault="00183BC0" w:rsidP="00183BC0">
            <w:pPr>
              <w:rPr>
                <w:rFonts w:ascii="Calibri" w:hAnsi="Calibri"/>
                <w:b/>
                <w:bCs/>
                <w:color w:val="000000"/>
                <w:sz w:val="22"/>
                <w:szCs w:val="22"/>
                <w:lang w:val="es-BO" w:eastAsia="es-BO"/>
              </w:rPr>
            </w:pPr>
            <w:bookmarkStart w:id="38" w:name="RANGE!A4:P46"/>
            <w:r w:rsidRPr="00183BC0">
              <w:rPr>
                <w:rFonts w:ascii="Calibri" w:hAnsi="Calibri"/>
                <w:b/>
                <w:bCs/>
                <w:color w:val="000000"/>
                <w:sz w:val="22"/>
                <w:szCs w:val="22"/>
                <w:lang w:val="es-BO" w:eastAsia="es-BO"/>
              </w:rPr>
              <w:t>ENTREGA A NIVEL NACIONAL VIA TERRESTRE DE ORURO A:</w:t>
            </w:r>
            <w:bookmarkEnd w:id="38"/>
          </w:p>
        </w:tc>
      </w:tr>
      <w:tr w:rsidR="00183BC0" w:rsidRPr="00183BC0" w14:paraId="31FD384D" w14:textId="77777777" w:rsidTr="00183BC0">
        <w:trPr>
          <w:trHeight w:val="330"/>
        </w:trPr>
        <w:tc>
          <w:tcPr>
            <w:tcW w:w="3276" w:type="dxa"/>
            <w:gridSpan w:val="2"/>
            <w:tcBorders>
              <w:top w:val="nil"/>
              <w:left w:val="nil"/>
              <w:bottom w:val="nil"/>
              <w:right w:val="nil"/>
            </w:tcBorders>
            <w:shd w:val="clear" w:color="auto" w:fill="auto"/>
            <w:noWrap/>
            <w:vAlign w:val="bottom"/>
            <w:hideMark/>
          </w:tcPr>
          <w:p w14:paraId="300192F6"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2327" w:type="dxa"/>
            <w:gridSpan w:val="2"/>
            <w:tcBorders>
              <w:top w:val="nil"/>
              <w:left w:val="nil"/>
              <w:bottom w:val="nil"/>
              <w:right w:val="nil"/>
            </w:tcBorders>
            <w:shd w:val="clear" w:color="000000" w:fill="FFFFFF"/>
            <w:noWrap/>
            <w:vAlign w:val="bottom"/>
            <w:hideMark/>
          </w:tcPr>
          <w:p w14:paraId="476FBDA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78" w:type="dxa"/>
            <w:gridSpan w:val="2"/>
            <w:tcBorders>
              <w:top w:val="nil"/>
              <w:left w:val="nil"/>
              <w:bottom w:val="nil"/>
              <w:right w:val="nil"/>
            </w:tcBorders>
            <w:shd w:val="clear" w:color="000000" w:fill="FFFFFF"/>
            <w:noWrap/>
            <w:vAlign w:val="bottom"/>
            <w:hideMark/>
          </w:tcPr>
          <w:p w14:paraId="24CCC60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71" w:type="dxa"/>
            <w:tcBorders>
              <w:top w:val="nil"/>
              <w:left w:val="nil"/>
              <w:bottom w:val="nil"/>
              <w:right w:val="nil"/>
            </w:tcBorders>
            <w:shd w:val="clear" w:color="000000" w:fill="FFFFFF"/>
            <w:noWrap/>
            <w:vAlign w:val="bottom"/>
            <w:hideMark/>
          </w:tcPr>
          <w:p w14:paraId="5ED4EFA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582" w:type="dxa"/>
            <w:tcBorders>
              <w:top w:val="nil"/>
              <w:left w:val="nil"/>
              <w:bottom w:val="nil"/>
              <w:right w:val="nil"/>
            </w:tcBorders>
            <w:shd w:val="clear" w:color="auto" w:fill="auto"/>
            <w:noWrap/>
            <w:vAlign w:val="bottom"/>
            <w:hideMark/>
          </w:tcPr>
          <w:p w14:paraId="29F9B01B" w14:textId="77777777" w:rsidR="00183BC0" w:rsidRPr="00183BC0" w:rsidRDefault="00183BC0" w:rsidP="00183BC0">
            <w:pPr>
              <w:rPr>
                <w:rFonts w:ascii="Calibri" w:hAnsi="Calibri"/>
                <w:b/>
                <w:bCs/>
                <w:color w:val="FFFFFF"/>
                <w:sz w:val="24"/>
                <w:szCs w:val="24"/>
                <w:lang w:val="es-BO" w:eastAsia="es-BO"/>
              </w:rPr>
            </w:pPr>
          </w:p>
        </w:tc>
        <w:tc>
          <w:tcPr>
            <w:tcW w:w="505" w:type="dxa"/>
            <w:tcBorders>
              <w:top w:val="nil"/>
              <w:left w:val="nil"/>
              <w:bottom w:val="nil"/>
              <w:right w:val="nil"/>
            </w:tcBorders>
            <w:shd w:val="clear" w:color="000000" w:fill="FFFFFF"/>
            <w:noWrap/>
            <w:vAlign w:val="bottom"/>
            <w:hideMark/>
          </w:tcPr>
          <w:p w14:paraId="6AE5D39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505" w:type="dxa"/>
            <w:tcBorders>
              <w:top w:val="nil"/>
              <w:left w:val="nil"/>
              <w:bottom w:val="nil"/>
              <w:right w:val="nil"/>
            </w:tcBorders>
            <w:shd w:val="clear" w:color="000000" w:fill="FFFFFF"/>
            <w:noWrap/>
            <w:vAlign w:val="bottom"/>
            <w:hideMark/>
          </w:tcPr>
          <w:p w14:paraId="0DF47679"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628" w:type="dxa"/>
            <w:tcBorders>
              <w:top w:val="nil"/>
              <w:left w:val="nil"/>
              <w:bottom w:val="nil"/>
              <w:right w:val="nil"/>
            </w:tcBorders>
            <w:shd w:val="clear" w:color="000000" w:fill="FFFFFF"/>
            <w:noWrap/>
            <w:vAlign w:val="bottom"/>
            <w:hideMark/>
          </w:tcPr>
          <w:p w14:paraId="7671AF3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51" w:type="dxa"/>
            <w:tcBorders>
              <w:top w:val="nil"/>
              <w:left w:val="nil"/>
              <w:bottom w:val="nil"/>
              <w:right w:val="nil"/>
            </w:tcBorders>
            <w:shd w:val="clear" w:color="auto" w:fill="auto"/>
            <w:noWrap/>
            <w:vAlign w:val="bottom"/>
            <w:hideMark/>
          </w:tcPr>
          <w:p w14:paraId="025C823E" w14:textId="77777777" w:rsidR="00183BC0" w:rsidRPr="00183BC0" w:rsidRDefault="00183BC0" w:rsidP="00183BC0">
            <w:pPr>
              <w:rPr>
                <w:rFonts w:ascii="Calibri" w:hAnsi="Calibri"/>
                <w:b/>
                <w:bCs/>
                <w:color w:val="FFFFFF"/>
                <w:sz w:val="22"/>
                <w:szCs w:val="22"/>
                <w:lang w:val="es-BO" w:eastAsia="es-BO"/>
              </w:rPr>
            </w:pPr>
          </w:p>
        </w:tc>
      </w:tr>
      <w:tr w:rsidR="00183BC0" w:rsidRPr="00183BC0" w14:paraId="16DEB561" w14:textId="77777777" w:rsidTr="00183BC0">
        <w:trPr>
          <w:trHeight w:val="330"/>
        </w:trPr>
        <w:tc>
          <w:tcPr>
            <w:tcW w:w="677" w:type="dxa"/>
            <w:tcBorders>
              <w:top w:val="nil"/>
              <w:left w:val="nil"/>
              <w:bottom w:val="nil"/>
              <w:right w:val="nil"/>
            </w:tcBorders>
            <w:shd w:val="clear" w:color="auto" w:fill="auto"/>
            <w:noWrap/>
            <w:vAlign w:val="bottom"/>
            <w:hideMark/>
          </w:tcPr>
          <w:p w14:paraId="5A65A928" w14:textId="77777777" w:rsidR="00183BC0" w:rsidRPr="00183BC0" w:rsidRDefault="00183BC0" w:rsidP="00183BC0">
            <w:pPr>
              <w:rPr>
                <w:rFonts w:ascii="Calibri" w:hAnsi="Calibri"/>
                <w:color w:val="000000"/>
                <w:sz w:val="22"/>
                <w:szCs w:val="22"/>
                <w:lang w:val="es-BO" w:eastAsia="es-BO"/>
              </w:rPr>
            </w:pPr>
          </w:p>
        </w:tc>
        <w:tc>
          <w:tcPr>
            <w:tcW w:w="2599" w:type="dxa"/>
            <w:tcBorders>
              <w:top w:val="nil"/>
              <w:left w:val="nil"/>
              <w:bottom w:val="nil"/>
              <w:right w:val="nil"/>
            </w:tcBorders>
            <w:shd w:val="clear" w:color="auto" w:fill="auto"/>
            <w:noWrap/>
            <w:vAlign w:val="bottom"/>
            <w:hideMark/>
          </w:tcPr>
          <w:p w14:paraId="09174371" w14:textId="77777777" w:rsidR="00183BC0" w:rsidRPr="00183BC0" w:rsidRDefault="00183BC0" w:rsidP="00183BC0">
            <w:pPr>
              <w:rPr>
                <w:rFonts w:ascii="Calibri" w:hAnsi="Calibri"/>
                <w:color w:val="000000"/>
                <w:sz w:val="22"/>
                <w:szCs w:val="22"/>
                <w:lang w:val="es-BO" w:eastAsia="es-BO"/>
              </w:rPr>
            </w:pPr>
          </w:p>
        </w:tc>
        <w:tc>
          <w:tcPr>
            <w:tcW w:w="2976" w:type="dxa"/>
            <w:gridSpan w:val="5"/>
            <w:tcBorders>
              <w:top w:val="single" w:sz="8" w:space="0" w:color="auto"/>
              <w:left w:val="nil"/>
              <w:bottom w:val="single" w:sz="8" w:space="0" w:color="auto"/>
              <w:right w:val="single" w:sz="8" w:space="0" w:color="000000"/>
            </w:tcBorders>
            <w:shd w:val="clear" w:color="000000" w:fill="FCD5B4"/>
            <w:vAlign w:val="center"/>
            <w:hideMark/>
          </w:tcPr>
          <w:p w14:paraId="5C830CB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582" w:type="dxa"/>
            <w:tcBorders>
              <w:top w:val="nil"/>
              <w:left w:val="nil"/>
              <w:bottom w:val="nil"/>
              <w:right w:val="nil"/>
            </w:tcBorders>
            <w:shd w:val="clear" w:color="000000" w:fill="FFFFFF"/>
            <w:noWrap/>
            <w:vAlign w:val="bottom"/>
            <w:hideMark/>
          </w:tcPr>
          <w:p w14:paraId="2A8B609C"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638" w:type="dxa"/>
            <w:gridSpan w:val="3"/>
            <w:tcBorders>
              <w:top w:val="single" w:sz="8" w:space="0" w:color="auto"/>
              <w:left w:val="nil"/>
              <w:bottom w:val="single" w:sz="8" w:space="0" w:color="auto"/>
              <w:right w:val="single" w:sz="8" w:space="0" w:color="000000"/>
            </w:tcBorders>
            <w:shd w:val="clear" w:color="000000" w:fill="FCD5B4"/>
            <w:vAlign w:val="center"/>
            <w:hideMark/>
          </w:tcPr>
          <w:p w14:paraId="400606E1"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451" w:type="dxa"/>
            <w:tcBorders>
              <w:top w:val="nil"/>
              <w:left w:val="nil"/>
              <w:bottom w:val="nil"/>
              <w:right w:val="nil"/>
            </w:tcBorders>
            <w:shd w:val="clear" w:color="auto" w:fill="auto"/>
            <w:noWrap/>
            <w:vAlign w:val="bottom"/>
            <w:hideMark/>
          </w:tcPr>
          <w:p w14:paraId="4242C725" w14:textId="77777777" w:rsidR="00183BC0" w:rsidRPr="00183BC0" w:rsidRDefault="00183BC0" w:rsidP="00183BC0">
            <w:pPr>
              <w:rPr>
                <w:rFonts w:ascii="Calibri" w:hAnsi="Calibri"/>
                <w:color w:val="000000"/>
                <w:sz w:val="22"/>
                <w:szCs w:val="22"/>
                <w:lang w:val="es-BO" w:eastAsia="es-BO"/>
              </w:rPr>
            </w:pPr>
          </w:p>
        </w:tc>
      </w:tr>
      <w:tr w:rsidR="00183BC0" w:rsidRPr="00183BC0" w14:paraId="40B0B233" w14:textId="77777777" w:rsidTr="00183BC0">
        <w:trPr>
          <w:trHeight w:val="1215"/>
        </w:trPr>
        <w:tc>
          <w:tcPr>
            <w:tcW w:w="677" w:type="dxa"/>
            <w:tcBorders>
              <w:top w:val="single" w:sz="8" w:space="0" w:color="auto"/>
              <w:left w:val="single" w:sz="8" w:space="0" w:color="auto"/>
              <w:bottom w:val="nil"/>
              <w:right w:val="single" w:sz="8" w:space="0" w:color="auto"/>
            </w:tcBorders>
            <w:shd w:val="clear" w:color="auto" w:fill="auto"/>
            <w:noWrap/>
            <w:vAlign w:val="center"/>
            <w:hideMark/>
          </w:tcPr>
          <w:p w14:paraId="78E1030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2599" w:type="dxa"/>
            <w:tcBorders>
              <w:top w:val="single" w:sz="8" w:space="0" w:color="auto"/>
              <w:left w:val="nil"/>
              <w:bottom w:val="single" w:sz="8" w:space="0" w:color="auto"/>
              <w:right w:val="single" w:sz="8" w:space="0" w:color="auto"/>
            </w:tcBorders>
            <w:shd w:val="clear" w:color="auto" w:fill="auto"/>
            <w:noWrap/>
            <w:vAlign w:val="center"/>
            <w:hideMark/>
          </w:tcPr>
          <w:p w14:paraId="6B3E3DF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Oruro y viceversa</w:t>
            </w:r>
          </w:p>
        </w:tc>
        <w:tc>
          <w:tcPr>
            <w:tcW w:w="1559" w:type="dxa"/>
            <w:tcBorders>
              <w:top w:val="nil"/>
              <w:left w:val="nil"/>
              <w:bottom w:val="single" w:sz="8" w:space="0" w:color="auto"/>
              <w:right w:val="single" w:sz="8" w:space="0" w:color="auto"/>
            </w:tcBorders>
            <w:shd w:val="clear" w:color="000000" w:fill="FCD5B4"/>
            <w:vAlign w:val="center"/>
            <w:hideMark/>
          </w:tcPr>
          <w:p w14:paraId="4DDC3ADE"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850" w:type="dxa"/>
            <w:gridSpan w:val="2"/>
            <w:tcBorders>
              <w:top w:val="nil"/>
              <w:left w:val="nil"/>
              <w:bottom w:val="single" w:sz="8" w:space="0" w:color="auto"/>
              <w:right w:val="single" w:sz="8" w:space="0" w:color="auto"/>
            </w:tcBorders>
            <w:shd w:val="clear" w:color="000000" w:fill="FCD5B4"/>
            <w:vAlign w:val="center"/>
            <w:hideMark/>
          </w:tcPr>
          <w:p w14:paraId="14CB4685"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567" w:type="dxa"/>
            <w:gridSpan w:val="2"/>
            <w:tcBorders>
              <w:top w:val="nil"/>
              <w:left w:val="nil"/>
              <w:bottom w:val="single" w:sz="8" w:space="0" w:color="auto"/>
              <w:right w:val="single" w:sz="8" w:space="0" w:color="auto"/>
            </w:tcBorders>
            <w:shd w:val="clear" w:color="000000" w:fill="FCD5B4"/>
            <w:vAlign w:val="center"/>
            <w:hideMark/>
          </w:tcPr>
          <w:p w14:paraId="555D170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582" w:type="dxa"/>
            <w:tcBorders>
              <w:top w:val="single" w:sz="8" w:space="0" w:color="auto"/>
              <w:left w:val="nil"/>
              <w:bottom w:val="single" w:sz="8" w:space="0" w:color="auto"/>
              <w:right w:val="single" w:sz="8" w:space="0" w:color="auto"/>
            </w:tcBorders>
            <w:shd w:val="clear" w:color="000000" w:fill="FFFFFF"/>
            <w:vAlign w:val="center"/>
            <w:hideMark/>
          </w:tcPr>
          <w:p w14:paraId="6F4A83D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w:t>
            </w:r>
            <w:proofErr w:type="spellStart"/>
            <w:r w:rsidRPr="00183BC0">
              <w:rPr>
                <w:rFonts w:ascii="Calibri" w:hAnsi="Calibri"/>
                <w:b/>
                <w:bCs/>
                <w:color w:val="000000"/>
                <w:sz w:val="22"/>
                <w:szCs w:val="22"/>
                <w:lang w:val="es-BO" w:eastAsia="es-BO"/>
              </w:rPr>
              <w:t>dias</w:t>
            </w:r>
            <w:proofErr w:type="spellEnd"/>
            <w:r w:rsidRPr="00183BC0">
              <w:rPr>
                <w:rFonts w:ascii="Calibri" w:hAnsi="Calibri"/>
                <w:b/>
                <w:bCs/>
                <w:color w:val="000000"/>
                <w:sz w:val="22"/>
                <w:szCs w:val="22"/>
                <w:lang w:val="es-BO" w:eastAsia="es-BO"/>
              </w:rPr>
              <w:t>)</w:t>
            </w:r>
          </w:p>
        </w:tc>
        <w:tc>
          <w:tcPr>
            <w:tcW w:w="505" w:type="dxa"/>
            <w:tcBorders>
              <w:top w:val="nil"/>
              <w:left w:val="nil"/>
              <w:bottom w:val="single" w:sz="8" w:space="0" w:color="auto"/>
              <w:right w:val="single" w:sz="8" w:space="0" w:color="auto"/>
            </w:tcBorders>
            <w:shd w:val="clear" w:color="000000" w:fill="FCD5B4"/>
            <w:vAlign w:val="center"/>
            <w:hideMark/>
          </w:tcPr>
          <w:p w14:paraId="18B1F1A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505" w:type="dxa"/>
            <w:tcBorders>
              <w:top w:val="nil"/>
              <w:left w:val="nil"/>
              <w:bottom w:val="single" w:sz="8" w:space="0" w:color="auto"/>
              <w:right w:val="single" w:sz="8" w:space="0" w:color="auto"/>
            </w:tcBorders>
            <w:shd w:val="clear" w:color="000000" w:fill="FCD5B4"/>
            <w:vAlign w:val="center"/>
            <w:hideMark/>
          </w:tcPr>
          <w:p w14:paraId="7D90866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628" w:type="dxa"/>
            <w:tcBorders>
              <w:top w:val="nil"/>
              <w:left w:val="nil"/>
              <w:bottom w:val="single" w:sz="8" w:space="0" w:color="auto"/>
              <w:right w:val="single" w:sz="8" w:space="0" w:color="auto"/>
            </w:tcBorders>
            <w:shd w:val="clear" w:color="000000" w:fill="FCD5B4"/>
            <w:vAlign w:val="center"/>
            <w:hideMark/>
          </w:tcPr>
          <w:p w14:paraId="2C803AF7"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Por </w:t>
            </w:r>
            <w:proofErr w:type="spellStart"/>
            <w:r w:rsidRPr="00183BC0">
              <w:rPr>
                <w:rFonts w:ascii="Calibri" w:hAnsi="Calibri"/>
                <w:b/>
                <w:bCs/>
                <w:color w:val="000000"/>
                <w:sz w:val="22"/>
                <w:szCs w:val="22"/>
                <w:lang w:val="es-BO" w:eastAsia="es-BO"/>
              </w:rPr>
              <w:t>Kg.adicional</w:t>
            </w:r>
            <w:proofErr w:type="spellEnd"/>
            <w:r w:rsidRPr="00183BC0">
              <w:rPr>
                <w:rFonts w:ascii="Calibri" w:hAnsi="Calibri"/>
                <w:b/>
                <w:bCs/>
                <w:color w:val="000000"/>
                <w:sz w:val="22"/>
                <w:szCs w:val="22"/>
                <w:lang w:val="es-BO" w:eastAsia="es-BO"/>
              </w:rPr>
              <w:t xml:space="preserve"> (Express)</w:t>
            </w:r>
          </w:p>
        </w:tc>
        <w:tc>
          <w:tcPr>
            <w:tcW w:w="451" w:type="dxa"/>
            <w:tcBorders>
              <w:top w:val="single" w:sz="8" w:space="0" w:color="auto"/>
              <w:left w:val="nil"/>
              <w:bottom w:val="single" w:sz="8" w:space="0" w:color="auto"/>
              <w:right w:val="single" w:sz="8" w:space="0" w:color="auto"/>
            </w:tcBorders>
            <w:shd w:val="clear" w:color="000000" w:fill="FFFFFF"/>
            <w:vAlign w:val="center"/>
            <w:hideMark/>
          </w:tcPr>
          <w:p w14:paraId="4E62D5C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 Express</w:t>
            </w:r>
          </w:p>
        </w:tc>
      </w:tr>
      <w:tr w:rsidR="00183BC0" w:rsidRPr="00183BC0" w14:paraId="33932584" w14:textId="77777777" w:rsidTr="00183BC0">
        <w:trPr>
          <w:trHeight w:val="300"/>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126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2599" w:type="dxa"/>
            <w:tcBorders>
              <w:top w:val="single" w:sz="4" w:space="0" w:color="auto"/>
              <w:left w:val="nil"/>
              <w:bottom w:val="single" w:sz="4" w:space="0" w:color="auto"/>
              <w:right w:val="single" w:sz="4" w:space="0" w:color="auto"/>
            </w:tcBorders>
            <w:shd w:val="clear" w:color="auto" w:fill="auto"/>
            <w:vAlign w:val="bottom"/>
            <w:hideMark/>
          </w:tcPr>
          <w:p w14:paraId="081033B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POTOSÍ</w:t>
            </w:r>
          </w:p>
        </w:tc>
        <w:tc>
          <w:tcPr>
            <w:tcW w:w="1559" w:type="dxa"/>
            <w:tcBorders>
              <w:top w:val="single" w:sz="4" w:space="0" w:color="auto"/>
              <w:left w:val="nil"/>
              <w:bottom w:val="single" w:sz="4" w:space="0" w:color="auto"/>
              <w:right w:val="single" w:sz="4" w:space="0" w:color="auto"/>
            </w:tcBorders>
            <w:shd w:val="clear" w:color="000000" w:fill="FCD5B4"/>
            <w:vAlign w:val="bottom"/>
            <w:hideMark/>
          </w:tcPr>
          <w:p w14:paraId="709C3BF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34B50F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11AD8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single" w:sz="4" w:space="0" w:color="auto"/>
              <w:left w:val="nil"/>
              <w:bottom w:val="single" w:sz="4" w:space="0" w:color="auto"/>
              <w:right w:val="single" w:sz="4" w:space="0" w:color="auto"/>
            </w:tcBorders>
            <w:shd w:val="clear" w:color="000000" w:fill="FFFFFF"/>
            <w:noWrap/>
            <w:vAlign w:val="bottom"/>
            <w:hideMark/>
          </w:tcPr>
          <w:p w14:paraId="1DF144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4BE0A8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04AFDB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699138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single" w:sz="4" w:space="0" w:color="auto"/>
              <w:left w:val="nil"/>
              <w:bottom w:val="single" w:sz="4" w:space="0" w:color="auto"/>
              <w:right w:val="single" w:sz="4" w:space="0" w:color="auto"/>
            </w:tcBorders>
            <w:shd w:val="clear" w:color="000000" w:fill="FFFFFF"/>
            <w:noWrap/>
            <w:vAlign w:val="bottom"/>
            <w:hideMark/>
          </w:tcPr>
          <w:p w14:paraId="032B6A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A096041"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2F1315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2599" w:type="dxa"/>
            <w:tcBorders>
              <w:top w:val="nil"/>
              <w:left w:val="nil"/>
              <w:bottom w:val="single" w:sz="4" w:space="0" w:color="auto"/>
              <w:right w:val="single" w:sz="4" w:space="0" w:color="auto"/>
            </w:tcBorders>
            <w:shd w:val="clear" w:color="auto" w:fill="auto"/>
            <w:vAlign w:val="bottom"/>
            <w:hideMark/>
          </w:tcPr>
          <w:p w14:paraId="0A23BA2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1559" w:type="dxa"/>
            <w:tcBorders>
              <w:top w:val="nil"/>
              <w:left w:val="nil"/>
              <w:bottom w:val="single" w:sz="4" w:space="0" w:color="auto"/>
              <w:right w:val="single" w:sz="4" w:space="0" w:color="auto"/>
            </w:tcBorders>
            <w:shd w:val="clear" w:color="000000" w:fill="FCD5B4"/>
            <w:vAlign w:val="bottom"/>
            <w:hideMark/>
          </w:tcPr>
          <w:p w14:paraId="17A94B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54D384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519644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0CDC55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7BBACF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48B516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663DDCD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6E4CF9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3991C4F"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74BE64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2599" w:type="dxa"/>
            <w:tcBorders>
              <w:top w:val="nil"/>
              <w:left w:val="nil"/>
              <w:bottom w:val="single" w:sz="4" w:space="0" w:color="auto"/>
              <w:right w:val="single" w:sz="4" w:space="0" w:color="auto"/>
            </w:tcBorders>
            <w:shd w:val="clear" w:color="auto" w:fill="auto"/>
            <w:vAlign w:val="bottom"/>
            <w:hideMark/>
          </w:tcPr>
          <w:p w14:paraId="4713D02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1559" w:type="dxa"/>
            <w:tcBorders>
              <w:top w:val="nil"/>
              <w:left w:val="nil"/>
              <w:bottom w:val="single" w:sz="4" w:space="0" w:color="auto"/>
              <w:right w:val="single" w:sz="4" w:space="0" w:color="auto"/>
            </w:tcBorders>
            <w:shd w:val="clear" w:color="000000" w:fill="FCD5B4"/>
            <w:vAlign w:val="bottom"/>
            <w:hideMark/>
          </w:tcPr>
          <w:p w14:paraId="5E2643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7CEB5C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6C4A73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7F324D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47D82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4AE9C9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05E7C6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27B707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81C8734"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13DFD9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2599" w:type="dxa"/>
            <w:tcBorders>
              <w:top w:val="nil"/>
              <w:left w:val="nil"/>
              <w:bottom w:val="single" w:sz="4" w:space="0" w:color="auto"/>
              <w:right w:val="single" w:sz="4" w:space="0" w:color="auto"/>
            </w:tcBorders>
            <w:shd w:val="clear" w:color="auto" w:fill="auto"/>
            <w:vAlign w:val="bottom"/>
            <w:hideMark/>
          </w:tcPr>
          <w:p w14:paraId="0DAF30B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TRINIDAD</w:t>
            </w:r>
          </w:p>
        </w:tc>
        <w:tc>
          <w:tcPr>
            <w:tcW w:w="1559" w:type="dxa"/>
            <w:tcBorders>
              <w:top w:val="nil"/>
              <w:left w:val="nil"/>
              <w:bottom w:val="single" w:sz="4" w:space="0" w:color="auto"/>
              <w:right w:val="single" w:sz="4" w:space="0" w:color="auto"/>
            </w:tcBorders>
            <w:shd w:val="clear" w:color="000000" w:fill="FCD5B4"/>
            <w:vAlign w:val="bottom"/>
            <w:hideMark/>
          </w:tcPr>
          <w:p w14:paraId="14ECDF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5E4272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3632E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5A2E8A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467D2B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4B082F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1418CA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162C99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46567EA"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097BBF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2599" w:type="dxa"/>
            <w:tcBorders>
              <w:top w:val="nil"/>
              <w:left w:val="nil"/>
              <w:bottom w:val="single" w:sz="4" w:space="0" w:color="auto"/>
              <w:right w:val="single" w:sz="4" w:space="0" w:color="auto"/>
            </w:tcBorders>
            <w:shd w:val="clear" w:color="auto" w:fill="auto"/>
            <w:vAlign w:val="bottom"/>
            <w:hideMark/>
          </w:tcPr>
          <w:p w14:paraId="6B646FD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NEGRO PABELLON</w:t>
            </w:r>
          </w:p>
        </w:tc>
        <w:tc>
          <w:tcPr>
            <w:tcW w:w="1559" w:type="dxa"/>
            <w:tcBorders>
              <w:top w:val="nil"/>
              <w:left w:val="nil"/>
              <w:bottom w:val="single" w:sz="4" w:space="0" w:color="auto"/>
              <w:right w:val="single" w:sz="4" w:space="0" w:color="auto"/>
            </w:tcBorders>
            <w:shd w:val="clear" w:color="000000" w:fill="FCD5B4"/>
            <w:vAlign w:val="bottom"/>
            <w:hideMark/>
          </w:tcPr>
          <w:p w14:paraId="072335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6CB79C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5AF128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70B512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6DA341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2B09F3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37D941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24AEE3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BF3D069"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21506A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2599" w:type="dxa"/>
            <w:tcBorders>
              <w:top w:val="nil"/>
              <w:left w:val="nil"/>
              <w:bottom w:val="single" w:sz="4" w:space="0" w:color="auto"/>
              <w:right w:val="single" w:sz="4" w:space="0" w:color="auto"/>
            </w:tcBorders>
            <w:shd w:val="clear" w:color="auto" w:fill="auto"/>
            <w:vAlign w:val="bottom"/>
            <w:hideMark/>
          </w:tcPr>
          <w:p w14:paraId="250AF43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ESTACIÓN UNCIA</w:t>
            </w:r>
          </w:p>
        </w:tc>
        <w:tc>
          <w:tcPr>
            <w:tcW w:w="1559" w:type="dxa"/>
            <w:tcBorders>
              <w:top w:val="nil"/>
              <w:left w:val="nil"/>
              <w:bottom w:val="single" w:sz="4" w:space="0" w:color="auto"/>
              <w:right w:val="single" w:sz="4" w:space="0" w:color="auto"/>
            </w:tcBorders>
            <w:shd w:val="clear" w:color="000000" w:fill="FCD5B4"/>
            <w:vAlign w:val="bottom"/>
            <w:hideMark/>
          </w:tcPr>
          <w:p w14:paraId="304715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320CF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369A5F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5B5224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7949A4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193C97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4481E8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46CC05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F9D2611"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738F0E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2599" w:type="dxa"/>
            <w:tcBorders>
              <w:top w:val="nil"/>
              <w:left w:val="nil"/>
              <w:bottom w:val="single" w:sz="4" w:space="0" w:color="auto"/>
              <w:right w:val="single" w:sz="4" w:space="0" w:color="auto"/>
            </w:tcBorders>
            <w:shd w:val="clear" w:color="auto" w:fill="auto"/>
            <w:noWrap/>
            <w:vAlign w:val="bottom"/>
            <w:hideMark/>
          </w:tcPr>
          <w:p w14:paraId="522D4EB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 BELEN (ORURO)</w:t>
            </w:r>
          </w:p>
        </w:tc>
        <w:tc>
          <w:tcPr>
            <w:tcW w:w="1559" w:type="dxa"/>
            <w:tcBorders>
              <w:top w:val="nil"/>
              <w:left w:val="nil"/>
              <w:bottom w:val="single" w:sz="4" w:space="0" w:color="auto"/>
              <w:right w:val="single" w:sz="4" w:space="0" w:color="auto"/>
            </w:tcBorders>
            <w:shd w:val="clear" w:color="000000" w:fill="FCD5B4"/>
            <w:vAlign w:val="bottom"/>
            <w:hideMark/>
          </w:tcPr>
          <w:p w14:paraId="2F30F4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040EA9E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4199CC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4453B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59D864E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5DA2E5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4D3A11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47B82C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395BF40"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ACA6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2599" w:type="dxa"/>
            <w:tcBorders>
              <w:top w:val="nil"/>
              <w:left w:val="nil"/>
              <w:bottom w:val="single" w:sz="4" w:space="0" w:color="auto"/>
              <w:right w:val="single" w:sz="4" w:space="0" w:color="auto"/>
            </w:tcBorders>
            <w:shd w:val="clear" w:color="auto" w:fill="auto"/>
            <w:noWrap/>
            <w:vAlign w:val="bottom"/>
            <w:hideMark/>
          </w:tcPr>
          <w:p w14:paraId="518F5AA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APOQUERI (ORURO)</w:t>
            </w:r>
          </w:p>
        </w:tc>
        <w:tc>
          <w:tcPr>
            <w:tcW w:w="1559" w:type="dxa"/>
            <w:tcBorders>
              <w:top w:val="nil"/>
              <w:left w:val="nil"/>
              <w:bottom w:val="single" w:sz="4" w:space="0" w:color="auto"/>
              <w:right w:val="single" w:sz="4" w:space="0" w:color="auto"/>
            </w:tcBorders>
            <w:shd w:val="clear" w:color="000000" w:fill="FCD5B4"/>
            <w:vAlign w:val="bottom"/>
            <w:hideMark/>
          </w:tcPr>
          <w:p w14:paraId="039672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3DB7F4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551BBD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451B6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6DD781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7F8FC4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49730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5C938D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781E732"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2D6CA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2599" w:type="dxa"/>
            <w:tcBorders>
              <w:top w:val="nil"/>
              <w:left w:val="nil"/>
              <w:bottom w:val="single" w:sz="4" w:space="0" w:color="auto"/>
              <w:right w:val="single" w:sz="4" w:space="0" w:color="auto"/>
            </w:tcBorders>
            <w:shd w:val="clear" w:color="auto" w:fill="auto"/>
            <w:noWrap/>
            <w:vAlign w:val="bottom"/>
            <w:hideMark/>
          </w:tcPr>
          <w:p w14:paraId="4517D91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CALAPATA (ORURO)</w:t>
            </w:r>
          </w:p>
        </w:tc>
        <w:tc>
          <w:tcPr>
            <w:tcW w:w="1559" w:type="dxa"/>
            <w:tcBorders>
              <w:top w:val="nil"/>
              <w:left w:val="nil"/>
              <w:bottom w:val="single" w:sz="4" w:space="0" w:color="auto"/>
              <w:right w:val="single" w:sz="4" w:space="0" w:color="auto"/>
            </w:tcBorders>
            <w:shd w:val="clear" w:color="000000" w:fill="FCD5B4"/>
            <w:vAlign w:val="bottom"/>
            <w:hideMark/>
          </w:tcPr>
          <w:p w14:paraId="3EF074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29ACFD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6C7DA9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BE6B2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4C605A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277342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0BBEE5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3571BD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82CE8A8"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7D8F57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2599" w:type="dxa"/>
            <w:tcBorders>
              <w:top w:val="nil"/>
              <w:left w:val="nil"/>
              <w:bottom w:val="single" w:sz="4" w:space="0" w:color="auto"/>
              <w:right w:val="single" w:sz="4" w:space="0" w:color="auto"/>
            </w:tcBorders>
            <w:shd w:val="clear" w:color="auto" w:fill="auto"/>
            <w:vAlign w:val="bottom"/>
            <w:hideMark/>
          </w:tcPr>
          <w:p w14:paraId="7F20CB7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CAMIRI (SANTA CRUZ)</w:t>
            </w:r>
          </w:p>
        </w:tc>
        <w:tc>
          <w:tcPr>
            <w:tcW w:w="1559" w:type="dxa"/>
            <w:tcBorders>
              <w:top w:val="nil"/>
              <w:left w:val="nil"/>
              <w:bottom w:val="single" w:sz="4" w:space="0" w:color="auto"/>
              <w:right w:val="single" w:sz="4" w:space="0" w:color="auto"/>
            </w:tcBorders>
            <w:shd w:val="clear" w:color="000000" w:fill="FCD5B4"/>
            <w:vAlign w:val="bottom"/>
            <w:hideMark/>
          </w:tcPr>
          <w:p w14:paraId="282AA5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07225A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4BF00D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534C52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31FDF5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76BBD7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1F4B9D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32E6B7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8CBEB90"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DE652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2599" w:type="dxa"/>
            <w:tcBorders>
              <w:top w:val="nil"/>
              <w:left w:val="nil"/>
              <w:bottom w:val="single" w:sz="4" w:space="0" w:color="auto"/>
              <w:right w:val="single" w:sz="4" w:space="0" w:color="auto"/>
            </w:tcBorders>
            <w:shd w:val="clear" w:color="auto" w:fill="auto"/>
            <w:vAlign w:val="bottom"/>
            <w:hideMark/>
          </w:tcPr>
          <w:p w14:paraId="17E54D4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CHALLACOLLO</w:t>
            </w:r>
          </w:p>
        </w:tc>
        <w:tc>
          <w:tcPr>
            <w:tcW w:w="1559" w:type="dxa"/>
            <w:tcBorders>
              <w:top w:val="nil"/>
              <w:left w:val="nil"/>
              <w:bottom w:val="single" w:sz="4" w:space="0" w:color="auto"/>
              <w:right w:val="single" w:sz="4" w:space="0" w:color="auto"/>
            </w:tcBorders>
            <w:shd w:val="clear" w:color="000000" w:fill="FCD5B4"/>
            <w:vAlign w:val="bottom"/>
            <w:hideMark/>
          </w:tcPr>
          <w:p w14:paraId="52D17C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499D2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CD9C1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38D7B7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46A872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473DD5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2A333A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0A4BCB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90F7945"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6218AD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2599" w:type="dxa"/>
            <w:tcBorders>
              <w:top w:val="nil"/>
              <w:left w:val="nil"/>
              <w:bottom w:val="single" w:sz="4" w:space="0" w:color="auto"/>
              <w:right w:val="single" w:sz="4" w:space="0" w:color="auto"/>
            </w:tcBorders>
            <w:shd w:val="clear" w:color="auto" w:fill="auto"/>
            <w:vAlign w:val="bottom"/>
            <w:hideMark/>
          </w:tcPr>
          <w:p w14:paraId="67D478C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CHUQUICHAMBI (ORURO)</w:t>
            </w:r>
          </w:p>
        </w:tc>
        <w:tc>
          <w:tcPr>
            <w:tcW w:w="1559" w:type="dxa"/>
            <w:tcBorders>
              <w:top w:val="nil"/>
              <w:left w:val="nil"/>
              <w:bottom w:val="single" w:sz="4" w:space="0" w:color="auto"/>
              <w:right w:val="single" w:sz="4" w:space="0" w:color="auto"/>
            </w:tcBorders>
            <w:shd w:val="clear" w:color="000000" w:fill="FCD5B4"/>
            <w:vAlign w:val="bottom"/>
            <w:hideMark/>
          </w:tcPr>
          <w:p w14:paraId="5D29EF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2CC610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457FAB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4DE98A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1364C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1B3F5D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68F960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41EE9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6D5C54"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61AC39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2599" w:type="dxa"/>
            <w:tcBorders>
              <w:top w:val="nil"/>
              <w:left w:val="nil"/>
              <w:bottom w:val="single" w:sz="4" w:space="0" w:color="auto"/>
              <w:right w:val="single" w:sz="4" w:space="0" w:color="auto"/>
            </w:tcBorders>
            <w:shd w:val="clear" w:color="auto" w:fill="auto"/>
            <w:vAlign w:val="bottom"/>
            <w:hideMark/>
          </w:tcPr>
          <w:p w14:paraId="272DE4E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COHANI REP. (ORURO)</w:t>
            </w:r>
          </w:p>
        </w:tc>
        <w:tc>
          <w:tcPr>
            <w:tcW w:w="1559" w:type="dxa"/>
            <w:tcBorders>
              <w:top w:val="nil"/>
              <w:left w:val="nil"/>
              <w:bottom w:val="single" w:sz="4" w:space="0" w:color="auto"/>
              <w:right w:val="single" w:sz="4" w:space="0" w:color="auto"/>
            </w:tcBorders>
            <w:shd w:val="clear" w:color="000000" w:fill="FCD5B4"/>
            <w:vAlign w:val="bottom"/>
            <w:hideMark/>
          </w:tcPr>
          <w:p w14:paraId="26B2AB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2F5858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6B4A02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115743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5BC3A7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7C03D5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3A156C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62FAAA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55561F0"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0F7BE7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2599" w:type="dxa"/>
            <w:tcBorders>
              <w:top w:val="nil"/>
              <w:left w:val="nil"/>
              <w:bottom w:val="single" w:sz="4" w:space="0" w:color="auto"/>
              <w:right w:val="single" w:sz="4" w:space="0" w:color="auto"/>
            </w:tcBorders>
            <w:shd w:val="clear" w:color="auto" w:fill="auto"/>
            <w:vAlign w:val="bottom"/>
            <w:hideMark/>
          </w:tcPr>
          <w:p w14:paraId="1F6ACD9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COHANI-CHALLAPATA (ORURO)</w:t>
            </w:r>
          </w:p>
        </w:tc>
        <w:tc>
          <w:tcPr>
            <w:tcW w:w="1559" w:type="dxa"/>
            <w:tcBorders>
              <w:top w:val="nil"/>
              <w:left w:val="nil"/>
              <w:bottom w:val="single" w:sz="4" w:space="0" w:color="auto"/>
              <w:right w:val="single" w:sz="4" w:space="0" w:color="auto"/>
            </w:tcBorders>
            <w:shd w:val="clear" w:color="000000" w:fill="FCD5B4"/>
            <w:vAlign w:val="bottom"/>
            <w:hideMark/>
          </w:tcPr>
          <w:p w14:paraId="5F5DF7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32DEFF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FF854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64D277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793B93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7DA94E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6334FB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02AA2B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DEA4F49"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79B2A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2599" w:type="dxa"/>
            <w:tcBorders>
              <w:top w:val="nil"/>
              <w:left w:val="nil"/>
              <w:bottom w:val="single" w:sz="4" w:space="0" w:color="auto"/>
              <w:right w:val="single" w:sz="4" w:space="0" w:color="auto"/>
            </w:tcBorders>
            <w:shd w:val="clear" w:color="auto" w:fill="auto"/>
            <w:vAlign w:val="bottom"/>
            <w:hideMark/>
          </w:tcPr>
          <w:p w14:paraId="26B49A56" w14:textId="77777777" w:rsidR="00183BC0" w:rsidRPr="00183BC0" w:rsidRDefault="00183BC0" w:rsidP="00183BC0">
            <w:pPr>
              <w:rPr>
                <w:rFonts w:ascii="Calibri" w:hAnsi="Calibri"/>
                <w:color w:val="000000"/>
                <w:sz w:val="20"/>
                <w:szCs w:val="20"/>
                <w:lang w:val="es-BO" w:eastAsia="es-BO"/>
              </w:rPr>
            </w:pPr>
            <w:r w:rsidRPr="00183BC0">
              <w:rPr>
                <w:rFonts w:ascii="Calibri" w:hAnsi="Calibri"/>
                <w:color w:val="000000"/>
                <w:sz w:val="20"/>
                <w:szCs w:val="20"/>
                <w:lang w:val="es-BO" w:eastAsia="es-BO"/>
              </w:rPr>
              <w:t>EST. DE CERRO HERMOSO (POTOSÍ)</w:t>
            </w:r>
          </w:p>
        </w:tc>
        <w:tc>
          <w:tcPr>
            <w:tcW w:w="1559" w:type="dxa"/>
            <w:tcBorders>
              <w:top w:val="nil"/>
              <w:left w:val="nil"/>
              <w:bottom w:val="single" w:sz="4" w:space="0" w:color="auto"/>
              <w:right w:val="single" w:sz="4" w:space="0" w:color="auto"/>
            </w:tcBorders>
            <w:shd w:val="clear" w:color="000000" w:fill="FCD5B4"/>
            <w:vAlign w:val="bottom"/>
            <w:hideMark/>
          </w:tcPr>
          <w:p w14:paraId="79918E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600E62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2F1C3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FDB06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008C77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27D091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076C05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560F24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984E03A"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0F069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16</w:t>
            </w:r>
          </w:p>
        </w:tc>
        <w:tc>
          <w:tcPr>
            <w:tcW w:w="2599" w:type="dxa"/>
            <w:tcBorders>
              <w:top w:val="nil"/>
              <w:left w:val="nil"/>
              <w:bottom w:val="single" w:sz="4" w:space="0" w:color="auto"/>
              <w:right w:val="single" w:sz="4" w:space="0" w:color="auto"/>
            </w:tcBorders>
            <w:shd w:val="clear" w:color="auto" w:fill="auto"/>
            <w:noWrap/>
            <w:vAlign w:val="bottom"/>
            <w:hideMark/>
          </w:tcPr>
          <w:p w14:paraId="6206869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HUACANAPI (ORURO)</w:t>
            </w:r>
          </w:p>
        </w:tc>
        <w:tc>
          <w:tcPr>
            <w:tcW w:w="1559" w:type="dxa"/>
            <w:tcBorders>
              <w:top w:val="nil"/>
              <w:left w:val="nil"/>
              <w:bottom w:val="single" w:sz="4" w:space="0" w:color="auto"/>
              <w:right w:val="single" w:sz="4" w:space="0" w:color="auto"/>
            </w:tcBorders>
            <w:shd w:val="clear" w:color="000000" w:fill="FCD5B4"/>
            <w:vAlign w:val="bottom"/>
            <w:hideMark/>
          </w:tcPr>
          <w:p w14:paraId="2F6775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2F0BE8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76DA0B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5EFCB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7B519D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05035F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6D6DF9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2F01F7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61C811B"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799B18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2599" w:type="dxa"/>
            <w:tcBorders>
              <w:top w:val="nil"/>
              <w:left w:val="nil"/>
              <w:bottom w:val="single" w:sz="4" w:space="0" w:color="auto"/>
              <w:right w:val="single" w:sz="4" w:space="0" w:color="auto"/>
            </w:tcBorders>
            <w:shd w:val="clear" w:color="auto" w:fill="auto"/>
            <w:vAlign w:val="bottom"/>
            <w:hideMark/>
          </w:tcPr>
          <w:p w14:paraId="4E1A8EE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HUNCALLANI (ORURO)</w:t>
            </w:r>
          </w:p>
        </w:tc>
        <w:tc>
          <w:tcPr>
            <w:tcW w:w="1559" w:type="dxa"/>
            <w:tcBorders>
              <w:top w:val="nil"/>
              <w:left w:val="nil"/>
              <w:bottom w:val="single" w:sz="4" w:space="0" w:color="auto"/>
              <w:right w:val="single" w:sz="4" w:space="0" w:color="auto"/>
            </w:tcBorders>
            <w:shd w:val="clear" w:color="000000" w:fill="FCD5B4"/>
            <w:vAlign w:val="bottom"/>
            <w:hideMark/>
          </w:tcPr>
          <w:p w14:paraId="6BEA25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10A93A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473644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07E704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44B218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7F7428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264FEF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639E97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6F65732"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1E91DE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2599" w:type="dxa"/>
            <w:tcBorders>
              <w:top w:val="nil"/>
              <w:left w:val="nil"/>
              <w:bottom w:val="single" w:sz="4" w:space="0" w:color="auto"/>
              <w:right w:val="single" w:sz="4" w:space="0" w:color="auto"/>
            </w:tcBorders>
            <w:shd w:val="clear" w:color="auto" w:fill="auto"/>
            <w:vAlign w:val="bottom"/>
            <w:hideMark/>
          </w:tcPr>
          <w:p w14:paraId="5D0CBC2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ICHALULA</w:t>
            </w:r>
          </w:p>
        </w:tc>
        <w:tc>
          <w:tcPr>
            <w:tcW w:w="1559" w:type="dxa"/>
            <w:tcBorders>
              <w:top w:val="nil"/>
              <w:left w:val="nil"/>
              <w:bottom w:val="single" w:sz="4" w:space="0" w:color="auto"/>
              <w:right w:val="single" w:sz="4" w:space="0" w:color="auto"/>
            </w:tcBorders>
            <w:shd w:val="clear" w:color="000000" w:fill="FCD5B4"/>
            <w:vAlign w:val="bottom"/>
            <w:hideMark/>
          </w:tcPr>
          <w:p w14:paraId="4C99FA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4A35A3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06DC48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4BDFC4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6271A3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3C9E4C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1FEC600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4A2C77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4D17E7"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537BEE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2599" w:type="dxa"/>
            <w:tcBorders>
              <w:top w:val="nil"/>
              <w:left w:val="nil"/>
              <w:bottom w:val="single" w:sz="4" w:space="0" w:color="auto"/>
              <w:right w:val="single" w:sz="4" w:space="0" w:color="auto"/>
            </w:tcBorders>
            <w:shd w:val="clear" w:color="auto" w:fill="auto"/>
            <w:vAlign w:val="bottom"/>
            <w:hideMark/>
          </w:tcPr>
          <w:p w14:paraId="5482666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JULO</w:t>
            </w:r>
          </w:p>
        </w:tc>
        <w:tc>
          <w:tcPr>
            <w:tcW w:w="1559" w:type="dxa"/>
            <w:tcBorders>
              <w:top w:val="nil"/>
              <w:left w:val="nil"/>
              <w:bottom w:val="single" w:sz="4" w:space="0" w:color="auto"/>
              <w:right w:val="single" w:sz="4" w:space="0" w:color="auto"/>
            </w:tcBorders>
            <w:shd w:val="clear" w:color="000000" w:fill="FCD5B4"/>
            <w:vAlign w:val="bottom"/>
            <w:hideMark/>
          </w:tcPr>
          <w:p w14:paraId="299F81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6746E7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61B25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7A79C3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2C44CA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661AEA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31B145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78C70D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4CE1C87"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339A9A6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2599" w:type="dxa"/>
            <w:tcBorders>
              <w:top w:val="nil"/>
              <w:left w:val="nil"/>
              <w:bottom w:val="single" w:sz="4" w:space="0" w:color="auto"/>
              <w:right w:val="single" w:sz="4" w:space="0" w:color="auto"/>
            </w:tcBorders>
            <w:shd w:val="clear" w:color="auto" w:fill="auto"/>
            <w:vAlign w:val="bottom"/>
            <w:hideMark/>
          </w:tcPr>
          <w:p w14:paraId="4D228F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LLALLAGUA (ORURO)</w:t>
            </w:r>
          </w:p>
        </w:tc>
        <w:tc>
          <w:tcPr>
            <w:tcW w:w="1559" w:type="dxa"/>
            <w:tcBorders>
              <w:top w:val="nil"/>
              <w:left w:val="nil"/>
              <w:bottom w:val="single" w:sz="4" w:space="0" w:color="auto"/>
              <w:right w:val="single" w:sz="4" w:space="0" w:color="auto"/>
            </w:tcBorders>
            <w:shd w:val="clear" w:color="000000" w:fill="FCD5B4"/>
            <w:vAlign w:val="bottom"/>
            <w:hideMark/>
          </w:tcPr>
          <w:p w14:paraId="41E433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6A9550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7D4DC7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BEF00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0B04C9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51A71E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1358CC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50A068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1DACBB0"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622936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2599" w:type="dxa"/>
            <w:tcBorders>
              <w:top w:val="nil"/>
              <w:left w:val="nil"/>
              <w:bottom w:val="single" w:sz="4" w:space="0" w:color="auto"/>
              <w:right w:val="single" w:sz="4" w:space="0" w:color="auto"/>
            </w:tcBorders>
            <w:shd w:val="clear" w:color="auto" w:fill="auto"/>
            <w:noWrap/>
            <w:vAlign w:val="bottom"/>
            <w:hideMark/>
          </w:tcPr>
          <w:p w14:paraId="6221217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LLANQUERA (ORURO)</w:t>
            </w:r>
          </w:p>
        </w:tc>
        <w:tc>
          <w:tcPr>
            <w:tcW w:w="1559" w:type="dxa"/>
            <w:tcBorders>
              <w:top w:val="nil"/>
              <w:left w:val="nil"/>
              <w:bottom w:val="single" w:sz="4" w:space="0" w:color="auto"/>
              <w:right w:val="single" w:sz="4" w:space="0" w:color="auto"/>
            </w:tcBorders>
            <w:shd w:val="clear" w:color="000000" w:fill="FCD5B4"/>
            <w:vAlign w:val="bottom"/>
            <w:hideMark/>
          </w:tcPr>
          <w:p w14:paraId="2C0EAD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4A1B24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0E49F3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461530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35E129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19F4B3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5B9648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2F5EC5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45275E8"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21C515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2599" w:type="dxa"/>
            <w:tcBorders>
              <w:top w:val="nil"/>
              <w:left w:val="nil"/>
              <w:bottom w:val="single" w:sz="4" w:space="0" w:color="auto"/>
              <w:right w:val="single" w:sz="4" w:space="0" w:color="auto"/>
            </w:tcBorders>
            <w:shd w:val="clear" w:color="auto" w:fill="auto"/>
            <w:noWrap/>
            <w:vAlign w:val="bottom"/>
            <w:hideMark/>
          </w:tcPr>
          <w:p w14:paraId="20D88A4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MOROCOCALA (ORURO)</w:t>
            </w:r>
          </w:p>
        </w:tc>
        <w:tc>
          <w:tcPr>
            <w:tcW w:w="1559" w:type="dxa"/>
            <w:tcBorders>
              <w:top w:val="nil"/>
              <w:left w:val="nil"/>
              <w:bottom w:val="single" w:sz="4" w:space="0" w:color="auto"/>
              <w:right w:val="single" w:sz="4" w:space="0" w:color="auto"/>
            </w:tcBorders>
            <w:shd w:val="clear" w:color="000000" w:fill="FCD5B4"/>
            <w:vAlign w:val="bottom"/>
            <w:hideMark/>
          </w:tcPr>
          <w:p w14:paraId="2E3EA2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33DEDD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07DE87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7F0EC5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74B43E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41E161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7E5DB3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6BCAF6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CBD1E34"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A823E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2599" w:type="dxa"/>
            <w:tcBorders>
              <w:top w:val="nil"/>
              <w:left w:val="nil"/>
              <w:bottom w:val="single" w:sz="4" w:space="0" w:color="auto"/>
              <w:right w:val="single" w:sz="4" w:space="0" w:color="auto"/>
            </w:tcBorders>
            <w:shd w:val="clear" w:color="auto" w:fill="auto"/>
            <w:vAlign w:val="bottom"/>
            <w:hideMark/>
          </w:tcPr>
          <w:p w14:paraId="01A8039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SICAULLAME</w:t>
            </w:r>
          </w:p>
        </w:tc>
        <w:tc>
          <w:tcPr>
            <w:tcW w:w="1559" w:type="dxa"/>
            <w:tcBorders>
              <w:top w:val="nil"/>
              <w:left w:val="nil"/>
              <w:bottom w:val="single" w:sz="4" w:space="0" w:color="auto"/>
              <w:right w:val="single" w:sz="4" w:space="0" w:color="auto"/>
            </w:tcBorders>
            <w:shd w:val="clear" w:color="000000" w:fill="FCD5B4"/>
            <w:vAlign w:val="bottom"/>
            <w:hideMark/>
          </w:tcPr>
          <w:p w14:paraId="259F99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76C8A4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0A5692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363E89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183451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2A1AB5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5DB61D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2E94C7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EED3DC5"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1E3C69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2599" w:type="dxa"/>
            <w:tcBorders>
              <w:top w:val="nil"/>
              <w:left w:val="nil"/>
              <w:bottom w:val="single" w:sz="4" w:space="0" w:color="auto"/>
              <w:right w:val="single" w:sz="4" w:space="0" w:color="auto"/>
            </w:tcBorders>
            <w:shd w:val="clear" w:color="auto" w:fill="auto"/>
            <w:noWrap/>
            <w:vAlign w:val="bottom"/>
            <w:hideMark/>
          </w:tcPr>
          <w:p w14:paraId="0E9573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SILLOTA (ORURO)</w:t>
            </w:r>
          </w:p>
        </w:tc>
        <w:tc>
          <w:tcPr>
            <w:tcW w:w="1559" w:type="dxa"/>
            <w:tcBorders>
              <w:top w:val="nil"/>
              <w:left w:val="nil"/>
              <w:bottom w:val="single" w:sz="4" w:space="0" w:color="auto"/>
              <w:right w:val="single" w:sz="4" w:space="0" w:color="auto"/>
            </w:tcBorders>
            <w:shd w:val="clear" w:color="000000" w:fill="FCD5B4"/>
            <w:vAlign w:val="bottom"/>
            <w:hideMark/>
          </w:tcPr>
          <w:p w14:paraId="16886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09BA0E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41B83A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53A21C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0D21BF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62A94C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13E2DB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00F8AC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08B2436"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E67A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2599" w:type="dxa"/>
            <w:tcBorders>
              <w:top w:val="nil"/>
              <w:left w:val="nil"/>
              <w:bottom w:val="single" w:sz="4" w:space="0" w:color="auto"/>
              <w:right w:val="single" w:sz="4" w:space="0" w:color="auto"/>
            </w:tcBorders>
            <w:shd w:val="clear" w:color="auto" w:fill="auto"/>
            <w:vAlign w:val="bottom"/>
            <w:hideMark/>
          </w:tcPr>
          <w:p w14:paraId="7889512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VENTA Y MEDIA (ORURO)</w:t>
            </w:r>
          </w:p>
        </w:tc>
        <w:tc>
          <w:tcPr>
            <w:tcW w:w="1559" w:type="dxa"/>
            <w:tcBorders>
              <w:top w:val="nil"/>
              <w:left w:val="nil"/>
              <w:bottom w:val="single" w:sz="4" w:space="0" w:color="auto"/>
              <w:right w:val="single" w:sz="4" w:space="0" w:color="auto"/>
            </w:tcBorders>
            <w:shd w:val="clear" w:color="000000" w:fill="FCD5B4"/>
            <w:vAlign w:val="bottom"/>
            <w:hideMark/>
          </w:tcPr>
          <w:p w14:paraId="46FAD5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1FDAA0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14B0E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577F29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446499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625553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7E61D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0B0EC4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035B21"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04F913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2599" w:type="dxa"/>
            <w:tcBorders>
              <w:top w:val="nil"/>
              <w:left w:val="nil"/>
              <w:bottom w:val="single" w:sz="4" w:space="0" w:color="auto"/>
              <w:right w:val="single" w:sz="4" w:space="0" w:color="auto"/>
            </w:tcBorders>
            <w:shd w:val="clear" w:color="auto" w:fill="auto"/>
            <w:vAlign w:val="bottom"/>
            <w:hideMark/>
          </w:tcPr>
          <w:p w14:paraId="626CB2F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YAPACANI (SANTA CRUZ)</w:t>
            </w:r>
          </w:p>
        </w:tc>
        <w:tc>
          <w:tcPr>
            <w:tcW w:w="1559" w:type="dxa"/>
            <w:tcBorders>
              <w:top w:val="nil"/>
              <w:left w:val="nil"/>
              <w:bottom w:val="single" w:sz="4" w:space="0" w:color="auto"/>
              <w:right w:val="single" w:sz="4" w:space="0" w:color="auto"/>
            </w:tcBorders>
            <w:shd w:val="clear" w:color="000000" w:fill="FCD5B4"/>
            <w:vAlign w:val="bottom"/>
            <w:hideMark/>
          </w:tcPr>
          <w:p w14:paraId="7F1B90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5F7B54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197128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523ADB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64CB67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6A4C5B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0E6B9E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51AF16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E2E9F3C"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2CCBCF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2599" w:type="dxa"/>
            <w:tcBorders>
              <w:top w:val="nil"/>
              <w:left w:val="nil"/>
              <w:bottom w:val="single" w:sz="4" w:space="0" w:color="auto"/>
              <w:right w:val="single" w:sz="4" w:space="0" w:color="auto"/>
            </w:tcBorders>
            <w:shd w:val="clear" w:color="auto" w:fill="auto"/>
            <w:vAlign w:val="bottom"/>
            <w:hideMark/>
          </w:tcPr>
          <w:p w14:paraId="21E4BC3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HUANUNI</w:t>
            </w:r>
          </w:p>
        </w:tc>
        <w:tc>
          <w:tcPr>
            <w:tcW w:w="1559" w:type="dxa"/>
            <w:tcBorders>
              <w:top w:val="nil"/>
              <w:left w:val="nil"/>
              <w:bottom w:val="single" w:sz="4" w:space="0" w:color="auto"/>
              <w:right w:val="single" w:sz="4" w:space="0" w:color="auto"/>
            </w:tcBorders>
            <w:shd w:val="clear" w:color="000000" w:fill="FCD5B4"/>
            <w:vAlign w:val="bottom"/>
            <w:hideMark/>
          </w:tcPr>
          <w:p w14:paraId="5F156B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53D6D3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736E39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668FC4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346E4F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06F46D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6A1122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2E58C2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FFE22FB"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7D9F7B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2599" w:type="dxa"/>
            <w:tcBorders>
              <w:top w:val="nil"/>
              <w:left w:val="nil"/>
              <w:bottom w:val="single" w:sz="4" w:space="0" w:color="auto"/>
              <w:right w:val="single" w:sz="4" w:space="0" w:color="auto"/>
            </w:tcBorders>
            <w:shd w:val="clear" w:color="auto" w:fill="auto"/>
            <w:vAlign w:val="bottom"/>
            <w:hideMark/>
          </w:tcPr>
          <w:p w14:paraId="6A6485C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UYUNI</w:t>
            </w:r>
          </w:p>
        </w:tc>
        <w:tc>
          <w:tcPr>
            <w:tcW w:w="1559" w:type="dxa"/>
            <w:tcBorders>
              <w:top w:val="nil"/>
              <w:left w:val="nil"/>
              <w:bottom w:val="single" w:sz="4" w:space="0" w:color="auto"/>
              <w:right w:val="single" w:sz="4" w:space="0" w:color="auto"/>
            </w:tcBorders>
            <w:shd w:val="clear" w:color="000000" w:fill="FCD5B4"/>
            <w:vAlign w:val="bottom"/>
            <w:hideMark/>
          </w:tcPr>
          <w:p w14:paraId="2D6D2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4E8A55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C0776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35633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3B366A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319B27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283929C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34049C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FF002CA"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4390B7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29</w:t>
            </w:r>
          </w:p>
        </w:tc>
        <w:tc>
          <w:tcPr>
            <w:tcW w:w="2599" w:type="dxa"/>
            <w:tcBorders>
              <w:top w:val="nil"/>
              <w:left w:val="nil"/>
              <w:bottom w:val="single" w:sz="4" w:space="0" w:color="auto"/>
              <w:right w:val="single" w:sz="4" w:space="0" w:color="auto"/>
            </w:tcBorders>
            <w:shd w:val="clear" w:color="auto" w:fill="auto"/>
            <w:vAlign w:val="center"/>
            <w:hideMark/>
          </w:tcPr>
          <w:p w14:paraId="21E130B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w:t>
            </w:r>
          </w:p>
        </w:tc>
        <w:tc>
          <w:tcPr>
            <w:tcW w:w="1559" w:type="dxa"/>
            <w:tcBorders>
              <w:top w:val="nil"/>
              <w:left w:val="nil"/>
              <w:bottom w:val="single" w:sz="4" w:space="0" w:color="auto"/>
              <w:right w:val="single" w:sz="4" w:space="0" w:color="auto"/>
            </w:tcBorders>
            <w:shd w:val="clear" w:color="000000" w:fill="FCD5B4"/>
            <w:vAlign w:val="bottom"/>
            <w:hideMark/>
          </w:tcPr>
          <w:p w14:paraId="5715DF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7D31CB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7A6B2C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7C9746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526FDD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28930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2CD645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3334E9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0DFF8EB"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05A7C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30</w:t>
            </w:r>
          </w:p>
        </w:tc>
        <w:tc>
          <w:tcPr>
            <w:tcW w:w="2599" w:type="dxa"/>
            <w:tcBorders>
              <w:top w:val="nil"/>
              <w:left w:val="nil"/>
              <w:bottom w:val="single" w:sz="4" w:space="0" w:color="auto"/>
              <w:right w:val="single" w:sz="4" w:space="0" w:color="auto"/>
            </w:tcBorders>
            <w:shd w:val="clear" w:color="auto" w:fill="auto"/>
            <w:vAlign w:val="center"/>
            <w:hideMark/>
          </w:tcPr>
          <w:p w14:paraId="1087D0F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1559" w:type="dxa"/>
            <w:tcBorders>
              <w:top w:val="nil"/>
              <w:left w:val="nil"/>
              <w:bottom w:val="single" w:sz="4" w:space="0" w:color="auto"/>
              <w:right w:val="single" w:sz="4" w:space="0" w:color="auto"/>
            </w:tcBorders>
            <w:shd w:val="clear" w:color="000000" w:fill="FCD5B4"/>
            <w:vAlign w:val="bottom"/>
            <w:hideMark/>
          </w:tcPr>
          <w:p w14:paraId="456742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256790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11154F3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798C25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108B69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4F4CC4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4F2B52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4C07C3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7C13F52"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0B5D39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31</w:t>
            </w:r>
          </w:p>
        </w:tc>
        <w:tc>
          <w:tcPr>
            <w:tcW w:w="2599" w:type="dxa"/>
            <w:tcBorders>
              <w:top w:val="nil"/>
              <w:left w:val="nil"/>
              <w:bottom w:val="single" w:sz="4" w:space="0" w:color="auto"/>
              <w:right w:val="single" w:sz="4" w:space="0" w:color="auto"/>
            </w:tcBorders>
            <w:shd w:val="clear" w:color="auto" w:fill="auto"/>
            <w:vAlign w:val="center"/>
            <w:hideMark/>
          </w:tcPr>
          <w:p w14:paraId="1275721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YUCUMO</w:t>
            </w:r>
          </w:p>
        </w:tc>
        <w:tc>
          <w:tcPr>
            <w:tcW w:w="1559" w:type="dxa"/>
            <w:tcBorders>
              <w:top w:val="nil"/>
              <w:left w:val="nil"/>
              <w:bottom w:val="single" w:sz="4" w:space="0" w:color="auto"/>
              <w:right w:val="single" w:sz="4" w:space="0" w:color="auto"/>
            </w:tcBorders>
            <w:shd w:val="clear" w:color="000000" w:fill="FCD5B4"/>
            <w:vAlign w:val="bottom"/>
            <w:hideMark/>
          </w:tcPr>
          <w:p w14:paraId="3EA6F2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25AF85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59AF14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CA7BD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3A2190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34A57A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4B48EF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4811A3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1846441"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7BA729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32</w:t>
            </w:r>
          </w:p>
        </w:tc>
        <w:tc>
          <w:tcPr>
            <w:tcW w:w="2599" w:type="dxa"/>
            <w:tcBorders>
              <w:top w:val="nil"/>
              <w:left w:val="nil"/>
              <w:bottom w:val="single" w:sz="4" w:space="0" w:color="auto"/>
              <w:right w:val="single" w:sz="4" w:space="0" w:color="auto"/>
            </w:tcBorders>
            <w:shd w:val="clear" w:color="auto" w:fill="auto"/>
            <w:vAlign w:val="center"/>
            <w:hideMark/>
          </w:tcPr>
          <w:p w14:paraId="56E904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IGNACIO DE MOXOS</w:t>
            </w:r>
          </w:p>
        </w:tc>
        <w:tc>
          <w:tcPr>
            <w:tcW w:w="1559" w:type="dxa"/>
            <w:tcBorders>
              <w:top w:val="nil"/>
              <w:left w:val="nil"/>
              <w:bottom w:val="single" w:sz="4" w:space="0" w:color="auto"/>
              <w:right w:val="single" w:sz="4" w:space="0" w:color="auto"/>
            </w:tcBorders>
            <w:shd w:val="clear" w:color="000000" w:fill="FCD5B4"/>
            <w:vAlign w:val="bottom"/>
            <w:hideMark/>
          </w:tcPr>
          <w:p w14:paraId="445621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375912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6F276C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5688A5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505" w:type="dxa"/>
            <w:tcBorders>
              <w:top w:val="nil"/>
              <w:left w:val="nil"/>
              <w:bottom w:val="single" w:sz="4" w:space="0" w:color="auto"/>
              <w:right w:val="single" w:sz="4" w:space="0" w:color="auto"/>
            </w:tcBorders>
            <w:shd w:val="clear" w:color="000000" w:fill="FCD5B4"/>
            <w:vAlign w:val="bottom"/>
            <w:hideMark/>
          </w:tcPr>
          <w:p w14:paraId="5352DD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2CF529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544BF8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017646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4763FC2D"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3F06CF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33</w:t>
            </w:r>
          </w:p>
        </w:tc>
        <w:tc>
          <w:tcPr>
            <w:tcW w:w="2599" w:type="dxa"/>
            <w:tcBorders>
              <w:top w:val="nil"/>
              <w:left w:val="nil"/>
              <w:bottom w:val="single" w:sz="4" w:space="0" w:color="auto"/>
              <w:right w:val="single" w:sz="4" w:space="0" w:color="auto"/>
            </w:tcBorders>
            <w:shd w:val="clear" w:color="auto" w:fill="auto"/>
            <w:vAlign w:val="center"/>
            <w:hideMark/>
          </w:tcPr>
          <w:p w14:paraId="035EEE0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CARACOLLO</w:t>
            </w:r>
          </w:p>
        </w:tc>
        <w:tc>
          <w:tcPr>
            <w:tcW w:w="1559" w:type="dxa"/>
            <w:tcBorders>
              <w:top w:val="nil"/>
              <w:left w:val="nil"/>
              <w:bottom w:val="single" w:sz="4" w:space="0" w:color="auto"/>
              <w:right w:val="single" w:sz="4" w:space="0" w:color="auto"/>
            </w:tcBorders>
            <w:shd w:val="clear" w:color="000000" w:fill="FCD5B4"/>
            <w:vAlign w:val="bottom"/>
            <w:hideMark/>
          </w:tcPr>
          <w:p w14:paraId="6BDEA9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5818C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49C511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838DA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281141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3902B2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378CE4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331854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0BFCCB7"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61CE32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34</w:t>
            </w:r>
          </w:p>
        </w:tc>
        <w:tc>
          <w:tcPr>
            <w:tcW w:w="2599" w:type="dxa"/>
            <w:tcBorders>
              <w:top w:val="nil"/>
              <w:left w:val="nil"/>
              <w:bottom w:val="single" w:sz="4" w:space="0" w:color="auto"/>
              <w:right w:val="single" w:sz="4" w:space="0" w:color="auto"/>
            </w:tcBorders>
            <w:shd w:val="clear" w:color="auto" w:fill="auto"/>
            <w:vAlign w:val="bottom"/>
            <w:hideMark/>
          </w:tcPr>
          <w:p w14:paraId="3E79DE2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VILLAZON </w:t>
            </w:r>
          </w:p>
        </w:tc>
        <w:tc>
          <w:tcPr>
            <w:tcW w:w="1559" w:type="dxa"/>
            <w:tcBorders>
              <w:top w:val="nil"/>
              <w:left w:val="nil"/>
              <w:bottom w:val="single" w:sz="4" w:space="0" w:color="auto"/>
              <w:right w:val="single" w:sz="4" w:space="0" w:color="auto"/>
            </w:tcBorders>
            <w:shd w:val="clear" w:color="000000" w:fill="FCD5B4"/>
            <w:vAlign w:val="bottom"/>
            <w:hideMark/>
          </w:tcPr>
          <w:p w14:paraId="644C3B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5B91E7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077188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297F26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0DF06E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5BD553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21F145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4007A7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ED8462E" w14:textId="77777777" w:rsidTr="00183BC0">
        <w:trPr>
          <w:trHeight w:val="300"/>
        </w:trPr>
        <w:tc>
          <w:tcPr>
            <w:tcW w:w="677" w:type="dxa"/>
            <w:tcBorders>
              <w:top w:val="nil"/>
              <w:left w:val="single" w:sz="4" w:space="0" w:color="auto"/>
              <w:bottom w:val="single" w:sz="4" w:space="0" w:color="auto"/>
              <w:right w:val="single" w:sz="4" w:space="0" w:color="auto"/>
            </w:tcBorders>
            <w:shd w:val="clear" w:color="auto" w:fill="auto"/>
            <w:noWrap/>
            <w:vAlign w:val="bottom"/>
            <w:hideMark/>
          </w:tcPr>
          <w:p w14:paraId="591D2C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35</w:t>
            </w:r>
          </w:p>
        </w:tc>
        <w:tc>
          <w:tcPr>
            <w:tcW w:w="2599" w:type="dxa"/>
            <w:tcBorders>
              <w:top w:val="nil"/>
              <w:left w:val="nil"/>
              <w:bottom w:val="single" w:sz="4" w:space="0" w:color="auto"/>
              <w:right w:val="single" w:sz="4" w:space="0" w:color="auto"/>
            </w:tcBorders>
            <w:shd w:val="clear" w:color="auto" w:fill="auto"/>
            <w:vAlign w:val="bottom"/>
            <w:hideMark/>
          </w:tcPr>
          <w:p w14:paraId="4F41D25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1559" w:type="dxa"/>
            <w:tcBorders>
              <w:top w:val="nil"/>
              <w:left w:val="nil"/>
              <w:bottom w:val="single" w:sz="4" w:space="0" w:color="auto"/>
              <w:right w:val="single" w:sz="4" w:space="0" w:color="auto"/>
            </w:tcBorders>
            <w:shd w:val="clear" w:color="000000" w:fill="FCD5B4"/>
            <w:vAlign w:val="bottom"/>
            <w:hideMark/>
          </w:tcPr>
          <w:p w14:paraId="2B2E57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single" w:sz="4" w:space="0" w:color="auto"/>
              <w:right w:val="single" w:sz="4" w:space="0" w:color="auto"/>
            </w:tcBorders>
            <w:shd w:val="clear" w:color="000000" w:fill="FCD5B4"/>
            <w:vAlign w:val="bottom"/>
            <w:hideMark/>
          </w:tcPr>
          <w:p w14:paraId="2BD511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single" w:sz="4" w:space="0" w:color="auto"/>
              <w:right w:val="single" w:sz="4" w:space="0" w:color="auto"/>
            </w:tcBorders>
            <w:shd w:val="clear" w:color="000000" w:fill="FCD5B4"/>
            <w:vAlign w:val="bottom"/>
            <w:hideMark/>
          </w:tcPr>
          <w:p w14:paraId="2819CF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single" w:sz="4" w:space="0" w:color="auto"/>
              <w:right w:val="single" w:sz="4" w:space="0" w:color="auto"/>
            </w:tcBorders>
            <w:shd w:val="clear" w:color="000000" w:fill="FFFFFF"/>
            <w:noWrap/>
            <w:vAlign w:val="bottom"/>
            <w:hideMark/>
          </w:tcPr>
          <w:p w14:paraId="014C7B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505" w:type="dxa"/>
            <w:tcBorders>
              <w:top w:val="nil"/>
              <w:left w:val="nil"/>
              <w:bottom w:val="single" w:sz="4" w:space="0" w:color="auto"/>
              <w:right w:val="single" w:sz="4" w:space="0" w:color="auto"/>
            </w:tcBorders>
            <w:shd w:val="clear" w:color="000000" w:fill="FCD5B4"/>
            <w:vAlign w:val="bottom"/>
            <w:hideMark/>
          </w:tcPr>
          <w:p w14:paraId="6E1C0A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single" w:sz="4" w:space="0" w:color="auto"/>
              <w:right w:val="single" w:sz="4" w:space="0" w:color="auto"/>
            </w:tcBorders>
            <w:shd w:val="clear" w:color="000000" w:fill="FCD5B4"/>
            <w:vAlign w:val="bottom"/>
            <w:hideMark/>
          </w:tcPr>
          <w:p w14:paraId="44D78A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single" w:sz="4" w:space="0" w:color="auto"/>
              <w:right w:val="single" w:sz="4" w:space="0" w:color="auto"/>
            </w:tcBorders>
            <w:shd w:val="clear" w:color="000000" w:fill="FCD5B4"/>
            <w:vAlign w:val="bottom"/>
            <w:hideMark/>
          </w:tcPr>
          <w:p w14:paraId="1BD72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single" w:sz="4" w:space="0" w:color="auto"/>
              <w:right w:val="single" w:sz="4" w:space="0" w:color="auto"/>
            </w:tcBorders>
            <w:shd w:val="clear" w:color="000000" w:fill="FFFFFF"/>
            <w:noWrap/>
            <w:vAlign w:val="bottom"/>
            <w:hideMark/>
          </w:tcPr>
          <w:p w14:paraId="28826E9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8D5742" w14:textId="77777777" w:rsidTr="00520027">
        <w:trPr>
          <w:trHeight w:val="300"/>
        </w:trPr>
        <w:tc>
          <w:tcPr>
            <w:tcW w:w="8923" w:type="dxa"/>
            <w:gridSpan w:val="12"/>
            <w:tcBorders>
              <w:top w:val="nil"/>
              <w:left w:val="nil"/>
              <w:bottom w:val="nil"/>
              <w:right w:val="nil"/>
            </w:tcBorders>
            <w:shd w:val="clear" w:color="auto" w:fill="auto"/>
            <w:noWrap/>
            <w:vAlign w:val="bottom"/>
            <w:hideMark/>
          </w:tcPr>
          <w:p w14:paraId="3A09319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Los precios incluyen; manipuleo, </w:t>
            </w:r>
            <w:proofErr w:type="spellStart"/>
            <w:r w:rsidRPr="00183BC0">
              <w:rPr>
                <w:rFonts w:ascii="Calibri" w:hAnsi="Calibri"/>
                <w:color w:val="000000"/>
                <w:sz w:val="22"/>
                <w:szCs w:val="22"/>
                <w:lang w:val="es-BO" w:eastAsia="es-BO"/>
              </w:rPr>
              <w:t>estibaje</w:t>
            </w:r>
            <w:proofErr w:type="spellEnd"/>
            <w:r w:rsidRPr="00183BC0">
              <w:rPr>
                <w:rFonts w:ascii="Calibri" w:hAnsi="Calibri"/>
                <w:color w:val="000000"/>
                <w:sz w:val="22"/>
                <w:szCs w:val="22"/>
                <w:lang w:val="es-BO" w:eastAsia="es-BO"/>
              </w:rPr>
              <w:t>, embalaje, reforzamiento de embalaje, carga  y descarga, y entrega puerta a puerta.</w:t>
            </w:r>
          </w:p>
          <w:p w14:paraId="0DBF863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4F0C80AC" w14:textId="77777777" w:rsidTr="00183BC0">
        <w:trPr>
          <w:trHeight w:val="300"/>
        </w:trPr>
        <w:tc>
          <w:tcPr>
            <w:tcW w:w="677" w:type="dxa"/>
            <w:tcBorders>
              <w:top w:val="nil"/>
              <w:left w:val="nil"/>
              <w:bottom w:val="nil"/>
              <w:right w:val="nil"/>
            </w:tcBorders>
            <w:shd w:val="clear" w:color="auto" w:fill="auto"/>
            <w:noWrap/>
            <w:vAlign w:val="bottom"/>
            <w:hideMark/>
          </w:tcPr>
          <w:p w14:paraId="54593FF0" w14:textId="77777777" w:rsidR="00183BC0" w:rsidRPr="00183BC0" w:rsidRDefault="00183BC0" w:rsidP="00183BC0">
            <w:pPr>
              <w:rPr>
                <w:rFonts w:ascii="Calibri" w:hAnsi="Calibri"/>
                <w:color w:val="000000"/>
                <w:sz w:val="22"/>
                <w:szCs w:val="22"/>
                <w:lang w:val="es-BO" w:eastAsia="es-BO"/>
              </w:rPr>
            </w:pPr>
          </w:p>
        </w:tc>
        <w:tc>
          <w:tcPr>
            <w:tcW w:w="2599" w:type="dxa"/>
            <w:tcBorders>
              <w:top w:val="nil"/>
              <w:left w:val="nil"/>
              <w:bottom w:val="nil"/>
              <w:right w:val="nil"/>
            </w:tcBorders>
            <w:shd w:val="clear" w:color="auto" w:fill="auto"/>
            <w:noWrap/>
            <w:vAlign w:val="bottom"/>
            <w:hideMark/>
          </w:tcPr>
          <w:p w14:paraId="7EF6C688" w14:textId="77777777" w:rsidR="00183BC0" w:rsidRPr="00183BC0" w:rsidRDefault="00183BC0" w:rsidP="00183BC0">
            <w:pPr>
              <w:rPr>
                <w:rFonts w:ascii="Calibri" w:hAnsi="Calibri"/>
                <w:color w:val="000000"/>
                <w:sz w:val="22"/>
                <w:szCs w:val="22"/>
                <w:lang w:val="es-BO" w:eastAsia="es-BO"/>
              </w:rPr>
            </w:pPr>
          </w:p>
        </w:tc>
        <w:tc>
          <w:tcPr>
            <w:tcW w:w="1559" w:type="dxa"/>
            <w:tcBorders>
              <w:top w:val="nil"/>
              <w:left w:val="nil"/>
              <w:bottom w:val="nil"/>
              <w:right w:val="nil"/>
            </w:tcBorders>
            <w:shd w:val="clear" w:color="000000" w:fill="FFFFFF"/>
            <w:noWrap/>
            <w:vAlign w:val="bottom"/>
            <w:hideMark/>
          </w:tcPr>
          <w:p w14:paraId="5C2B424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850" w:type="dxa"/>
            <w:gridSpan w:val="2"/>
            <w:tcBorders>
              <w:top w:val="nil"/>
              <w:left w:val="nil"/>
              <w:bottom w:val="nil"/>
              <w:right w:val="nil"/>
            </w:tcBorders>
            <w:shd w:val="clear" w:color="000000" w:fill="FFFFFF"/>
            <w:noWrap/>
            <w:vAlign w:val="bottom"/>
            <w:hideMark/>
          </w:tcPr>
          <w:p w14:paraId="029A3C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67" w:type="dxa"/>
            <w:gridSpan w:val="2"/>
            <w:tcBorders>
              <w:top w:val="nil"/>
              <w:left w:val="nil"/>
              <w:bottom w:val="nil"/>
              <w:right w:val="nil"/>
            </w:tcBorders>
            <w:shd w:val="clear" w:color="000000" w:fill="FFFFFF"/>
            <w:noWrap/>
            <w:vAlign w:val="bottom"/>
            <w:hideMark/>
          </w:tcPr>
          <w:p w14:paraId="720D79B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82" w:type="dxa"/>
            <w:tcBorders>
              <w:top w:val="nil"/>
              <w:left w:val="nil"/>
              <w:bottom w:val="nil"/>
              <w:right w:val="nil"/>
            </w:tcBorders>
            <w:shd w:val="clear" w:color="auto" w:fill="auto"/>
            <w:noWrap/>
            <w:vAlign w:val="bottom"/>
            <w:hideMark/>
          </w:tcPr>
          <w:p w14:paraId="0A024F74" w14:textId="77777777" w:rsidR="00183BC0" w:rsidRPr="00183BC0" w:rsidRDefault="00183BC0" w:rsidP="00183BC0">
            <w:pPr>
              <w:rPr>
                <w:rFonts w:ascii="Calibri" w:hAnsi="Calibri"/>
                <w:color w:val="000000"/>
                <w:sz w:val="22"/>
                <w:szCs w:val="22"/>
                <w:lang w:val="es-BO" w:eastAsia="es-BO"/>
              </w:rPr>
            </w:pPr>
          </w:p>
        </w:tc>
        <w:tc>
          <w:tcPr>
            <w:tcW w:w="505" w:type="dxa"/>
            <w:tcBorders>
              <w:top w:val="nil"/>
              <w:left w:val="nil"/>
              <w:bottom w:val="nil"/>
              <w:right w:val="nil"/>
            </w:tcBorders>
            <w:shd w:val="clear" w:color="000000" w:fill="FFFFFF"/>
            <w:noWrap/>
            <w:vAlign w:val="bottom"/>
            <w:hideMark/>
          </w:tcPr>
          <w:p w14:paraId="15AEB89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505" w:type="dxa"/>
            <w:tcBorders>
              <w:top w:val="nil"/>
              <w:left w:val="nil"/>
              <w:bottom w:val="nil"/>
              <w:right w:val="nil"/>
            </w:tcBorders>
            <w:shd w:val="clear" w:color="000000" w:fill="FFFFFF"/>
            <w:noWrap/>
            <w:vAlign w:val="bottom"/>
            <w:hideMark/>
          </w:tcPr>
          <w:p w14:paraId="6AEC02B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628" w:type="dxa"/>
            <w:tcBorders>
              <w:top w:val="nil"/>
              <w:left w:val="nil"/>
              <w:bottom w:val="nil"/>
              <w:right w:val="nil"/>
            </w:tcBorders>
            <w:shd w:val="clear" w:color="000000" w:fill="FFFFFF"/>
            <w:noWrap/>
            <w:vAlign w:val="bottom"/>
            <w:hideMark/>
          </w:tcPr>
          <w:p w14:paraId="7B32325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51" w:type="dxa"/>
            <w:tcBorders>
              <w:top w:val="nil"/>
              <w:left w:val="nil"/>
              <w:bottom w:val="nil"/>
              <w:right w:val="nil"/>
            </w:tcBorders>
            <w:shd w:val="clear" w:color="auto" w:fill="auto"/>
            <w:noWrap/>
            <w:vAlign w:val="bottom"/>
            <w:hideMark/>
          </w:tcPr>
          <w:p w14:paraId="4FC18B5E" w14:textId="77777777" w:rsidR="00183BC0" w:rsidRPr="00183BC0" w:rsidRDefault="00183BC0" w:rsidP="00183BC0">
            <w:pPr>
              <w:rPr>
                <w:rFonts w:ascii="Calibri" w:hAnsi="Calibri"/>
                <w:color w:val="000000"/>
                <w:sz w:val="22"/>
                <w:szCs w:val="22"/>
                <w:lang w:val="es-BO" w:eastAsia="es-BO"/>
              </w:rPr>
            </w:pPr>
          </w:p>
        </w:tc>
      </w:tr>
    </w:tbl>
    <w:p w14:paraId="2DB11310" w14:textId="77777777" w:rsidR="00183BC0" w:rsidRDefault="00183BC0" w:rsidP="0005306F">
      <w:pPr>
        <w:pStyle w:val="Normal2"/>
        <w:rPr>
          <w:rFonts w:ascii="Verdana" w:hAnsi="Verdana" w:cs="Arial"/>
          <w:b/>
          <w:i/>
          <w:color w:val="004990"/>
          <w:sz w:val="18"/>
          <w:szCs w:val="18"/>
          <w:lang w:val="es-BO"/>
        </w:rPr>
      </w:pPr>
    </w:p>
    <w:p w14:paraId="7D3518B6" w14:textId="77777777" w:rsidR="00183BC0" w:rsidRDefault="00183BC0" w:rsidP="0005306F">
      <w:pPr>
        <w:pStyle w:val="Normal2"/>
        <w:rPr>
          <w:rFonts w:ascii="Verdana" w:hAnsi="Verdana" w:cs="Arial"/>
          <w:b/>
          <w:i/>
          <w:color w:val="004990"/>
          <w:sz w:val="18"/>
          <w:szCs w:val="18"/>
          <w:lang w:val="es-BO"/>
        </w:rPr>
      </w:pPr>
    </w:p>
    <w:tbl>
      <w:tblPr>
        <w:tblW w:w="5000" w:type="pct"/>
        <w:tblCellMar>
          <w:left w:w="70" w:type="dxa"/>
          <w:right w:w="70" w:type="dxa"/>
        </w:tblCellMar>
        <w:tblLook w:val="04A0" w:firstRow="1" w:lastRow="0" w:firstColumn="1" w:lastColumn="0" w:noHBand="0" w:noVBand="1"/>
      </w:tblPr>
      <w:tblGrid>
        <w:gridCol w:w="508"/>
        <w:gridCol w:w="3421"/>
        <w:gridCol w:w="640"/>
        <w:gridCol w:w="359"/>
        <w:gridCol w:w="717"/>
        <w:gridCol w:w="587"/>
        <w:gridCol w:w="719"/>
        <w:gridCol w:w="719"/>
        <w:gridCol w:w="719"/>
        <w:gridCol w:w="589"/>
      </w:tblGrid>
      <w:tr w:rsidR="00183BC0" w:rsidRPr="00183BC0" w14:paraId="4F09AC1D" w14:textId="77777777" w:rsidTr="00183BC0">
        <w:trPr>
          <w:trHeight w:val="300"/>
        </w:trPr>
        <w:tc>
          <w:tcPr>
            <w:tcW w:w="2186" w:type="pct"/>
            <w:gridSpan w:val="2"/>
            <w:tcBorders>
              <w:top w:val="nil"/>
              <w:left w:val="nil"/>
              <w:bottom w:val="nil"/>
              <w:right w:val="nil"/>
            </w:tcBorders>
            <w:shd w:val="clear" w:color="auto" w:fill="auto"/>
            <w:noWrap/>
            <w:vAlign w:val="bottom"/>
            <w:hideMark/>
          </w:tcPr>
          <w:p w14:paraId="7901FE64"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POTOSÍ A:</w:t>
            </w:r>
          </w:p>
        </w:tc>
        <w:tc>
          <w:tcPr>
            <w:tcW w:w="356" w:type="pct"/>
            <w:tcBorders>
              <w:top w:val="nil"/>
              <w:left w:val="nil"/>
              <w:bottom w:val="nil"/>
              <w:right w:val="nil"/>
            </w:tcBorders>
            <w:shd w:val="clear" w:color="000000" w:fill="FFFFFF"/>
            <w:noWrap/>
            <w:vAlign w:val="bottom"/>
            <w:hideMark/>
          </w:tcPr>
          <w:p w14:paraId="5C89415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1" w:type="pct"/>
            <w:tcBorders>
              <w:top w:val="nil"/>
              <w:left w:val="nil"/>
              <w:bottom w:val="nil"/>
              <w:right w:val="nil"/>
            </w:tcBorders>
            <w:shd w:val="clear" w:color="000000" w:fill="FFFFFF"/>
            <w:noWrap/>
            <w:vAlign w:val="bottom"/>
            <w:hideMark/>
          </w:tcPr>
          <w:p w14:paraId="189C2F3A"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3ACC7347"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506F2EE7" w14:textId="77777777" w:rsidR="00183BC0" w:rsidRPr="00183BC0" w:rsidRDefault="00183BC0" w:rsidP="00183BC0">
            <w:pPr>
              <w:rPr>
                <w:rFonts w:ascii="Calibri" w:hAnsi="Calibri"/>
                <w:b/>
                <w:bCs/>
                <w:color w:val="FFFFFF"/>
                <w:sz w:val="22"/>
                <w:szCs w:val="22"/>
                <w:lang w:val="es-BO" w:eastAsia="es-BO"/>
              </w:rPr>
            </w:pPr>
          </w:p>
        </w:tc>
        <w:tc>
          <w:tcPr>
            <w:tcW w:w="401" w:type="pct"/>
            <w:tcBorders>
              <w:top w:val="nil"/>
              <w:left w:val="nil"/>
              <w:bottom w:val="nil"/>
              <w:right w:val="nil"/>
            </w:tcBorders>
            <w:shd w:val="clear" w:color="000000" w:fill="FFFFFF"/>
            <w:noWrap/>
            <w:vAlign w:val="bottom"/>
            <w:hideMark/>
          </w:tcPr>
          <w:p w14:paraId="54673207"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15F715C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430B47F6"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8" w:type="pct"/>
            <w:tcBorders>
              <w:top w:val="nil"/>
              <w:left w:val="nil"/>
              <w:bottom w:val="nil"/>
              <w:right w:val="nil"/>
            </w:tcBorders>
            <w:shd w:val="clear" w:color="auto" w:fill="auto"/>
            <w:noWrap/>
            <w:vAlign w:val="bottom"/>
            <w:hideMark/>
          </w:tcPr>
          <w:p w14:paraId="22D48BF3" w14:textId="77777777" w:rsidR="00183BC0" w:rsidRPr="00183BC0" w:rsidRDefault="00183BC0" w:rsidP="00183BC0">
            <w:pPr>
              <w:rPr>
                <w:rFonts w:ascii="Calibri" w:hAnsi="Calibri"/>
                <w:b/>
                <w:bCs/>
                <w:color w:val="000000"/>
                <w:sz w:val="22"/>
                <w:szCs w:val="22"/>
                <w:lang w:val="es-BO" w:eastAsia="es-BO"/>
              </w:rPr>
            </w:pPr>
          </w:p>
        </w:tc>
      </w:tr>
      <w:tr w:rsidR="00183BC0" w:rsidRPr="00183BC0" w14:paraId="435C7926" w14:textId="77777777" w:rsidTr="00183BC0">
        <w:trPr>
          <w:trHeight w:val="315"/>
        </w:trPr>
        <w:tc>
          <w:tcPr>
            <w:tcW w:w="2186" w:type="pct"/>
            <w:gridSpan w:val="2"/>
            <w:tcBorders>
              <w:top w:val="nil"/>
              <w:left w:val="nil"/>
              <w:bottom w:val="nil"/>
              <w:right w:val="nil"/>
            </w:tcBorders>
            <w:shd w:val="clear" w:color="auto" w:fill="auto"/>
            <w:noWrap/>
            <w:vAlign w:val="bottom"/>
            <w:hideMark/>
          </w:tcPr>
          <w:p w14:paraId="411CAF46"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356" w:type="pct"/>
            <w:tcBorders>
              <w:top w:val="nil"/>
              <w:left w:val="nil"/>
              <w:bottom w:val="nil"/>
              <w:right w:val="nil"/>
            </w:tcBorders>
            <w:shd w:val="clear" w:color="000000" w:fill="FFFFFF"/>
            <w:noWrap/>
            <w:vAlign w:val="bottom"/>
            <w:hideMark/>
          </w:tcPr>
          <w:p w14:paraId="047CE90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1" w:type="pct"/>
            <w:tcBorders>
              <w:top w:val="nil"/>
              <w:left w:val="nil"/>
              <w:bottom w:val="nil"/>
              <w:right w:val="nil"/>
            </w:tcBorders>
            <w:shd w:val="clear" w:color="000000" w:fill="FFFFFF"/>
            <w:noWrap/>
            <w:vAlign w:val="bottom"/>
            <w:hideMark/>
          </w:tcPr>
          <w:p w14:paraId="47034CF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64AB65E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1E716381" w14:textId="77777777" w:rsidR="00183BC0" w:rsidRPr="00183BC0" w:rsidRDefault="00183BC0" w:rsidP="00183BC0">
            <w:pPr>
              <w:rPr>
                <w:rFonts w:ascii="Calibri" w:hAnsi="Calibri"/>
                <w:b/>
                <w:bCs/>
                <w:color w:val="FFFFFF"/>
                <w:sz w:val="22"/>
                <w:szCs w:val="22"/>
                <w:lang w:val="es-BO" w:eastAsia="es-BO"/>
              </w:rPr>
            </w:pPr>
          </w:p>
        </w:tc>
        <w:tc>
          <w:tcPr>
            <w:tcW w:w="401" w:type="pct"/>
            <w:tcBorders>
              <w:top w:val="nil"/>
              <w:left w:val="nil"/>
              <w:bottom w:val="nil"/>
              <w:right w:val="nil"/>
            </w:tcBorders>
            <w:shd w:val="clear" w:color="000000" w:fill="FFFFFF"/>
            <w:noWrap/>
            <w:vAlign w:val="bottom"/>
            <w:hideMark/>
          </w:tcPr>
          <w:p w14:paraId="7F0306C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3227117A"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1FD6366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8" w:type="pct"/>
            <w:tcBorders>
              <w:top w:val="nil"/>
              <w:left w:val="nil"/>
              <w:bottom w:val="nil"/>
              <w:right w:val="nil"/>
            </w:tcBorders>
            <w:shd w:val="clear" w:color="auto" w:fill="auto"/>
            <w:noWrap/>
            <w:vAlign w:val="bottom"/>
            <w:hideMark/>
          </w:tcPr>
          <w:p w14:paraId="77F3143E" w14:textId="77777777" w:rsidR="00183BC0" w:rsidRPr="00183BC0" w:rsidRDefault="00183BC0" w:rsidP="00183BC0">
            <w:pPr>
              <w:rPr>
                <w:rFonts w:ascii="Calibri" w:hAnsi="Calibri"/>
                <w:b/>
                <w:bCs/>
                <w:color w:val="000000"/>
                <w:sz w:val="22"/>
                <w:szCs w:val="22"/>
                <w:lang w:val="es-BO" w:eastAsia="es-BO"/>
              </w:rPr>
            </w:pPr>
          </w:p>
        </w:tc>
      </w:tr>
      <w:tr w:rsidR="00183BC0" w:rsidRPr="00183BC0" w14:paraId="21057EF8" w14:textId="77777777" w:rsidTr="00183BC0">
        <w:trPr>
          <w:trHeight w:val="330"/>
        </w:trPr>
        <w:tc>
          <w:tcPr>
            <w:tcW w:w="265" w:type="pct"/>
            <w:tcBorders>
              <w:top w:val="nil"/>
              <w:left w:val="nil"/>
              <w:bottom w:val="nil"/>
              <w:right w:val="nil"/>
            </w:tcBorders>
            <w:shd w:val="clear" w:color="auto" w:fill="auto"/>
            <w:noWrap/>
            <w:vAlign w:val="bottom"/>
            <w:hideMark/>
          </w:tcPr>
          <w:p w14:paraId="4DA06C90" w14:textId="77777777" w:rsidR="00183BC0" w:rsidRPr="00183BC0" w:rsidRDefault="00183BC0" w:rsidP="00183BC0">
            <w:pPr>
              <w:rPr>
                <w:rFonts w:ascii="Calibri" w:hAnsi="Calibri"/>
                <w:color w:val="000000"/>
                <w:sz w:val="22"/>
                <w:szCs w:val="22"/>
                <w:lang w:val="es-BO" w:eastAsia="es-BO"/>
              </w:rPr>
            </w:pPr>
          </w:p>
        </w:tc>
        <w:tc>
          <w:tcPr>
            <w:tcW w:w="1921" w:type="pct"/>
            <w:tcBorders>
              <w:top w:val="nil"/>
              <w:left w:val="nil"/>
              <w:bottom w:val="nil"/>
              <w:right w:val="nil"/>
            </w:tcBorders>
            <w:shd w:val="clear" w:color="auto" w:fill="auto"/>
            <w:noWrap/>
            <w:vAlign w:val="bottom"/>
            <w:hideMark/>
          </w:tcPr>
          <w:p w14:paraId="1E71AE46" w14:textId="77777777" w:rsidR="00183BC0" w:rsidRPr="00183BC0" w:rsidRDefault="00183BC0" w:rsidP="00183BC0">
            <w:pPr>
              <w:rPr>
                <w:rFonts w:ascii="Calibri" w:hAnsi="Calibri"/>
                <w:color w:val="000000"/>
                <w:sz w:val="22"/>
                <w:szCs w:val="22"/>
                <w:lang w:val="es-BO" w:eastAsia="es-BO"/>
              </w:rPr>
            </w:pPr>
          </w:p>
        </w:tc>
        <w:tc>
          <w:tcPr>
            <w:tcW w:w="957" w:type="pct"/>
            <w:gridSpan w:val="3"/>
            <w:tcBorders>
              <w:top w:val="single" w:sz="8" w:space="0" w:color="auto"/>
              <w:left w:val="nil"/>
              <w:bottom w:val="single" w:sz="8" w:space="0" w:color="auto"/>
              <w:right w:val="single" w:sz="8" w:space="0" w:color="000000"/>
            </w:tcBorders>
            <w:shd w:val="clear" w:color="000000" w:fill="FCD5B4"/>
            <w:vAlign w:val="center"/>
            <w:hideMark/>
          </w:tcPr>
          <w:p w14:paraId="0A3784BB"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7" w:type="pct"/>
            <w:tcBorders>
              <w:top w:val="nil"/>
              <w:left w:val="nil"/>
              <w:bottom w:val="nil"/>
              <w:right w:val="nil"/>
            </w:tcBorders>
            <w:shd w:val="clear" w:color="000000" w:fill="FFFFFF"/>
            <w:noWrap/>
            <w:vAlign w:val="bottom"/>
            <w:hideMark/>
          </w:tcPr>
          <w:p w14:paraId="0EEBB07C"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202" w:type="pct"/>
            <w:gridSpan w:val="3"/>
            <w:tcBorders>
              <w:top w:val="single" w:sz="8" w:space="0" w:color="auto"/>
              <w:left w:val="nil"/>
              <w:bottom w:val="single" w:sz="8" w:space="0" w:color="auto"/>
              <w:right w:val="single" w:sz="8" w:space="0" w:color="000000"/>
            </w:tcBorders>
            <w:shd w:val="clear" w:color="000000" w:fill="FCD5B4"/>
            <w:vAlign w:val="center"/>
            <w:hideMark/>
          </w:tcPr>
          <w:p w14:paraId="02DE418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8" w:type="pct"/>
            <w:tcBorders>
              <w:top w:val="nil"/>
              <w:left w:val="nil"/>
              <w:bottom w:val="nil"/>
              <w:right w:val="nil"/>
            </w:tcBorders>
            <w:shd w:val="clear" w:color="auto" w:fill="auto"/>
            <w:noWrap/>
            <w:vAlign w:val="bottom"/>
            <w:hideMark/>
          </w:tcPr>
          <w:p w14:paraId="23842ED6" w14:textId="77777777" w:rsidR="00183BC0" w:rsidRPr="00183BC0" w:rsidRDefault="00183BC0" w:rsidP="00183BC0">
            <w:pPr>
              <w:rPr>
                <w:rFonts w:ascii="Calibri" w:hAnsi="Calibri"/>
                <w:color w:val="000000"/>
                <w:sz w:val="22"/>
                <w:szCs w:val="22"/>
                <w:lang w:val="es-BO" w:eastAsia="es-BO"/>
              </w:rPr>
            </w:pPr>
          </w:p>
        </w:tc>
      </w:tr>
      <w:tr w:rsidR="00183BC0" w:rsidRPr="00183BC0" w14:paraId="293B34CA" w14:textId="77777777" w:rsidTr="00183BC0">
        <w:trPr>
          <w:trHeight w:val="1035"/>
        </w:trPr>
        <w:tc>
          <w:tcPr>
            <w:tcW w:w="265" w:type="pct"/>
            <w:tcBorders>
              <w:top w:val="single" w:sz="8" w:space="0" w:color="auto"/>
              <w:left w:val="single" w:sz="8" w:space="0" w:color="auto"/>
              <w:bottom w:val="nil"/>
              <w:right w:val="single" w:sz="8" w:space="0" w:color="auto"/>
            </w:tcBorders>
            <w:shd w:val="clear" w:color="auto" w:fill="auto"/>
            <w:noWrap/>
            <w:vAlign w:val="center"/>
            <w:hideMark/>
          </w:tcPr>
          <w:p w14:paraId="6AE4B58D"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921" w:type="pct"/>
            <w:tcBorders>
              <w:top w:val="single" w:sz="8" w:space="0" w:color="auto"/>
              <w:left w:val="nil"/>
              <w:bottom w:val="single" w:sz="8" w:space="0" w:color="auto"/>
              <w:right w:val="single" w:sz="8" w:space="0" w:color="auto"/>
            </w:tcBorders>
            <w:shd w:val="clear" w:color="auto" w:fill="auto"/>
            <w:noWrap/>
            <w:vAlign w:val="center"/>
            <w:hideMark/>
          </w:tcPr>
          <w:p w14:paraId="6315CAA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De </w:t>
            </w:r>
            <w:proofErr w:type="spellStart"/>
            <w:r w:rsidRPr="00183BC0">
              <w:rPr>
                <w:rFonts w:ascii="Calibri" w:hAnsi="Calibri"/>
                <w:b/>
                <w:bCs/>
                <w:color w:val="000000"/>
                <w:sz w:val="22"/>
                <w:szCs w:val="22"/>
                <w:lang w:val="es-BO" w:eastAsia="es-BO"/>
              </w:rPr>
              <w:t>Potosi</w:t>
            </w:r>
            <w:proofErr w:type="spellEnd"/>
            <w:r w:rsidRPr="00183BC0">
              <w:rPr>
                <w:rFonts w:ascii="Calibri" w:hAnsi="Calibri"/>
                <w:b/>
                <w:bCs/>
                <w:color w:val="000000"/>
                <w:sz w:val="22"/>
                <w:szCs w:val="22"/>
                <w:lang w:val="es-BO" w:eastAsia="es-BO"/>
              </w:rPr>
              <w:t xml:space="preserve"> y viceversa</w:t>
            </w:r>
          </w:p>
        </w:tc>
        <w:tc>
          <w:tcPr>
            <w:tcW w:w="356" w:type="pct"/>
            <w:tcBorders>
              <w:top w:val="nil"/>
              <w:left w:val="nil"/>
              <w:bottom w:val="single" w:sz="8" w:space="0" w:color="auto"/>
              <w:right w:val="single" w:sz="8" w:space="0" w:color="auto"/>
            </w:tcBorders>
            <w:shd w:val="clear" w:color="000000" w:fill="FCD5B4"/>
            <w:vAlign w:val="center"/>
            <w:hideMark/>
          </w:tcPr>
          <w:p w14:paraId="560D0A6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201" w:type="pct"/>
            <w:tcBorders>
              <w:top w:val="nil"/>
              <w:left w:val="nil"/>
              <w:bottom w:val="single" w:sz="8" w:space="0" w:color="auto"/>
              <w:right w:val="single" w:sz="8" w:space="0" w:color="auto"/>
            </w:tcBorders>
            <w:shd w:val="clear" w:color="000000" w:fill="FCD5B4"/>
            <w:vAlign w:val="center"/>
            <w:hideMark/>
          </w:tcPr>
          <w:p w14:paraId="4D556DD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400" w:type="pct"/>
            <w:tcBorders>
              <w:top w:val="nil"/>
              <w:left w:val="nil"/>
              <w:bottom w:val="single" w:sz="8" w:space="0" w:color="auto"/>
              <w:right w:val="single" w:sz="8" w:space="0" w:color="auto"/>
            </w:tcBorders>
            <w:shd w:val="clear" w:color="000000" w:fill="FCD5B4"/>
            <w:vAlign w:val="center"/>
            <w:hideMark/>
          </w:tcPr>
          <w:p w14:paraId="6164533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327" w:type="pct"/>
            <w:tcBorders>
              <w:top w:val="single" w:sz="8" w:space="0" w:color="auto"/>
              <w:left w:val="nil"/>
              <w:bottom w:val="single" w:sz="8" w:space="0" w:color="auto"/>
              <w:right w:val="single" w:sz="8" w:space="0" w:color="auto"/>
            </w:tcBorders>
            <w:shd w:val="clear" w:color="000000" w:fill="FFFFFF"/>
            <w:vAlign w:val="center"/>
            <w:hideMark/>
          </w:tcPr>
          <w:p w14:paraId="60D9F51E"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w:t>
            </w:r>
            <w:proofErr w:type="spellStart"/>
            <w:r w:rsidRPr="00183BC0">
              <w:rPr>
                <w:rFonts w:ascii="Calibri" w:hAnsi="Calibri"/>
                <w:b/>
                <w:bCs/>
                <w:color w:val="000000"/>
                <w:sz w:val="20"/>
                <w:szCs w:val="20"/>
                <w:lang w:val="es-BO" w:eastAsia="es-BO"/>
              </w:rPr>
              <w:t>dias</w:t>
            </w:r>
            <w:proofErr w:type="spellEnd"/>
            <w:r w:rsidRPr="00183BC0">
              <w:rPr>
                <w:rFonts w:ascii="Calibri" w:hAnsi="Calibri"/>
                <w:b/>
                <w:bCs/>
                <w:color w:val="000000"/>
                <w:sz w:val="20"/>
                <w:szCs w:val="20"/>
                <w:lang w:val="es-BO" w:eastAsia="es-BO"/>
              </w:rPr>
              <w:t>)</w:t>
            </w:r>
          </w:p>
        </w:tc>
        <w:tc>
          <w:tcPr>
            <w:tcW w:w="401" w:type="pct"/>
            <w:tcBorders>
              <w:top w:val="nil"/>
              <w:left w:val="nil"/>
              <w:bottom w:val="single" w:sz="8" w:space="0" w:color="auto"/>
              <w:right w:val="single" w:sz="8" w:space="0" w:color="auto"/>
            </w:tcBorders>
            <w:shd w:val="clear" w:color="000000" w:fill="FCD5B4"/>
            <w:vAlign w:val="center"/>
            <w:hideMark/>
          </w:tcPr>
          <w:p w14:paraId="249D755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01" w:type="pct"/>
            <w:tcBorders>
              <w:top w:val="nil"/>
              <w:left w:val="nil"/>
              <w:bottom w:val="single" w:sz="8" w:space="0" w:color="auto"/>
              <w:right w:val="single" w:sz="8" w:space="0" w:color="auto"/>
            </w:tcBorders>
            <w:shd w:val="clear" w:color="000000" w:fill="FCD5B4"/>
            <w:vAlign w:val="center"/>
            <w:hideMark/>
          </w:tcPr>
          <w:p w14:paraId="47AA49BD"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01" w:type="pct"/>
            <w:tcBorders>
              <w:top w:val="nil"/>
              <w:left w:val="nil"/>
              <w:bottom w:val="single" w:sz="8" w:space="0" w:color="auto"/>
              <w:right w:val="single" w:sz="8" w:space="0" w:color="auto"/>
            </w:tcBorders>
            <w:shd w:val="clear" w:color="000000" w:fill="FCD5B4"/>
            <w:vAlign w:val="center"/>
            <w:hideMark/>
          </w:tcPr>
          <w:p w14:paraId="6ADBC30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328" w:type="pct"/>
            <w:tcBorders>
              <w:top w:val="single" w:sz="8" w:space="0" w:color="auto"/>
              <w:left w:val="nil"/>
              <w:bottom w:val="nil"/>
              <w:right w:val="single" w:sz="8" w:space="0" w:color="auto"/>
            </w:tcBorders>
            <w:shd w:val="clear" w:color="000000" w:fill="FFFFFF"/>
            <w:vAlign w:val="center"/>
            <w:hideMark/>
          </w:tcPr>
          <w:p w14:paraId="0BD5EEEA"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 - Express</w:t>
            </w:r>
          </w:p>
        </w:tc>
      </w:tr>
      <w:tr w:rsidR="00183BC0" w:rsidRPr="00183BC0" w14:paraId="258BA785" w14:textId="77777777" w:rsidTr="00183BC0">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502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921" w:type="pct"/>
            <w:tcBorders>
              <w:top w:val="single" w:sz="4" w:space="0" w:color="auto"/>
              <w:left w:val="nil"/>
              <w:bottom w:val="single" w:sz="4" w:space="0" w:color="auto"/>
              <w:right w:val="single" w:sz="4" w:space="0" w:color="auto"/>
            </w:tcBorders>
            <w:shd w:val="clear" w:color="auto" w:fill="auto"/>
            <w:noWrap/>
            <w:vAlign w:val="bottom"/>
            <w:hideMark/>
          </w:tcPr>
          <w:p w14:paraId="411F948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356" w:type="pct"/>
            <w:tcBorders>
              <w:top w:val="single" w:sz="4" w:space="0" w:color="auto"/>
              <w:left w:val="nil"/>
              <w:bottom w:val="single" w:sz="4" w:space="0" w:color="auto"/>
              <w:right w:val="single" w:sz="4" w:space="0" w:color="auto"/>
            </w:tcBorders>
            <w:shd w:val="clear" w:color="000000" w:fill="FCD5B4"/>
            <w:noWrap/>
            <w:vAlign w:val="bottom"/>
            <w:hideMark/>
          </w:tcPr>
          <w:p w14:paraId="73927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single" w:sz="4" w:space="0" w:color="auto"/>
              <w:left w:val="nil"/>
              <w:bottom w:val="single" w:sz="4" w:space="0" w:color="auto"/>
              <w:right w:val="single" w:sz="4" w:space="0" w:color="auto"/>
            </w:tcBorders>
            <w:shd w:val="clear" w:color="000000" w:fill="FCD5B4"/>
            <w:noWrap/>
            <w:vAlign w:val="bottom"/>
            <w:hideMark/>
          </w:tcPr>
          <w:p w14:paraId="53F701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46104C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14:paraId="7A6652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single" w:sz="4" w:space="0" w:color="auto"/>
              <w:left w:val="nil"/>
              <w:bottom w:val="single" w:sz="4" w:space="0" w:color="auto"/>
              <w:right w:val="single" w:sz="4" w:space="0" w:color="auto"/>
            </w:tcBorders>
            <w:shd w:val="clear" w:color="000000" w:fill="FCD5B4"/>
            <w:noWrap/>
            <w:vAlign w:val="bottom"/>
            <w:hideMark/>
          </w:tcPr>
          <w:p w14:paraId="427751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single" w:sz="4" w:space="0" w:color="auto"/>
              <w:left w:val="nil"/>
              <w:bottom w:val="single" w:sz="4" w:space="0" w:color="auto"/>
              <w:right w:val="nil"/>
            </w:tcBorders>
            <w:shd w:val="clear" w:color="000000" w:fill="FCD5B4"/>
            <w:noWrap/>
            <w:vAlign w:val="bottom"/>
            <w:hideMark/>
          </w:tcPr>
          <w:p w14:paraId="767744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87A86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single" w:sz="4" w:space="0" w:color="auto"/>
              <w:left w:val="nil"/>
              <w:bottom w:val="single" w:sz="4" w:space="0" w:color="auto"/>
              <w:right w:val="single" w:sz="4" w:space="0" w:color="auto"/>
            </w:tcBorders>
            <w:shd w:val="clear" w:color="auto" w:fill="auto"/>
            <w:noWrap/>
            <w:vAlign w:val="bottom"/>
            <w:hideMark/>
          </w:tcPr>
          <w:p w14:paraId="6F803C0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A432D26"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9A65E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921" w:type="pct"/>
            <w:tcBorders>
              <w:top w:val="nil"/>
              <w:left w:val="nil"/>
              <w:bottom w:val="single" w:sz="4" w:space="0" w:color="auto"/>
              <w:right w:val="single" w:sz="4" w:space="0" w:color="auto"/>
            </w:tcBorders>
            <w:shd w:val="clear" w:color="auto" w:fill="auto"/>
            <w:noWrap/>
            <w:vAlign w:val="bottom"/>
            <w:hideMark/>
          </w:tcPr>
          <w:p w14:paraId="7E77BB6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356" w:type="pct"/>
            <w:tcBorders>
              <w:top w:val="nil"/>
              <w:left w:val="nil"/>
              <w:bottom w:val="single" w:sz="4" w:space="0" w:color="auto"/>
              <w:right w:val="single" w:sz="4" w:space="0" w:color="auto"/>
            </w:tcBorders>
            <w:shd w:val="clear" w:color="000000" w:fill="FCD5B4"/>
            <w:noWrap/>
            <w:vAlign w:val="bottom"/>
            <w:hideMark/>
          </w:tcPr>
          <w:p w14:paraId="525DAE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6EEAC2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F318E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B3BCDA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1" w:type="pct"/>
            <w:tcBorders>
              <w:top w:val="nil"/>
              <w:left w:val="nil"/>
              <w:bottom w:val="single" w:sz="4" w:space="0" w:color="auto"/>
              <w:right w:val="single" w:sz="4" w:space="0" w:color="auto"/>
            </w:tcBorders>
            <w:shd w:val="clear" w:color="000000" w:fill="FCD5B4"/>
            <w:noWrap/>
            <w:vAlign w:val="bottom"/>
            <w:hideMark/>
          </w:tcPr>
          <w:p w14:paraId="704E5A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nil"/>
            </w:tcBorders>
            <w:shd w:val="clear" w:color="000000" w:fill="FCD5B4"/>
            <w:noWrap/>
            <w:vAlign w:val="bottom"/>
            <w:hideMark/>
          </w:tcPr>
          <w:p w14:paraId="08F606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single" w:sz="4" w:space="0" w:color="auto"/>
              <w:bottom w:val="single" w:sz="4" w:space="0" w:color="auto"/>
              <w:right w:val="single" w:sz="4" w:space="0" w:color="auto"/>
            </w:tcBorders>
            <w:shd w:val="clear" w:color="000000" w:fill="FCD5B4"/>
            <w:noWrap/>
            <w:vAlign w:val="bottom"/>
            <w:hideMark/>
          </w:tcPr>
          <w:p w14:paraId="615DBC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41A26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59EEBE6"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5E27FD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921" w:type="pct"/>
            <w:tcBorders>
              <w:top w:val="nil"/>
              <w:left w:val="nil"/>
              <w:bottom w:val="single" w:sz="4" w:space="0" w:color="auto"/>
              <w:right w:val="single" w:sz="4" w:space="0" w:color="auto"/>
            </w:tcBorders>
            <w:shd w:val="clear" w:color="auto" w:fill="auto"/>
            <w:noWrap/>
            <w:vAlign w:val="bottom"/>
            <w:hideMark/>
          </w:tcPr>
          <w:p w14:paraId="3F2D151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356" w:type="pct"/>
            <w:tcBorders>
              <w:top w:val="nil"/>
              <w:left w:val="nil"/>
              <w:bottom w:val="single" w:sz="4" w:space="0" w:color="auto"/>
              <w:right w:val="single" w:sz="4" w:space="0" w:color="auto"/>
            </w:tcBorders>
            <w:shd w:val="clear" w:color="000000" w:fill="FCD5B4"/>
            <w:noWrap/>
            <w:vAlign w:val="bottom"/>
            <w:hideMark/>
          </w:tcPr>
          <w:p w14:paraId="3F8DF9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44A7AD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FB924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2CC5C9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3AE25F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nil"/>
            </w:tcBorders>
            <w:shd w:val="clear" w:color="000000" w:fill="FCD5B4"/>
            <w:noWrap/>
            <w:vAlign w:val="bottom"/>
            <w:hideMark/>
          </w:tcPr>
          <w:p w14:paraId="196CF5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single" w:sz="4" w:space="0" w:color="auto"/>
              <w:bottom w:val="single" w:sz="4" w:space="0" w:color="auto"/>
              <w:right w:val="single" w:sz="4" w:space="0" w:color="auto"/>
            </w:tcBorders>
            <w:shd w:val="clear" w:color="000000" w:fill="FCD5B4"/>
            <w:noWrap/>
            <w:vAlign w:val="bottom"/>
            <w:hideMark/>
          </w:tcPr>
          <w:p w14:paraId="041385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F809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9FB108A"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6CCCD2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921" w:type="pct"/>
            <w:tcBorders>
              <w:top w:val="nil"/>
              <w:left w:val="nil"/>
              <w:bottom w:val="single" w:sz="4" w:space="0" w:color="auto"/>
              <w:right w:val="single" w:sz="4" w:space="0" w:color="auto"/>
            </w:tcBorders>
            <w:shd w:val="clear" w:color="auto" w:fill="auto"/>
            <w:noWrap/>
            <w:vAlign w:val="bottom"/>
            <w:hideMark/>
          </w:tcPr>
          <w:p w14:paraId="08B6A97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YOCALLA</w:t>
            </w:r>
          </w:p>
        </w:tc>
        <w:tc>
          <w:tcPr>
            <w:tcW w:w="356" w:type="pct"/>
            <w:tcBorders>
              <w:top w:val="nil"/>
              <w:left w:val="nil"/>
              <w:bottom w:val="single" w:sz="4" w:space="0" w:color="auto"/>
              <w:right w:val="single" w:sz="4" w:space="0" w:color="auto"/>
            </w:tcBorders>
            <w:shd w:val="clear" w:color="000000" w:fill="FCD5B4"/>
            <w:noWrap/>
            <w:vAlign w:val="bottom"/>
            <w:hideMark/>
          </w:tcPr>
          <w:p w14:paraId="62901B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4D72BB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59B4E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21FC3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4798B2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810D8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9588C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51AA3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2A09C1"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3FB65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921" w:type="pct"/>
            <w:tcBorders>
              <w:top w:val="nil"/>
              <w:left w:val="nil"/>
              <w:bottom w:val="single" w:sz="4" w:space="0" w:color="auto"/>
              <w:right w:val="single" w:sz="4" w:space="0" w:color="auto"/>
            </w:tcBorders>
            <w:shd w:val="clear" w:color="auto" w:fill="auto"/>
            <w:noWrap/>
            <w:vAlign w:val="bottom"/>
            <w:hideMark/>
          </w:tcPr>
          <w:p w14:paraId="51203FB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VILLAZÓN</w:t>
            </w:r>
          </w:p>
        </w:tc>
        <w:tc>
          <w:tcPr>
            <w:tcW w:w="356" w:type="pct"/>
            <w:tcBorders>
              <w:top w:val="nil"/>
              <w:left w:val="nil"/>
              <w:bottom w:val="single" w:sz="4" w:space="0" w:color="auto"/>
              <w:right w:val="single" w:sz="4" w:space="0" w:color="auto"/>
            </w:tcBorders>
            <w:shd w:val="clear" w:color="000000" w:fill="FCD5B4"/>
            <w:noWrap/>
            <w:vAlign w:val="bottom"/>
            <w:hideMark/>
          </w:tcPr>
          <w:p w14:paraId="5D392E9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75BC37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0A67C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E0708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0EDCCC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79823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328D8C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4AFF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2E3109B"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2C4DB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6</w:t>
            </w:r>
          </w:p>
        </w:tc>
        <w:tc>
          <w:tcPr>
            <w:tcW w:w="1921" w:type="pct"/>
            <w:tcBorders>
              <w:top w:val="single" w:sz="4" w:space="0" w:color="000080"/>
              <w:left w:val="single" w:sz="4" w:space="0" w:color="000080"/>
              <w:bottom w:val="single" w:sz="4" w:space="0" w:color="000080"/>
              <w:right w:val="nil"/>
            </w:tcBorders>
            <w:shd w:val="clear" w:color="auto" w:fill="auto"/>
            <w:vAlign w:val="center"/>
            <w:hideMark/>
          </w:tcPr>
          <w:p w14:paraId="051DD691"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SARARENDA (CAMIRI)</w:t>
            </w:r>
          </w:p>
        </w:tc>
        <w:tc>
          <w:tcPr>
            <w:tcW w:w="356" w:type="pct"/>
            <w:tcBorders>
              <w:top w:val="nil"/>
              <w:left w:val="nil"/>
              <w:bottom w:val="single" w:sz="4" w:space="0" w:color="auto"/>
              <w:right w:val="single" w:sz="4" w:space="0" w:color="auto"/>
            </w:tcBorders>
            <w:shd w:val="clear" w:color="000000" w:fill="FCD5B4"/>
            <w:noWrap/>
            <w:vAlign w:val="bottom"/>
            <w:hideMark/>
          </w:tcPr>
          <w:p w14:paraId="64BD38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4A1F91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81031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034B0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606FA6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36564A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76720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A60E9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7F5B9FB"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4C00D7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921" w:type="pct"/>
            <w:tcBorders>
              <w:top w:val="nil"/>
              <w:left w:val="single" w:sz="4" w:space="0" w:color="000080"/>
              <w:bottom w:val="single" w:sz="4" w:space="0" w:color="000080"/>
              <w:right w:val="nil"/>
            </w:tcBorders>
            <w:shd w:val="clear" w:color="auto" w:fill="auto"/>
            <w:vAlign w:val="center"/>
            <w:hideMark/>
          </w:tcPr>
          <w:p w14:paraId="57630CD0"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PULQUI PUNTA (POTOSI)</w:t>
            </w:r>
          </w:p>
        </w:tc>
        <w:tc>
          <w:tcPr>
            <w:tcW w:w="356" w:type="pct"/>
            <w:tcBorders>
              <w:top w:val="nil"/>
              <w:left w:val="nil"/>
              <w:bottom w:val="single" w:sz="4" w:space="0" w:color="auto"/>
              <w:right w:val="single" w:sz="4" w:space="0" w:color="auto"/>
            </w:tcBorders>
            <w:shd w:val="clear" w:color="000000" w:fill="FCD5B4"/>
            <w:noWrap/>
            <w:vAlign w:val="bottom"/>
            <w:hideMark/>
          </w:tcPr>
          <w:p w14:paraId="0DEF7C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3791AE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AEF0B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FA5F4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4CA656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4530A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0B97D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070E3A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DA69A9A"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38ECAF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921" w:type="pct"/>
            <w:tcBorders>
              <w:top w:val="nil"/>
              <w:left w:val="single" w:sz="4" w:space="0" w:color="000080"/>
              <w:bottom w:val="nil"/>
              <w:right w:val="nil"/>
            </w:tcBorders>
            <w:shd w:val="clear" w:color="auto" w:fill="auto"/>
            <w:vAlign w:val="center"/>
            <w:hideMark/>
          </w:tcPr>
          <w:p w14:paraId="6B1FED6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CERRO RAVELO (POTOSI)</w:t>
            </w:r>
          </w:p>
        </w:tc>
        <w:tc>
          <w:tcPr>
            <w:tcW w:w="356" w:type="pct"/>
            <w:tcBorders>
              <w:top w:val="nil"/>
              <w:left w:val="nil"/>
              <w:bottom w:val="single" w:sz="4" w:space="0" w:color="auto"/>
              <w:right w:val="single" w:sz="4" w:space="0" w:color="auto"/>
            </w:tcBorders>
            <w:shd w:val="clear" w:color="000000" w:fill="FCD5B4"/>
            <w:noWrap/>
            <w:vAlign w:val="bottom"/>
            <w:hideMark/>
          </w:tcPr>
          <w:p w14:paraId="42E2B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0F0AF1E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1F019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31F19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3B2C8C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3720C1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7EA928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A9693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FD1D18"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3B85E9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921" w:type="pct"/>
            <w:tcBorders>
              <w:top w:val="single" w:sz="4" w:space="0" w:color="000080"/>
              <w:left w:val="single" w:sz="4" w:space="0" w:color="000080"/>
              <w:bottom w:val="single" w:sz="4" w:space="0" w:color="000080"/>
              <w:right w:val="nil"/>
            </w:tcBorders>
            <w:shd w:val="clear" w:color="auto" w:fill="auto"/>
            <w:vAlign w:val="center"/>
            <w:hideMark/>
          </w:tcPr>
          <w:p w14:paraId="1B65427E"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ATOCHA (POTOSÍ)</w:t>
            </w:r>
          </w:p>
        </w:tc>
        <w:tc>
          <w:tcPr>
            <w:tcW w:w="356" w:type="pct"/>
            <w:tcBorders>
              <w:top w:val="nil"/>
              <w:left w:val="nil"/>
              <w:bottom w:val="single" w:sz="4" w:space="0" w:color="auto"/>
              <w:right w:val="single" w:sz="4" w:space="0" w:color="auto"/>
            </w:tcBorders>
            <w:shd w:val="clear" w:color="000000" w:fill="FCD5B4"/>
            <w:noWrap/>
            <w:vAlign w:val="bottom"/>
            <w:hideMark/>
          </w:tcPr>
          <w:p w14:paraId="16B4AA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2BF04D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CD9C4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09628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22EE07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09F66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1E327C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1F02D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161A017" w14:textId="77777777" w:rsidTr="00183BC0">
        <w:trPr>
          <w:trHeight w:val="375"/>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1A5205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921" w:type="pct"/>
            <w:tcBorders>
              <w:top w:val="nil"/>
              <w:left w:val="single" w:sz="4" w:space="0" w:color="000080"/>
              <w:bottom w:val="single" w:sz="4" w:space="0" w:color="000080"/>
              <w:right w:val="nil"/>
            </w:tcBorders>
            <w:shd w:val="clear" w:color="auto" w:fill="auto"/>
            <w:vAlign w:val="center"/>
            <w:hideMark/>
          </w:tcPr>
          <w:p w14:paraId="57AD9D4A" w14:textId="77777777" w:rsidR="00183BC0" w:rsidRPr="00183BC0" w:rsidRDefault="00183BC0" w:rsidP="00183BC0">
            <w:pPr>
              <w:rPr>
                <w:rFonts w:ascii="Arial" w:hAnsi="Arial" w:cs="Arial"/>
                <w:lang w:val="es-BO" w:eastAsia="es-BO"/>
              </w:rPr>
            </w:pPr>
            <w:r w:rsidRPr="00183BC0">
              <w:rPr>
                <w:rFonts w:ascii="Arial" w:hAnsi="Arial" w:cs="Arial"/>
                <w:lang w:val="es-BO" w:eastAsia="es-BO"/>
              </w:rPr>
              <w:t>LOCALIDAD DE TAWA (LOCALIDAD DE TAWA)</w:t>
            </w:r>
          </w:p>
        </w:tc>
        <w:tc>
          <w:tcPr>
            <w:tcW w:w="356" w:type="pct"/>
            <w:tcBorders>
              <w:top w:val="nil"/>
              <w:left w:val="nil"/>
              <w:bottom w:val="single" w:sz="4" w:space="0" w:color="auto"/>
              <w:right w:val="single" w:sz="4" w:space="0" w:color="auto"/>
            </w:tcBorders>
            <w:shd w:val="clear" w:color="000000" w:fill="FCD5B4"/>
            <w:noWrap/>
            <w:vAlign w:val="bottom"/>
            <w:hideMark/>
          </w:tcPr>
          <w:p w14:paraId="3A7810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2B1DD8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309F2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FB7E1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401" w:type="pct"/>
            <w:tcBorders>
              <w:top w:val="nil"/>
              <w:left w:val="nil"/>
              <w:bottom w:val="single" w:sz="4" w:space="0" w:color="auto"/>
              <w:right w:val="single" w:sz="4" w:space="0" w:color="auto"/>
            </w:tcBorders>
            <w:shd w:val="clear" w:color="000000" w:fill="FCD5B4"/>
            <w:noWrap/>
            <w:vAlign w:val="bottom"/>
            <w:hideMark/>
          </w:tcPr>
          <w:p w14:paraId="6C605D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7FF74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E31EA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4BFAD8F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391B170"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49478C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921" w:type="pct"/>
            <w:tcBorders>
              <w:top w:val="nil"/>
              <w:left w:val="nil"/>
              <w:bottom w:val="single" w:sz="4" w:space="0" w:color="auto"/>
              <w:right w:val="nil"/>
            </w:tcBorders>
            <w:shd w:val="clear" w:color="auto" w:fill="auto"/>
            <w:vAlign w:val="center"/>
            <w:hideMark/>
          </w:tcPr>
          <w:p w14:paraId="58F6B35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MALMISA-C.HERMOSO (POTOSI)</w:t>
            </w:r>
          </w:p>
        </w:tc>
        <w:tc>
          <w:tcPr>
            <w:tcW w:w="356" w:type="pct"/>
            <w:tcBorders>
              <w:top w:val="nil"/>
              <w:left w:val="nil"/>
              <w:bottom w:val="single" w:sz="4" w:space="0" w:color="auto"/>
              <w:right w:val="single" w:sz="4" w:space="0" w:color="auto"/>
            </w:tcBorders>
            <w:shd w:val="clear" w:color="000000" w:fill="FCD5B4"/>
            <w:noWrap/>
            <w:vAlign w:val="bottom"/>
            <w:hideMark/>
          </w:tcPr>
          <w:p w14:paraId="0B4A2C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379451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FFB65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A7C0D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041B3C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3F1AB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093C05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5EA2B8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F790336"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2750CA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921" w:type="pct"/>
            <w:tcBorders>
              <w:top w:val="single" w:sz="4" w:space="0" w:color="000080"/>
              <w:left w:val="nil"/>
              <w:bottom w:val="single" w:sz="4" w:space="0" w:color="auto"/>
              <w:right w:val="nil"/>
            </w:tcBorders>
            <w:shd w:val="clear" w:color="auto" w:fill="auto"/>
            <w:vAlign w:val="center"/>
            <w:hideMark/>
          </w:tcPr>
          <w:p w14:paraId="61871ED3"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UYUNI</w:t>
            </w:r>
          </w:p>
        </w:tc>
        <w:tc>
          <w:tcPr>
            <w:tcW w:w="356" w:type="pct"/>
            <w:tcBorders>
              <w:top w:val="nil"/>
              <w:left w:val="nil"/>
              <w:bottom w:val="single" w:sz="4" w:space="0" w:color="auto"/>
              <w:right w:val="single" w:sz="4" w:space="0" w:color="auto"/>
            </w:tcBorders>
            <w:shd w:val="clear" w:color="000000" w:fill="FCD5B4"/>
            <w:noWrap/>
            <w:vAlign w:val="bottom"/>
            <w:hideMark/>
          </w:tcPr>
          <w:p w14:paraId="17B66E3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4CAF7E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38CA0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5034E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1" w:type="pct"/>
            <w:tcBorders>
              <w:top w:val="nil"/>
              <w:left w:val="nil"/>
              <w:bottom w:val="single" w:sz="4" w:space="0" w:color="auto"/>
              <w:right w:val="single" w:sz="4" w:space="0" w:color="auto"/>
            </w:tcBorders>
            <w:shd w:val="clear" w:color="000000" w:fill="FCD5B4"/>
            <w:noWrap/>
            <w:vAlign w:val="bottom"/>
            <w:hideMark/>
          </w:tcPr>
          <w:p w14:paraId="2AECD1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5A1CDA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1FE442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2EAA9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6F23442"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07D04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921" w:type="pct"/>
            <w:tcBorders>
              <w:top w:val="single" w:sz="4" w:space="0" w:color="000080"/>
              <w:left w:val="nil"/>
              <w:bottom w:val="single" w:sz="4" w:space="0" w:color="auto"/>
              <w:right w:val="nil"/>
            </w:tcBorders>
            <w:shd w:val="clear" w:color="auto" w:fill="auto"/>
            <w:vAlign w:val="center"/>
            <w:hideMark/>
          </w:tcPr>
          <w:p w14:paraId="0710A9C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 xml:space="preserve">Toro </w:t>
            </w:r>
            <w:proofErr w:type="spellStart"/>
            <w:r w:rsidRPr="00183BC0">
              <w:rPr>
                <w:rFonts w:ascii="Arial" w:hAnsi="Arial" w:cs="Arial"/>
                <w:sz w:val="20"/>
                <w:szCs w:val="20"/>
                <w:lang w:val="es-BO" w:eastAsia="es-BO"/>
              </w:rPr>
              <w:t>Toro</w:t>
            </w:r>
            <w:proofErr w:type="spellEnd"/>
          </w:p>
        </w:tc>
        <w:tc>
          <w:tcPr>
            <w:tcW w:w="356" w:type="pct"/>
            <w:tcBorders>
              <w:top w:val="nil"/>
              <w:left w:val="nil"/>
              <w:bottom w:val="single" w:sz="4" w:space="0" w:color="auto"/>
              <w:right w:val="single" w:sz="4" w:space="0" w:color="auto"/>
            </w:tcBorders>
            <w:shd w:val="clear" w:color="000000" w:fill="FCD5B4"/>
            <w:noWrap/>
            <w:vAlign w:val="bottom"/>
            <w:hideMark/>
          </w:tcPr>
          <w:p w14:paraId="254F2A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69153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D2410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B939A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1" w:type="pct"/>
            <w:tcBorders>
              <w:top w:val="nil"/>
              <w:left w:val="nil"/>
              <w:bottom w:val="single" w:sz="4" w:space="0" w:color="auto"/>
              <w:right w:val="single" w:sz="4" w:space="0" w:color="auto"/>
            </w:tcBorders>
            <w:shd w:val="clear" w:color="000000" w:fill="FCD5B4"/>
            <w:noWrap/>
            <w:vAlign w:val="bottom"/>
            <w:hideMark/>
          </w:tcPr>
          <w:p w14:paraId="088979E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1D1762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52898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15F7A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6D4A82D"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4CBBA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921" w:type="pct"/>
            <w:tcBorders>
              <w:top w:val="single" w:sz="4" w:space="0" w:color="000080"/>
              <w:left w:val="nil"/>
              <w:bottom w:val="single" w:sz="4" w:space="0" w:color="auto"/>
              <w:right w:val="nil"/>
            </w:tcBorders>
            <w:shd w:val="clear" w:color="auto" w:fill="auto"/>
            <w:vAlign w:val="center"/>
            <w:hideMark/>
          </w:tcPr>
          <w:p w14:paraId="46AC16D3"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Betanzos</w:t>
            </w:r>
          </w:p>
        </w:tc>
        <w:tc>
          <w:tcPr>
            <w:tcW w:w="356" w:type="pct"/>
            <w:tcBorders>
              <w:top w:val="nil"/>
              <w:left w:val="nil"/>
              <w:bottom w:val="single" w:sz="4" w:space="0" w:color="auto"/>
              <w:right w:val="single" w:sz="4" w:space="0" w:color="auto"/>
            </w:tcBorders>
            <w:shd w:val="clear" w:color="000000" w:fill="FCD5B4"/>
            <w:noWrap/>
            <w:vAlign w:val="bottom"/>
            <w:hideMark/>
          </w:tcPr>
          <w:p w14:paraId="52F481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0921BE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E84A7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216FA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1" w:type="pct"/>
            <w:tcBorders>
              <w:top w:val="nil"/>
              <w:left w:val="nil"/>
              <w:bottom w:val="single" w:sz="4" w:space="0" w:color="auto"/>
              <w:right w:val="single" w:sz="4" w:space="0" w:color="auto"/>
            </w:tcBorders>
            <w:shd w:val="clear" w:color="000000" w:fill="FCD5B4"/>
            <w:noWrap/>
            <w:vAlign w:val="bottom"/>
            <w:hideMark/>
          </w:tcPr>
          <w:p w14:paraId="7693EF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44723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582745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5A004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B2870E2"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7447C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921" w:type="pct"/>
            <w:tcBorders>
              <w:top w:val="single" w:sz="4" w:space="0" w:color="000080"/>
              <w:left w:val="nil"/>
              <w:bottom w:val="single" w:sz="4" w:space="0" w:color="auto"/>
              <w:right w:val="nil"/>
            </w:tcBorders>
            <w:shd w:val="clear" w:color="auto" w:fill="auto"/>
            <w:vAlign w:val="center"/>
            <w:hideMark/>
          </w:tcPr>
          <w:p w14:paraId="197B1FE5"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Colquechaca</w:t>
            </w:r>
          </w:p>
        </w:tc>
        <w:tc>
          <w:tcPr>
            <w:tcW w:w="356" w:type="pct"/>
            <w:tcBorders>
              <w:top w:val="nil"/>
              <w:left w:val="nil"/>
              <w:bottom w:val="single" w:sz="4" w:space="0" w:color="auto"/>
              <w:right w:val="single" w:sz="4" w:space="0" w:color="auto"/>
            </w:tcBorders>
            <w:shd w:val="clear" w:color="000000" w:fill="FCD5B4"/>
            <w:noWrap/>
            <w:vAlign w:val="bottom"/>
            <w:hideMark/>
          </w:tcPr>
          <w:p w14:paraId="238359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011E9D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E82FE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268AB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1484EF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AF1E3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3CB80B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A8F0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9C01C9F"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97F49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921" w:type="pct"/>
            <w:tcBorders>
              <w:top w:val="single" w:sz="4" w:space="0" w:color="000080"/>
              <w:left w:val="nil"/>
              <w:bottom w:val="single" w:sz="4" w:space="0" w:color="auto"/>
              <w:right w:val="nil"/>
            </w:tcBorders>
            <w:shd w:val="clear" w:color="auto" w:fill="auto"/>
            <w:vAlign w:val="center"/>
            <w:hideMark/>
          </w:tcPr>
          <w:p w14:paraId="23230F8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Cotagaita</w:t>
            </w:r>
          </w:p>
        </w:tc>
        <w:tc>
          <w:tcPr>
            <w:tcW w:w="356" w:type="pct"/>
            <w:tcBorders>
              <w:top w:val="nil"/>
              <w:left w:val="nil"/>
              <w:bottom w:val="single" w:sz="4" w:space="0" w:color="auto"/>
              <w:right w:val="single" w:sz="4" w:space="0" w:color="auto"/>
            </w:tcBorders>
            <w:shd w:val="clear" w:color="000000" w:fill="FCD5B4"/>
            <w:noWrap/>
            <w:vAlign w:val="bottom"/>
            <w:hideMark/>
          </w:tcPr>
          <w:p w14:paraId="1316AB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67B637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47C59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1771E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11C96D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77894C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694F26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C8873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676B30E"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1A16D0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921" w:type="pct"/>
            <w:tcBorders>
              <w:top w:val="single" w:sz="4" w:space="0" w:color="000080"/>
              <w:left w:val="nil"/>
              <w:bottom w:val="single" w:sz="4" w:space="0" w:color="auto"/>
              <w:right w:val="nil"/>
            </w:tcBorders>
            <w:shd w:val="clear" w:color="auto" w:fill="auto"/>
            <w:vAlign w:val="center"/>
            <w:hideMark/>
          </w:tcPr>
          <w:p w14:paraId="78424AA7" w14:textId="77777777" w:rsidR="00183BC0" w:rsidRPr="00183BC0" w:rsidRDefault="00183BC0" w:rsidP="00183BC0">
            <w:pPr>
              <w:rPr>
                <w:rFonts w:ascii="Arial" w:hAnsi="Arial" w:cs="Arial"/>
                <w:sz w:val="20"/>
                <w:szCs w:val="20"/>
                <w:lang w:val="es-BO" w:eastAsia="es-BO"/>
              </w:rPr>
            </w:pPr>
            <w:proofErr w:type="spellStart"/>
            <w:r w:rsidRPr="00183BC0">
              <w:rPr>
                <w:rFonts w:ascii="Arial" w:hAnsi="Arial" w:cs="Arial"/>
                <w:sz w:val="20"/>
                <w:szCs w:val="20"/>
                <w:lang w:val="es-BO" w:eastAsia="es-BO"/>
              </w:rPr>
              <w:t>Llica</w:t>
            </w:r>
            <w:proofErr w:type="spellEnd"/>
          </w:p>
        </w:tc>
        <w:tc>
          <w:tcPr>
            <w:tcW w:w="356" w:type="pct"/>
            <w:tcBorders>
              <w:top w:val="nil"/>
              <w:left w:val="nil"/>
              <w:bottom w:val="single" w:sz="4" w:space="0" w:color="auto"/>
              <w:right w:val="single" w:sz="4" w:space="0" w:color="auto"/>
            </w:tcBorders>
            <w:shd w:val="clear" w:color="000000" w:fill="FCD5B4"/>
            <w:noWrap/>
            <w:vAlign w:val="bottom"/>
            <w:hideMark/>
          </w:tcPr>
          <w:p w14:paraId="2236CE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2B96F2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8E379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29BA82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731CA55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CFFA1F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65F482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03899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AD83942"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52BFE7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921" w:type="pct"/>
            <w:tcBorders>
              <w:top w:val="single" w:sz="4" w:space="0" w:color="000080"/>
              <w:left w:val="nil"/>
              <w:bottom w:val="single" w:sz="4" w:space="0" w:color="auto"/>
              <w:right w:val="nil"/>
            </w:tcBorders>
            <w:shd w:val="clear" w:color="auto" w:fill="auto"/>
            <w:vAlign w:val="center"/>
            <w:hideMark/>
          </w:tcPr>
          <w:p w14:paraId="271AEAD8"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Macha</w:t>
            </w:r>
          </w:p>
        </w:tc>
        <w:tc>
          <w:tcPr>
            <w:tcW w:w="356" w:type="pct"/>
            <w:tcBorders>
              <w:top w:val="nil"/>
              <w:left w:val="nil"/>
              <w:bottom w:val="single" w:sz="4" w:space="0" w:color="auto"/>
              <w:right w:val="single" w:sz="4" w:space="0" w:color="auto"/>
            </w:tcBorders>
            <w:shd w:val="clear" w:color="000000" w:fill="FCD5B4"/>
            <w:noWrap/>
            <w:vAlign w:val="bottom"/>
            <w:hideMark/>
          </w:tcPr>
          <w:p w14:paraId="4EB02C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579792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CED10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DA590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33A9DA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16260B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C9A20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4FD99F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4FE3FE4"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041978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921" w:type="pct"/>
            <w:tcBorders>
              <w:top w:val="single" w:sz="4" w:space="0" w:color="000080"/>
              <w:left w:val="nil"/>
              <w:bottom w:val="single" w:sz="4" w:space="0" w:color="auto"/>
              <w:right w:val="nil"/>
            </w:tcBorders>
            <w:shd w:val="clear" w:color="auto" w:fill="auto"/>
            <w:vAlign w:val="center"/>
            <w:hideMark/>
          </w:tcPr>
          <w:p w14:paraId="6039A387"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Pocoata</w:t>
            </w:r>
          </w:p>
        </w:tc>
        <w:tc>
          <w:tcPr>
            <w:tcW w:w="356" w:type="pct"/>
            <w:tcBorders>
              <w:top w:val="nil"/>
              <w:left w:val="nil"/>
              <w:bottom w:val="single" w:sz="4" w:space="0" w:color="auto"/>
              <w:right w:val="single" w:sz="4" w:space="0" w:color="auto"/>
            </w:tcBorders>
            <w:shd w:val="clear" w:color="000000" w:fill="FCD5B4"/>
            <w:noWrap/>
            <w:vAlign w:val="bottom"/>
            <w:hideMark/>
          </w:tcPr>
          <w:p w14:paraId="1E436D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1BBC55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32838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91B10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7E61E0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0BF4F4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F5F95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10341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C6219CD"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8E5B8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921" w:type="pct"/>
            <w:tcBorders>
              <w:top w:val="single" w:sz="4" w:space="0" w:color="000080"/>
              <w:left w:val="nil"/>
              <w:bottom w:val="single" w:sz="4" w:space="0" w:color="auto"/>
              <w:right w:val="nil"/>
            </w:tcBorders>
            <w:shd w:val="clear" w:color="auto" w:fill="auto"/>
            <w:vAlign w:val="center"/>
            <w:hideMark/>
          </w:tcPr>
          <w:p w14:paraId="1FF0CDA0"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Puna</w:t>
            </w:r>
          </w:p>
        </w:tc>
        <w:tc>
          <w:tcPr>
            <w:tcW w:w="356" w:type="pct"/>
            <w:tcBorders>
              <w:top w:val="nil"/>
              <w:left w:val="nil"/>
              <w:bottom w:val="single" w:sz="4" w:space="0" w:color="auto"/>
              <w:right w:val="single" w:sz="4" w:space="0" w:color="auto"/>
            </w:tcBorders>
            <w:shd w:val="clear" w:color="000000" w:fill="FCD5B4"/>
            <w:noWrap/>
            <w:vAlign w:val="bottom"/>
            <w:hideMark/>
          </w:tcPr>
          <w:p w14:paraId="740D2B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384C6B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6B4DA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331F9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6F504E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76EB09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31D477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EF873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471BACF"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3A84BF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921" w:type="pct"/>
            <w:tcBorders>
              <w:top w:val="single" w:sz="4" w:space="0" w:color="000080"/>
              <w:left w:val="nil"/>
              <w:bottom w:val="single" w:sz="4" w:space="0" w:color="auto"/>
              <w:right w:val="nil"/>
            </w:tcBorders>
            <w:shd w:val="clear" w:color="auto" w:fill="auto"/>
            <w:vAlign w:val="center"/>
            <w:hideMark/>
          </w:tcPr>
          <w:p w14:paraId="11A5909D"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Ravelo</w:t>
            </w:r>
          </w:p>
        </w:tc>
        <w:tc>
          <w:tcPr>
            <w:tcW w:w="356" w:type="pct"/>
            <w:tcBorders>
              <w:top w:val="nil"/>
              <w:left w:val="nil"/>
              <w:bottom w:val="single" w:sz="4" w:space="0" w:color="auto"/>
              <w:right w:val="single" w:sz="4" w:space="0" w:color="auto"/>
            </w:tcBorders>
            <w:shd w:val="clear" w:color="000000" w:fill="FCD5B4"/>
            <w:noWrap/>
            <w:vAlign w:val="bottom"/>
            <w:hideMark/>
          </w:tcPr>
          <w:p w14:paraId="17A983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5D36A0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3BD9E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C70B6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3B0F10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BEC64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46DBD1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9F9EF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13716EB"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1A184C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921" w:type="pct"/>
            <w:tcBorders>
              <w:top w:val="single" w:sz="4" w:space="0" w:color="000080"/>
              <w:left w:val="nil"/>
              <w:bottom w:val="single" w:sz="4" w:space="0" w:color="auto"/>
              <w:right w:val="nil"/>
            </w:tcBorders>
            <w:shd w:val="clear" w:color="auto" w:fill="auto"/>
            <w:vAlign w:val="center"/>
            <w:hideMark/>
          </w:tcPr>
          <w:p w14:paraId="312F1DE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Sacaca</w:t>
            </w:r>
          </w:p>
        </w:tc>
        <w:tc>
          <w:tcPr>
            <w:tcW w:w="356" w:type="pct"/>
            <w:tcBorders>
              <w:top w:val="nil"/>
              <w:left w:val="nil"/>
              <w:bottom w:val="single" w:sz="4" w:space="0" w:color="auto"/>
              <w:right w:val="single" w:sz="4" w:space="0" w:color="auto"/>
            </w:tcBorders>
            <w:shd w:val="clear" w:color="000000" w:fill="FCD5B4"/>
            <w:noWrap/>
            <w:vAlign w:val="bottom"/>
            <w:hideMark/>
          </w:tcPr>
          <w:p w14:paraId="779C2D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3D8B1D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CE5B4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33435D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3A5EE63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65B333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26BAA7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1AC7C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173D1B7"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2976FF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921" w:type="pct"/>
            <w:tcBorders>
              <w:top w:val="single" w:sz="4" w:space="0" w:color="000080"/>
              <w:left w:val="nil"/>
              <w:bottom w:val="single" w:sz="4" w:space="0" w:color="auto"/>
              <w:right w:val="nil"/>
            </w:tcBorders>
            <w:shd w:val="clear" w:color="auto" w:fill="auto"/>
            <w:vAlign w:val="center"/>
            <w:hideMark/>
          </w:tcPr>
          <w:p w14:paraId="553C570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San Cristobal</w:t>
            </w:r>
          </w:p>
        </w:tc>
        <w:tc>
          <w:tcPr>
            <w:tcW w:w="356" w:type="pct"/>
            <w:tcBorders>
              <w:top w:val="nil"/>
              <w:left w:val="nil"/>
              <w:bottom w:val="single" w:sz="4" w:space="0" w:color="auto"/>
              <w:right w:val="single" w:sz="4" w:space="0" w:color="auto"/>
            </w:tcBorders>
            <w:shd w:val="clear" w:color="000000" w:fill="FCD5B4"/>
            <w:noWrap/>
            <w:vAlign w:val="bottom"/>
            <w:hideMark/>
          </w:tcPr>
          <w:p w14:paraId="06E4BC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102FDD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7584E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31C498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5E1604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0DB943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176915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5607B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B173E7F" w14:textId="77777777" w:rsidTr="00183BC0">
        <w:trPr>
          <w:trHeight w:val="300"/>
        </w:trPr>
        <w:tc>
          <w:tcPr>
            <w:tcW w:w="265" w:type="pct"/>
            <w:tcBorders>
              <w:top w:val="nil"/>
              <w:left w:val="single" w:sz="4" w:space="0" w:color="auto"/>
              <w:bottom w:val="nil"/>
              <w:right w:val="single" w:sz="4" w:space="0" w:color="auto"/>
            </w:tcBorders>
            <w:shd w:val="clear" w:color="auto" w:fill="auto"/>
            <w:noWrap/>
            <w:vAlign w:val="center"/>
            <w:hideMark/>
          </w:tcPr>
          <w:p w14:paraId="634127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921" w:type="pct"/>
            <w:tcBorders>
              <w:top w:val="single" w:sz="4" w:space="0" w:color="000080"/>
              <w:left w:val="nil"/>
              <w:bottom w:val="nil"/>
              <w:right w:val="nil"/>
            </w:tcBorders>
            <w:shd w:val="clear" w:color="auto" w:fill="auto"/>
            <w:vAlign w:val="center"/>
            <w:hideMark/>
          </w:tcPr>
          <w:p w14:paraId="559476E5"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San Pedro de Buena Vista</w:t>
            </w:r>
          </w:p>
        </w:tc>
        <w:tc>
          <w:tcPr>
            <w:tcW w:w="356" w:type="pct"/>
            <w:tcBorders>
              <w:top w:val="nil"/>
              <w:left w:val="nil"/>
              <w:bottom w:val="nil"/>
              <w:right w:val="single" w:sz="4" w:space="0" w:color="auto"/>
            </w:tcBorders>
            <w:shd w:val="clear" w:color="000000" w:fill="FCD5B4"/>
            <w:noWrap/>
            <w:vAlign w:val="bottom"/>
            <w:hideMark/>
          </w:tcPr>
          <w:p w14:paraId="3BA207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nil"/>
              <w:right w:val="single" w:sz="4" w:space="0" w:color="auto"/>
            </w:tcBorders>
            <w:shd w:val="clear" w:color="000000" w:fill="FCD5B4"/>
            <w:noWrap/>
            <w:vAlign w:val="bottom"/>
            <w:hideMark/>
          </w:tcPr>
          <w:p w14:paraId="5207C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single" w:sz="4" w:space="0" w:color="auto"/>
            </w:tcBorders>
            <w:shd w:val="clear" w:color="000000" w:fill="FCD5B4"/>
            <w:noWrap/>
            <w:vAlign w:val="bottom"/>
            <w:hideMark/>
          </w:tcPr>
          <w:p w14:paraId="103046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nil"/>
              <w:right w:val="single" w:sz="4" w:space="0" w:color="auto"/>
            </w:tcBorders>
            <w:shd w:val="clear" w:color="auto" w:fill="auto"/>
            <w:noWrap/>
            <w:vAlign w:val="bottom"/>
            <w:hideMark/>
          </w:tcPr>
          <w:p w14:paraId="270764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nil"/>
              <w:right w:val="single" w:sz="4" w:space="0" w:color="auto"/>
            </w:tcBorders>
            <w:shd w:val="clear" w:color="000000" w:fill="FCD5B4"/>
            <w:noWrap/>
            <w:vAlign w:val="bottom"/>
            <w:hideMark/>
          </w:tcPr>
          <w:p w14:paraId="61AF12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nil"/>
              <w:right w:val="single" w:sz="4" w:space="0" w:color="auto"/>
            </w:tcBorders>
            <w:shd w:val="clear" w:color="000000" w:fill="FCD5B4"/>
            <w:noWrap/>
            <w:vAlign w:val="bottom"/>
            <w:hideMark/>
          </w:tcPr>
          <w:p w14:paraId="1472F7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nil"/>
              <w:right w:val="single" w:sz="4" w:space="0" w:color="auto"/>
            </w:tcBorders>
            <w:shd w:val="clear" w:color="000000" w:fill="FCD5B4"/>
            <w:noWrap/>
            <w:vAlign w:val="bottom"/>
            <w:hideMark/>
          </w:tcPr>
          <w:p w14:paraId="19856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DCAE0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309E8F4" w14:textId="77777777" w:rsidTr="00183BC0">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584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921" w:type="pct"/>
            <w:tcBorders>
              <w:top w:val="single" w:sz="4" w:space="0" w:color="auto"/>
              <w:left w:val="nil"/>
              <w:bottom w:val="single" w:sz="4" w:space="0" w:color="auto"/>
              <w:right w:val="single" w:sz="4" w:space="0" w:color="auto"/>
            </w:tcBorders>
            <w:shd w:val="clear" w:color="auto" w:fill="auto"/>
            <w:vAlign w:val="center"/>
            <w:hideMark/>
          </w:tcPr>
          <w:p w14:paraId="2568A2F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LLALLAGUA A HUANUNI</w:t>
            </w:r>
          </w:p>
        </w:tc>
        <w:tc>
          <w:tcPr>
            <w:tcW w:w="356" w:type="pct"/>
            <w:tcBorders>
              <w:top w:val="single" w:sz="4" w:space="0" w:color="auto"/>
              <w:left w:val="nil"/>
              <w:bottom w:val="single" w:sz="4" w:space="0" w:color="auto"/>
              <w:right w:val="single" w:sz="4" w:space="0" w:color="auto"/>
            </w:tcBorders>
            <w:shd w:val="clear" w:color="000000" w:fill="FCD5B4"/>
            <w:noWrap/>
            <w:vAlign w:val="bottom"/>
            <w:hideMark/>
          </w:tcPr>
          <w:p w14:paraId="3A41DF2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single" w:sz="4" w:space="0" w:color="auto"/>
              <w:left w:val="nil"/>
              <w:bottom w:val="single" w:sz="4" w:space="0" w:color="auto"/>
              <w:right w:val="single" w:sz="4" w:space="0" w:color="auto"/>
            </w:tcBorders>
            <w:shd w:val="clear" w:color="000000" w:fill="FCD5B4"/>
            <w:noWrap/>
            <w:vAlign w:val="bottom"/>
            <w:hideMark/>
          </w:tcPr>
          <w:p w14:paraId="0C1B0F8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052F432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auto" w:fill="auto"/>
            <w:noWrap/>
            <w:vAlign w:val="center"/>
            <w:hideMark/>
          </w:tcPr>
          <w:p w14:paraId="0130D1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single" w:sz="4" w:space="0" w:color="auto"/>
              <w:left w:val="nil"/>
              <w:bottom w:val="single" w:sz="4" w:space="0" w:color="auto"/>
              <w:right w:val="single" w:sz="4" w:space="0" w:color="auto"/>
            </w:tcBorders>
            <w:shd w:val="clear" w:color="000000" w:fill="FCD5B4"/>
            <w:noWrap/>
            <w:vAlign w:val="bottom"/>
            <w:hideMark/>
          </w:tcPr>
          <w:p w14:paraId="48DCC9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single" w:sz="4" w:space="0" w:color="auto"/>
              <w:left w:val="nil"/>
              <w:bottom w:val="single" w:sz="4" w:space="0" w:color="auto"/>
              <w:right w:val="single" w:sz="4" w:space="0" w:color="auto"/>
            </w:tcBorders>
            <w:shd w:val="clear" w:color="000000" w:fill="FCD5B4"/>
            <w:noWrap/>
            <w:vAlign w:val="bottom"/>
            <w:hideMark/>
          </w:tcPr>
          <w:p w14:paraId="592E291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single" w:sz="4" w:space="0" w:color="auto"/>
              <w:left w:val="nil"/>
              <w:bottom w:val="single" w:sz="4" w:space="0" w:color="auto"/>
              <w:right w:val="single" w:sz="4" w:space="0" w:color="auto"/>
            </w:tcBorders>
            <w:shd w:val="clear" w:color="000000" w:fill="FCD5B4"/>
            <w:noWrap/>
            <w:vAlign w:val="bottom"/>
            <w:hideMark/>
          </w:tcPr>
          <w:p w14:paraId="5AEAC24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2CDC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F06E620"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2E3A95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921" w:type="pct"/>
            <w:tcBorders>
              <w:top w:val="nil"/>
              <w:left w:val="nil"/>
              <w:bottom w:val="single" w:sz="4" w:space="0" w:color="auto"/>
              <w:right w:val="single" w:sz="4" w:space="0" w:color="auto"/>
            </w:tcBorders>
            <w:shd w:val="clear" w:color="000000" w:fill="FFFFFF"/>
            <w:noWrap/>
            <w:vAlign w:val="bottom"/>
            <w:hideMark/>
          </w:tcPr>
          <w:p w14:paraId="18885C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TUPIZA A VILLAZON </w:t>
            </w:r>
          </w:p>
        </w:tc>
        <w:tc>
          <w:tcPr>
            <w:tcW w:w="356" w:type="pct"/>
            <w:tcBorders>
              <w:top w:val="nil"/>
              <w:left w:val="nil"/>
              <w:bottom w:val="single" w:sz="4" w:space="0" w:color="auto"/>
              <w:right w:val="single" w:sz="4" w:space="0" w:color="auto"/>
            </w:tcBorders>
            <w:shd w:val="clear" w:color="000000" w:fill="FCD5B4"/>
            <w:noWrap/>
            <w:vAlign w:val="bottom"/>
            <w:hideMark/>
          </w:tcPr>
          <w:p w14:paraId="4248EBA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02855A0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0DBC21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19B2D1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7C1207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5AC6BE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1590B9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C2FC0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D220413"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46B765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921" w:type="pct"/>
            <w:tcBorders>
              <w:top w:val="nil"/>
              <w:left w:val="nil"/>
              <w:bottom w:val="single" w:sz="4" w:space="0" w:color="auto"/>
              <w:right w:val="single" w:sz="4" w:space="0" w:color="auto"/>
            </w:tcBorders>
            <w:shd w:val="clear" w:color="000000" w:fill="FFFFFF"/>
            <w:noWrap/>
            <w:vAlign w:val="bottom"/>
            <w:hideMark/>
          </w:tcPr>
          <w:p w14:paraId="04CF96D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 A UYUNI</w:t>
            </w:r>
          </w:p>
        </w:tc>
        <w:tc>
          <w:tcPr>
            <w:tcW w:w="356" w:type="pct"/>
            <w:tcBorders>
              <w:top w:val="nil"/>
              <w:left w:val="nil"/>
              <w:bottom w:val="single" w:sz="4" w:space="0" w:color="auto"/>
              <w:right w:val="single" w:sz="4" w:space="0" w:color="auto"/>
            </w:tcBorders>
            <w:shd w:val="clear" w:color="000000" w:fill="FCD5B4"/>
            <w:noWrap/>
            <w:vAlign w:val="bottom"/>
            <w:hideMark/>
          </w:tcPr>
          <w:p w14:paraId="2AD97A7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743CC77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ABD8AC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3480FC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noWrap/>
            <w:vAlign w:val="bottom"/>
            <w:hideMark/>
          </w:tcPr>
          <w:p w14:paraId="5368A99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713FF94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3E4ADB5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58CD0A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9ADB69F" w14:textId="77777777" w:rsidTr="00183BC0">
        <w:trPr>
          <w:trHeight w:val="300"/>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2D0319B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1921" w:type="pct"/>
            <w:tcBorders>
              <w:top w:val="nil"/>
              <w:left w:val="nil"/>
              <w:bottom w:val="single" w:sz="4" w:space="0" w:color="auto"/>
              <w:right w:val="single" w:sz="4" w:space="0" w:color="auto"/>
            </w:tcBorders>
            <w:shd w:val="clear" w:color="000000" w:fill="FFFFFF"/>
            <w:noWrap/>
            <w:vAlign w:val="bottom"/>
            <w:hideMark/>
          </w:tcPr>
          <w:p w14:paraId="6AFDEF3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6" w:type="pct"/>
            <w:tcBorders>
              <w:top w:val="nil"/>
              <w:left w:val="nil"/>
              <w:bottom w:val="single" w:sz="4" w:space="0" w:color="auto"/>
              <w:right w:val="single" w:sz="4" w:space="0" w:color="auto"/>
            </w:tcBorders>
            <w:shd w:val="clear" w:color="000000" w:fill="FCD5B4"/>
            <w:noWrap/>
            <w:vAlign w:val="bottom"/>
            <w:hideMark/>
          </w:tcPr>
          <w:p w14:paraId="2ACE451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single" w:sz="4" w:space="0" w:color="auto"/>
              <w:right w:val="single" w:sz="4" w:space="0" w:color="auto"/>
            </w:tcBorders>
            <w:shd w:val="clear" w:color="000000" w:fill="FCD5B4"/>
            <w:noWrap/>
            <w:vAlign w:val="bottom"/>
            <w:hideMark/>
          </w:tcPr>
          <w:p w14:paraId="463CEA1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9EDDF7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25A34B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0483E62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53204BB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noWrap/>
            <w:vAlign w:val="bottom"/>
            <w:hideMark/>
          </w:tcPr>
          <w:p w14:paraId="1906840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A02D4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0E982A9" w14:textId="77777777" w:rsidTr="00183BC0">
        <w:trPr>
          <w:trHeight w:val="300"/>
        </w:trPr>
        <w:tc>
          <w:tcPr>
            <w:tcW w:w="265" w:type="pct"/>
            <w:tcBorders>
              <w:top w:val="nil"/>
              <w:left w:val="nil"/>
              <w:bottom w:val="nil"/>
              <w:right w:val="nil"/>
            </w:tcBorders>
            <w:shd w:val="clear" w:color="auto" w:fill="auto"/>
            <w:noWrap/>
            <w:vAlign w:val="bottom"/>
            <w:hideMark/>
          </w:tcPr>
          <w:p w14:paraId="2843C768" w14:textId="77777777" w:rsidR="00183BC0" w:rsidRPr="00183BC0" w:rsidRDefault="00183BC0" w:rsidP="00183BC0">
            <w:pPr>
              <w:rPr>
                <w:rFonts w:ascii="Calibri" w:hAnsi="Calibri"/>
                <w:color w:val="000000"/>
                <w:sz w:val="22"/>
                <w:szCs w:val="22"/>
                <w:lang w:val="es-BO" w:eastAsia="es-BO"/>
              </w:rPr>
            </w:pPr>
          </w:p>
        </w:tc>
        <w:tc>
          <w:tcPr>
            <w:tcW w:w="1921" w:type="pct"/>
            <w:tcBorders>
              <w:top w:val="nil"/>
              <w:left w:val="nil"/>
              <w:bottom w:val="nil"/>
              <w:right w:val="nil"/>
            </w:tcBorders>
            <w:shd w:val="clear" w:color="auto" w:fill="auto"/>
            <w:noWrap/>
            <w:vAlign w:val="bottom"/>
            <w:hideMark/>
          </w:tcPr>
          <w:p w14:paraId="4B45ABDC" w14:textId="77777777" w:rsidR="00183BC0" w:rsidRPr="00183BC0" w:rsidRDefault="00183BC0" w:rsidP="00183BC0">
            <w:pPr>
              <w:rPr>
                <w:rFonts w:ascii="Calibri" w:hAnsi="Calibri"/>
                <w:color w:val="000000"/>
                <w:sz w:val="22"/>
                <w:szCs w:val="22"/>
                <w:lang w:val="es-BO" w:eastAsia="es-BO"/>
              </w:rPr>
            </w:pPr>
          </w:p>
        </w:tc>
        <w:tc>
          <w:tcPr>
            <w:tcW w:w="356" w:type="pct"/>
            <w:tcBorders>
              <w:top w:val="nil"/>
              <w:left w:val="nil"/>
              <w:bottom w:val="nil"/>
              <w:right w:val="nil"/>
            </w:tcBorders>
            <w:shd w:val="clear" w:color="000000" w:fill="FFFFFF"/>
            <w:noWrap/>
            <w:vAlign w:val="bottom"/>
            <w:hideMark/>
          </w:tcPr>
          <w:p w14:paraId="4ADEF0E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1" w:type="pct"/>
            <w:tcBorders>
              <w:top w:val="nil"/>
              <w:left w:val="nil"/>
              <w:bottom w:val="nil"/>
              <w:right w:val="nil"/>
            </w:tcBorders>
            <w:shd w:val="clear" w:color="000000" w:fill="FFFFFF"/>
            <w:noWrap/>
            <w:vAlign w:val="bottom"/>
            <w:hideMark/>
          </w:tcPr>
          <w:p w14:paraId="65CCFA4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03A960C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nil"/>
              <w:right w:val="nil"/>
            </w:tcBorders>
            <w:shd w:val="clear" w:color="auto" w:fill="auto"/>
            <w:noWrap/>
            <w:vAlign w:val="bottom"/>
            <w:hideMark/>
          </w:tcPr>
          <w:p w14:paraId="13F1E7D1" w14:textId="77777777" w:rsidR="00183BC0" w:rsidRPr="00183BC0" w:rsidRDefault="00183BC0" w:rsidP="00183BC0">
            <w:pPr>
              <w:rPr>
                <w:rFonts w:ascii="Calibri" w:hAnsi="Calibri"/>
                <w:color w:val="000000"/>
                <w:sz w:val="22"/>
                <w:szCs w:val="22"/>
                <w:lang w:val="es-BO" w:eastAsia="es-BO"/>
              </w:rPr>
            </w:pPr>
          </w:p>
        </w:tc>
        <w:tc>
          <w:tcPr>
            <w:tcW w:w="401" w:type="pct"/>
            <w:tcBorders>
              <w:top w:val="nil"/>
              <w:left w:val="nil"/>
              <w:bottom w:val="nil"/>
              <w:right w:val="nil"/>
            </w:tcBorders>
            <w:shd w:val="clear" w:color="000000" w:fill="FFFFFF"/>
            <w:noWrap/>
            <w:vAlign w:val="bottom"/>
            <w:hideMark/>
          </w:tcPr>
          <w:p w14:paraId="425701A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1EE6935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0EAF7B9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nil"/>
              <w:right w:val="nil"/>
            </w:tcBorders>
            <w:shd w:val="clear" w:color="auto" w:fill="auto"/>
            <w:noWrap/>
            <w:vAlign w:val="bottom"/>
            <w:hideMark/>
          </w:tcPr>
          <w:p w14:paraId="7D25743F" w14:textId="77777777" w:rsidR="00183BC0" w:rsidRPr="00183BC0" w:rsidRDefault="00183BC0" w:rsidP="00183BC0">
            <w:pPr>
              <w:rPr>
                <w:rFonts w:ascii="Calibri" w:hAnsi="Calibri"/>
                <w:color w:val="000000"/>
                <w:sz w:val="22"/>
                <w:szCs w:val="22"/>
                <w:lang w:val="es-BO" w:eastAsia="es-BO"/>
              </w:rPr>
            </w:pPr>
          </w:p>
        </w:tc>
      </w:tr>
      <w:tr w:rsidR="00183BC0" w:rsidRPr="00183BC0" w14:paraId="57CEB5B3" w14:textId="77777777" w:rsidTr="00183BC0">
        <w:trPr>
          <w:trHeight w:val="300"/>
        </w:trPr>
        <w:tc>
          <w:tcPr>
            <w:tcW w:w="5000" w:type="pct"/>
            <w:gridSpan w:val="10"/>
            <w:vMerge w:val="restart"/>
            <w:tcBorders>
              <w:top w:val="nil"/>
              <w:left w:val="nil"/>
              <w:bottom w:val="nil"/>
              <w:right w:val="nil"/>
            </w:tcBorders>
            <w:shd w:val="clear" w:color="auto" w:fill="auto"/>
            <w:hideMark/>
          </w:tcPr>
          <w:p w14:paraId="394644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Los precios incluyen; manipuleo, </w:t>
            </w:r>
            <w:proofErr w:type="spellStart"/>
            <w:r w:rsidRPr="00183BC0">
              <w:rPr>
                <w:rFonts w:ascii="Calibri" w:hAnsi="Calibri"/>
                <w:color w:val="000000"/>
                <w:sz w:val="22"/>
                <w:szCs w:val="22"/>
                <w:lang w:val="es-BO" w:eastAsia="es-BO"/>
              </w:rPr>
              <w:t>estibaje</w:t>
            </w:r>
            <w:proofErr w:type="spellEnd"/>
            <w:r w:rsidRPr="00183BC0">
              <w:rPr>
                <w:rFonts w:ascii="Calibri" w:hAnsi="Calibri"/>
                <w:color w:val="000000"/>
                <w:sz w:val="22"/>
                <w:szCs w:val="22"/>
                <w:lang w:val="es-BO" w:eastAsia="es-BO"/>
              </w:rPr>
              <w:t>, embalaje, reforzamiento de embalaje, carga  y descarga, y entrega puerta a puerta.</w:t>
            </w:r>
          </w:p>
        </w:tc>
      </w:tr>
      <w:tr w:rsidR="00183BC0" w:rsidRPr="00183BC0" w14:paraId="7520A2E7" w14:textId="77777777" w:rsidTr="00183BC0">
        <w:trPr>
          <w:trHeight w:val="300"/>
        </w:trPr>
        <w:tc>
          <w:tcPr>
            <w:tcW w:w="5000" w:type="pct"/>
            <w:gridSpan w:val="10"/>
            <w:vMerge/>
            <w:tcBorders>
              <w:top w:val="nil"/>
              <w:left w:val="nil"/>
              <w:bottom w:val="nil"/>
              <w:right w:val="nil"/>
            </w:tcBorders>
            <w:vAlign w:val="center"/>
            <w:hideMark/>
          </w:tcPr>
          <w:p w14:paraId="301D7510" w14:textId="77777777" w:rsidR="00183BC0" w:rsidRPr="00183BC0" w:rsidRDefault="00183BC0" w:rsidP="00183BC0">
            <w:pPr>
              <w:rPr>
                <w:rFonts w:ascii="Calibri" w:hAnsi="Calibri"/>
                <w:color w:val="000000"/>
                <w:sz w:val="22"/>
                <w:szCs w:val="22"/>
                <w:lang w:val="es-BO" w:eastAsia="es-BO"/>
              </w:rPr>
            </w:pPr>
          </w:p>
        </w:tc>
      </w:tr>
      <w:tr w:rsidR="00183BC0" w:rsidRPr="00183BC0" w14:paraId="772DE479" w14:textId="77777777" w:rsidTr="00183BC0">
        <w:trPr>
          <w:trHeight w:val="300"/>
        </w:trPr>
        <w:tc>
          <w:tcPr>
            <w:tcW w:w="5000" w:type="pct"/>
            <w:gridSpan w:val="10"/>
            <w:vMerge/>
            <w:tcBorders>
              <w:top w:val="nil"/>
              <w:left w:val="nil"/>
              <w:bottom w:val="nil"/>
              <w:right w:val="nil"/>
            </w:tcBorders>
            <w:vAlign w:val="center"/>
            <w:hideMark/>
          </w:tcPr>
          <w:p w14:paraId="00166BB0" w14:textId="77777777" w:rsidR="00183BC0" w:rsidRPr="00183BC0" w:rsidRDefault="00183BC0" w:rsidP="00183BC0">
            <w:pPr>
              <w:rPr>
                <w:rFonts w:ascii="Calibri" w:hAnsi="Calibri"/>
                <w:color w:val="000000"/>
                <w:sz w:val="22"/>
                <w:szCs w:val="22"/>
                <w:lang w:val="es-BO" w:eastAsia="es-BO"/>
              </w:rPr>
            </w:pPr>
          </w:p>
        </w:tc>
      </w:tr>
    </w:tbl>
    <w:p w14:paraId="36A2F63D" w14:textId="77777777" w:rsidR="00183BC0" w:rsidRDefault="00183BC0" w:rsidP="0005306F">
      <w:pPr>
        <w:pStyle w:val="Normal2"/>
        <w:rPr>
          <w:rFonts w:ascii="Verdana" w:hAnsi="Verdana" w:cs="Arial"/>
          <w:b/>
          <w:i/>
          <w:color w:val="004990"/>
          <w:sz w:val="18"/>
          <w:szCs w:val="18"/>
          <w:lang w:val="es-BO"/>
        </w:rPr>
      </w:pPr>
    </w:p>
    <w:p w14:paraId="24CD423A" w14:textId="77777777" w:rsidR="00183BC0" w:rsidRDefault="00183BC0" w:rsidP="0005306F">
      <w:pPr>
        <w:pStyle w:val="Normal2"/>
        <w:rPr>
          <w:rFonts w:ascii="Verdana" w:hAnsi="Verdana" w:cs="Arial"/>
          <w:b/>
          <w:i/>
          <w:color w:val="004990"/>
          <w:sz w:val="18"/>
          <w:szCs w:val="18"/>
          <w:lang w:val="es-BO"/>
        </w:rPr>
      </w:pPr>
    </w:p>
    <w:tbl>
      <w:tblPr>
        <w:tblW w:w="5123" w:type="pct"/>
        <w:tblLayout w:type="fixed"/>
        <w:tblCellMar>
          <w:left w:w="70" w:type="dxa"/>
          <w:right w:w="70" w:type="dxa"/>
        </w:tblCellMar>
        <w:tblLook w:val="04A0" w:firstRow="1" w:lastRow="0" w:firstColumn="1" w:lastColumn="0" w:noHBand="0" w:noVBand="1"/>
      </w:tblPr>
      <w:tblGrid>
        <w:gridCol w:w="415"/>
        <w:gridCol w:w="3142"/>
        <w:gridCol w:w="870"/>
        <w:gridCol w:w="202"/>
        <w:gridCol w:w="368"/>
        <w:gridCol w:w="11"/>
        <w:gridCol w:w="727"/>
        <w:gridCol w:w="602"/>
        <w:gridCol w:w="738"/>
        <w:gridCol w:w="738"/>
        <w:gridCol w:w="738"/>
        <w:gridCol w:w="648"/>
      </w:tblGrid>
      <w:tr w:rsidR="00183BC0" w:rsidRPr="00183BC0" w14:paraId="27DABA0E" w14:textId="77777777" w:rsidTr="00183BC0">
        <w:trPr>
          <w:trHeight w:val="327"/>
        </w:trPr>
        <w:tc>
          <w:tcPr>
            <w:tcW w:w="1934" w:type="pct"/>
            <w:gridSpan w:val="2"/>
            <w:tcBorders>
              <w:top w:val="nil"/>
              <w:left w:val="nil"/>
              <w:bottom w:val="nil"/>
              <w:right w:val="nil"/>
            </w:tcBorders>
            <w:shd w:val="clear" w:color="auto" w:fill="auto"/>
            <w:noWrap/>
            <w:vAlign w:val="bottom"/>
            <w:hideMark/>
          </w:tcPr>
          <w:p w14:paraId="71726A28"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SUCRE A:</w:t>
            </w:r>
          </w:p>
        </w:tc>
        <w:tc>
          <w:tcPr>
            <w:tcW w:w="583" w:type="pct"/>
            <w:gridSpan w:val="2"/>
            <w:tcBorders>
              <w:top w:val="nil"/>
              <w:left w:val="nil"/>
              <w:bottom w:val="nil"/>
              <w:right w:val="nil"/>
            </w:tcBorders>
            <w:shd w:val="clear" w:color="000000" w:fill="FFFFFF"/>
            <w:noWrap/>
            <w:vAlign w:val="bottom"/>
            <w:hideMark/>
          </w:tcPr>
          <w:p w14:paraId="4D5F7E7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638441E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gridSpan w:val="2"/>
            <w:tcBorders>
              <w:top w:val="nil"/>
              <w:left w:val="nil"/>
              <w:bottom w:val="nil"/>
              <w:right w:val="nil"/>
            </w:tcBorders>
            <w:shd w:val="clear" w:color="000000" w:fill="FFFFFF"/>
            <w:noWrap/>
            <w:vAlign w:val="bottom"/>
            <w:hideMark/>
          </w:tcPr>
          <w:p w14:paraId="63E1E3A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6BE6A314" w14:textId="77777777" w:rsidR="00183BC0" w:rsidRPr="00183BC0" w:rsidRDefault="00183BC0" w:rsidP="00183BC0">
            <w:pPr>
              <w:rPr>
                <w:rFonts w:ascii="Calibri" w:hAnsi="Calibri"/>
                <w:b/>
                <w:bCs/>
                <w:color w:val="FFFFFF"/>
                <w:sz w:val="22"/>
                <w:szCs w:val="22"/>
                <w:lang w:val="es-BO" w:eastAsia="es-BO"/>
              </w:rPr>
            </w:pPr>
          </w:p>
        </w:tc>
        <w:tc>
          <w:tcPr>
            <w:tcW w:w="401" w:type="pct"/>
            <w:tcBorders>
              <w:top w:val="nil"/>
              <w:left w:val="nil"/>
              <w:bottom w:val="nil"/>
              <w:right w:val="nil"/>
            </w:tcBorders>
            <w:shd w:val="clear" w:color="000000" w:fill="FFFFFF"/>
            <w:noWrap/>
            <w:vAlign w:val="bottom"/>
            <w:hideMark/>
          </w:tcPr>
          <w:p w14:paraId="0A0B1F5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67BD336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6068D89E"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52" w:type="pct"/>
            <w:tcBorders>
              <w:top w:val="nil"/>
              <w:left w:val="nil"/>
              <w:bottom w:val="nil"/>
              <w:right w:val="nil"/>
            </w:tcBorders>
            <w:shd w:val="clear" w:color="auto" w:fill="auto"/>
            <w:noWrap/>
            <w:vAlign w:val="bottom"/>
            <w:hideMark/>
          </w:tcPr>
          <w:p w14:paraId="314B1112" w14:textId="77777777" w:rsidR="00183BC0" w:rsidRPr="00183BC0" w:rsidRDefault="00183BC0" w:rsidP="00183BC0">
            <w:pPr>
              <w:rPr>
                <w:rFonts w:ascii="Calibri" w:hAnsi="Calibri"/>
                <w:b/>
                <w:bCs/>
                <w:color w:val="FFFFFF"/>
                <w:sz w:val="22"/>
                <w:szCs w:val="22"/>
                <w:lang w:val="es-BO" w:eastAsia="es-BO"/>
              </w:rPr>
            </w:pPr>
          </w:p>
        </w:tc>
      </w:tr>
      <w:tr w:rsidR="00183BC0" w:rsidRPr="00183BC0" w14:paraId="1CB687AE" w14:textId="77777777" w:rsidTr="00183BC0">
        <w:trPr>
          <w:trHeight w:val="343"/>
        </w:trPr>
        <w:tc>
          <w:tcPr>
            <w:tcW w:w="1934" w:type="pct"/>
            <w:gridSpan w:val="2"/>
            <w:tcBorders>
              <w:top w:val="nil"/>
              <w:left w:val="nil"/>
              <w:bottom w:val="nil"/>
              <w:right w:val="nil"/>
            </w:tcBorders>
            <w:shd w:val="clear" w:color="auto" w:fill="auto"/>
            <w:noWrap/>
            <w:vAlign w:val="bottom"/>
            <w:hideMark/>
          </w:tcPr>
          <w:p w14:paraId="0D206EC0"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583" w:type="pct"/>
            <w:gridSpan w:val="2"/>
            <w:tcBorders>
              <w:top w:val="nil"/>
              <w:left w:val="nil"/>
              <w:bottom w:val="nil"/>
              <w:right w:val="nil"/>
            </w:tcBorders>
            <w:shd w:val="clear" w:color="000000" w:fill="FFFFFF"/>
            <w:noWrap/>
            <w:vAlign w:val="bottom"/>
            <w:hideMark/>
          </w:tcPr>
          <w:p w14:paraId="3045700D"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72E8745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gridSpan w:val="2"/>
            <w:tcBorders>
              <w:top w:val="nil"/>
              <w:left w:val="nil"/>
              <w:bottom w:val="nil"/>
              <w:right w:val="nil"/>
            </w:tcBorders>
            <w:shd w:val="clear" w:color="000000" w:fill="FFFFFF"/>
            <w:noWrap/>
            <w:vAlign w:val="bottom"/>
            <w:hideMark/>
          </w:tcPr>
          <w:p w14:paraId="5AC3403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0F8329F7" w14:textId="77777777" w:rsidR="00183BC0" w:rsidRPr="00183BC0" w:rsidRDefault="00183BC0" w:rsidP="00183BC0">
            <w:pPr>
              <w:rPr>
                <w:rFonts w:ascii="Calibri" w:hAnsi="Calibri"/>
                <w:b/>
                <w:bCs/>
                <w:color w:val="FFFFFF"/>
                <w:sz w:val="22"/>
                <w:szCs w:val="22"/>
                <w:lang w:val="es-BO" w:eastAsia="es-BO"/>
              </w:rPr>
            </w:pPr>
          </w:p>
        </w:tc>
        <w:tc>
          <w:tcPr>
            <w:tcW w:w="401" w:type="pct"/>
            <w:tcBorders>
              <w:top w:val="nil"/>
              <w:left w:val="nil"/>
              <w:bottom w:val="nil"/>
              <w:right w:val="nil"/>
            </w:tcBorders>
            <w:shd w:val="clear" w:color="000000" w:fill="FFFFFF"/>
            <w:noWrap/>
            <w:vAlign w:val="bottom"/>
            <w:hideMark/>
          </w:tcPr>
          <w:p w14:paraId="35EDB41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7B2365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1" w:type="pct"/>
            <w:tcBorders>
              <w:top w:val="nil"/>
              <w:left w:val="nil"/>
              <w:bottom w:val="nil"/>
              <w:right w:val="nil"/>
            </w:tcBorders>
            <w:shd w:val="clear" w:color="000000" w:fill="FFFFFF"/>
            <w:noWrap/>
            <w:vAlign w:val="bottom"/>
            <w:hideMark/>
          </w:tcPr>
          <w:p w14:paraId="1800469D"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52" w:type="pct"/>
            <w:tcBorders>
              <w:top w:val="nil"/>
              <w:left w:val="nil"/>
              <w:bottom w:val="nil"/>
              <w:right w:val="nil"/>
            </w:tcBorders>
            <w:shd w:val="clear" w:color="auto" w:fill="auto"/>
            <w:noWrap/>
            <w:vAlign w:val="bottom"/>
            <w:hideMark/>
          </w:tcPr>
          <w:p w14:paraId="5DA1A151" w14:textId="77777777" w:rsidR="00183BC0" w:rsidRPr="00183BC0" w:rsidRDefault="00183BC0" w:rsidP="00183BC0">
            <w:pPr>
              <w:rPr>
                <w:rFonts w:ascii="Calibri" w:hAnsi="Calibri"/>
                <w:b/>
                <w:bCs/>
                <w:color w:val="FFFFFF"/>
                <w:sz w:val="22"/>
                <w:szCs w:val="22"/>
                <w:lang w:val="es-BO" w:eastAsia="es-BO"/>
              </w:rPr>
            </w:pPr>
          </w:p>
        </w:tc>
      </w:tr>
      <w:tr w:rsidR="00183BC0" w:rsidRPr="00183BC0" w14:paraId="06991A39" w14:textId="77777777" w:rsidTr="00183BC0">
        <w:trPr>
          <w:trHeight w:val="360"/>
        </w:trPr>
        <w:tc>
          <w:tcPr>
            <w:tcW w:w="226" w:type="pct"/>
            <w:tcBorders>
              <w:top w:val="nil"/>
              <w:left w:val="nil"/>
              <w:bottom w:val="nil"/>
              <w:right w:val="nil"/>
            </w:tcBorders>
            <w:shd w:val="clear" w:color="auto" w:fill="auto"/>
            <w:noWrap/>
            <w:vAlign w:val="bottom"/>
            <w:hideMark/>
          </w:tcPr>
          <w:p w14:paraId="217FDD3A" w14:textId="77777777" w:rsidR="00183BC0" w:rsidRPr="00183BC0" w:rsidRDefault="00183BC0" w:rsidP="00183BC0">
            <w:pPr>
              <w:rPr>
                <w:rFonts w:ascii="Calibri" w:hAnsi="Calibri"/>
                <w:color w:val="000000"/>
                <w:sz w:val="22"/>
                <w:szCs w:val="22"/>
                <w:lang w:val="es-BO" w:eastAsia="es-BO"/>
              </w:rPr>
            </w:pPr>
          </w:p>
        </w:tc>
        <w:tc>
          <w:tcPr>
            <w:tcW w:w="1708" w:type="pct"/>
            <w:tcBorders>
              <w:top w:val="nil"/>
              <w:left w:val="nil"/>
              <w:bottom w:val="nil"/>
              <w:right w:val="nil"/>
            </w:tcBorders>
            <w:shd w:val="clear" w:color="auto" w:fill="auto"/>
            <w:noWrap/>
            <w:vAlign w:val="bottom"/>
            <w:hideMark/>
          </w:tcPr>
          <w:p w14:paraId="4156CAB2" w14:textId="77777777" w:rsidR="00183BC0" w:rsidRPr="00183BC0" w:rsidRDefault="00183BC0" w:rsidP="00183BC0">
            <w:pPr>
              <w:rPr>
                <w:rFonts w:ascii="Calibri" w:hAnsi="Calibri"/>
                <w:color w:val="000000"/>
                <w:sz w:val="22"/>
                <w:szCs w:val="22"/>
                <w:lang w:val="es-BO" w:eastAsia="es-BO"/>
              </w:rPr>
            </w:pPr>
          </w:p>
        </w:tc>
        <w:tc>
          <w:tcPr>
            <w:tcW w:w="1184" w:type="pct"/>
            <w:gridSpan w:val="5"/>
            <w:tcBorders>
              <w:top w:val="single" w:sz="8" w:space="0" w:color="auto"/>
              <w:left w:val="nil"/>
              <w:bottom w:val="single" w:sz="8" w:space="0" w:color="auto"/>
              <w:right w:val="single" w:sz="8" w:space="0" w:color="000000"/>
            </w:tcBorders>
            <w:shd w:val="clear" w:color="000000" w:fill="FCD5B4"/>
            <w:vAlign w:val="center"/>
            <w:hideMark/>
          </w:tcPr>
          <w:p w14:paraId="39AAD339"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7" w:type="pct"/>
            <w:tcBorders>
              <w:top w:val="nil"/>
              <w:left w:val="nil"/>
              <w:bottom w:val="nil"/>
              <w:right w:val="nil"/>
            </w:tcBorders>
            <w:shd w:val="clear" w:color="000000" w:fill="FFFFFF"/>
            <w:noWrap/>
            <w:vAlign w:val="bottom"/>
            <w:hideMark/>
          </w:tcPr>
          <w:p w14:paraId="69761343"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203" w:type="pct"/>
            <w:gridSpan w:val="3"/>
            <w:tcBorders>
              <w:top w:val="single" w:sz="8" w:space="0" w:color="auto"/>
              <w:left w:val="nil"/>
              <w:bottom w:val="single" w:sz="8" w:space="0" w:color="auto"/>
              <w:right w:val="single" w:sz="8" w:space="0" w:color="000000"/>
            </w:tcBorders>
            <w:shd w:val="clear" w:color="000000" w:fill="FCD5B4"/>
            <w:vAlign w:val="center"/>
            <w:hideMark/>
          </w:tcPr>
          <w:p w14:paraId="71CDDE3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52" w:type="pct"/>
            <w:tcBorders>
              <w:top w:val="nil"/>
              <w:left w:val="nil"/>
              <w:bottom w:val="nil"/>
              <w:right w:val="nil"/>
            </w:tcBorders>
            <w:shd w:val="clear" w:color="auto" w:fill="auto"/>
            <w:noWrap/>
            <w:vAlign w:val="bottom"/>
            <w:hideMark/>
          </w:tcPr>
          <w:p w14:paraId="01D2948A" w14:textId="77777777" w:rsidR="00183BC0" w:rsidRPr="00183BC0" w:rsidRDefault="00183BC0" w:rsidP="00183BC0">
            <w:pPr>
              <w:rPr>
                <w:rFonts w:ascii="Calibri" w:hAnsi="Calibri"/>
                <w:color w:val="000000"/>
                <w:sz w:val="22"/>
                <w:szCs w:val="22"/>
                <w:lang w:val="es-BO" w:eastAsia="es-BO"/>
              </w:rPr>
            </w:pPr>
          </w:p>
        </w:tc>
      </w:tr>
      <w:tr w:rsidR="00183BC0" w:rsidRPr="00183BC0" w14:paraId="03193534" w14:textId="77777777" w:rsidTr="00183BC0">
        <w:trPr>
          <w:trHeight w:val="997"/>
        </w:trPr>
        <w:tc>
          <w:tcPr>
            <w:tcW w:w="22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8FB70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708" w:type="pct"/>
            <w:tcBorders>
              <w:top w:val="single" w:sz="8" w:space="0" w:color="auto"/>
              <w:left w:val="nil"/>
              <w:bottom w:val="single" w:sz="8" w:space="0" w:color="auto"/>
              <w:right w:val="single" w:sz="8" w:space="0" w:color="auto"/>
            </w:tcBorders>
            <w:shd w:val="clear" w:color="auto" w:fill="auto"/>
            <w:noWrap/>
            <w:vAlign w:val="center"/>
            <w:hideMark/>
          </w:tcPr>
          <w:p w14:paraId="366C77F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Sucre y viceversa</w:t>
            </w:r>
          </w:p>
        </w:tc>
        <w:tc>
          <w:tcPr>
            <w:tcW w:w="473" w:type="pct"/>
            <w:tcBorders>
              <w:top w:val="nil"/>
              <w:left w:val="nil"/>
              <w:bottom w:val="single" w:sz="8" w:space="0" w:color="auto"/>
              <w:right w:val="single" w:sz="8" w:space="0" w:color="auto"/>
            </w:tcBorders>
            <w:shd w:val="clear" w:color="000000" w:fill="FCD5B4"/>
            <w:vAlign w:val="center"/>
            <w:hideMark/>
          </w:tcPr>
          <w:p w14:paraId="7A43551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316" w:type="pct"/>
            <w:gridSpan w:val="3"/>
            <w:tcBorders>
              <w:top w:val="nil"/>
              <w:left w:val="nil"/>
              <w:bottom w:val="single" w:sz="8" w:space="0" w:color="auto"/>
              <w:right w:val="single" w:sz="8" w:space="0" w:color="auto"/>
            </w:tcBorders>
            <w:shd w:val="clear" w:color="000000" w:fill="FCD5B4"/>
            <w:vAlign w:val="center"/>
            <w:hideMark/>
          </w:tcPr>
          <w:p w14:paraId="0425023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395" w:type="pct"/>
            <w:tcBorders>
              <w:top w:val="nil"/>
              <w:left w:val="nil"/>
              <w:bottom w:val="single" w:sz="8" w:space="0" w:color="auto"/>
              <w:right w:val="single" w:sz="8" w:space="0" w:color="auto"/>
            </w:tcBorders>
            <w:shd w:val="clear" w:color="000000" w:fill="FCD5B4"/>
            <w:vAlign w:val="center"/>
            <w:hideMark/>
          </w:tcPr>
          <w:p w14:paraId="1AD2D95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327" w:type="pct"/>
            <w:tcBorders>
              <w:top w:val="single" w:sz="8" w:space="0" w:color="auto"/>
              <w:left w:val="nil"/>
              <w:bottom w:val="single" w:sz="8" w:space="0" w:color="auto"/>
              <w:right w:val="single" w:sz="8" w:space="0" w:color="auto"/>
            </w:tcBorders>
            <w:shd w:val="clear" w:color="000000" w:fill="FFFFFF"/>
            <w:vAlign w:val="center"/>
            <w:hideMark/>
          </w:tcPr>
          <w:p w14:paraId="25E7AA08"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w:t>
            </w:r>
          </w:p>
        </w:tc>
        <w:tc>
          <w:tcPr>
            <w:tcW w:w="401" w:type="pct"/>
            <w:tcBorders>
              <w:top w:val="nil"/>
              <w:left w:val="nil"/>
              <w:bottom w:val="single" w:sz="8" w:space="0" w:color="auto"/>
              <w:right w:val="single" w:sz="8" w:space="0" w:color="auto"/>
            </w:tcBorders>
            <w:shd w:val="clear" w:color="000000" w:fill="FCD5B4"/>
            <w:vAlign w:val="center"/>
            <w:hideMark/>
          </w:tcPr>
          <w:p w14:paraId="4372B1D3"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01" w:type="pct"/>
            <w:tcBorders>
              <w:top w:val="nil"/>
              <w:left w:val="nil"/>
              <w:bottom w:val="single" w:sz="8" w:space="0" w:color="auto"/>
              <w:right w:val="single" w:sz="8" w:space="0" w:color="auto"/>
            </w:tcBorders>
            <w:shd w:val="clear" w:color="000000" w:fill="FCD5B4"/>
            <w:vAlign w:val="center"/>
            <w:hideMark/>
          </w:tcPr>
          <w:p w14:paraId="221CB8F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01" w:type="pct"/>
            <w:tcBorders>
              <w:top w:val="nil"/>
              <w:left w:val="nil"/>
              <w:bottom w:val="single" w:sz="8" w:space="0" w:color="auto"/>
              <w:right w:val="single" w:sz="8" w:space="0" w:color="auto"/>
            </w:tcBorders>
            <w:shd w:val="clear" w:color="000000" w:fill="FCD5B4"/>
            <w:vAlign w:val="center"/>
            <w:hideMark/>
          </w:tcPr>
          <w:p w14:paraId="42F13A0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352" w:type="pct"/>
            <w:tcBorders>
              <w:top w:val="single" w:sz="8" w:space="0" w:color="auto"/>
              <w:left w:val="nil"/>
              <w:bottom w:val="single" w:sz="8" w:space="0" w:color="auto"/>
              <w:right w:val="single" w:sz="8" w:space="0" w:color="auto"/>
            </w:tcBorders>
            <w:shd w:val="clear" w:color="000000" w:fill="FFFFFF"/>
            <w:vAlign w:val="center"/>
            <w:hideMark/>
          </w:tcPr>
          <w:p w14:paraId="3B4C8F1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Express</w:t>
            </w:r>
          </w:p>
        </w:tc>
      </w:tr>
      <w:tr w:rsidR="00183BC0" w:rsidRPr="00183BC0" w14:paraId="096B8A09"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91ABD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708" w:type="pct"/>
            <w:tcBorders>
              <w:top w:val="nil"/>
              <w:left w:val="nil"/>
              <w:bottom w:val="single" w:sz="4" w:space="0" w:color="auto"/>
              <w:right w:val="single" w:sz="4" w:space="0" w:color="auto"/>
            </w:tcBorders>
            <w:shd w:val="clear" w:color="auto" w:fill="auto"/>
            <w:vAlign w:val="bottom"/>
            <w:hideMark/>
          </w:tcPr>
          <w:p w14:paraId="11F5AD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473" w:type="pct"/>
            <w:tcBorders>
              <w:top w:val="nil"/>
              <w:left w:val="nil"/>
              <w:bottom w:val="single" w:sz="4" w:space="0" w:color="auto"/>
              <w:right w:val="single" w:sz="4" w:space="0" w:color="auto"/>
            </w:tcBorders>
            <w:shd w:val="clear" w:color="000000" w:fill="FCD5B4"/>
            <w:vAlign w:val="bottom"/>
            <w:hideMark/>
          </w:tcPr>
          <w:p w14:paraId="19056E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076EC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6D6A5C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000000" w:fill="FFFFFF"/>
            <w:noWrap/>
            <w:vAlign w:val="bottom"/>
            <w:hideMark/>
          </w:tcPr>
          <w:p w14:paraId="24795E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5F1A27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962F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45B82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5BC07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40FC9D1C"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D9B42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2</w:t>
            </w:r>
          </w:p>
        </w:tc>
        <w:tc>
          <w:tcPr>
            <w:tcW w:w="1708" w:type="pct"/>
            <w:tcBorders>
              <w:top w:val="nil"/>
              <w:left w:val="nil"/>
              <w:bottom w:val="single" w:sz="4" w:space="0" w:color="auto"/>
              <w:right w:val="single" w:sz="4" w:space="0" w:color="auto"/>
            </w:tcBorders>
            <w:shd w:val="clear" w:color="auto" w:fill="auto"/>
            <w:vAlign w:val="bottom"/>
            <w:hideMark/>
          </w:tcPr>
          <w:p w14:paraId="4851250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CAMARGO</w:t>
            </w:r>
          </w:p>
        </w:tc>
        <w:tc>
          <w:tcPr>
            <w:tcW w:w="473" w:type="pct"/>
            <w:tcBorders>
              <w:top w:val="nil"/>
              <w:left w:val="nil"/>
              <w:bottom w:val="single" w:sz="4" w:space="0" w:color="auto"/>
              <w:right w:val="single" w:sz="4" w:space="0" w:color="auto"/>
            </w:tcBorders>
            <w:shd w:val="clear" w:color="000000" w:fill="FCD5B4"/>
            <w:vAlign w:val="bottom"/>
            <w:hideMark/>
          </w:tcPr>
          <w:p w14:paraId="6C070D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590A2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8B7FD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5878C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7C2309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71E9D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C8CFB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6797AE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7514A95"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6240F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708" w:type="pct"/>
            <w:tcBorders>
              <w:top w:val="nil"/>
              <w:left w:val="nil"/>
              <w:bottom w:val="single" w:sz="4" w:space="0" w:color="auto"/>
              <w:right w:val="single" w:sz="4" w:space="0" w:color="auto"/>
            </w:tcBorders>
            <w:shd w:val="clear" w:color="auto" w:fill="auto"/>
            <w:vAlign w:val="bottom"/>
            <w:hideMark/>
          </w:tcPr>
          <w:p w14:paraId="2063CFF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CAMIRI</w:t>
            </w:r>
          </w:p>
        </w:tc>
        <w:tc>
          <w:tcPr>
            <w:tcW w:w="473" w:type="pct"/>
            <w:tcBorders>
              <w:top w:val="nil"/>
              <w:left w:val="nil"/>
              <w:bottom w:val="single" w:sz="4" w:space="0" w:color="auto"/>
              <w:right w:val="single" w:sz="4" w:space="0" w:color="auto"/>
            </w:tcBorders>
            <w:shd w:val="clear" w:color="000000" w:fill="FCD5B4"/>
            <w:vAlign w:val="bottom"/>
            <w:hideMark/>
          </w:tcPr>
          <w:p w14:paraId="302E95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6383C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67B3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2FACF7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19933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00B76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2D699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DC345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E529EF0"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64A70D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708" w:type="pct"/>
            <w:tcBorders>
              <w:top w:val="nil"/>
              <w:left w:val="nil"/>
              <w:bottom w:val="single" w:sz="4" w:space="0" w:color="auto"/>
              <w:right w:val="single" w:sz="4" w:space="0" w:color="auto"/>
            </w:tcBorders>
            <w:shd w:val="clear" w:color="auto" w:fill="auto"/>
            <w:vAlign w:val="bottom"/>
            <w:hideMark/>
          </w:tcPr>
          <w:p w14:paraId="77C632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VILLAR (SUCRE)</w:t>
            </w:r>
          </w:p>
        </w:tc>
        <w:tc>
          <w:tcPr>
            <w:tcW w:w="473" w:type="pct"/>
            <w:tcBorders>
              <w:top w:val="nil"/>
              <w:left w:val="nil"/>
              <w:bottom w:val="single" w:sz="4" w:space="0" w:color="auto"/>
              <w:right w:val="single" w:sz="4" w:space="0" w:color="auto"/>
            </w:tcBorders>
            <w:shd w:val="clear" w:color="000000" w:fill="FCD5B4"/>
            <w:vAlign w:val="bottom"/>
            <w:hideMark/>
          </w:tcPr>
          <w:p w14:paraId="0991C5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860E5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84EC2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09A70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3FD2E3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85F78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196D9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32B47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7DDF64C"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62A81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708" w:type="pct"/>
            <w:tcBorders>
              <w:top w:val="nil"/>
              <w:left w:val="nil"/>
              <w:bottom w:val="single" w:sz="4" w:space="0" w:color="auto"/>
              <w:right w:val="single" w:sz="4" w:space="0" w:color="auto"/>
            </w:tcBorders>
            <w:shd w:val="clear" w:color="auto" w:fill="auto"/>
            <w:vAlign w:val="bottom"/>
            <w:hideMark/>
          </w:tcPr>
          <w:p w14:paraId="6609CA9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ENTEL CULPINA (SUCRE)</w:t>
            </w:r>
          </w:p>
        </w:tc>
        <w:tc>
          <w:tcPr>
            <w:tcW w:w="473" w:type="pct"/>
            <w:tcBorders>
              <w:top w:val="nil"/>
              <w:left w:val="nil"/>
              <w:bottom w:val="single" w:sz="4" w:space="0" w:color="auto"/>
              <w:right w:val="single" w:sz="4" w:space="0" w:color="auto"/>
            </w:tcBorders>
            <w:shd w:val="clear" w:color="000000" w:fill="FCD5B4"/>
            <w:vAlign w:val="bottom"/>
            <w:hideMark/>
          </w:tcPr>
          <w:p w14:paraId="20AEEA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715919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22BAD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60AA34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7CA53C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A1A523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ED229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F96D1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D7B0C5D"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293EAC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708" w:type="pct"/>
            <w:tcBorders>
              <w:top w:val="nil"/>
              <w:left w:val="nil"/>
              <w:bottom w:val="single" w:sz="4" w:space="0" w:color="auto"/>
              <w:right w:val="single" w:sz="4" w:space="0" w:color="auto"/>
            </w:tcBorders>
            <w:shd w:val="clear" w:color="auto" w:fill="auto"/>
            <w:vAlign w:val="center"/>
            <w:hideMark/>
          </w:tcPr>
          <w:p w14:paraId="64599FD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LOCALIDAD MUYUPAMPA (SUCRE)</w:t>
            </w:r>
          </w:p>
        </w:tc>
        <w:tc>
          <w:tcPr>
            <w:tcW w:w="473" w:type="pct"/>
            <w:tcBorders>
              <w:top w:val="nil"/>
              <w:left w:val="nil"/>
              <w:bottom w:val="single" w:sz="4" w:space="0" w:color="auto"/>
              <w:right w:val="single" w:sz="4" w:space="0" w:color="auto"/>
            </w:tcBorders>
            <w:shd w:val="clear" w:color="000000" w:fill="FCD5B4"/>
            <w:vAlign w:val="bottom"/>
            <w:hideMark/>
          </w:tcPr>
          <w:p w14:paraId="5D56EB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A8259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25B669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61EC14C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38E688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7F13B2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1C0F1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center"/>
            <w:hideMark/>
          </w:tcPr>
          <w:p w14:paraId="51ED08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E6C692D"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449617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708" w:type="pct"/>
            <w:tcBorders>
              <w:top w:val="nil"/>
              <w:left w:val="nil"/>
              <w:bottom w:val="single" w:sz="4" w:space="0" w:color="auto"/>
              <w:right w:val="single" w:sz="4" w:space="0" w:color="auto"/>
            </w:tcBorders>
            <w:shd w:val="clear" w:color="auto" w:fill="auto"/>
            <w:vAlign w:val="bottom"/>
            <w:hideMark/>
          </w:tcPr>
          <w:p w14:paraId="4D0095E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EST.REP. MALMISA (SUCRE)</w:t>
            </w:r>
          </w:p>
        </w:tc>
        <w:tc>
          <w:tcPr>
            <w:tcW w:w="473" w:type="pct"/>
            <w:tcBorders>
              <w:top w:val="nil"/>
              <w:left w:val="nil"/>
              <w:bottom w:val="single" w:sz="4" w:space="0" w:color="auto"/>
              <w:right w:val="single" w:sz="4" w:space="0" w:color="auto"/>
            </w:tcBorders>
            <w:shd w:val="clear" w:color="000000" w:fill="FCD5B4"/>
            <w:vAlign w:val="bottom"/>
            <w:hideMark/>
          </w:tcPr>
          <w:p w14:paraId="2A82F8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7D8C30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62930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753F96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377F6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C4302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1BD99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1B59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0FC7016"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00BC4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708" w:type="pct"/>
            <w:tcBorders>
              <w:top w:val="nil"/>
              <w:left w:val="nil"/>
              <w:bottom w:val="single" w:sz="4" w:space="0" w:color="auto"/>
              <w:right w:val="single" w:sz="4" w:space="0" w:color="auto"/>
            </w:tcBorders>
            <w:shd w:val="clear" w:color="auto" w:fill="auto"/>
            <w:vAlign w:val="bottom"/>
            <w:hideMark/>
          </w:tcPr>
          <w:p w14:paraId="4E6E203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HUACARETA (SUCRE)</w:t>
            </w:r>
          </w:p>
        </w:tc>
        <w:tc>
          <w:tcPr>
            <w:tcW w:w="473" w:type="pct"/>
            <w:tcBorders>
              <w:top w:val="nil"/>
              <w:left w:val="nil"/>
              <w:bottom w:val="single" w:sz="4" w:space="0" w:color="auto"/>
              <w:right w:val="single" w:sz="4" w:space="0" w:color="auto"/>
            </w:tcBorders>
            <w:shd w:val="clear" w:color="000000" w:fill="FCD5B4"/>
            <w:vAlign w:val="bottom"/>
            <w:hideMark/>
          </w:tcPr>
          <w:p w14:paraId="71D695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03240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2D578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28965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C14902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BEAA7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41FD5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43BB0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498BB8E"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1F64F4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708" w:type="pct"/>
            <w:tcBorders>
              <w:top w:val="nil"/>
              <w:left w:val="nil"/>
              <w:bottom w:val="single" w:sz="4" w:space="0" w:color="auto"/>
              <w:right w:val="single" w:sz="4" w:space="0" w:color="auto"/>
            </w:tcBorders>
            <w:shd w:val="clear" w:color="auto" w:fill="auto"/>
            <w:vAlign w:val="bottom"/>
            <w:hideMark/>
          </w:tcPr>
          <w:p w14:paraId="7F03C92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LAS CARRERAS (SUCRE)</w:t>
            </w:r>
          </w:p>
        </w:tc>
        <w:tc>
          <w:tcPr>
            <w:tcW w:w="473" w:type="pct"/>
            <w:tcBorders>
              <w:top w:val="nil"/>
              <w:left w:val="nil"/>
              <w:bottom w:val="single" w:sz="4" w:space="0" w:color="auto"/>
              <w:right w:val="single" w:sz="4" w:space="0" w:color="auto"/>
            </w:tcBorders>
            <w:shd w:val="clear" w:color="000000" w:fill="FCD5B4"/>
            <w:vAlign w:val="bottom"/>
            <w:hideMark/>
          </w:tcPr>
          <w:p w14:paraId="4F48DF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9AEF3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7CD6A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6E720F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8D199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BFF67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025A0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1E8B6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B324D53"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26030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708" w:type="pct"/>
            <w:tcBorders>
              <w:top w:val="nil"/>
              <w:left w:val="nil"/>
              <w:bottom w:val="single" w:sz="4" w:space="0" w:color="auto"/>
              <w:right w:val="single" w:sz="4" w:space="0" w:color="auto"/>
            </w:tcBorders>
            <w:shd w:val="clear" w:color="auto" w:fill="auto"/>
            <w:vAlign w:val="bottom"/>
            <w:hideMark/>
          </w:tcPr>
          <w:p w14:paraId="4F313F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LOCALIDAD PADCOYO (SUCRE)</w:t>
            </w:r>
          </w:p>
        </w:tc>
        <w:tc>
          <w:tcPr>
            <w:tcW w:w="473" w:type="pct"/>
            <w:tcBorders>
              <w:top w:val="nil"/>
              <w:left w:val="nil"/>
              <w:bottom w:val="single" w:sz="4" w:space="0" w:color="auto"/>
              <w:right w:val="single" w:sz="4" w:space="0" w:color="auto"/>
            </w:tcBorders>
            <w:shd w:val="clear" w:color="000000" w:fill="FCD5B4"/>
            <w:vAlign w:val="bottom"/>
            <w:hideMark/>
          </w:tcPr>
          <w:p w14:paraId="2F6DF4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284FCC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1865A4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E6911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6FDF7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A984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E8642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FAFE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710C845"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3CD2D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708" w:type="pct"/>
            <w:tcBorders>
              <w:top w:val="nil"/>
              <w:left w:val="nil"/>
              <w:bottom w:val="single" w:sz="4" w:space="0" w:color="auto"/>
              <w:right w:val="single" w:sz="4" w:space="0" w:color="auto"/>
            </w:tcBorders>
            <w:shd w:val="clear" w:color="000000" w:fill="FFFFFF"/>
            <w:vAlign w:val="bottom"/>
            <w:hideMark/>
          </w:tcPr>
          <w:p w14:paraId="115CA0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ALCALÁ (SUCRE)</w:t>
            </w:r>
          </w:p>
        </w:tc>
        <w:tc>
          <w:tcPr>
            <w:tcW w:w="473" w:type="pct"/>
            <w:tcBorders>
              <w:top w:val="nil"/>
              <w:left w:val="nil"/>
              <w:bottom w:val="single" w:sz="4" w:space="0" w:color="auto"/>
              <w:right w:val="single" w:sz="4" w:space="0" w:color="auto"/>
            </w:tcBorders>
            <w:shd w:val="clear" w:color="000000" w:fill="FCD5B4"/>
            <w:vAlign w:val="bottom"/>
            <w:hideMark/>
          </w:tcPr>
          <w:p w14:paraId="2991C9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8EAB0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E8C6D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2C6105D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212907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DFF8B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F8A6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AD637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9BCFE9F"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9DFB4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708" w:type="pct"/>
            <w:tcBorders>
              <w:top w:val="nil"/>
              <w:left w:val="nil"/>
              <w:bottom w:val="single" w:sz="4" w:space="0" w:color="auto"/>
              <w:right w:val="single" w:sz="4" w:space="0" w:color="auto"/>
            </w:tcBorders>
            <w:shd w:val="clear" w:color="auto" w:fill="auto"/>
            <w:vAlign w:val="bottom"/>
            <w:hideMark/>
          </w:tcPr>
          <w:p w14:paraId="1621CC8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MONTEAGUDO</w:t>
            </w:r>
          </w:p>
        </w:tc>
        <w:tc>
          <w:tcPr>
            <w:tcW w:w="473" w:type="pct"/>
            <w:tcBorders>
              <w:top w:val="nil"/>
              <w:left w:val="nil"/>
              <w:bottom w:val="single" w:sz="4" w:space="0" w:color="auto"/>
              <w:right w:val="single" w:sz="4" w:space="0" w:color="auto"/>
            </w:tcBorders>
            <w:shd w:val="clear" w:color="000000" w:fill="FCD5B4"/>
            <w:vAlign w:val="bottom"/>
            <w:hideMark/>
          </w:tcPr>
          <w:p w14:paraId="29B0F01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3F7D5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5CF61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FD445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5D7A1A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06627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A04F8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BBDC1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FCD39CB"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280C0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708" w:type="pct"/>
            <w:tcBorders>
              <w:top w:val="nil"/>
              <w:left w:val="nil"/>
              <w:bottom w:val="single" w:sz="4" w:space="0" w:color="auto"/>
              <w:right w:val="single" w:sz="4" w:space="0" w:color="auto"/>
            </w:tcBorders>
            <w:shd w:val="clear" w:color="auto" w:fill="auto"/>
            <w:vAlign w:val="bottom"/>
            <w:hideMark/>
          </w:tcPr>
          <w:p w14:paraId="105D253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MONTERO (SUCRE)</w:t>
            </w:r>
          </w:p>
        </w:tc>
        <w:tc>
          <w:tcPr>
            <w:tcW w:w="473" w:type="pct"/>
            <w:tcBorders>
              <w:top w:val="nil"/>
              <w:left w:val="nil"/>
              <w:bottom w:val="single" w:sz="4" w:space="0" w:color="auto"/>
              <w:right w:val="single" w:sz="4" w:space="0" w:color="auto"/>
            </w:tcBorders>
            <w:shd w:val="clear" w:color="000000" w:fill="FCD5B4"/>
            <w:vAlign w:val="bottom"/>
            <w:hideMark/>
          </w:tcPr>
          <w:p w14:paraId="60692B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DBDB2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17DDD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4AD8B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50D3C8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7BEFA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4A504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69B495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512E0D3"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0F2F00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708" w:type="pct"/>
            <w:tcBorders>
              <w:top w:val="nil"/>
              <w:left w:val="nil"/>
              <w:bottom w:val="single" w:sz="4" w:space="0" w:color="auto"/>
              <w:right w:val="single" w:sz="4" w:space="0" w:color="auto"/>
            </w:tcBorders>
            <w:shd w:val="clear" w:color="auto" w:fill="auto"/>
            <w:vAlign w:val="bottom"/>
            <w:hideMark/>
          </w:tcPr>
          <w:p w14:paraId="192A945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LUCAS (SUCRE)</w:t>
            </w:r>
          </w:p>
        </w:tc>
        <w:tc>
          <w:tcPr>
            <w:tcW w:w="473" w:type="pct"/>
            <w:tcBorders>
              <w:top w:val="nil"/>
              <w:left w:val="nil"/>
              <w:bottom w:val="single" w:sz="4" w:space="0" w:color="auto"/>
              <w:right w:val="single" w:sz="4" w:space="0" w:color="auto"/>
            </w:tcBorders>
            <w:shd w:val="clear" w:color="000000" w:fill="FCD5B4"/>
            <w:vAlign w:val="bottom"/>
            <w:hideMark/>
          </w:tcPr>
          <w:p w14:paraId="11897A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2271F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12012D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522FF6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151A6C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1C65B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1BF25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D0A74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ECDD76C"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047F1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708" w:type="pct"/>
            <w:tcBorders>
              <w:top w:val="nil"/>
              <w:left w:val="nil"/>
              <w:bottom w:val="single" w:sz="4" w:space="0" w:color="auto"/>
              <w:right w:val="single" w:sz="4" w:space="0" w:color="auto"/>
            </w:tcBorders>
            <w:shd w:val="clear" w:color="auto" w:fill="auto"/>
            <w:vAlign w:val="bottom"/>
            <w:hideMark/>
          </w:tcPr>
          <w:p w14:paraId="72FAE0E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ABECIA (SUCRE)</w:t>
            </w:r>
          </w:p>
        </w:tc>
        <w:tc>
          <w:tcPr>
            <w:tcW w:w="473" w:type="pct"/>
            <w:tcBorders>
              <w:top w:val="nil"/>
              <w:left w:val="nil"/>
              <w:bottom w:val="single" w:sz="4" w:space="0" w:color="auto"/>
              <w:right w:val="single" w:sz="4" w:space="0" w:color="auto"/>
            </w:tcBorders>
            <w:shd w:val="clear" w:color="000000" w:fill="FCD5B4"/>
            <w:vAlign w:val="bottom"/>
            <w:hideMark/>
          </w:tcPr>
          <w:p w14:paraId="1D92A3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1DA3F8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69147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7E78B9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78771F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D0ABC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FE215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F4E02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F5ADD01" w14:textId="77777777" w:rsidTr="00183BC0">
        <w:trPr>
          <w:trHeight w:val="438"/>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9CE34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708" w:type="pct"/>
            <w:tcBorders>
              <w:top w:val="nil"/>
              <w:left w:val="nil"/>
              <w:bottom w:val="single" w:sz="4" w:space="0" w:color="auto"/>
              <w:right w:val="single" w:sz="4" w:space="0" w:color="auto"/>
            </w:tcBorders>
            <w:shd w:val="clear" w:color="auto" w:fill="auto"/>
            <w:vAlign w:val="bottom"/>
            <w:hideMark/>
          </w:tcPr>
          <w:p w14:paraId="36C042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SERRANO (SUCRE)</w:t>
            </w:r>
          </w:p>
        </w:tc>
        <w:tc>
          <w:tcPr>
            <w:tcW w:w="473" w:type="pct"/>
            <w:tcBorders>
              <w:top w:val="nil"/>
              <w:left w:val="nil"/>
              <w:bottom w:val="single" w:sz="4" w:space="0" w:color="auto"/>
              <w:right w:val="single" w:sz="4" w:space="0" w:color="auto"/>
            </w:tcBorders>
            <w:shd w:val="clear" w:color="000000" w:fill="FCD5B4"/>
            <w:vAlign w:val="bottom"/>
            <w:hideMark/>
          </w:tcPr>
          <w:p w14:paraId="08C03C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1E138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483445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85839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0BAFE5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760D6E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7C526B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103F1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71AC87C"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BDD25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708" w:type="pct"/>
            <w:tcBorders>
              <w:top w:val="nil"/>
              <w:left w:val="nil"/>
              <w:bottom w:val="single" w:sz="4" w:space="0" w:color="auto"/>
              <w:right w:val="single" w:sz="4" w:space="0" w:color="auto"/>
            </w:tcBorders>
            <w:shd w:val="clear" w:color="auto" w:fill="auto"/>
            <w:vAlign w:val="bottom"/>
            <w:hideMark/>
          </w:tcPr>
          <w:p w14:paraId="5DF30A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Serrano</w:t>
            </w:r>
          </w:p>
        </w:tc>
        <w:tc>
          <w:tcPr>
            <w:tcW w:w="473" w:type="pct"/>
            <w:tcBorders>
              <w:top w:val="nil"/>
              <w:left w:val="nil"/>
              <w:bottom w:val="single" w:sz="4" w:space="0" w:color="auto"/>
              <w:right w:val="single" w:sz="4" w:space="0" w:color="auto"/>
            </w:tcBorders>
            <w:shd w:val="clear" w:color="000000" w:fill="FCD5B4"/>
            <w:vAlign w:val="bottom"/>
            <w:hideMark/>
          </w:tcPr>
          <w:p w14:paraId="4FF059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29357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9805A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C162D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1" w:type="pct"/>
            <w:tcBorders>
              <w:top w:val="nil"/>
              <w:left w:val="nil"/>
              <w:bottom w:val="single" w:sz="4" w:space="0" w:color="auto"/>
              <w:right w:val="single" w:sz="4" w:space="0" w:color="auto"/>
            </w:tcBorders>
            <w:shd w:val="clear" w:color="000000" w:fill="FCD5B4"/>
            <w:vAlign w:val="bottom"/>
            <w:hideMark/>
          </w:tcPr>
          <w:p w14:paraId="09EE5A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81F92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E3562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113FE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861CC12"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098A30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708" w:type="pct"/>
            <w:tcBorders>
              <w:top w:val="nil"/>
              <w:left w:val="nil"/>
              <w:bottom w:val="single" w:sz="4" w:space="0" w:color="auto"/>
              <w:right w:val="single" w:sz="4" w:space="0" w:color="auto"/>
            </w:tcBorders>
            <w:shd w:val="clear" w:color="auto" w:fill="auto"/>
            <w:vAlign w:val="bottom"/>
            <w:hideMark/>
          </w:tcPr>
          <w:p w14:paraId="1582474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Cruce </w:t>
            </w:r>
            <w:proofErr w:type="spellStart"/>
            <w:r w:rsidRPr="00183BC0">
              <w:rPr>
                <w:rFonts w:ascii="Calibri" w:hAnsi="Calibri"/>
                <w:color w:val="000000"/>
                <w:sz w:val="22"/>
                <w:szCs w:val="22"/>
                <w:lang w:val="es-BO" w:eastAsia="es-BO"/>
              </w:rPr>
              <w:t>Piraimiri</w:t>
            </w:r>
            <w:proofErr w:type="spellEnd"/>
          </w:p>
        </w:tc>
        <w:tc>
          <w:tcPr>
            <w:tcW w:w="473" w:type="pct"/>
            <w:tcBorders>
              <w:top w:val="nil"/>
              <w:left w:val="nil"/>
              <w:bottom w:val="single" w:sz="4" w:space="0" w:color="auto"/>
              <w:right w:val="single" w:sz="4" w:space="0" w:color="auto"/>
            </w:tcBorders>
            <w:shd w:val="clear" w:color="000000" w:fill="FCD5B4"/>
            <w:vAlign w:val="bottom"/>
            <w:hideMark/>
          </w:tcPr>
          <w:p w14:paraId="41F4A4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14ABC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B2A40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6EE889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69F72A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A137F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9092D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201172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2FFC3E9"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3ADEC4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708" w:type="pct"/>
            <w:tcBorders>
              <w:top w:val="nil"/>
              <w:left w:val="nil"/>
              <w:bottom w:val="single" w:sz="4" w:space="0" w:color="auto"/>
              <w:right w:val="single" w:sz="4" w:space="0" w:color="auto"/>
            </w:tcBorders>
            <w:shd w:val="clear" w:color="auto" w:fill="auto"/>
            <w:vAlign w:val="bottom"/>
            <w:hideMark/>
          </w:tcPr>
          <w:p w14:paraId="0F1BB2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Charcas</w:t>
            </w:r>
          </w:p>
        </w:tc>
        <w:tc>
          <w:tcPr>
            <w:tcW w:w="473" w:type="pct"/>
            <w:tcBorders>
              <w:top w:val="nil"/>
              <w:left w:val="nil"/>
              <w:bottom w:val="single" w:sz="4" w:space="0" w:color="auto"/>
              <w:right w:val="single" w:sz="4" w:space="0" w:color="auto"/>
            </w:tcBorders>
            <w:shd w:val="clear" w:color="000000" w:fill="FCD5B4"/>
            <w:vAlign w:val="bottom"/>
            <w:hideMark/>
          </w:tcPr>
          <w:p w14:paraId="34A73D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0EE9D8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C33C2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28AC4C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74EC83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07133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1DB6E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A2044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F9ECDDE"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490B8D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708" w:type="pct"/>
            <w:tcBorders>
              <w:top w:val="nil"/>
              <w:left w:val="nil"/>
              <w:bottom w:val="single" w:sz="4" w:space="0" w:color="auto"/>
              <w:right w:val="single" w:sz="4" w:space="0" w:color="auto"/>
            </w:tcBorders>
            <w:shd w:val="clear" w:color="auto" w:fill="auto"/>
            <w:vAlign w:val="bottom"/>
            <w:hideMark/>
          </w:tcPr>
          <w:p w14:paraId="5B3C4E08"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Tomina</w:t>
            </w:r>
            <w:proofErr w:type="spellEnd"/>
          </w:p>
        </w:tc>
        <w:tc>
          <w:tcPr>
            <w:tcW w:w="473" w:type="pct"/>
            <w:tcBorders>
              <w:top w:val="nil"/>
              <w:left w:val="nil"/>
              <w:bottom w:val="single" w:sz="4" w:space="0" w:color="auto"/>
              <w:right w:val="single" w:sz="4" w:space="0" w:color="auto"/>
            </w:tcBorders>
            <w:shd w:val="clear" w:color="000000" w:fill="FCD5B4"/>
            <w:vAlign w:val="bottom"/>
            <w:hideMark/>
          </w:tcPr>
          <w:p w14:paraId="338A69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0093E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DBEF9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278D4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7078DA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75C35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76B82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27A0F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587EFD5"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A4C87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708" w:type="pct"/>
            <w:tcBorders>
              <w:top w:val="nil"/>
              <w:left w:val="nil"/>
              <w:bottom w:val="single" w:sz="4" w:space="0" w:color="auto"/>
              <w:right w:val="single" w:sz="4" w:space="0" w:color="auto"/>
            </w:tcBorders>
            <w:shd w:val="clear" w:color="auto" w:fill="auto"/>
            <w:vAlign w:val="bottom"/>
            <w:hideMark/>
          </w:tcPr>
          <w:p w14:paraId="64E6E4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Tarabuco</w:t>
            </w:r>
          </w:p>
        </w:tc>
        <w:tc>
          <w:tcPr>
            <w:tcW w:w="473" w:type="pct"/>
            <w:tcBorders>
              <w:top w:val="nil"/>
              <w:left w:val="nil"/>
              <w:bottom w:val="single" w:sz="4" w:space="0" w:color="auto"/>
              <w:right w:val="single" w:sz="4" w:space="0" w:color="auto"/>
            </w:tcBorders>
            <w:shd w:val="clear" w:color="000000" w:fill="FCD5B4"/>
            <w:vAlign w:val="bottom"/>
            <w:hideMark/>
          </w:tcPr>
          <w:p w14:paraId="08D531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75C71C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29D72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D4B13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6437B8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8BECC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AAB66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7C8A6D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0224E26"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B08AE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708" w:type="pct"/>
            <w:tcBorders>
              <w:top w:val="nil"/>
              <w:left w:val="nil"/>
              <w:bottom w:val="single" w:sz="4" w:space="0" w:color="auto"/>
              <w:right w:val="single" w:sz="4" w:space="0" w:color="auto"/>
            </w:tcBorders>
            <w:shd w:val="clear" w:color="auto" w:fill="auto"/>
            <w:vAlign w:val="bottom"/>
            <w:hideMark/>
          </w:tcPr>
          <w:p w14:paraId="071D077B"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Macharetí</w:t>
            </w:r>
            <w:proofErr w:type="spellEnd"/>
          </w:p>
        </w:tc>
        <w:tc>
          <w:tcPr>
            <w:tcW w:w="473" w:type="pct"/>
            <w:tcBorders>
              <w:top w:val="nil"/>
              <w:left w:val="nil"/>
              <w:bottom w:val="single" w:sz="4" w:space="0" w:color="auto"/>
              <w:right w:val="single" w:sz="4" w:space="0" w:color="auto"/>
            </w:tcBorders>
            <w:shd w:val="clear" w:color="000000" w:fill="FCD5B4"/>
            <w:vAlign w:val="bottom"/>
            <w:hideMark/>
          </w:tcPr>
          <w:p w14:paraId="7FB4AC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14151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1D1D0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7939A2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3323E7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375DD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5BC1CE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3508DD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AE7DD25"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F1CD5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708" w:type="pct"/>
            <w:tcBorders>
              <w:top w:val="nil"/>
              <w:left w:val="nil"/>
              <w:bottom w:val="single" w:sz="4" w:space="0" w:color="auto"/>
              <w:right w:val="single" w:sz="4" w:space="0" w:color="auto"/>
            </w:tcBorders>
            <w:shd w:val="clear" w:color="auto" w:fill="auto"/>
            <w:vAlign w:val="bottom"/>
            <w:hideMark/>
          </w:tcPr>
          <w:p w14:paraId="002C1E16"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Sopachuy</w:t>
            </w:r>
            <w:proofErr w:type="spellEnd"/>
          </w:p>
        </w:tc>
        <w:tc>
          <w:tcPr>
            <w:tcW w:w="473" w:type="pct"/>
            <w:tcBorders>
              <w:top w:val="nil"/>
              <w:left w:val="nil"/>
              <w:bottom w:val="single" w:sz="4" w:space="0" w:color="auto"/>
              <w:right w:val="single" w:sz="4" w:space="0" w:color="auto"/>
            </w:tcBorders>
            <w:shd w:val="clear" w:color="000000" w:fill="FCD5B4"/>
            <w:vAlign w:val="bottom"/>
            <w:hideMark/>
          </w:tcPr>
          <w:p w14:paraId="378ADE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5898A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688650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03CC8B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590EF2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D82A0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75969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C3511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797F18E"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C1BD5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708" w:type="pct"/>
            <w:tcBorders>
              <w:top w:val="nil"/>
              <w:left w:val="nil"/>
              <w:bottom w:val="single" w:sz="4" w:space="0" w:color="auto"/>
              <w:right w:val="single" w:sz="4" w:space="0" w:color="auto"/>
            </w:tcBorders>
            <w:shd w:val="clear" w:color="auto" w:fill="auto"/>
            <w:vAlign w:val="bottom"/>
            <w:hideMark/>
          </w:tcPr>
          <w:p w14:paraId="32E4ADD3"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Muyupampa</w:t>
            </w:r>
            <w:proofErr w:type="spellEnd"/>
          </w:p>
        </w:tc>
        <w:tc>
          <w:tcPr>
            <w:tcW w:w="473" w:type="pct"/>
            <w:tcBorders>
              <w:top w:val="nil"/>
              <w:left w:val="nil"/>
              <w:bottom w:val="single" w:sz="4" w:space="0" w:color="auto"/>
              <w:right w:val="single" w:sz="4" w:space="0" w:color="auto"/>
            </w:tcBorders>
            <w:shd w:val="clear" w:color="000000" w:fill="FCD5B4"/>
            <w:vAlign w:val="bottom"/>
            <w:hideMark/>
          </w:tcPr>
          <w:p w14:paraId="09ED47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EDDD1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4EC08B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BAE98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040DA4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A6C2C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42E489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468E7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B42DAC7"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7B1AB3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708" w:type="pct"/>
            <w:tcBorders>
              <w:top w:val="nil"/>
              <w:left w:val="nil"/>
              <w:bottom w:val="single" w:sz="4" w:space="0" w:color="auto"/>
              <w:right w:val="single" w:sz="4" w:space="0" w:color="auto"/>
            </w:tcBorders>
            <w:shd w:val="clear" w:color="auto" w:fill="auto"/>
            <w:vAlign w:val="bottom"/>
            <w:hideMark/>
          </w:tcPr>
          <w:p w14:paraId="4A7713B3"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Padcoyo</w:t>
            </w:r>
            <w:proofErr w:type="spellEnd"/>
          </w:p>
        </w:tc>
        <w:tc>
          <w:tcPr>
            <w:tcW w:w="473" w:type="pct"/>
            <w:tcBorders>
              <w:top w:val="nil"/>
              <w:left w:val="nil"/>
              <w:bottom w:val="single" w:sz="4" w:space="0" w:color="auto"/>
              <w:right w:val="single" w:sz="4" w:space="0" w:color="auto"/>
            </w:tcBorders>
            <w:shd w:val="clear" w:color="000000" w:fill="FCD5B4"/>
            <w:vAlign w:val="bottom"/>
            <w:hideMark/>
          </w:tcPr>
          <w:p w14:paraId="553B95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69DDFA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03E8D1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5CCD2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6DC72C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0CFC1B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EBDD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14B412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C362942"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2ECFF1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708" w:type="pct"/>
            <w:tcBorders>
              <w:top w:val="nil"/>
              <w:left w:val="nil"/>
              <w:bottom w:val="single" w:sz="4" w:space="0" w:color="auto"/>
              <w:right w:val="single" w:sz="4" w:space="0" w:color="auto"/>
            </w:tcBorders>
            <w:shd w:val="clear" w:color="auto" w:fill="auto"/>
            <w:vAlign w:val="bottom"/>
            <w:hideMark/>
          </w:tcPr>
          <w:p w14:paraId="7A834D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Padilla</w:t>
            </w:r>
          </w:p>
        </w:tc>
        <w:tc>
          <w:tcPr>
            <w:tcW w:w="473" w:type="pct"/>
            <w:tcBorders>
              <w:top w:val="nil"/>
              <w:left w:val="nil"/>
              <w:bottom w:val="single" w:sz="4" w:space="0" w:color="auto"/>
              <w:right w:val="single" w:sz="4" w:space="0" w:color="auto"/>
            </w:tcBorders>
            <w:shd w:val="clear" w:color="000000" w:fill="FCD5B4"/>
            <w:vAlign w:val="bottom"/>
            <w:hideMark/>
          </w:tcPr>
          <w:p w14:paraId="1A4AAC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DCC28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5C2D06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4671A8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1158E2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A0593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62FA8E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412825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93B9E81"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04D98C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708" w:type="pct"/>
            <w:tcBorders>
              <w:top w:val="nil"/>
              <w:left w:val="nil"/>
              <w:bottom w:val="single" w:sz="4" w:space="0" w:color="auto"/>
              <w:right w:val="single" w:sz="4" w:space="0" w:color="auto"/>
            </w:tcBorders>
            <w:shd w:val="clear" w:color="auto" w:fill="auto"/>
            <w:vAlign w:val="bottom"/>
            <w:hideMark/>
          </w:tcPr>
          <w:p w14:paraId="2900A35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Presto</w:t>
            </w:r>
          </w:p>
        </w:tc>
        <w:tc>
          <w:tcPr>
            <w:tcW w:w="473" w:type="pct"/>
            <w:tcBorders>
              <w:top w:val="nil"/>
              <w:left w:val="nil"/>
              <w:bottom w:val="single" w:sz="4" w:space="0" w:color="auto"/>
              <w:right w:val="single" w:sz="4" w:space="0" w:color="auto"/>
            </w:tcBorders>
            <w:shd w:val="clear" w:color="000000" w:fill="FCD5B4"/>
            <w:vAlign w:val="bottom"/>
            <w:hideMark/>
          </w:tcPr>
          <w:p w14:paraId="1887E7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30D836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71AEAA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54D2DBD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384791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2CAD89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188A38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09AD52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6E79F95" w14:textId="77777777" w:rsidTr="00183BC0">
        <w:trPr>
          <w:trHeight w:val="327"/>
        </w:trPr>
        <w:tc>
          <w:tcPr>
            <w:tcW w:w="226" w:type="pct"/>
            <w:tcBorders>
              <w:top w:val="nil"/>
              <w:left w:val="single" w:sz="4" w:space="0" w:color="auto"/>
              <w:bottom w:val="single" w:sz="4" w:space="0" w:color="auto"/>
              <w:right w:val="single" w:sz="4" w:space="0" w:color="auto"/>
            </w:tcBorders>
            <w:shd w:val="clear" w:color="auto" w:fill="auto"/>
            <w:noWrap/>
            <w:vAlign w:val="bottom"/>
            <w:hideMark/>
          </w:tcPr>
          <w:p w14:paraId="5F3C93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1708" w:type="pct"/>
            <w:tcBorders>
              <w:top w:val="nil"/>
              <w:left w:val="nil"/>
              <w:bottom w:val="single" w:sz="4" w:space="0" w:color="auto"/>
              <w:right w:val="single" w:sz="4" w:space="0" w:color="auto"/>
            </w:tcBorders>
            <w:shd w:val="clear" w:color="auto" w:fill="auto"/>
            <w:vAlign w:val="bottom"/>
            <w:hideMark/>
          </w:tcPr>
          <w:p w14:paraId="31FC30B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Redención Pampa</w:t>
            </w:r>
          </w:p>
        </w:tc>
        <w:tc>
          <w:tcPr>
            <w:tcW w:w="473" w:type="pct"/>
            <w:tcBorders>
              <w:top w:val="nil"/>
              <w:left w:val="nil"/>
              <w:bottom w:val="single" w:sz="4" w:space="0" w:color="auto"/>
              <w:right w:val="single" w:sz="4" w:space="0" w:color="auto"/>
            </w:tcBorders>
            <w:shd w:val="clear" w:color="000000" w:fill="FCD5B4"/>
            <w:vAlign w:val="bottom"/>
            <w:hideMark/>
          </w:tcPr>
          <w:p w14:paraId="32E6D1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16" w:type="pct"/>
            <w:gridSpan w:val="3"/>
            <w:tcBorders>
              <w:top w:val="nil"/>
              <w:left w:val="nil"/>
              <w:bottom w:val="single" w:sz="4" w:space="0" w:color="auto"/>
              <w:right w:val="single" w:sz="4" w:space="0" w:color="auto"/>
            </w:tcBorders>
            <w:shd w:val="clear" w:color="000000" w:fill="FCD5B4"/>
            <w:vAlign w:val="bottom"/>
            <w:hideMark/>
          </w:tcPr>
          <w:p w14:paraId="5C04B0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5" w:type="pct"/>
            <w:tcBorders>
              <w:top w:val="nil"/>
              <w:left w:val="nil"/>
              <w:bottom w:val="single" w:sz="4" w:space="0" w:color="auto"/>
              <w:right w:val="single" w:sz="4" w:space="0" w:color="auto"/>
            </w:tcBorders>
            <w:shd w:val="clear" w:color="000000" w:fill="FCD5B4"/>
            <w:vAlign w:val="bottom"/>
            <w:hideMark/>
          </w:tcPr>
          <w:p w14:paraId="3AF331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bottom"/>
            <w:hideMark/>
          </w:tcPr>
          <w:p w14:paraId="1ECC69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01" w:type="pct"/>
            <w:tcBorders>
              <w:top w:val="nil"/>
              <w:left w:val="nil"/>
              <w:bottom w:val="single" w:sz="4" w:space="0" w:color="auto"/>
              <w:right w:val="single" w:sz="4" w:space="0" w:color="auto"/>
            </w:tcBorders>
            <w:shd w:val="clear" w:color="000000" w:fill="FCD5B4"/>
            <w:vAlign w:val="bottom"/>
            <w:hideMark/>
          </w:tcPr>
          <w:p w14:paraId="23060B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A0024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1" w:type="pct"/>
            <w:tcBorders>
              <w:top w:val="nil"/>
              <w:left w:val="nil"/>
              <w:bottom w:val="single" w:sz="4" w:space="0" w:color="auto"/>
              <w:right w:val="single" w:sz="4" w:space="0" w:color="auto"/>
            </w:tcBorders>
            <w:shd w:val="clear" w:color="000000" w:fill="FCD5B4"/>
            <w:vAlign w:val="bottom"/>
            <w:hideMark/>
          </w:tcPr>
          <w:p w14:paraId="32787E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52" w:type="pct"/>
            <w:tcBorders>
              <w:top w:val="nil"/>
              <w:left w:val="nil"/>
              <w:bottom w:val="single" w:sz="4" w:space="0" w:color="auto"/>
              <w:right w:val="single" w:sz="4" w:space="0" w:color="auto"/>
            </w:tcBorders>
            <w:shd w:val="clear" w:color="000000" w:fill="FFFFFF"/>
            <w:noWrap/>
            <w:vAlign w:val="bottom"/>
            <w:hideMark/>
          </w:tcPr>
          <w:p w14:paraId="53906E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74D16CA" w14:textId="77777777" w:rsidTr="00183BC0">
        <w:trPr>
          <w:trHeight w:val="327"/>
        </w:trPr>
        <w:tc>
          <w:tcPr>
            <w:tcW w:w="226" w:type="pct"/>
            <w:tcBorders>
              <w:top w:val="nil"/>
              <w:left w:val="nil"/>
              <w:bottom w:val="nil"/>
              <w:right w:val="nil"/>
            </w:tcBorders>
            <w:shd w:val="clear" w:color="auto" w:fill="auto"/>
            <w:noWrap/>
            <w:vAlign w:val="bottom"/>
            <w:hideMark/>
          </w:tcPr>
          <w:p w14:paraId="5EE20C3E" w14:textId="77777777" w:rsidR="00183BC0" w:rsidRPr="00183BC0" w:rsidRDefault="00183BC0" w:rsidP="00183BC0">
            <w:pPr>
              <w:rPr>
                <w:rFonts w:ascii="Calibri" w:hAnsi="Calibri"/>
                <w:color w:val="000000"/>
                <w:sz w:val="22"/>
                <w:szCs w:val="22"/>
                <w:lang w:val="es-BO" w:eastAsia="es-BO"/>
              </w:rPr>
            </w:pPr>
          </w:p>
        </w:tc>
        <w:tc>
          <w:tcPr>
            <w:tcW w:w="1708" w:type="pct"/>
            <w:tcBorders>
              <w:top w:val="nil"/>
              <w:left w:val="nil"/>
              <w:bottom w:val="nil"/>
              <w:right w:val="nil"/>
            </w:tcBorders>
            <w:shd w:val="clear" w:color="auto" w:fill="auto"/>
            <w:vAlign w:val="center"/>
            <w:hideMark/>
          </w:tcPr>
          <w:p w14:paraId="20FC7CB1" w14:textId="77777777" w:rsidR="00183BC0" w:rsidRPr="00183BC0" w:rsidRDefault="00183BC0" w:rsidP="00183BC0">
            <w:pPr>
              <w:jc w:val="center"/>
              <w:rPr>
                <w:rFonts w:ascii="Arial" w:hAnsi="Arial" w:cs="Arial"/>
                <w:sz w:val="20"/>
                <w:szCs w:val="20"/>
                <w:lang w:val="es-BO" w:eastAsia="es-BO"/>
              </w:rPr>
            </w:pPr>
          </w:p>
        </w:tc>
        <w:tc>
          <w:tcPr>
            <w:tcW w:w="473" w:type="pct"/>
            <w:tcBorders>
              <w:top w:val="nil"/>
              <w:left w:val="nil"/>
              <w:bottom w:val="nil"/>
              <w:right w:val="nil"/>
            </w:tcBorders>
            <w:shd w:val="clear" w:color="000000" w:fill="FFFFFF"/>
            <w:vAlign w:val="center"/>
            <w:hideMark/>
          </w:tcPr>
          <w:p w14:paraId="114867CC" w14:textId="77777777" w:rsidR="00183BC0" w:rsidRPr="00183BC0" w:rsidRDefault="00183BC0" w:rsidP="00183BC0">
            <w:pPr>
              <w:jc w:val="center"/>
              <w:rPr>
                <w:rFonts w:ascii="Arial" w:hAnsi="Arial" w:cs="Arial"/>
                <w:sz w:val="20"/>
                <w:szCs w:val="20"/>
                <w:lang w:val="es-BO" w:eastAsia="es-BO"/>
              </w:rPr>
            </w:pPr>
            <w:r w:rsidRPr="00183BC0">
              <w:rPr>
                <w:rFonts w:ascii="Arial" w:hAnsi="Arial" w:cs="Arial"/>
                <w:sz w:val="20"/>
                <w:szCs w:val="20"/>
                <w:lang w:val="es-BO" w:eastAsia="es-BO"/>
              </w:rPr>
              <w:t> </w:t>
            </w:r>
          </w:p>
        </w:tc>
        <w:tc>
          <w:tcPr>
            <w:tcW w:w="316" w:type="pct"/>
            <w:gridSpan w:val="3"/>
            <w:tcBorders>
              <w:top w:val="nil"/>
              <w:left w:val="nil"/>
              <w:bottom w:val="nil"/>
              <w:right w:val="nil"/>
            </w:tcBorders>
            <w:shd w:val="clear" w:color="000000" w:fill="FFFFFF"/>
            <w:vAlign w:val="center"/>
            <w:hideMark/>
          </w:tcPr>
          <w:p w14:paraId="21C2BA41" w14:textId="77777777" w:rsidR="00183BC0" w:rsidRPr="00183BC0" w:rsidRDefault="00183BC0" w:rsidP="00183BC0">
            <w:pPr>
              <w:jc w:val="center"/>
              <w:rPr>
                <w:rFonts w:ascii="Arial" w:hAnsi="Arial" w:cs="Arial"/>
                <w:sz w:val="20"/>
                <w:szCs w:val="20"/>
                <w:lang w:val="es-BO" w:eastAsia="es-BO"/>
              </w:rPr>
            </w:pPr>
            <w:r w:rsidRPr="00183BC0">
              <w:rPr>
                <w:rFonts w:ascii="Arial" w:hAnsi="Arial" w:cs="Arial"/>
                <w:sz w:val="20"/>
                <w:szCs w:val="20"/>
                <w:lang w:val="es-BO" w:eastAsia="es-BO"/>
              </w:rPr>
              <w:t> </w:t>
            </w:r>
          </w:p>
        </w:tc>
        <w:tc>
          <w:tcPr>
            <w:tcW w:w="395" w:type="pct"/>
            <w:tcBorders>
              <w:top w:val="nil"/>
              <w:left w:val="nil"/>
              <w:bottom w:val="nil"/>
              <w:right w:val="nil"/>
            </w:tcBorders>
            <w:shd w:val="clear" w:color="000000" w:fill="FFFFFF"/>
            <w:vAlign w:val="center"/>
            <w:hideMark/>
          </w:tcPr>
          <w:p w14:paraId="46700B7B" w14:textId="77777777" w:rsidR="00183BC0" w:rsidRPr="00183BC0" w:rsidRDefault="00183BC0" w:rsidP="00183BC0">
            <w:pPr>
              <w:jc w:val="center"/>
              <w:rPr>
                <w:rFonts w:ascii="Arial" w:hAnsi="Arial" w:cs="Arial"/>
                <w:sz w:val="20"/>
                <w:szCs w:val="20"/>
                <w:lang w:val="es-BO" w:eastAsia="es-BO"/>
              </w:rPr>
            </w:pPr>
            <w:r w:rsidRPr="00183BC0">
              <w:rPr>
                <w:rFonts w:ascii="Arial" w:hAnsi="Arial" w:cs="Arial"/>
                <w:sz w:val="20"/>
                <w:szCs w:val="20"/>
                <w:lang w:val="es-BO" w:eastAsia="es-BO"/>
              </w:rPr>
              <w:t> </w:t>
            </w:r>
          </w:p>
        </w:tc>
        <w:tc>
          <w:tcPr>
            <w:tcW w:w="327" w:type="pct"/>
            <w:tcBorders>
              <w:top w:val="nil"/>
              <w:left w:val="nil"/>
              <w:bottom w:val="nil"/>
              <w:right w:val="nil"/>
            </w:tcBorders>
            <w:shd w:val="clear" w:color="auto" w:fill="auto"/>
            <w:vAlign w:val="center"/>
            <w:hideMark/>
          </w:tcPr>
          <w:p w14:paraId="53754C8B" w14:textId="77777777" w:rsidR="00183BC0" w:rsidRPr="00183BC0" w:rsidRDefault="00183BC0" w:rsidP="00183BC0">
            <w:pPr>
              <w:jc w:val="center"/>
              <w:rPr>
                <w:rFonts w:ascii="Arial" w:hAnsi="Arial" w:cs="Arial"/>
                <w:sz w:val="20"/>
                <w:szCs w:val="20"/>
                <w:lang w:val="es-BO" w:eastAsia="es-BO"/>
              </w:rPr>
            </w:pPr>
          </w:p>
        </w:tc>
        <w:tc>
          <w:tcPr>
            <w:tcW w:w="401" w:type="pct"/>
            <w:tcBorders>
              <w:top w:val="nil"/>
              <w:left w:val="nil"/>
              <w:bottom w:val="nil"/>
              <w:right w:val="nil"/>
            </w:tcBorders>
            <w:shd w:val="clear" w:color="000000" w:fill="FFFFFF"/>
            <w:vAlign w:val="center"/>
            <w:hideMark/>
          </w:tcPr>
          <w:p w14:paraId="560648B0" w14:textId="77777777" w:rsidR="00183BC0" w:rsidRPr="00183BC0" w:rsidRDefault="00183BC0" w:rsidP="00183BC0">
            <w:pPr>
              <w:jc w:val="center"/>
              <w:rPr>
                <w:rFonts w:ascii="Arial" w:hAnsi="Arial" w:cs="Arial"/>
                <w:sz w:val="20"/>
                <w:szCs w:val="20"/>
                <w:lang w:val="es-BO" w:eastAsia="es-BO"/>
              </w:rPr>
            </w:pPr>
            <w:r w:rsidRPr="00183BC0">
              <w:rPr>
                <w:rFonts w:ascii="Arial" w:hAnsi="Arial" w:cs="Arial"/>
                <w:sz w:val="20"/>
                <w:szCs w:val="20"/>
                <w:lang w:val="es-BO" w:eastAsia="es-BO"/>
              </w:rPr>
              <w:t> </w:t>
            </w:r>
          </w:p>
        </w:tc>
        <w:tc>
          <w:tcPr>
            <w:tcW w:w="401" w:type="pct"/>
            <w:tcBorders>
              <w:top w:val="nil"/>
              <w:left w:val="nil"/>
              <w:bottom w:val="nil"/>
              <w:right w:val="nil"/>
            </w:tcBorders>
            <w:shd w:val="clear" w:color="000000" w:fill="FFFFFF"/>
            <w:vAlign w:val="center"/>
            <w:hideMark/>
          </w:tcPr>
          <w:p w14:paraId="4A1F59C2" w14:textId="77777777" w:rsidR="00183BC0" w:rsidRPr="00183BC0" w:rsidRDefault="00183BC0" w:rsidP="00183BC0">
            <w:pPr>
              <w:jc w:val="center"/>
              <w:rPr>
                <w:rFonts w:ascii="Arial" w:hAnsi="Arial" w:cs="Arial"/>
                <w:sz w:val="20"/>
                <w:szCs w:val="20"/>
                <w:lang w:val="es-BO" w:eastAsia="es-BO"/>
              </w:rPr>
            </w:pPr>
            <w:r w:rsidRPr="00183BC0">
              <w:rPr>
                <w:rFonts w:ascii="Arial" w:hAnsi="Arial" w:cs="Arial"/>
                <w:sz w:val="20"/>
                <w:szCs w:val="20"/>
                <w:lang w:val="es-BO" w:eastAsia="es-BO"/>
              </w:rPr>
              <w:t> </w:t>
            </w:r>
          </w:p>
        </w:tc>
        <w:tc>
          <w:tcPr>
            <w:tcW w:w="401" w:type="pct"/>
            <w:tcBorders>
              <w:top w:val="nil"/>
              <w:left w:val="nil"/>
              <w:bottom w:val="nil"/>
              <w:right w:val="nil"/>
            </w:tcBorders>
            <w:shd w:val="clear" w:color="000000" w:fill="FFFFFF"/>
            <w:vAlign w:val="center"/>
            <w:hideMark/>
          </w:tcPr>
          <w:p w14:paraId="2FC34ECE" w14:textId="77777777" w:rsidR="00183BC0" w:rsidRPr="00183BC0" w:rsidRDefault="00183BC0" w:rsidP="00183BC0">
            <w:pPr>
              <w:jc w:val="center"/>
              <w:rPr>
                <w:rFonts w:ascii="Arial" w:hAnsi="Arial" w:cs="Arial"/>
                <w:sz w:val="20"/>
                <w:szCs w:val="20"/>
                <w:lang w:val="es-BO" w:eastAsia="es-BO"/>
              </w:rPr>
            </w:pPr>
            <w:r w:rsidRPr="00183BC0">
              <w:rPr>
                <w:rFonts w:ascii="Arial" w:hAnsi="Arial" w:cs="Arial"/>
                <w:sz w:val="20"/>
                <w:szCs w:val="20"/>
                <w:lang w:val="es-BO" w:eastAsia="es-BO"/>
              </w:rPr>
              <w:t> </w:t>
            </w:r>
          </w:p>
        </w:tc>
        <w:tc>
          <w:tcPr>
            <w:tcW w:w="352" w:type="pct"/>
            <w:tcBorders>
              <w:top w:val="nil"/>
              <w:left w:val="nil"/>
              <w:bottom w:val="nil"/>
              <w:right w:val="nil"/>
            </w:tcBorders>
            <w:shd w:val="clear" w:color="auto" w:fill="auto"/>
            <w:vAlign w:val="center"/>
            <w:hideMark/>
          </w:tcPr>
          <w:p w14:paraId="72B2FAD1" w14:textId="77777777" w:rsidR="00183BC0" w:rsidRPr="00183BC0" w:rsidRDefault="00183BC0" w:rsidP="00183BC0">
            <w:pPr>
              <w:jc w:val="center"/>
              <w:rPr>
                <w:rFonts w:ascii="Arial" w:hAnsi="Arial" w:cs="Arial"/>
                <w:sz w:val="20"/>
                <w:szCs w:val="20"/>
                <w:lang w:val="es-BO" w:eastAsia="es-BO"/>
              </w:rPr>
            </w:pPr>
          </w:p>
        </w:tc>
      </w:tr>
      <w:tr w:rsidR="00183BC0" w:rsidRPr="00183BC0" w14:paraId="41BE871E" w14:textId="77777777" w:rsidTr="00183BC0">
        <w:trPr>
          <w:trHeight w:val="327"/>
        </w:trPr>
        <w:tc>
          <w:tcPr>
            <w:tcW w:w="4999" w:type="pct"/>
            <w:gridSpan w:val="12"/>
            <w:vMerge w:val="restart"/>
            <w:tcBorders>
              <w:top w:val="nil"/>
              <w:left w:val="nil"/>
              <w:bottom w:val="nil"/>
              <w:right w:val="nil"/>
            </w:tcBorders>
            <w:shd w:val="clear" w:color="auto" w:fill="auto"/>
            <w:hideMark/>
          </w:tcPr>
          <w:p w14:paraId="43702EC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Los precios incluyen; manipuleo, </w:t>
            </w:r>
            <w:proofErr w:type="spellStart"/>
            <w:r w:rsidRPr="00183BC0">
              <w:rPr>
                <w:rFonts w:ascii="Calibri" w:hAnsi="Calibri"/>
                <w:color w:val="000000"/>
                <w:sz w:val="22"/>
                <w:szCs w:val="22"/>
                <w:lang w:val="es-BO" w:eastAsia="es-BO"/>
              </w:rPr>
              <w:t>estibaje</w:t>
            </w:r>
            <w:proofErr w:type="spellEnd"/>
            <w:r w:rsidRPr="00183BC0">
              <w:rPr>
                <w:rFonts w:ascii="Calibri" w:hAnsi="Calibri"/>
                <w:color w:val="000000"/>
                <w:sz w:val="22"/>
                <w:szCs w:val="22"/>
                <w:lang w:val="es-BO" w:eastAsia="es-BO"/>
              </w:rPr>
              <w:t>, embalaje, reforzamiento de embalaje, carga  y descarga, y entrega puerta a puerta.</w:t>
            </w:r>
          </w:p>
        </w:tc>
      </w:tr>
      <w:tr w:rsidR="00183BC0" w:rsidRPr="00183BC0" w14:paraId="03EEA52A" w14:textId="77777777" w:rsidTr="00183BC0">
        <w:trPr>
          <w:trHeight w:val="327"/>
        </w:trPr>
        <w:tc>
          <w:tcPr>
            <w:tcW w:w="4999" w:type="pct"/>
            <w:gridSpan w:val="12"/>
            <w:vMerge/>
            <w:tcBorders>
              <w:top w:val="nil"/>
              <w:left w:val="nil"/>
              <w:bottom w:val="nil"/>
              <w:right w:val="nil"/>
            </w:tcBorders>
            <w:vAlign w:val="center"/>
            <w:hideMark/>
          </w:tcPr>
          <w:p w14:paraId="45525E0B" w14:textId="77777777" w:rsidR="00183BC0" w:rsidRPr="00183BC0" w:rsidRDefault="00183BC0" w:rsidP="00183BC0">
            <w:pPr>
              <w:rPr>
                <w:rFonts w:ascii="Calibri" w:hAnsi="Calibri"/>
                <w:color w:val="000000"/>
                <w:sz w:val="22"/>
                <w:szCs w:val="22"/>
                <w:lang w:val="es-BO" w:eastAsia="es-BO"/>
              </w:rPr>
            </w:pPr>
          </w:p>
        </w:tc>
      </w:tr>
      <w:tr w:rsidR="00183BC0" w:rsidRPr="00183BC0" w14:paraId="24D406E2" w14:textId="77777777" w:rsidTr="00183BC0">
        <w:trPr>
          <w:trHeight w:val="327"/>
        </w:trPr>
        <w:tc>
          <w:tcPr>
            <w:tcW w:w="4999" w:type="pct"/>
            <w:gridSpan w:val="12"/>
            <w:vMerge/>
            <w:tcBorders>
              <w:top w:val="nil"/>
              <w:left w:val="nil"/>
              <w:bottom w:val="nil"/>
              <w:right w:val="nil"/>
            </w:tcBorders>
            <w:vAlign w:val="center"/>
            <w:hideMark/>
          </w:tcPr>
          <w:p w14:paraId="7542F593" w14:textId="77777777" w:rsidR="00183BC0" w:rsidRPr="00183BC0" w:rsidRDefault="00183BC0" w:rsidP="00183BC0">
            <w:pPr>
              <w:rPr>
                <w:rFonts w:ascii="Calibri" w:hAnsi="Calibri"/>
                <w:color w:val="000000"/>
                <w:sz w:val="22"/>
                <w:szCs w:val="22"/>
                <w:lang w:val="es-BO" w:eastAsia="es-BO"/>
              </w:rPr>
            </w:pPr>
          </w:p>
        </w:tc>
      </w:tr>
      <w:tr w:rsidR="00183BC0" w:rsidRPr="00183BC0" w14:paraId="54FB3A16" w14:textId="77777777" w:rsidTr="00183BC0">
        <w:trPr>
          <w:trHeight w:val="327"/>
        </w:trPr>
        <w:tc>
          <w:tcPr>
            <w:tcW w:w="4999" w:type="pct"/>
            <w:gridSpan w:val="12"/>
            <w:vMerge/>
            <w:tcBorders>
              <w:top w:val="nil"/>
              <w:left w:val="nil"/>
              <w:bottom w:val="nil"/>
              <w:right w:val="nil"/>
            </w:tcBorders>
            <w:vAlign w:val="center"/>
            <w:hideMark/>
          </w:tcPr>
          <w:p w14:paraId="7518D6F4" w14:textId="77777777" w:rsidR="00183BC0" w:rsidRPr="00183BC0" w:rsidRDefault="00183BC0" w:rsidP="00183BC0">
            <w:pPr>
              <w:rPr>
                <w:rFonts w:ascii="Calibri" w:hAnsi="Calibri"/>
                <w:color w:val="000000"/>
                <w:sz w:val="22"/>
                <w:szCs w:val="22"/>
                <w:lang w:val="es-BO" w:eastAsia="es-BO"/>
              </w:rPr>
            </w:pPr>
          </w:p>
        </w:tc>
      </w:tr>
    </w:tbl>
    <w:p w14:paraId="44F04A1D" w14:textId="77777777" w:rsidR="00183BC0" w:rsidRDefault="00183BC0" w:rsidP="0005306F">
      <w:pPr>
        <w:pStyle w:val="Normal2"/>
        <w:rPr>
          <w:rFonts w:ascii="Verdana" w:hAnsi="Verdana" w:cs="Arial"/>
          <w:b/>
          <w:i/>
          <w:color w:val="004990"/>
          <w:sz w:val="18"/>
          <w:szCs w:val="18"/>
          <w:lang w:val="es-BO"/>
        </w:rPr>
      </w:pPr>
    </w:p>
    <w:p w14:paraId="5158187F" w14:textId="77777777" w:rsidR="00183BC0" w:rsidRDefault="00183BC0" w:rsidP="0005306F">
      <w:pPr>
        <w:pStyle w:val="Normal2"/>
        <w:rPr>
          <w:rFonts w:ascii="Verdana" w:hAnsi="Verdana" w:cs="Arial"/>
          <w:b/>
          <w:i/>
          <w:color w:val="004990"/>
          <w:sz w:val="18"/>
          <w:szCs w:val="18"/>
          <w:lang w:val="es-BO"/>
        </w:rPr>
      </w:pPr>
    </w:p>
    <w:p w14:paraId="3BB0916F" w14:textId="77777777" w:rsidR="00183BC0" w:rsidRDefault="00183BC0" w:rsidP="0005306F">
      <w:pPr>
        <w:pStyle w:val="Normal2"/>
        <w:rPr>
          <w:rFonts w:ascii="Verdana" w:hAnsi="Verdana" w:cs="Arial"/>
          <w:b/>
          <w:i/>
          <w:color w:val="004990"/>
          <w:sz w:val="18"/>
          <w:szCs w:val="18"/>
          <w:lang w:val="es-BO"/>
        </w:rPr>
      </w:pPr>
    </w:p>
    <w:p w14:paraId="7FC82C3B" w14:textId="77777777" w:rsidR="00183BC0" w:rsidRDefault="00183BC0" w:rsidP="0005306F">
      <w:pPr>
        <w:pStyle w:val="Normal2"/>
        <w:rPr>
          <w:rFonts w:ascii="Verdana" w:hAnsi="Verdana" w:cs="Arial"/>
          <w:b/>
          <w:i/>
          <w:color w:val="004990"/>
          <w:sz w:val="18"/>
          <w:szCs w:val="18"/>
          <w:lang w:val="es-BO"/>
        </w:rPr>
      </w:pPr>
    </w:p>
    <w:p w14:paraId="3D55DCA1" w14:textId="77777777" w:rsidR="00183BC0" w:rsidRDefault="00183BC0" w:rsidP="0005306F">
      <w:pPr>
        <w:pStyle w:val="Normal2"/>
        <w:rPr>
          <w:rFonts w:ascii="Verdana" w:hAnsi="Verdana" w:cs="Arial"/>
          <w:b/>
          <w:i/>
          <w:color w:val="004990"/>
          <w:sz w:val="18"/>
          <w:szCs w:val="18"/>
          <w:lang w:val="es-BO"/>
        </w:rPr>
      </w:pPr>
    </w:p>
    <w:p w14:paraId="21FDD672" w14:textId="77777777" w:rsidR="00183BC0" w:rsidRDefault="00183BC0" w:rsidP="0005306F">
      <w:pPr>
        <w:pStyle w:val="Normal2"/>
        <w:rPr>
          <w:rFonts w:ascii="Verdana" w:hAnsi="Verdana" w:cs="Arial"/>
          <w:b/>
          <w:i/>
          <w:color w:val="004990"/>
          <w:sz w:val="18"/>
          <w:szCs w:val="18"/>
          <w:lang w:val="es-BO"/>
        </w:rPr>
      </w:pPr>
    </w:p>
    <w:p w14:paraId="2218919B" w14:textId="77777777" w:rsidR="00183BC0" w:rsidRDefault="00183BC0" w:rsidP="0005306F">
      <w:pPr>
        <w:pStyle w:val="Normal2"/>
        <w:rPr>
          <w:rFonts w:ascii="Verdana" w:hAnsi="Verdana" w:cs="Arial"/>
          <w:b/>
          <w:i/>
          <w:color w:val="004990"/>
          <w:sz w:val="18"/>
          <w:szCs w:val="18"/>
          <w:lang w:val="es-BO"/>
        </w:rPr>
      </w:pPr>
    </w:p>
    <w:p w14:paraId="2396B802" w14:textId="77777777" w:rsidR="00183BC0" w:rsidRDefault="00183BC0" w:rsidP="0005306F">
      <w:pPr>
        <w:pStyle w:val="Normal2"/>
        <w:rPr>
          <w:rFonts w:ascii="Verdana" w:hAnsi="Verdana" w:cs="Arial"/>
          <w:b/>
          <w:i/>
          <w:color w:val="004990"/>
          <w:sz w:val="18"/>
          <w:szCs w:val="18"/>
          <w:lang w:val="es-BO"/>
        </w:rPr>
      </w:pPr>
    </w:p>
    <w:p w14:paraId="681DF041" w14:textId="77777777" w:rsidR="00183BC0" w:rsidRDefault="00183BC0" w:rsidP="0005306F">
      <w:pPr>
        <w:pStyle w:val="Normal2"/>
        <w:rPr>
          <w:rFonts w:ascii="Verdana" w:hAnsi="Verdana" w:cs="Arial"/>
          <w:b/>
          <w:i/>
          <w:color w:val="004990"/>
          <w:sz w:val="18"/>
          <w:szCs w:val="18"/>
          <w:lang w:val="es-BO"/>
        </w:rPr>
      </w:pPr>
    </w:p>
    <w:p w14:paraId="5F96CB0C" w14:textId="77777777" w:rsidR="00183BC0" w:rsidRDefault="00183BC0" w:rsidP="0005306F">
      <w:pPr>
        <w:pStyle w:val="Normal2"/>
        <w:rPr>
          <w:rFonts w:ascii="Verdana" w:hAnsi="Verdana" w:cs="Arial"/>
          <w:b/>
          <w:i/>
          <w:color w:val="004990"/>
          <w:sz w:val="18"/>
          <w:szCs w:val="18"/>
          <w:lang w:val="es-BO"/>
        </w:rPr>
      </w:pPr>
    </w:p>
    <w:p w14:paraId="36F8789B" w14:textId="77777777" w:rsidR="00183BC0" w:rsidRDefault="00183BC0" w:rsidP="0005306F">
      <w:pPr>
        <w:pStyle w:val="Normal2"/>
        <w:rPr>
          <w:rFonts w:ascii="Verdana" w:hAnsi="Verdana" w:cs="Arial"/>
          <w:b/>
          <w:i/>
          <w:color w:val="004990"/>
          <w:sz w:val="18"/>
          <w:szCs w:val="18"/>
          <w:lang w:val="es-BO"/>
        </w:rPr>
      </w:pPr>
    </w:p>
    <w:p w14:paraId="7537A5B3" w14:textId="77777777" w:rsidR="00183BC0" w:rsidRDefault="00183BC0" w:rsidP="0005306F">
      <w:pPr>
        <w:pStyle w:val="Normal2"/>
        <w:rPr>
          <w:rFonts w:ascii="Verdana" w:hAnsi="Verdana" w:cs="Arial"/>
          <w:b/>
          <w:i/>
          <w:color w:val="004990"/>
          <w:sz w:val="18"/>
          <w:szCs w:val="18"/>
          <w:lang w:val="es-BO"/>
        </w:rPr>
      </w:pPr>
    </w:p>
    <w:p w14:paraId="72DCCA99" w14:textId="77777777" w:rsidR="00183BC0" w:rsidRDefault="00183BC0" w:rsidP="0005306F">
      <w:pPr>
        <w:pStyle w:val="Normal2"/>
        <w:rPr>
          <w:rFonts w:ascii="Verdana" w:hAnsi="Verdana" w:cs="Arial"/>
          <w:b/>
          <w:i/>
          <w:color w:val="004990"/>
          <w:sz w:val="18"/>
          <w:szCs w:val="18"/>
          <w:lang w:val="es-BO"/>
        </w:rPr>
      </w:pPr>
    </w:p>
    <w:p w14:paraId="1B55321E" w14:textId="77777777" w:rsidR="00183BC0" w:rsidRDefault="00183BC0" w:rsidP="0005306F">
      <w:pPr>
        <w:pStyle w:val="Normal2"/>
        <w:rPr>
          <w:rFonts w:ascii="Verdana" w:hAnsi="Verdana" w:cs="Arial"/>
          <w:b/>
          <w:i/>
          <w:color w:val="004990"/>
          <w:sz w:val="18"/>
          <w:szCs w:val="18"/>
          <w:lang w:val="es-BO"/>
        </w:rPr>
      </w:pPr>
    </w:p>
    <w:p w14:paraId="2E7056FB" w14:textId="77777777" w:rsidR="00183BC0" w:rsidRDefault="00183BC0" w:rsidP="0005306F">
      <w:pPr>
        <w:pStyle w:val="Normal2"/>
        <w:rPr>
          <w:rFonts w:ascii="Verdana" w:hAnsi="Verdana" w:cs="Arial"/>
          <w:b/>
          <w:i/>
          <w:color w:val="004990"/>
          <w:sz w:val="18"/>
          <w:szCs w:val="18"/>
          <w:lang w:val="es-BO"/>
        </w:rPr>
      </w:pPr>
    </w:p>
    <w:tbl>
      <w:tblPr>
        <w:tblW w:w="5000" w:type="pct"/>
        <w:tblCellMar>
          <w:left w:w="70" w:type="dxa"/>
          <w:right w:w="70" w:type="dxa"/>
        </w:tblCellMar>
        <w:tblLook w:val="04A0" w:firstRow="1" w:lastRow="0" w:firstColumn="1" w:lastColumn="0" w:noHBand="0" w:noVBand="1"/>
      </w:tblPr>
      <w:tblGrid>
        <w:gridCol w:w="339"/>
        <w:gridCol w:w="2370"/>
        <w:gridCol w:w="781"/>
        <w:gridCol w:w="421"/>
        <w:gridCol w:w="879"/>
        <w:gridCol w:w="770"/>
        <w:gridCol w:w="882"/>
        <w:gridCol w:w="882"/>
        <w:gridCol w:w="882"/>
        <w:gridCol w:w="772"/>
      </w:tblGrid>
      <w:tr w:rsidR="00183BC0" w:rsidRPr="00183BC0" w14:paraId="3C337AE0" w14:textId="77777777" w:rsidTr="00183BC0">
        <w:trPr>
          <w:trHeight w:val="300"/>
        </w:trPr>
        <w:tc>
          <w:tcPr>
            <w:tcW w:w="5000" w:type="pct"/>
            <w:gridSpan w:val="10"/>
            <w:tcBorders>
              <w:top w:val="nil"/>
              <w:left w:val="nil"/>
              <w:bottom w:val="nil"/>
              <w:right w:val="nil"/>
            </w:tcBorders>
            <w:shd w:val="clear" w:color="auto" w:fill="auto"/>
            <w:noWrap/>
            <w:vAlign w:val="bottom"/>
            <w:hideMark/>
          </w:tcPr>
          <w:p w14:paraId="26C5A9DC"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TARIJA A:</w:t>
            </w:r>
          </w:p>
          <w:p w14:paraId="08122C20" w14:textId="77777777" w:rsidR="00183BC0" w:rsidRPr="00183BC0" w:rsidRDefault="00183BC0" w:rsidP="00183BC0">
            <w:pPr>
              <w:rPr>
                <w:rFonts w:ascii="Calibri" w:hAnsi="Calibri"/>
                <w:b/>
                <w:bCs/>
                <w:color w:val="000000"/>
                <w:sz w:val="22"/>
                <w:szCs w:val="22"/>
                <w:lang w:val="es-BO" w:eastAsia="es-BO"/>
              </w:rPr>
            </w:pPr>
          </w:p>
        </w:tc>
      </w:tr>
      <w:tr w:rsidR="00183BC0" w:rsidRPr="00183BC0" w14:paraId="2370827D" w14:textId="77777777" w:rsidTr="00FA460D">
        <w:trPr>
          <w:trHeight w:val="315"/>
        </w:trPr>
        <w:tc>
          <w:tcPr>
            <w:tcW w:w="1509" w:type="pct"/>
            <w:gridSpan w:val="2"/>
            <w:tcBorders>
              <w:top w:val="nil"/>
              <w:left w:val="nil"/>
              <w:bottom w:val="nil"/>
              <w:right w:val="nil"/>
            </w:tcBorders>
            <w:shd w:val="clear" w:color="auto" w:fill="auto"/>
            <w:noWrap/>
            <w:vAlign w:val="bottom"/>
            <w:hideMark/>
          </w:tcPr>
          <w:p w14:paraId="1DFDC682"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435" w:type="pct"/>
            <w:tcBorders>
              <w:top w:val="nil"/>
              <w:left w:val="nil"/>
              <w:bottom w:val="nil"/>
              <w:right w:val="nil"/>
            </w:tcBorders>
            <w:shd w:val="clear" w:color="000000" w:fill="FFFFFF"/>
            <w:noWrap/>
            <w:vAlign w:val="bottom"/>
            <w:hideMark/>
          </w:tcPr>
          <w:p w14:paraId="2BB5289E"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34" w:type="pct"/>
            <w:tcBorders>
              <w:top w:val="nil"/>
              <w:left w:val="nil"/>
              <w:bottom w:val="nil"/>
              <w:right w:val="nil"/>
            </w:tcBorders>
            <w:shd w:val="clear" w:color="000000" w:fill="FFFFFF"/>
            <w:noWrap/>
            <w:vAlign w:val="bottom"/>
            <w:hideMark/>
          </w:tcPr>
          <w:p w14:paraId="5FE4027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0" w:type="pct"/>
            <w:tcBorders>
              <w:top w:val="nil"/>
              <w:left w:val="nil"/>
              <w:bottom w:val="nil"/>
              <w:right w:val="nil"/>
            </w:tcBorders>
            <w:shd w:val="clear" w:color="000000" w:fill="FFFFFF"/>
            <w:noWrap/>
            <w:vAlign w:val="bottom"/>
            <w:hideMark/>
          </w:tcPr>
          <w:p w14:paraId="4940BED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29" w:type="pct"/>
            <w:tcBorders>
              <w:top w:val="nil"/>
              <w:left w:val="nil"/>
              <w:bottom w:val="nil"/>
              <w:right w:val="nil"/>
            </w:tcBorders>
            <w:shd w:val="clear" w:color="auto" w:fill="auto"/>
            <w:noWrap/>
            <w:vAlign w:val="bottom"/>
            <w:hideMark/>
          </w:tcPr>
          <w:p w14:paraId="53E53B5B" w14:textId="77777777" w:rsidR="00183BC0" w:rsidRPr="00183BC0" w:rsidRDefault="00183BC0" w:rsidP="00183BC0">
            <w:pPr>
              <w:rPr>
                <w:rFonts w:ascii="Calibri" w:hAnsi="Calibri"/>
                <w:b/>
                <w:bCs/>
                <w:color w:val="FFFFFF"/>
                <w:sz w:val="22"/>
                <w:szCs w:val="22"/>
                <w:lang w:val="es-BO" w:eastAsia="es-BO"/>
              </w:rPr>
            </w:pPr>
          </w:p>
        </w:tc>
        <w:tc>
          <w:tcPr>
            <w:tcW w:w="491" w:type="pct"/>
            <w:tcBorders>
              <w:top w:val="nil"/>
              <w:left w:val="nil"/>
              <w:bottom w:val="nil"/>
              <w:right w:val="nil"/>
            </w:tcBorders>
            <w:shd w:val="clear" w:color="000000" w:fill="FFFFFF"/>
            <w:noWrap/>
            <w:vAlign w:val="bottom"/>
            <w:hideMark/>
          </w:tcPr>
          <w:p w14:paraId="1C22ED5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1" w:type="pct"/>
            <w:tcBorders>
              <w:top w:val="nil"/>
              <w:left w:val="nil"/>
              <w:bottom w:val="nil"/>
              <w:right w:val="nil"/>
            </w:tcBorders>
            <w:shd w:val="clear" w:color="000000" w:fill="FFFFFF"/>
            <w:noWrap/>
            <w:vAlign w:val="bottom"/>
            <w:hideMark/>
          </w:tcPr>
          <w:p w14:paraId="02F745C6"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1" w:type="pct"/>
            <w:tcBorders>
              <w:top w:val="nil"/>
              <w:left w:val="nil"/>
              <w:bottom w:val="nil"/>
              <w:right w:val="nil"/>
            </w:tcBorders>
            <w:shd w:val="clear" w:color="000000" w:fill="FFFFFF"/>
            <w:noWrap/>
            <w:vAlign w:val="bottom"/>
            <w:hideMark/>
          </w:tcPr>
          <w:p w14:paraId="633C6E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30" w:type="pct"/>
            <w:tcBorders>
              <w:top w:val="nil"/>
              <w:left w:val="nil"/>
              <w:bottom w:val="nil"/>
              <w:right w:val="nil"/>
            </w:tcBorders>
            <w:shd w:val="clear" w:color="auto" w:fill="auto"/>
            <w:noWrap/>
            <w:vAlign w:val="bottom"/>
            <w:hideMark/>
          </w:tcPr>
          <w:p w14:paraId="20637AF3" w14:textId="77777777" w:rsidR="00183BC0" w:rsidRPr="00183BC0" w:rsidRDefault="00183BC0" w:rsidP="00183BC0">
            <w:pPr>
              <w:rPr>
                <w:rFonts w:ascii="Calibri" w:hAnsi="Calibri"/>
                <w:b/>
                <w:bCs/>
                <w:color w:val="000000"/>
                <w:sz w:val="22"/>
                <w:szCs w:val="22"/>
                <w:lang w:val="es-BO" w:eastAsia="es-BO"/>
              </w:rPr>
            </w:pPr>
          </w:p>
        </w:tc>
      </w:tr>
      <w:tr w:rsidR="00183BC0" w:rsidRPr="00183BC0" w14:paraId="49E5C272" w14:textId="77777777" w:rsidTr="00FA460D">
        <w:trPr>
          <w:trHeight w:val="330"/>
        </w:trPr>
        <w:tc>
          <w:tcPr>
            <w:tcW w:w="189" w:type="pct"/>
            <w:tcBorders>
              <w:top w:val="nil"/>
              <w:left w:val="nil"/>
              <w:bottom w:val="nil"/>
              <w:right w:val="nil"/>
            </w:tcBorders>
            <w:shd w:val="clear" w:color="auto" w:fill="auto"/>
            <w:noWrap/>
            <w:vAlign w:val="bottom"/>
            <w:hideMark/>
          </w:tcPr>
          <w:p w14:paraId="2E4AB074" w14:textId="77777777" w:rsidR="00183BC0" w:rsidRPr="00183BC0" w:rsidRDefault="00183BC0" w:rsidP="00183BC0">
            <w:pPr>
              <w:rPr>
                <w:rFonts w:ascii="Calibri" w:hAnsi="Calibri"/>
                <w:color w:val="000000"/>
                <w:sz w:val="22"/>
                <w:szCs w:val="22"/>
                <w:lang w:val="es-BO" w:eastAsia="es-BO"/>
              </w:rPr>
            </w:pPr>
          </w:p>
        </w:tc>
        <w:tc>
          <w:tcPr>
            <w:tcW w:w="1320" w:type="pct"/>
            <w:tcBorders>
              <w:top w:val="nil"/>
              <w:left w:val="nil"/>
              <w:bottom w:val="nil"/>
              <w:right w:val="nil"/>
            </w:tcBorders>
            <w:shd w:val="clear" w:color="auto" w:fill="auto"/>
            <w:noWrap/>
            <w:vAlign w:val="bottom"/>
            <w:hideMark/>
          </w:tcPr>
          <w:p w14:paraId="02603114" w14:textId="77777777" w:rsidR="00183BC0" w:rsidRPr="00183BC0" w:rsidRDefault="00183BC0" w:rsidP="00183BC0">
            <w:pPr>
              <w:rPr>
                <w:rFonts w:ascii="Calibri" w:hAnsi="Calibri"/>
                <w:color w:val="000000"/>
                <w:sz w:val="22"/>
                <w:szCs w:val="22"/>
                <w:lang w:val="es-BO" w:eastAsia="es-BO"/>
              </w:rPr>
            </w:pPr>
          </w:p>
        </w:tc>
        <w:tc>
          <w:tcPr>
            <w:tcW w:w="1159" w:type="pct"/>
            <w:gridSpan w:val="3"/>
            <w:tcBorders>
              <w:top w:val="single" w:sz="8" w:space="0" w:color="auto"/>
              <w:left w:val="nil"/>
              <w:bottom w:val="single" w:sz="8" w:space="0" w:color="auto"/>
              <w:right w:val="single" w:sz="8" w:space="0" w:color="000000"/>
            </w:tcBorders>
            <w:shd w:val="clear" w:color="000000" w:fill="FCD5B4"/>
            <w:vAlign w:val="center"/>
            <w:hideMark/>
          </w:tcPr>
          <w:p w14:paraId="3F478510"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429" w:type="pct"/>
            <w:tcBorders>
              <w:top w:val="nil"/>
              <w:left w:val="nil"/>
              <w:bottom w:val="nil"/>
              <w:right w:val="nil"/>
            </w:tcBorders>
            <w:shd w:val="clear" w:color="000000" w:fill="FFFFFF"/>
            <w:noWrap/>
            <w:vAlign w:val="bottom"/>
            <w:hideMark/>
          </w:tcPr>
          <w:p w14:paraId="35C88484"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474" w:type="pct"/>
            <w:gridSpan w:val="3"/>
            <w:tcBorders>
              <w:top w:val="single" w:sz="8" w:space="0" w:color="auto"/>
              <w:left w:val="nil"/>
              <w:bottom w:val="single" w:sz="8" w:space="0" w:color="auto"/>
              <w:right w:val="single" w:sz="8" w:space="0" w:color="000000"/>
            </w:tcBorders>
            <w:shd w:val="clear" w:color="000000" w:fill="FCD5B4"/>
            <w:vAlign w:val="center"/>
            <w:hideMark/>
          </w:tcPr>
          <w:p w14:paraId="6890944B"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430" w:type="pct"/>
            <w:tcBorders>
              <w:top w:val="nil"/>
              <w:left w:val="nil"/>
              <w:bottom w:val="nil"/>
              <w:right w:val="nil"/>
            </w:tcBorders>
            <w:shd w:val="clear" w:color="auto" w:fill="auto"/>
            <w:noWrap/>
            <w:vAlign w:val="bottom"/>
            <w:hideMark/>
          </w:tcPr>
          <w:p w14:paraId="0D95E102" w14:textId="77777777" w:rsidR="00183BC0" w:rsidRPr="00183BC0" w:rsidRDefault="00183BC0" w:rsidP="00183BC0">
            <w:pPr>
              <w:rPr>
                <w:rFonts w:ascii="Calibri" w:hAnsi="Calibri"/>
                <w:color w:val="000000"/>
                <w:sz w:val="22"/>
                <w:szCs w:val="22"/>
                <w:lang w:val="es-BO" w:eastAsia="es-BO"/>
              </w:rPr>
            </w:pPr>
          </w:p>
        </w:tc>
      </w:tr>
      <w:tr w:rsidR="00183BC0" w:rsidRPr="00183BC0" w14:paraId="1042E43A" w14:textId="77777777" w:rsidTr="00FA460D">
        <w:trPr>
          <w:trHeight w:val="12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17C83"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320" w:type="pct"/>
            <w:tcBorders>
              <w:top w:val="single" w:sz="4" w:space="0" w:color="auto"/>
              <w:left w:val="nil"/>
              <w:bottom w:val="single" w:sz="4" w:space="0" w:color="auto"/>
              <w:right w:val="single" w:sz="4" w:space="0" w:color="auto"/>
            </w:tcBorders>
            <w:shd w:val="clear" w:color="auto" w:fill="auto"/>
            <w:noWrap/>
            <w:vAlign w:val="center"/>
            <w:hideMark/>
          </w:tcPr>
          <w:p w14:paraId="4CF2730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Tarija y viceversa</w:t>
            </w:r>
          </w:p>
        </w:tc>
        <w:tc>
          <w:tcPr>
            <w:tcW w:w="435" w:type="pct"/>
            <w:tcBorders>
              <w:top w:val="single" w:sz="4" w:space="0" w:color="auto"/>
              <w:left w:val="nil"/>
              <w:bottom w:val="single" w:sz="4" w:space="0" w:color="auto"/>
              <w:right w:val="single" w:sz="4" w:space="0" w:color="auto"/>
            </w:tcBorders>
            <w:shd w:val="clear" w:color="000000" w:fill="FCD5B4"/>
            <w:vAlign w:val="center"/>
            <w:hideMark/>
          </w:tcPr>
          <w:p w14:paraId="0C347BD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234" w:type="pct"/>
            <w:tcBorders>
              <w:top w:val="single" w:sz="4" w:space="0" w:color="auto"/>
              <w:left w:val="nil"/>
              <w:bottom w:val="single" w:sz="4" w:space="0" w:color="auto"/>
              <w:right w:val="single" w:sz="4" w:space="0" w:color="auto"/>
            </w:tcBorders>
            <w:shd w:val="clear" w:color="000000" w:fill="FCD5B4"/>
            <w:vAlign w:val="center"/>
            <w:hideMark/>
          </w:tcPr>
          <w:p w14:paraId="547E95F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490" w:type="pct"/>
            <w:tcBorders>
              <w:top w:val="single" w:sz="4" w:space="0" w:color="auto"/>
              <w:left w:val="nil"/>
              <w:bottom w:val="single" w:sz="4" w:space="0" w:color="auto"/>
              <w:right w:val="single" w:sz="4" w:space="0" w:color="auto"/>
            </w:tcBorders>
            <w:shd w:val="clear" w:color="000000" w:fill="FCD5B4"/>
            <w:vAlign w:val="center"/>
            <w:hideMark/>
          </w:tcPr>
          <w:p w14:paraId="174C999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429" w:type="pct"/>
            <w:tcBorders>
              <w:top w:val="single" w:sz="4" w:space="0" w:color="auto"/>
              <w:left w:val="nil"/>
              <w:bottom w:val="single" w:sz="4" w:space="0" w:color="auto"/>
              <w:right w:val="single" w:sz="4" w:space="0" w:color="auto"/>
            </w:tcBorders>
            <w:shd w:val="clear" w:color="000000" w:fill="FFFFFF"/>
            <w:vAlign w:val="center"/>
            <w:hideMark/>
          </w:tcPr>
          <w:p w14:paraId="70AD4D22"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w:t>
            </w:r>
            <w:proofErr w:type="spellStart"/>
            <w:r w:rsidRPr="00183BC0">
              <w:rPr>
                <w:rFonts w:ascii="Calibri" w:hAnsi="Calibri"/>
                <w:b/>
                <w:bCs/>
                <w:color w:val="000000"/>
                <w:sz w:val="22"/>
                <w:szCs w:val="22"/>
                <w:lang w:val="es-BO" w:eastAsia="es-BO"/>
              </w:rPr>
              <w:t>dias</w:t>
            </w:r>
            <w:proofErr w:type="spellEnd"/>
            <w:r w:rsidRPr="00183BC0">
              <w:rPr>
                <w:rFonts w:ascii="Calibri" w:hAnsi="Calibri"/>
                <w:b/>
                <w:bCs/>
                <w:color w:val="000000"/>
                <w:sz w:val="22"/>
                <w:szCs w:val="22"/>
                <w:lang w:val="es-BO" w:eastAsia="es-BO"/>
              </w:rPr>
              <w:t>)</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4375074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7BA5781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15FE4017"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430" w:type="pct"/>
            <w:tcBorders>
              <w:top w:val="single" w:sz="4" w:space="0" w:color="auto"/>
              <w:left w:val="nil"/>
              <w:bottom w:val="single" w:sz="4" w:space="0" w:color="auto"/>
              <w:right w:val="single" w:sz="4" w:space="0" w:color="auto"/>
            </w:tcBorders>
            <w:shd w:val="clear" w:color="000000" w:fill="FFFFFF"/>
            <w:vAlign w:val="center"/>
            <w:hideMark/>
          </w:tcPr>
          <w:p w14:paraId="55ED6B86"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 Express</w:t>
            </w:r>
          </w:p>
        </w:tc>
      </w:tr>
      <w:tr w:rsidR="00183BC0" w:rsidRPr="00183BC0" w14:paraId="739065E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13A31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320" w:type="pct"/>
            <w:tcBorders>
              <w:top w:val="nil"/>
              <w:left w:val="nil"/>
              <w:bottom w:val="single" w:sz="4" w:space="0" w:color="auto"/>
              <w:right w:val="single" w:sz="4" w:space="0" w:color="auto"/>
            </w:tcBorders>
            <w:shd w:val="clear" w:color="auto" w:fill="auto"/>
            <w:noWrap/>
            <w:vAlign w:val="bottom"/>
            <w:hideMark/>
          </w:tcPr>
          <w:p w14:paraId="6095702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w:t>
            </w:r>
          </w:p>
        </w:tc>
        <w:tc>
          <w:tcPr>
            <w:tcW w:w="435" w:type="pct"/>
            <w:tcBorders>
              <w:top w:val="nil"/>
              <w:left w:val="nil"/>
              <w:bottom w:val="single" w:sz="4" w:space="0" w:color="auto"/>
              <w:right w:val="single" w:sz="4" w:space="0" w:color="auto"/>
            </w:tcBorders>
            <w:shd w:val="clear" w:color="000000" w:fill="FCD5B4"/>
            <w:noWrap/>
            <w:vAlign w:val="bottom"/>
            <w:hideMark/>
          </w:tcPr>
          <w:p w14:paraId="5FFD14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B0D84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09115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8FD99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3E4C0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9A739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F648A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F2398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7AB6D39"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5A264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320" w:type="pct"/>
            <w:tcBorders>
              <w:top w:val="nil"/>
              <w:left w:val="nil"/>
              <w:bottom w:val="single" w:sz="4" w:space="0" w:color="auto"/>
              <w:right w:val="single" w:sz="4" w:space="0" w:color="auto"/>
            </w:tcBorders>
            <w:shd w:val="clear" w:color="auto" w:fill="auto"/>
            <w:noWrap/>
            <w:vAlign w:val="bottom"/>
            <w:hideMark/>
          </w:tcPr>
          <w:p w14:paraId="41F285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JUNACAS</w:t>
            </w:r>
          </w:p>
        </w:tc>
        <w:tc>
          <w:tcPr>
            <w:tcW w:w="435" w:type="pct"/>
            <w:tcBorders>
              <w:top w:val="nil"/>
              <w:left w:val="nil"/>
              <w:bottom w:val="single" w:sz="4" w:space="0" w:color="auto"/>
              <w:right w:val="single" w:sz="4" w:space="0" w:color="auto"/>
            </w:tcBorders>
            <w:shd w:val="clear" w:color="000000" w:fill="FCD5B4"/>
            <w:noWrap/>
            <w:vAlign w:val="bottom"/>
            <w:hideMark/>
          </w:tcPr>
          <w:p w14:paraId="0FEFE8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1A562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0C79D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44DF09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B7C6C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F5B9E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8DB93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ABE0A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E80683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68A2B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320" w:type="pct"/>
            <w:tcBorders>
              <w:top w:val="nil"/>
              <w:left w:val="nil"/>
              <w:bottom w:val="single" w:sz="4" w:space="0" w:color="auto"/>
              <w:right w:val="single" w:sz="4" w:space="0" w:color="auto"/>
            </w:tcBorders>
            <w:shd w:val="clear" w:color="auto" w:fill="auto"/>
            <w:noWrap/>
            <w:vAlign w:val="bottom"/>
            <w:hideMark/>
          </w:tcPr>
          <w:p w14:paraId="7DB8862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CAMARGO (SUCRE)</w:t>
            </w:r>
          </w:p>
        </w:tc>
        <w:tc>
          <w:tcPr>
            <w:tcW w:w="435" w:type="pct"/>
            <w:tcBorders>
              <w:top w:val="nil"/>
              <w:left w:val="nil"/>
              <w:bottom w:val="single" w:sz="4" w:space="0" w:color="auto"/>
              <w:right w:val="single" w:sz="4" w:space="0" w:color="auto"/>
            </w:tcBorders>
            <w:shd w:val="clear" w:color="000000" w:fill="FCD5B4"/>
            <w:noWrap/>
            <w:vAlign w:val="bottom"/>
            <w:hideMark/>
          </w:tcPr>
          <w:p w14:paraId="2AFF1E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83A0F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68366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EFBD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7D4950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093C8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08546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3FCA6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6B0659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F29D0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320" w:type="pct"/>
            <w:tcBorders>
              <w:top w:val="nil"/>
              <w:left w:val="nil"/>
              <w:bottom w:val="single" w:sz="4" w:space="0" w:color="auto"/>
              <w:right w:val="single" w:sz="4" w:space="0" w:color="auto"/>
            </w:tcBorders>
            <w:shd w:val="clear" w:color="auto" w:fill="auto"/>
            <w:noWrap/>
            <w:vAlign w:val="bottom"/>
            <w:hideMark/>
          </w:tcPr>
          <w:p w14:paraId="423960D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ENTRE RIOS</w:t>
            </w:r>
          </w:p>
        </w:tc>
        <w:tc>
          <w:tcPr>
            <w:tcW w:w="435" w:type="pct"/>
            <w:tcBorders>
              <w:top w:val="nil"/>
              <w:left w:val="nil"/>
              <w:bottom w:val="single" w:sz="4" w:space="0" w:color="auto"/>
              <w:right w:val="single" w:sz="4" w:space="0" w:color="auto"/>
            </w:tcBorders>
            <w:shd w:val="clear" w:color="000000" w:fill="FCD5B4"/>
            <w:noWrap/>
            <w:vAlign w:val="bottom"/>
            <w:hideMark/>
          </w:tcPr>
          <w:p w14:paraId="2E45CA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6702D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87EC2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11E9CE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51B3D4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AFC73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1F506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0187E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F83FD95"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68374E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320" w:type="pct"/>
            <w:tcBorders>
              <w:top w:val="nil"/>
              <w:left w:val="nil"/>
              <w:bottom w:val="single" w:sz="4" w:space="0" w:color="auto"/>
              <w:right w:val="single" w:sz="4" w:space="0" w:color="auto"/>
            </w:tcBorders>
            <w:shd w:val="clear" w:color="auto" w:fill="auto"/>
            <w:noWrap/>
            <w:vAlign w:val="bottom"/>
            <w:hideMark/>
          </w:tcPr>
          <w:p w14:paraId="2CD3A71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4EBEB4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52C63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2F276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AB510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0F5187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5C602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86052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2555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243508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5A3FE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320" w:type="pct"/>
            <w:tcBorders>
              <w:top w:val="nil"/>
              <w:left w:val="nil"/>
              <w:bottom w:val="single" w:sz="4" w:space="0" w:color="auto"/>
              <w:right w:val="single" w:sz="4" w:space="0" w:color="auto"/>
            </w:tcBorders>
            <w:shd w:val="clear" w:color="auto" w:fill="auto"/>
            <w:noWrap/>
            <w:vAlign w:val="bottom"/>
            <w:hideMark/>
          </w:tcPr>
          <w:p w14:paraId="1F57BBB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TIQUIPAYA (COCHABAMBA)</w:t>
            </w:r>
          </w:p>
        </w:tc>
        <w:tc>
          <w:tcPr>
            <w:tcW w:w="435" w:type="pct"/>
            <w:tcBorders>
              <w:top w:val="nil"/>
              <w:left w:val="nil"/>
              <w:bottom w:val="single" w:sz="4" w:space="0" w:color="auto"/>
              <w:right w:val="single" w:sz="4" w:space="0" w:color="auto"/>
            </w:tcBorders>
            <w:shd w:val="clear" w:color="000000" w:fill="FCD5B4"/>
            <w:noWrap/>
            <w:vAlign w:val="bottom"/>
            <w:hideMark/>
          </w:tcPr>
          <w:p w14:paraId="03C8D2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A3467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775B6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9F6D9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6E13CF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90AC4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D28D0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1E611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7CC4AFF"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B7464B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320" w:type="pct"/>
            <w:tcBorders>
              <w:top w:val="nil"/>
              <w:left w:val="nil"/>
              <w:bottom w:val="single" w:sz="4" w:space="0" w:color="auto"/>
              <w:right w:val="single" w:sz="4" w:space="0" w:color="auto"/>
            </w:tcBorders>
            <w:shd w:val="clear" w:color="auto" w:fill="auto"/>
            <w:noWrap/>
            <w:vAlign w:val="bottom"/>
            <w:hideMark/>
          </w:tcPr>
          <w:p w14:paraId="7B47AF7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w:t>
            </w:r>
          </w:p>
        </w:tc>
        <w:tc>
          <w:tcPr>
            <w:tcW w:w="435" w:type="pct"/>
            <w:tcBorders>
              <w:top w:val="nil"/>
              <w:left w:val="nil"/>
              <w:bottom w:val="single" w:sz="4" w:space="0" w:color="auto"/>
              <w:right w:val="single" w:sz="4" w:space="0" w:color="auto"/>
            </w:tcBorders>
            <w:shd w:val="clear" w:color="000000" w:fill="FCD5B4"/>
            <w:noWrap/>
            <w:vAlign w:val="bottom"/>
            <w:hideMark/>
          </w:tcPr>
          <w:p w14:paraId="082462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76EDEB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08073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AE4B3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2C1B5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C6B2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63B8F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5F44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05AB1F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365FA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320" w:type="pct"/>
            <w:tcBorders>
              <w:top w:val="nil"/>
              <w:left w:val="nil"/>
              <w:bottom w:val="single" w:sz="4" w:space="0" w:color="auto"/>
              <w:right w:val="single" w:sz="4" w:space="0" w:color="auto"/>
            </w:tcBorders>
            <w:shd w:val="clear" w:color="auto" w:fill="auto"/>
            <w:noWrap/>
            <w:vAlign w:val="bottom"/>
            <w:hideMark/>
          </w:tcPr>
          <w:p w14:paraId="6A3EF68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VILLAZON </w:t>
            </w:r>
          </w:p>
        </w:tc>
        <w:tc>
          <w:tcPr>
            <w:tcW w:w="435" w:type="pct"/>
            <w:tcBorders>
              <w:top w:val="nil"/>
              <w:left w:val="nil"/>
              <w:bottom w:val="single" w:sz="4" w:space="0" w:color="auto"/>
              <w:right w:val="single" w:sz="4" w:space="0" w:color="auto"/>
            </w:tcBorders>
            <w:shd w:val="clear" w:color="000000" w:fill="FCD5B4"/>
            <w:noWrap/>
            <w:vAlign w:val="bottom"/>
            <w:hideMark/>
          </w:tcPr>
          <w:p w14:paraId="0C8505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628DD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8B5D8A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3463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79AE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C7EF7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DE6A5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459B3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62CECD5"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26984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320" w:type="pct"/>
            <w:tcBorders>
              <w:top w:val="nil"/>
              <w:left w:val="nil"/>
              <w:bottom w:val="single" w:sz="4" w:space="0" w:color="auto"/>
              <w:right w:val="single" w:sz="4" w:space="0" w:color="auto"/>
            </w:tcBorders>
            <w:shd w:val="clear" w:color="auto" w:fill="auto"/>
            <w:noWrap/>
            <w:vAlign w:val="bottom"/>
            <w:hideMark/>
          </w:tcPr>
          <w:p w14:paraId="250293D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435" w:type="pct"/>
            <w:tcBorders>
              <w:top w:val="nil"/>
              <w:left w:val="nil"/>
              <w:bottom w:val="single" w:sz="4" w:space="0" w:color="auto"/>
              <w:right w:val="single" w:sz="4" w:space="0" w:color="auto"/>
            </w:tcBorders>
            <w:shd w:val="clear" w:color="000000" w:fill="FCD5B4"/>
            <w:noWrap/>
            <w:vAlign w:val="bottom"/>
            <w:hideMark/>
          </w:tcPr>
          <w:p w14:paraId="6EED7E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2810B5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4089F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CC3E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2B7A11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507BE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529E69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37FBA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4524F0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4869C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320" w:type="pct"/>
            <w:tcBorders>
              <w:top w:val="nil"/>
              <w:left w:val="nil"/>
              <w:bottom w:val="single" w:sz="4" w:space="0" w:color="auto"/>
              <w:right w:val="single" w:sz="4" w:space="0" w:color="auto"/>
            </w:tcBorders>
            <w:shd w:val="clear" w:color="auto" w:fill="auto"/>
            <w:noWrap/>
            <w:vAlign w:val="bottom"/>
            <w:hideMark/>
          </w:tcPr>
          <w:p w14:paraId="0B28A43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 REPETIDORA SAMA</w:t>
            </w:r>
          </w:p>
        </w:tc>
        <w:tc>
          <w:tcPr>
            <w:tcW w:w="435" w:type="pct"/>
            <w:tcBorders>
              <w:top w:val="nil"/>
              <w:left w:val="nil"/>
              <w:bottom w:val="single" w:sz="4" w:space="0" w:color="auto"/>
              <w:right w:val="single" w:sz="4" w:space="0" w:color="auto"/>
            </w:tcBorders>
            <w:shd w:val="clear" w:color="000000" w:fill="FCD5B4"/>
            <w:noWrap/>
            <w:vAlign w:val="bottom"/>
            <w:hideMark/>
          </w:tcPr>
          <w:p w14:paraId="313016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CD2EB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291E0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117151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4362DE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30395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7E3B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34BBD1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CEC820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4AEA5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320" w:type="pct"/>
            <w:tcBorders>
              <w:top w:val="nil"/>
              <w:left w:val="nil"/>
              <w:bottom w:val="single" w:sz="4" w:space="0" w:color="auto"/>
              <w:right w:val="single" w:sz="4" w:space="0" w:color="auto"/>
            </w:tcBorders>
            <w:shd w:val="clear" w:color="auto" w:fill="auto"/>
            <w:noWrap/>
            <w:vAlign w:val="bottom"/>
            <w:hideMark/>
          </w:tcPr>
          <w:p w14:paraId="3B0821B6"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Yunchara</w:t>
            </w:r>
            <w:proofErr w:type="spellEnd"/>
          </w:p>
        </w:tc>
        <w:tc>
          <w:tcPr>
            <w:tcW w:w="435" w:type="pct"/>
            <w:tcBorders>
              <w:top w:val="nil"/>
              <w:left w:val="nil"/>
              <w:bottom w:val="single" w:sz="4" w:space="0" w:color="auto"/>
              <w:right w:val="single" w:sz="4" w:space="0" w:color="auto"/>
            </w:tcBorders>
            <w:shd w:val="clear" w:color="000000" w:fill="FCD5B4"/>
            <w:noWrap/>
            <w:vAlign w:val="bottom"/>
            <w:hideMark/>
          </w:tcPr>
          <w:p w14:paraId="420219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5969A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DBBB9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5C37A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374CFB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F5467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408A4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AAB69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FBD5E3A"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84465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320" w:type="pct"/>
            <w:tcBorders>
              <w:top w:val="nil"/>
              <w:left w:val="nil"/>
              <w:bottom w:val="single" w:sz="4" w:space="0" w:color="auto"/>
              <w:right w:val="single" w:sz="4" w:space="0" w:color="auto"/>
            </w:tcBorders>
            <w:shd w:val="clear" w:color="auto" w:fill="auto"/>
            <w:noWrap/>
            <w:vAlign w:val="bottom"/>
            <w:hideMark/>
          </w:tcPr>
          <w:p w14:paraId="1308631D"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Caraparí</w:t>
            </w:r>
            <w:proofErr w:type="spellEnd"/>
          </w:p>
        </w:tc>
        <w:tc>
          <w:tcPr>
            <w:tcW w:w="435" w:type="pct"/>
            <w:tcBorders>
              <w:top w:val="nil"/>
              <w:left w:val="nil"/>
              <w:bottom w:val="single" w:sz="4" w:space="0" w:color="auto"/>
              <w:right w:val="single" w:sz="4" w:space="0" w:color="auto"/>
            </w:tcBorders>
            <w:shd w:val="clear" w:color="000000" w:fill="FCD5B4"/>
            <w:noWrap/>
            <w:vAlign w:val="bottom"/>
            <w:hideMark/>
          </w:tcPr>
          <w:p w14:paraId="43CF13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7A345E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62A5E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62857F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6879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A563A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91F25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B00FB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72C5374"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ED4B3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320" w:type="pct"/>
            <w:tcBorders>
              <w:top w:val="nil"/>
              <w:left w:val="nil"/>
              <w:bottom w:val="single" w:sz="4" w:space="0" w:color="auto"/>
              <w:right w:val="single" w:sz="4" w:space="0" w:color="auto"/>
            </w:tcBorders>
            <w:shd w:val="clear" w:color="auto" w:fill="auto"/>
            <w:noWrap/>
            <w:vAlign w:val="bottom"/>
            <w:hideMark/>
          </w:tcPr>
          <w:p w14:paraId="40E9E87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Puente</w:t>
            </w:r>
          </w:p>
        </w:tc>
        <w:tc>
          <w:tcPr>
            <w:tcW w:w="435" w:type="pct"/>
            <w:tcBorders>
              <w:top w:val="nil"/>
              <w:left w:val="nil"/>
              <w:bottom w:val="single" w:sz="4" w:space="0" w:color="auto"/>
              <w:right w:val="single" w:sz="4" w:space="0" w:color="auto"/>
            </w:tcBorders>
            <w:shd w:val="clear" w:color="000000" w:fill="FCD5B4"/>
            <w:noWrap/>
            <w:vAlign w:val="bottom"/>
            <w:hideMark/>
          </w:tcPr>
          <w:p w14:paraId="6886E1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9871E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F9FB8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D88AF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5FD123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550DB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9F68C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28804C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9F666D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A8A91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320" w:type="pct"/>
            <w:tcBorders>
              <w:top w:val="nil"/>
              <w:left w:val="nil"/>
              <w:bottom w:val="single" w:sz="4" w:space="0" w:color="auto"/>
              <w:right w:val="single" w:sz="4" w:space="0" w:color="auto"/>
            </w:tcBorders>
            <w:shd w:val="clear" w:color="auto" w:fill="auto"/>
            <w:noWrap/>
            <w:vAlign w:val="bottom"/>
            <w:hideMark/>
          </w:tcPr>
          <w:p w14:paraId="30FA38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Valle de la Concepción</w:t>
            </w:r>
          </w:p>
        </w:tc>
        <w:tc>
          <w:tcPr>
            <w:tcW w:w="435" w:type="pct"/>
            <w:tcBorders>
              <w:top w:val="nil"/>
              <w:left w:val="nil"/>
              <w:bottom w:val="single" w:sz="4" w:space="0" w:color="auto"/>
              <w:right w:val="single" w:sz="4" w:space="0" w:color="auto"/>
            </w:tcBorders>
            <w:shd w:val="clear" w:color="000000" w:fill="FCD5B4"/>
            <w:noWrap/>
            <w:vAlign w:val="bottom"/>
            <w:hideMark/>
          </w:tcPr>
          <w:p w14:paraId="0A5FE7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C31C9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3D1E6D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35B1C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69721CC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9C7906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7FAC4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A3E7A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79E4F6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5CD528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320" w:type="pct"/>
            <w:tcBorders>
              <w:top w:val="nil"/>
              <w:left w:val="nil"/>
              <w:bottom w:val="single" w:sz="4" w:space="0" w:color="auto"/>
              <w:right w:val="single" w:sz="4" w:space="0" w:color="auto"/>
            </w:tcBorders>
            <w:shd w:val="clear" w:color="auto" w:fill="auto"/>
            <w:noWrap/>
            <w:vAlign w:val="bottom"/>
            <w:hideMark/>
          </w:tcPr>
          <w:p w14:paraId="788BAF6A"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Iscayachi</w:t>
            </w:r>
            <w:proofErr w:type="spellEnd"/>
          </w:p>
        </w:tc>
        <w:tc>
          <w:tcPr>
            <w:tcW w:w="435" w:type="pct"/>
            <w:tcBorders>
              <w:top w:val="nil"/>
              <w:left w:val="nil"/>
              <w:bottom w:val="single" w:sz="4" w:space="0" w:color="auto"/>
              <w:right w:val="single" w:sz="4" w:space="0" w:color="auto"/>
            </w:tcBorders>
            <w:shd w:val="clear" w:color="000000" w:fill="FCD5B4"/>
            <w:noWrap/>
            <w:vAlign w:val="bottom"/>
            <w:hideMark/>
          </w:tcPr>
          <w:p w14:paraId="21D57F6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68468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709AB2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C522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1AC228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5AA2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C9B84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53EDC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09DAC86F"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F5802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r w:rsidRPr="00183BC0">
              <w:rPr>
                <w:rFonts w:ascii="Calibri" w:hAnsi="Calibri"/>
                <w:color w:val="000000"/>
                <w:sz w:val="22"/>
                <w:szCs w:val="22"/>
                <w:lang w:val="es-BO" w:eastAsia="es-BO"/>
              </w:rPr>
              <w:lastRenderedPageBreak/>
              <w:t>6</w:t>
            </w:r>
          </w:p>
        </w:tc>
        <w:tc>
          <w:tcPr>
            <w:tcW w:w="1320" w:type="pct"/>
            <w:tcBorders>
              <w:top w:val="nil"/>
              <w:left w:val="nil"/>
              <w:bottom w:val="single" w:sz="4" w:space="0" w:color="auto"/>
              <w:right w:val="single" w:sz="4" w:space="0" w:color="auto"/>
            </w:tcBorders>
            <w:shd w:val="clear" w:color="auto" w:fill="auto"/>
            <w:noWrap/>
            <w:vAlign w:val="bottom"/>
            <w:hideMark/>
          </w:tcPr>
          <w:p w14:paraId="5E57315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Padcaya</w:t>
            </w:r>
          </w:p>
        </w:tc>
        <w:tc>
          <w:tcPr>
            <w:tcW w:w="435" w:type="pct"/>
            <w:tcBorders>
              <w:top w:val="nil"/>
              <w:left w:val="nil"/>
              <w:bottom w:val="single" w:sz="4" w:space="0" w:color="auto"/>
              <w:right w:val="single" w:sz="4" w:space="0" w:color="auto"/>
            </w:tcBorders>
            <w:shd w:val="clear" w:color="000000" w:fill="FCD5B4"/>
            <w:noWrap/>
            <w:vAlign w:val="bottom"/>
            <w:hideMark/>
          </w:tcPr>
          <w:p w14:paraId="520C9F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955F4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18098E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3D7590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6231C71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AB086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1368C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34CBCF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DC31EB4"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947F9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17</w:t>
            </w:r>
          </w:p>
        </w:tc>
        <w:tc>
          <w:tcPr>
            <w:tcW w:w="1320" w:type="pct"/>
            <w:tcBorders>
              <w:top w:val="nil"/>
              <w:left w:val="nil"/>
              <w:bottom w:val="single" w:sz="4" w:space="0" w:color="auto"/>
              <w:right w:val="single" w:sz="4" w:space="0" w:color="auto"/>
            </w:tcBorders>
            <w:shd w:val="clear" w:color="auto" w:fill="auto"/>
            <w:noWrap/>
            <w:vAlign w:val="bottom"/>
            <w:hideMark/>
          </w:tcPr>
          <w:p w14:paraId="4933FAE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Palos Blancos</w:t>
            </w:r>
          </w:p>
        </w:tc>
        <w:tc>
          <w:tcPr>
            <w:tcW w:w="435" w:type="pct"/>
            <w:tcBorders>
              <w:top w:val="nil"/>
              <w:left w:val="nil"/>
              <w:bottom w:val="single" w:sz="4" w:space="0" w:color="auto"/>
              <w:right w:val="single" w:sz="4" w:space="0" w:color="auto"/>
            </w:tcBorders>
            <w:shd w:val="clear" w:color="000000" w:fill="FCD5B4"/>
            <w:noWrap/>
            <w:vAlign w:val="bottom"/>
            <w:hideMark/>
          </w:tcPr>
          <w:p w14:paraId="6A2D5A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8F18C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5A583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9C2C9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10B558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7FDBA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F57E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14020D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EE44F5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17D99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320" w:type="pct"/>
            <w:tcBorders>
              <w:top w:val="nil"/>
              <w:left w:val="nil"/>
              <w:bottom w:val="single" w:sz="4" w:space="0" w:color="auto"/>
              <w:right w:val="single" w:sz="4" w:space="0" w:color="auto"/>
            </w:tcBorders>
            <w:shd w:val="clear" w:color="auto" w:fill="auto"/>
            <w:noWrap/>
            <w:vAlign w:val="bottom"/>
            <w:hideMark/>
          </w:tcPr>
          <w:p w14:paraId="3A7DB48D" w14:textId="77777777" w:rsidR="00183BC0" w:rsidRPr="00183BC0" w:rsidRDefault="00183BC0" w:rsidP="00183BC0">
            <w:pPr>
              <w:rPr>
                <w:rFonts w:ascii="Calibri" w:hAnsi="Calibri"/>
                <w:color w:val="000000"/>
                <w:sz w:val="22"/>
                <w:szCs w:val="22"/>
                <w:lang w:val="es-BO" w:eastAsia="es-BO"/>
              </w:rPr>
            </w:pPr>
            <w:proofErr w:type="spellStart"/>
            <w:r w:rsidRPr="00183BC0">
              <w:rPr>
                <w:rFonts w:ascii="Calibri" w:hAnsi="Calibri"/>
                <w:color w:val="000000"/>
                <w:sz w:val="22"/>
                <w:szCs w:val="22"/>
                <w:lang w:val="es-BO" w:eastAsia="es-BO"/>
              </w:rPr>
              <w:t>Timboy</w:t>
            </w:r>
            <w:proofErr w:type="spellEnd"/>
          </w:p>
        </w:tc>
        <w:tc>
          <w:tcPr>
            <w:tcW w:w="435" w:type="pct"/>
            <w:tcBorders>
              <w:top w:val="nil"/>
              <w:left w:val="nil"/>
              <w:bottom w:val="single" w:sz="4" w:space="0" w:color="auto"/>
              <w:right w:val="single" w:sz="4" w:space="0" w:color="auto"/>
            </w:tcBorders>
            <w:shd w:val="clear" w:color="000000" w:fill="FCD5B4"/>
            <w:noWrap/>
            <w:vAlign w:val="bottom"/>
            <w:hideMark/>
          </w:tcPr>
          <w:p w14:paraId="038467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9790C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3DD16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3B5BD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7E210D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52233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C2321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AD16A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008476A"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7C49F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320" w:type="pct"/>
            <w:tcBorders>
              <w:top w:val="nil"/>
              <w:left w:val="nil"/>
              <w:bottom w:val="single" w:sz="4" w:space="0" w:color="auto"/>
              <w:right w:val="single" w:sz="4" w:space="0" w:color="auto"/>
            </w:tcBorders>
            <w:shd w:val="clear" w:color="auto" w:fill="auto"/>
            <w:noWrap/>
            <w:vAlign w:val="bottom"/>
            <w:hideMark/>
          </w:tcPr>
          <w:p w14:paraId="0D2835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UYUNI</w:t>
            </w:r>
          </w:p>
        </w:tc>
        <w:tc>
          <w:tcPr>
            <w:tcW w:w="435" w:type="pct"/>
            <w:tcBorders>
              <w:top w:val="nil"/>
              <w:left w:val="nil"/>
              <w:bottom w:val="single" w:sz="4" w:space="0" w:color="auto"/>
              <w:right w:val="single" w:sz="4" w:space="0" w:color="auto"/>
            </w:tcBorders>
            <w:shd w:val="clear" w:color="000000" w:fill="FCD5B4"/>
            <w:noWrap/>
            <w:vAlign w:val="bottom"/>
            <w:hideMark/>
          </w:tcPr>
          <w:p w14:paraId="5A96E3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99524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9A0CB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48A894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064B2C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CE66E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F282FA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3B91F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2E7555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48A877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320" w:type="pct"/>
            <w:tcBorders>
              <w:top w:val="nil"/>
              <w:left w:val="nil"/>
              <w:bottom w:val="single" w:sz="4" w:space="0" w:color="auto"/>
              <w:right w:val="single" w:sz="4" w:space="0" w:color="auto"/>
            </w:tcBorders>
            <w:shd w:val="clear" w:color="auto" w:fill="auto"/>
            <w:noWrap/>
            <w:vAlign w:val="bottom"/>
            <w:hideMark/>
          </w:tcPr>
          <w:p w14:paraId="01ED6F1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w:t>
            </w:r>
          </w:p>
        </w:tc>
        <w:tc>
          <w:tcPr>
            <w:tcW w:w="435" w:type="pct"/>
            <w:tcBorders>
              <w:top w:val="nil"/>
              <w:left w:val="nil"/>
              <w:bottom w:val="single" w:sz="4" w:space="0" w:color="auto"/>
              <w:right w:val="single" w:sz="4" w:space="0" w:color="auto"/>
            </w:tcBorders>
            <w:shd w:val="clear" w:color="000000" w:fill="FCD5B4"/>
            <w:noWrap/>
            <w:vAlign w:val="bottom"/>
            <w:hideMark/>
          </w:tcPr>
          <w:p w14:paraId="0CCAC4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9E06C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1A925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10803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491" w:type="pct"/>
            <w:tcBorders>
              <w:top w:val="nil"/>
              <w:left w:val="nil"/>
              <w:bottom w:val="single" w:sz="4" w:space="0" w:color="auto"/>
              <w:right w:val="single" w:sz="4" w:space="0" w:color="auto"/>
            </w:tcBorders>
            <w:shd w:val="clear" w:color="000000" w:fill="FCD5B4"/>
            <w:noWrap/>
            <w:vAlign w:val="bottom"/>
            <w:hideMark/>
          </w:tcPr>
          <w:p w14:paraId="4B8DC9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97E66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13EBE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F2113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r>
      <w:tr w:rsidR="00183BC0" w:rsidRPr="00183BC0" w14:paraId="02F8ACDC"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6FC0E2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320" w:type="pct"/>
            <w:tcBorders>
              <w:top w:val="nil"/>
              <w:left w:val="nil"/>
              <w:bottom w:val="single" w:sz="4" w:space="0" w:color="auto"/>
              <w:right w:val="single" w:sz="4" w:space="0" w:color="auto"/>
            </w:tcBorders>
            <w:shd w:val="clear" w:color="auto" w:fill="auto"/>
            <w:noWrap/>
            <w:vAlign w:val="bottom"/>
            <w:hideMark/>
          </w:tcPr>
          <w:p w14:paraId="55B121A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435" w:type="pct"/>
            <w:tcBorders>
              <w:top w:val="nil"/>
              <w:left w:val="nil"/>
              <w:bottom w:val="single" w:sz="4" w:space="0" w:color="auto"/>
              <w:right w:val="single" w:sz="4" w:space="0" w:color="auto"/>
            </w:tcBorders>
            <w:shd w:val="clear" w:color="000000" w:fill="FCD5B4"/>
            <w:noWrap/>
            <w:vAlign w:val="bottom"/>
            <w:hideMark/>
          </w:tcPr>
          <w:p w14:paraId="0764C6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028BD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75EFB3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7B9E1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010CB3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F550A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C8C1A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5F429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F28A51B"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90C2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320" w:type="pct"/>
            <w:tcBorders>
              <w:top w:val="nil"/>
              <w:left w:val="nil"/>
              <w:bottom w:val="single" w:sz="4" w:space="0" w:color="auto"/>
              <w:right w:val="single" w:sz="4" w:space="0" w:color="auto"/>
            </w:tcBorders>
            <w:shd w:val="clear" w:color="auto" w:fill="auto"/>
            <w:noWrap/>
            <w:vAlign w:val="bottom"/>
            <w:hideMark/>
          </w:tcPr>
          <w:p w14:paraId="0216C85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YUCUMO</w:t>
            </w:r>
          </w:p>
        </w:tc>
        <w:tc>
          <w:tcPr>
            <w:tcW w:w="435" w:type="pct"/>
            <w:tcBorders>
              <w:top w:val="nil"/>
              <w:left w:val="nil"/>
              <w:bottom w:val="single" w:sz="4" w:space="0" w:color="auto"/>
              <w:right w:val="single" w:sz="4" w:space="0" w:color="auto"/>
            </w:tcBorders>
            <w:shd w:val="clear" w:color="000000" w:fill="FCD5B4"/>
            <w:noWrap/>
            <w:vAlign w:val="bottom"/>
            <w:hideMark/>
          </w:tcPr>
          <w:p w14:paraId="3F0F9B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4BFE4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0BAC30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7D8C2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51B800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B04CA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1E93D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BDD2D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6A295B6"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552C9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320" w:type="pct"/>
            <w:tcBorders>
              <w:top w:val="nil"/>
              <w:left w:val="nil"/>
              <w:bottom w:val="single" w:sz="4" w:space="0" w:color="auto"/>
              <w:right w:val="single" w:sz="4" w:space="0" w:color="auto"/>
            </w:tcBorders>
            <w:shd w:val="clear" w:color="auto" w:fill="auto"/>
            <w:noWrap/>
            <w:vAlign w:val="bottom"/>
            <w:hideMark/>
          </w:tcPr>
          <w:p w14:paraId="240786B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IGNACIO DE MOXOS</w:t>
            </w:r>
          </w:p>
        </w:tc>
        <w:tc>
          <w:tcPr>
            <w:tcW w:w="435" w:type="pct"/>
            <w:tcBorders>
              <w:top w:val="nil"/>
              <w:left w:val="nil"/>
              <w:bottom w:val="single" w:sz="4" w:space="0" w:color="auto"/>
              <w:right w:val="single" w:sz="4" w:space="0" w:color="auto"/>
            </w:tcBorders>
            <w:shd w:val="clear" w:color="000000" w:fill="FCD5B4"/>
            <w:noWrap/>
            <w:vAlign w:val="bottom"/>
            <w:hideMark/>
          </w:tcPr>
          <w:p w14:paraId="4FC8D6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6D7F9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67E45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353495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D4AC3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83220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617D6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B8920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8527BB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6564D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320" w:type="pct"/>
            <w:tcBorders>
              <w:top w:val="nil"/>
              <w:left w:val="nil"/>
              <w:bottom w:val="single" w:sz="4" w:space="0" w:color="auto"/>
              <w:right w:val="single" w:sz="4" w:space="0" w:color="auto"/>
            </w:tcBorders>
            <w:shd w:val="clear" w:color="auto" w:fill="auto"/>
            <w:noWrap/>
            <w:vAlign w:val="bottom"/>
            <w:hideMark/>
          </w:tcPr>
          <w:p w14:paraId="37E3F33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 A BERMEJO</w:t>
            </w:r>
          </w:p>
        </w:tc>
        <w:tc>
          <w:tcPr>
            <w:tcW w:w="435" w:type="pct"/>
            <w:tcBorders>
              <w:top w:val="nil"/>
              <w:left w:val="nil"/>
              <w:bottom w:val="single" w:sz="4" w:space="0" w:color="auto"/>
              <w:right w:val="single" w:sz="4" w:space="0" w:color="auto"/>
            </w:tcBorders>
            <w:shd w:val="clear" w:color="000000" w:fill="FCD5B4"/>
            <w:noWrap/>
            <w:vAlign w:val="bottom"/>
            <w:hideMark/>
          </w:tcPr>
          <w:p w14:paraId="3EF618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206EA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E4D90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60BF66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29C420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42BB6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F355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11F49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80F226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F606C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320" w:type="pct"/>
            <w:tcBorders>
              <w:top w:val="nil"/>
              <w:left w:val="nil"/>
              <w:bottom w:val="single" w:sz="4" w:space="0" w:color="auto"/>
              <w:right w:val="single" w:sz="4" w:space="0" w:color="auto"/>
            </w:tcBorders>
            <w:shd w:val="clear" w:color="auto" w:fill="auto"/>
            <w:noWrap/>
            <w:vAlign w:val="bottom"/>
            <w:hideMark/>
          </w:tcPr>
          <w:p w14:paraId="7132287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 A 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2C47D1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A4854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3D13C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D0051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0049C3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8D8DA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24207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A382C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2DC055C"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7A8B5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320" w:type="pct"/>
            <w:tcBorders>
              <w:top w:val="nil"/>
              <w:left w:val="nil"/>
              <w:bottom w:val="single" w:sz="4" w:space="0" w:color="auto"/>
              <w:right w:val="single" w:sz="4" w:space="0" w:color="auto"/>
            </w:tcBorders>
            <w:shd w:val="clear" w:color="auto" w:fill="auto"/>
            <w:noWrap/>
            <w:vAlign w:val="bottom"/>
            <w:hideMark/>
          </w:tcPr>
          <w:p w14:paraId="5E3C13D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 A 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41D1B5F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253E61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523E2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CBA13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7979CE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0EF7E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EDBED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63E66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7A816F"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DC681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320" w:type="pct"/>
            <w:tcBorders>
              <w:top w:val="nil"/>
              <w:left w:val="nil"/>
              <w:bottom w:val="single" w:sz="4" w:space="0" w:color="auto"/>
              <w:right w:val="single" w:sz="4" w:space="0" w:color="auto"/>
            </w:tcBorders>
            <w:shd w:val="clear" w:color="auto" w:fill="auto"/>
            <w:noWrap/>
            <w:vAlign w:val="bottom"/>
            <w:hideMark/>
          </w:tcPr>
          <w:p w14:paraId="136F489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5" w:type="pct"/>
            <w:tcBorders>
              <w:top w:val="nil"/>
              <w:left w:val="nil"/>
              <w:bottom w:val="single" w:sz="4" w:space="0" w:color="auto"/>
              <w:right w:val="single" w:sz="4" w:space="0" w:color="auto"/>
            </w:tcBorders>
            <w:shd w:val="clear" w:color="000000" w:fill="FCD5B4"/>
            <w:noWrap/>
            <w:vAlign w:val="bottom"/>
            <w:hideMark/>
          </w:tcPr>
          <w:p w14:paraId="2F412AB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720F8D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9B874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144E191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325AE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7ADA6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BEBE3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339573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FCBF3D5" w14:textId="77777777" w:rsidTr="00FA460D">
        <w:trPr>
          <w:trHeight w:val="300"/>
        </w:trPr>
        <w:tc>
          <w:tcPr>
            <w:tcW w:w="189" w:type="pct"/>
            <w:tcBorders>
              <w:top w:val="nil"/>
              <w:left w:val="nil"/>
              <w:bottom w:val="nil"/>
              <w:right w:val="nil"/>
            </w:tcBorders>
            <w:shd w:val="clear" w:color="auto" w:fill="auto"/>
            <w:noWrap/>
            <w:vAlign w:val="bottom"/>
            <w:hideMark/>
          </w:tcPr>
          <w:p w14:paraId="01C42877" w14:textId="77777777" w:rsidR="00183BC0" w:rsidRPr="00183BC0" w:rsidRDefault="00183BC0" w:rsidP="00183BC0">
            <w:pPr>
              <w:rPr>
                <w:rFonts w:ascii="Calibri" w:hAnsi="Calibri"/>
                <w:color w:val="000000"/>
                <w:sz w:val="22"/>
                <w:szCs w:val="22"/>
                <w:lang w:val="es-BO" w:eastAsia="es-BO"/>
              </w:rPr>
            </w:pPr>
          </w:p>
        </w:tc>
        <w:tc>
          <w:tcPr>
            <w:tcW w:w="1320" w:type="pct"/>
            <w:tcBorders>
              <w:top w:val="nil"/>
              <w:left w:val="nil"/>
              <w:bottom w:val="nil"/>
              <w:right w:val="nil"/>
            </w:tcBorders>
            <w:shd w:val="clear" w:color="auto" w:fill="auto"/>
            <w:noWrap/>
            <w:vAlign w:val="bottom"/>
            <w:hideMark/>
          </w:tcPr>
          <w:p w14:paraId="5D5105FD" w14:textId="77777777" w:rsidR="00183BC0" w:rsidRPr="00183BC0" w:rsidRDefault="00183BC0" w:rsidP="00183BC0">
            <w:pPr>
              <w:rPr>
                <w:rFonts w:ascii="Calibri" w:hAnsi="Calibri"/>
                <w:color w:val="000000"/>
                <w:sz w:val="22"/>
                <w:szCs w:val="22"/>
                <w:lang w:val="es-BO" w:eastAsia="es-BO"/>
              </w:rPr>
            </w:pPr>
          </w:p>
        </w:tc>
        <w:tc>
          <w:tcPr>
            <w:tcW w:w="435" w:type="pct"/>
            <w:tcBorders>
              <w:top w:val="nil"/>
              <w:left w:val="nil"/>
              <w:bottom w:val="nil"/>
              <w:right w:val="nil"/>
            </w:tcBorders>
            <w:shd w:val="clear" w:color="000000" w:fill="FFFFFF"/>
            <w:noWrap/>
            <w:vAlign w:val="bottom"/>
            <w:hideMark/>
          </w:tcPr>
          <w:p w14:paraId="085FB3E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nil"/>
              <w:right w:val="nil"/>
            </w:tcBorders>
            <w:shd w:val="clear" w:color="000000" w:fill="FFFFFF"/>
            <w:noWrap/>
            <w:vAlign w:val="bottom"/>
            <w:hideMark/>
          </w:tcPr>
          <w:p w14:paraId="5A863CA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nil"/>
              <w:right w:val="nil"/>
            </w:tcBorders>
            <w:shd w:val="clear" w:color="000000" w:fill="FFFFFF"/>
            <w:noWrap/>
            <w:vAlign w:val="bottom"/>
            <w:hideMark/>
          </w:tcPr>
          <w:p w14:paraId="6AD0A26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nil"/>
              <w:right w:val="nil"/>
            </w:tcBorders>
            <w:shd w:val="clear" w:color="auto" w:fill="auto"/>
            <w:noWrap/>
            <w:vAlign w:val="bottom"/>
            <w:hideMark/>
          </w:tcPr>
          <w:p w14:paraId="60F47422" w14:textId="77777777" w:rsidR="00183BC0" w:rsidRPr="00183BC0" w:rsidRDefault="00183BC0" w:rsidP="00183BC0">
            <w:pPr>
              <w:rPr>
                <w:rFonts w:ascii="Calibri" w:hAnsi="Calibri"/>
                <w:color w:val="000000"/>
                <w:sz w:val="22"/>
                <w:szCs w:val="22"/>
                <w:lang w:val="es-BO" w:eastAsia="es-BO"/>
              </w:rPr>
            </w:pPr>
          </w:p>
        </w:tc>
        <w:tc>
          <w:tcPr>
            <w:tcW w:w="491" w:type="pct"/>
            <w:tcBorders>
              <w:top w:val="nil"/>
              <w:left w:val="nil"/>
              <w:bottom w:val="nil"/>
              <w:right w:val="nil"/>
            </w:tcBorders>
            <w:shd w:val="clear" w:color="000000" w:fill="FFFFFF"/>
            <w:noWrap/>
            <w:vAlign w:val="bottom"/>
            <w:hideMark/>
          </w:tcPr>
          <w:p w14:paraId="1D18274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nil"/>
              <w:right w:val="nil"/>
            </w:tcBorders>
            <w:shd w:val="clear" w:color="000000" w:fill="FFFFFF"/>
            <w:noWrap/>
            <w:vAlign w:val="bottom"/>
            <w:hideMark/>
          </w:tcPr>
          <w:p w14:paraId="42A789F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nil"/>
              <w:right w:val="nil"/>
            </w:tcBorders>
            <w:shd w:val="clear" w:color="000000" w:fill="FFFFFF"/>
            <w:noWrap/>
            <w:vAlign w:val="bottom"/>
            <w:hideMark/>
          </w:tcPr>
          <w:p w14:paraId="3065756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nil"/>
              <w:right w:val="nil"/>
            </w:tcBorders>
            <w:shd w:val="clear" w:color="auto" w:fill="auto"/>
            <w:noWrap/>
            <w:vAlign w:val="bottom"/>
            <w:hideMark/>
          </w:tcPr>
          <w:p w14:paraId="3F5660CA" w14:textId="77777777" w:rsidR="00183BC0" w:rsidRPr="00183BC0" w:rsidRDefault="00183BC0" w:rsidP="00183BC0">
            <w:pPr>
              <w:rPr>
                <w:rFonts w:ascii="Calibri" w:hAnsi="Calibri"/>
                <w:color w:val="000000"/>
                <w:sz w:val="22"/>
                <w:szCs w:val="22"/>
                <w:lang w:val="es-BO" w:eastAsia="es-BO"/>
              </w:rPr>
            </w:pPr>
          </w:p>
        </w:tc>
      </w:tr>
      <w:tr w:rsidR="00183BC0" w:rsidRPr="00183BC0" w14:paraId="6A46186B" w14:textId="77777777" w:rsidTr="00FA460D">
        <w:trPr>
          <w:trHeight w:val="300"/>
        </w:trPr>
        <w:tc>
          <w:tcPr>
            <w:tcW w:w="189" w:type="pct"/>
            <w:tcBorders>
              <w:top w:val="nil"/>
              <w:left w:val="nil"/>
              <w:bottom w:val="nil"/>
              <w:right w:val="nil"/>
            </w:tcBorders>
            <w:shd w:val="clear" w:color="auto" w:fill="auto"/>
            <w:noWrap/>
            <w:vAlign w:val="bottom"/>
            <w:hideMark/>
          </w:tcPr>
          <w:p w14:paraId="7E561308" w14:textId="77777777" w:rsidR="00183BC0" w:rsidRPr="00183BC0" w:rsidRDefault="00183BC0" w:rsidP="00183BC0">
            <w:pPr>
              <w:rPr>
                <w:rFonts w:ascii="Calibri" w:hAnsi="Calibri"/>
                <w:color w:val="000000"/>
                <w:sz w:val="22"/>
                <w:szCs w:val="22"/>
                <w:lang w:val="es-BO" w:eastAsia="es-BO"/>
              </w:rPr>
            </w:pPr>
          </w:p>
        </w:tc>
        <w:tc>
          <w:tcPr>
            <w:tcW w:w="1320" w:type="pct"/>
            <w:tcBorders>
              <w:top w:val="nil"/>
              <w:left w:val="nil"/>
              <w:bottom w:val="nil"/>
              <w:right w:val="nil"/>
            </w:tcBorders>
            <w:shd w:val="clear" w:color="auto" w:fill="auto"/>
            <w:noWrap/>
            <w:vAlign w:val="bottom"/>
            <w:hideMark/>
          </w:tcPr>
          <w:p w14:paraId="47252666" w14:textId="77777777" w:rsidR="00183BC0" w:rsidRPr="00183BC0" w:rsidRDefault="00183BC0" w:rsidP="00183BC0">
            <w:pPr>
              <w:rPr>
                <w:rFonts w:ascii="Calibri" w:hAnsi="Calibri"/>
                <w:color w:val="000000"/>
                <w:sz w:val="22"/>
                <w:szCs w:val="22"/>
                <w:lang w:val="es-BO" w:eastAsia="es-BO"/>
              </w:rPr>
            </w:pPr>
          </w:p>
        </w:tc>
        <w:tc>
          <w:tcPr>
            <w:tcW w:w="435" w:type="pct"/>
            <w:tcBorders>
              <w:top w:val="nil"/>
              <w:left w:val="nil"/>
              <w:bottom w:val="nil"/>
              <w:right w:val="nil"/>
            </w:tcBorders>
            <w:shd w:val="clear" w:color="000000" w:fill="FFFFFF"/>
            <w:noWrap/>
            <w:vAlign w:val="bottom"/>
            <w:hideMark/>
          </w:tcPr>
          <w:p w14:paraId="773EE0B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nil"/>
              <w:right w:val="nil"/>
            </w:tcBorders>
            <w:shd w:val="clear" w:color="000000" w:fill="FFFFFF"/>
            <w:noWrap/>
            <w:vAlign w:val="bottom"/>
            <w:hideMark/>
          </w:tcPr>
          <w:p w14:paraId="423F6EC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nil"/>
              <w:right w:val="nil"/>
            </w:tcBorders>
            <w:shd w:val="clear" w:color="000000" w:fill="FFFFFF"/>
            <w:noWrap/>
            <w:vAlign w:val="bottom"/>
            <w:hideMark/>
          </w:tcPr>
          <w:p w14:paraId="168A697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nil"/>
              <w:right w:val="nil"/>
            </w:tcBorders>
            <w:shd w:val="clear" w:color="auto" w:fill="auto"/>
            <w:noWrap/>
            <w:vAlign w:val="bottom"/>
            <w:hideMark/>
          </w:tcPr>
          <w:p w14:paraId="56FBEC04" w14:textId="77777777" w:rsidR="00183BC0" w:rsidRPr="00183BC0" w:rsidRDefault="00183BC0" w:rsidP="00183BC0">
            <w:pPr>
              <w:rPr>
                <w:rFonts w:ascii="Calibri" w:hAnsi="Calibri"/>
                <w:color w:val="000000"/>
                <w:sz w:val="22"/>
                <w:szCs w:val="22"/>
                <w:lang w:val="es-BO" w:eastAsia="es-BO"/>
              </w:rPr>
            </w:pPr>
          </w:p>
        </w:tc>
        <w:tc>
          <w:tcPr>
            <w:tcW w:w="491" w:type="pct"/>
            <w:tcBorders>
              <w:top w:val="nil"/>
              <w:left w:val="nil"/>
              <w:bottom w:val="nil"/>
              <w:right w:val="nil"/>
            </w:tcBorders>
            <w:shd w:val="clear" w:color="000000" w:fill="FFFFFF"/>
            <w:noWrap/>
            <w:vAlign w:val="bottom"/>
            <w:hideMark/>
          </w:tcPr>
          <w:p w14:paraId="199A38B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nil"/>
              <w:right w:val="nil"/>
            </w:tcBorders>
            <w:shd w:val="clear" w:color="000000" w:fill="FFFFFF"/>
            <w:noWrap/>
            <w:vAlign w:val="bottom"/>
            <w:hideMark/>
          </w:tcPr>
          <w:p w14:paraId="4C7F519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nil"/>
              <w:right w:val="nil"/>
            </w:tcBorders>
            <w:shd w:val="clear" w:color="000000" w:fill="FFFFFF"/>
            <w:noWrap/>
            <w:vAlign w:val="bottom"/>
            <w:hideMark/>
          </w:tcPr>
          <w:p w14:paraId="4B6B2BF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nil"/>
              <w:right w:val="nil"/>
            </w:tcBorders>
            <w:shd w:val="clear" w:color="auto" w:fill="auto"/>
            <w:noWrap/>
            <w:vAlign w:val="bottom"/>
            <w:hideMark/>
          </w:tcPr>
          <w:p w14:paraId="6983399D" w14:textId="77777777" w:rsidR="00183BC0" w:rsidRPr="00183BC0" w:rsidRDefault="00183BC0" w:rsidP="00183BC0">
            <w:pPr>
              <w:rPr>
                <w:rFonts w:ascii="Calibri" w:hAnsi="Calibri"/>
                <w:color w:val="000000"/>
                <w:sz w:val="22"/>
                <w:szCs w:val="22"/>
                <w:lang w:val="es-BO" w:eastAsia="es-BO"/>
              </w:rPr>
            </w:pPr>
          </w:p>
        </w:tc>
      </w:tr>
      <w:tr w:rsidR="00183BC0" w:rsidRPr="00183BC0" w14:paraId="5C7C2A08" w14:textId="77777777" w:rsidTr="00183BC0">
        <w:trPr>
          <w:trHeight w:val="300"/>
        </w:trPr>
        <w:tc>
          <w:tcPr>
            <w:tcW w:w="5000" w:type="pct"/>
            <w:gridSpan w:val="10"/>
            <w:vMerge w:val="restart"/>
            <w:tcBorders>
              <w:top w:val="nil"/>
              <w:left w:val="nil"/>
              <w:bottom w:val="nil"/>
              <w:right w:val="nil"/>
            </w:tcBorders>
            <w:shd w:val="clear" w:color="auto" w:fill="auto"/>
            <w:hideMark/>
          </w:tcPr>
          <w:p w14:paraId="1E23BFA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Los precios incluyen; manipuleo, </w:t>
            </w:r>
            <w:proofErr w:type="spellStart"/>
            <w:r w:rsidRPr="00183BC0">
              <w:rPr>
                <w:rFonts w:ascii="Calibri" w:hAnsi="Calibri"/>
                <w:color w:val="000000"/>
                <w:sz w:val="22"/>
                <w:szCs w:val="22"/>
                <w:lang w:val="es-BO" w:eastAsia="es-BO"/>
              </w:rPr>
              <w:t>estibaje</w:t>
            </w:r>
            <w:proofErr w:type="spellEnd"/>
            <w:r w:rsidRPr="00183BC0">
              <w:rPr>
                <w:rFonts w:ascii="Calibri" w:hAnsi="Calibri"/>
                <w:color w:val="000000"/>
                <w:sz w:val="22"/>
                <w:szCs w:val="22"/>
                <w:lang w:val="es-BO" w:eastAsia="es-BO"/>
              </w:rPr>
              <w:t>, embalaje, reforzamiento de embalaje, carga  y descarga, y entrega puerta a puerta.</w:t>
            </w:r>
          </w:p>
        </w:tc>
      </w:tr>
      <w:tr w:rsidR="00183BC0" w:rsidRPr="00183BC0" w14:paraId="23B5E51F" w14:textId="77777777" w:rsidTr="00183BC0">
        <w:trPr>
          <w:trHeight w:val="300"/>
        </w:trPr>
        <w:tc>
          <w:tcPr>
            <w:tcW w:w="5000" w:type="pct"/>
            <w:gridSpan w:val="10"/>
            <w:vMerge/>
            <w:tcBorders>
              <w:top w:val="nil"/>
              <w:left w:val="nil"/>
              <w:bottom w:val="nil"/>
              <w:right w:val="nil"/>
            </w:tcBorders>
            <w:vAlign w:val="center"/>
            <w:hideMark/>
          </w:tcPr>
          <w:p w14:paraId="22654FDF" w14:textId="77777777" w:rsidR="00183BC0" w:rsidRPr="00183BC0" w:rsidRDefault="00183BC0" w:rsidP="00183BC0">
            <w:pPr>
              <w:rPr>
                <w:rFonts w:ascii="Calibri" w:hAnsi="Calibri"/>
                <w:color w:val="000000"/>
                <w:sz w:val="22"/>
                <w:szCs w:val="22"/>
                <w:lang w:val="es-BO" w:eastAsia="es-BO"/>
              </w:rPr>
            </w:pPr>
          </w:p>
        </w:tc>
      </w:tr>
      <w:tr w:rsidR="00183BC0" w:rsidRPr="00183BC0" w14:paraId="3492B060" w14:textId="77777777" w:rsidTr="00183BC0">
        <w:trPr>
          <w:trHeight w:val="300"/>
        </w:trPr>
        <w:tc>
          <w:tcPr>
            <w:tcW w:w="5000" w:type="pct"/>
            <w:gridSpan w:val="10"/>
            <w:vMerge/>
            <w:tcBorders>
              <w:top w:val="nil"/>
              <w:left w:val="nil"/>
              <w:bottom w:val="nil"/>
              <w:right w:val="nil"/>
            </w:tcBorders>
            <w:vAlign w:val="center"/>
            <w:hideMark/>
          </w:tcPr>
          <w:p w14:paraId="14239834" w14:textId="77777777" w:rsidR="00183BC0" w:rsidRPr="00183BC0" w:rsidRDefault="00183BC0" w:rsidP="00183BC0">
            <w:pPr>
              <w:rPr>
                <w:rFonts w:ascii="Calibri" w:hAnsi="Calibri"/>
                <w:color w:val="000000"/>
                <w:sz w:val="22"/>
                <w:szCs w:val="22"/>
                <w:lang w:val="es-BO" w:eastAsia="es-BO"/>
              </w:rPr>
            </w:pPr>
          </w:p>
        </w:tc>
      </w:tr>
    </w:tbl>
    <w:p w14:paraId="161F8373" w14:textId="77777777" w:rsidR="00FA460D" w:rsidRDefault="00FA460D" w:rsidP="00FA460D">
      <w:pPr>
        <w:spacing w:after="240"/>
        <w:jc w:val="both"/>
        <w:rPr>
          <w:rFonts w:ascii="Tahoma" w:hAnsi="Tahoma" w:cs="Tahoma"/>
          <w:color w:val="244061" w:themeColor="accent1" w:themeShade="80"/>
          <w:sz w:val="22"/>
          <w:szCs w:val="22"/>
          <w:lang w:val="es-ES_tradnl"/>
        </w:rPr>
      </w:pPr>
    </w:p>
    <w:p w14:paraId="3D00B526" w14:textId="77777777" w:rsidR="00FA460D" w:rsidRDefault="00FA460D" w:rsidP="00FA460D">
      <w:pPr>
        <w:spacing w:after="240"/>
        <w:jc w:val="both"/>
        <w:rPr>
          <w:rFonts w:ascii="Tahoma" w:hAnsi="Tahoma" w:cs="Tahoma"/>
          <w:color w:val="244061" w:themeColor="accent1" w:themeShade="80"/>
          <w:sz w:val="22"/>
          <w:szCs w:val="22"/>
          <w:lang w:val="es-ES_tradnl"/>
        </w:rPr>
      </w:pPr>
    </w:p>
    <w:p w14:paraId="5F325AA7" w14:textId="77777777" w:rsidR="00FA460D" w:rsidRDefault="00FA460D" w:rsidP="00FA460D">
      <w:pPr>
        <w:spacing w:after="240"/>
        <w:jc w:val="both"/>
        <w:rPr>
          <w:rFonts w:ascii="Tahoma" w:hAnsi="Tahoma" w:cs="Tahoma"/>
          <w:color w:val="244061" w:themeColor="accent1" w:themeShade="80"/>
          <w:sz w:val="22"/>
          <w:szCs w:val="22"/>
          <w:lang w:val="es-ES_tradnl"/>
        </w:rPr>
      </w:pPr>
    </w:p>
    <w:p w14:paraId="29CCAF6E" w14:textId="77777777" w:rsidR="00FA460D" w:rsidRDefault="00FA460D" w:rsidP="00FA460D">
      <w:pPr>
        <w:spacing w:after="240"/>
        <w:jc w:val="both"/>
        <w:rPr>
          <w:rFonts w:ascii="Tahoma" w:hAnsi="Tahoma" w:cs="Tahoma"/>
          <w:color w:val="244061" w:themeColor="accent1" w:themeShade="80"/>
          <w:sz w:val="22"/>
          <w:szCs w:val="22"/>
          <w:lang w:val="es-ES_tradnl"/>
        </w:rPr>
      </w:pPr>
    </w:p>
    <w:p w14:paraId="2C72E4FB" w14:textId="77777777" w:rsidR="00FA460D" w:rsidRDefault="00FA460D" w:rsidP="00FA460D">
      <w:pPr>
        <w:spacing w:after="240"/>
        <w:jc w:val="both"/>
        <w:rPr>
          <w:rFonts w:ascii="Tahoma" w:hAnsi="Tahoma" w:cs="Tahoma"/>
          <w:color w:val="244061" w:themeColor="accent1" w:themeShade="80"/>
          <w:sz w:val="22"/>
          <w:szCs w:val="22"/>
          <w:lang w:val="es-ES_tradnl"/>
        </w:rPr>
      </w:pPr>
    </w:p>
    <w:p w14:paraId="4EC738BD" w14:textId="77777777" w:rsidR="00FA460D" w:rsidRDefault="00FA460D" w:rsidP="00FA460D">
      <w:pPr>
        <w:spacing w:after="240"/>
        <w:jc w:val="both"/>
        <w:rPr>
          <w:rFonts w:ascii="Tahoma" w:hAnsi="Tahoma" w:cs="Tahoma"/>
          <w:color w:val="244061" w:themeColor="accent1" w:themeShade="80"/>
          <w:sz w:val="22"/>
          <w:szCs w:val="22"/>
          <w:lang w:val="es-ES_tradnl"/>
        </w:rPr>
      </w:pPr>
    </w:p>
    <w:p w14:paraId="4BD89668" w14:textId="77777777" w:rsidR="00FA460D" w:rsidRDefault="00FA460D" w:rsidP="00FA460D">
      <w:pPr>
        <w:spacing w:after="240"/>
        <w:jc w:val="both"/>
        <w:rPr>
          <w:rFonts w:ascii="Tahoma" w:hAnsi="Tahoma" w:cs="Tahoma"/>
          <w:color w:val="244061" w:themeColor="accent1" w:themeShade="80"/>
          <w:sz w:val="22"/>
          <w:szCs w:val="22"/>
          <w:lang w:val="es-ES_tradnl"/>
        </w:rPr>
      </w:pPr>
    </w:p>
    <w:p w14:paraId="4F0EF543" w14:textId="77777777" w:rsidR="00FA460D" w:rsidRDefault="00FA460D" w:rsidP="00FA460D">
      <w:pPr>
        <w:spacing w:after="240"/>
        <w:jc w:val="both"/>
        <w:rPr>
          <w:rFonts w:ascii="Tahoma" w:hAnsi="Tahoma" w:cs="Tahoma"/>
          <w:color w:val="244061" w:themeColor="accent1" w:themeShade="80"/>
          <w:sz w:val="22"/>
          <w:szCs w:val="22"/>
          <w:lang w:val="es-ES_tradnl"/>
        </w:rPr>
      </w:pPr>
    </w:p>
    <w:p w14:paraId="0BE3F13F" w14:textId="77777777" w:rsidR="00FA460D" w:rsidRDefault="00FA460D" w:rsidP="00FA460D">
      <w:pPr>
        <w:spacing w:after="240"/>
        <w:jc w:val="both"/>
        <w:rPr>
          <w:rFonts w:ascii="Tahoma" w:hAnsi="Tahoma" w:cs="Tahoma"/>
          <w:color w:val="244061" w:themeColor="accent1" w:themeShade="80"/>
          <w:sz w:val="22"/>
          <w:szCs w:val="22"/>
          <w:lang w:val="es-ES_tradnl"/>
        </w:rPr>
      </w:pPr>
    </w:p>
    <w:p w14:paraId="42AAB290" w14:textId="77777777" w:rsidR="00FA460D" w:rsidRDefault="00FA460D" w:rsidP="00FA460D">
      <w:pPr>
        <w:spacing w:after="240"/>
        <w:jc w:val="both"/>
        <w:rPr>
          <w:rFonts w:ascii="Tahoma" w:hAnsi="Tahoma" w:cs="Tahoma"/>
          <w:color w:val="244061" w:themeColor="accent1" w:themeShade="80"/>
          <w:sz w:val="22"/>
          <w:szCs w:val="22"/>
          <w:lang w:val="es-ES_tradnl"/>
        </w:rPr>
      </w:pPr>
    </w:p>
    <w:p w14:paraId="29910C64" w14:textId="77777777" w:rsidR="00FA460D" w:rsidRDefault="00FA460D" w:rsidP="00FA460D">
      <w:pPr>
        <w:spacing w:after="240"/>
        <w:jc w:val="both"/>
        <w:rPr>
          <w:rFonts w:ascii="Tahoma" w:hAnsi="Tahoma" w:cs="Tahoma"/>
          <w:color w:val="244061" w:themeColor="accent1" w:themeShade="80"/>
          <w:sz w:val="22"/>
          <w:szCs w:val="22"/>
          <w:lang w:val="es-ES_tradnl"/>
        </w:rPr>
      </w:pPr>
    </w:p>
    <w:p w14:paraId="3C951625" w14:textId="77777777" w:rsidR="00FA460D" w:rsidRDefault="00FA460D" w:rsidP="00FA460D">
      <w:pPr>
        <w:spacing w:after="240"/>
        <w:jc w:val="both"/>
        <w:rPr>
          <w:rFonts w:ascii="Tahoma" w:hAnsi="Tahoma" w:cs="Tahoma"/>
          <w:color w:val="244061" w:themeColor="accent1" w:themeShade="80"/>
          <w:sz w:val="22"/>
          <w:szCs w:val="22"/>
          <w:lang w:val="es-ES_tradnl"/>
        </w:rPr>
      </w:pPr>
    </w:p>
    <w:p w14:paraId="3E7F5DA9" w14:textId="77777777" w:rsidR="00FA460D" w:rsidRDefault="00FA460D" w:rsidP="00FA460D">
      <w:pPr>
        <w:spacing w:after="240"/>
        <w:jc w:val="both"/>
        <w:rPr>
          <w:rFonts w:ascii="Tahoma" w:hAnsi="Tahoma" w:cs="Tahoma"/>
          <w:color w:val="244061" w:themeColor="accent1" w:themeShade="80"/>
          <w:sz w:val="22"/>
          <w:szCs w:val="22"/>
          <w:lang w:val="es-ES_tradnl"/>
        </w:rPr>
      </w:pPr>
    </w:p>
    <w:p w14:paraId="3738FC87" w14:textId="77777777" w:rsidR="00FA460D" w:rsidRDefault="00FA460D" w:rsidP="00FA460D">
      <w:pPr>
        <w:spacing w:after="240"/>
        <w:jc w:val="both"/>
        <w:rPr>
          <w:rFonts w:ascii="Tahoma" w:hAnsi="Tahoma" w:cs="Tahoma"/>
          <w:color w:val="244061" w:themeColor="accent1" w:themeShade="80"/>
          <w:sz w:val="22"/>
          <w:szCs w:val="22"/>
          <w:lang w:val="es-ES_tradnl"/>
        </w:rPr>
      </w:pPr>
    </w:p>
    <w:p w14:paraId="203CA29C" w14:textId="77777777" w:rsidR="00FA460D" w:rsidRDefault="00FA460D" w:rsidP="00FA460D">
      <w:pPr>
        <w:spacing w:after="240"/>
        <w:jc w:val="both"/>
        <w:rPr>
          <w:rFonts w:ascii="Tahoma" w:hAnsi="Tahoma" w:cs="Tahoma"/>
          <w:color w:val="244061" w:themeColor="accent1" w:themeShade="80"/>
          <w:sz w:val="22"/>
          <w:szCs w:val="22"/>
          <w:lang w:val="es-ES_tradnl"/>
        </w:rPr>
      </w:pPr>
    </w:p>
    <w:p w14:paraId="5136ECCC" w14:textId="77777777" w:rsidR="00FA460D" w:rsidRPr="007A18BA" w:rsidRDefault="00FA460D" w:rsidP="00FA460D">
      <w:pPr>
        <w:spacing w:after="240"/>
        <w:jc w:val="both"/>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A460D" w:rsidRPr="007A18BA" w14:paraId="18076BEA" w14:textId="77777777" w:rsidTr="007F7E9E">
        <w:trPr>
          <w:trHeight w:val="617"/>
        </w:trPr>
        <w:tc>
          <w:tcPr>
            <w:tcW w:w="2410" w:type="dxa"/>
            <w:shd w:val="clear" w:color="auto" w:fill="004990"/>
            <w:vAlign w:val="center"/>
          </w:tcPr>
          <w:p w14:paraId="52028B0C" w14:textId="08A1A9EE" w:rsidR="00FA460D" w:rsidRPr="007A18BA" w:rsidRDefault="00FA460D" w:rsidP="007F7E9E">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 xml:space="preserve">ANEXO No. </w:t>
            </w:r>
            <w:proofErr w:type="gramStart"/>
            <w:r>
              <w:rPr>
                <w:rFonts w:ascii="Tahoma" w:hAnsi="Tahoma" w:cs="Tahoma"/>
                <w:b/>
                <w:color w:val="FFFFFF" w:themeColor="background1"/>
                <w:sz w:val="22"/>
                <w:szCs w:val="22"/>
                <w:lang w:val="pt-BR"/>
              </w:rPr>
              <w:t>4</w:t>
            </w:r>
            <w:proofErr w:type="gramEnd"/>
          </w:p>
        </w:tc>
        <w:tc>
          <w:tcPr>
            <w:tcW w:w="6591" w:type="dxa"/>
            <w:vAlign w:val="center"/>
          </w:tcPr>
          <w:p w14:paraId="469D3502" w14:textId="77777777" w:rsidR="00FA460D" w:rsidRPr="007A18BA" w:rsidRDefault="00FA460D" w:rsidP="007F7E9E">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6FC3AFD8" w14:textId="77777777" w:rsidR="00FA460D" w:rsidRPr="007A18BA" w:rsidRDefault="00FA460D" w:rsidP="00FA460D">
      <w:pPr>
        <w:contextualSpacing/>
        <w:jc w:val="center"/>
        <w:rPr>
          <w:rFonts w:ascii="Tahoma" w:hAnsi="Tahoma" w:cs="Tahoma"/>
          <w:b/>
          <w:color w:val="244061" w:themeColor="accent1" w:themeShade="80"/>
          <w:sz w:val="22"/>
          <w:szCs w:val="22"/>
        </w:rPr>
      </w:pPr>
    </w:p>
    <w:p w14:paraId="413DE861" w14:textId="77777777" w:rsidR="00FA460D" w:rsidRPr="007A18BA" w:rsidRDefault="00FA460D" w:rsidP="00FA460D">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7F08B544"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Conste por el presente documento, relativo a un Contrato Privado para la contratación de servicios de  </w:t>
      </w:r>
      <w:proofErr w:type="gramStart"/>
      <w:r w:rsidRPr="007A18BA">
        <w:rPr>
          <w:rFonts w:ascii="Tahoma" w:hAnsi="Tahoma" w:cs="Tahoma"/>
          <w:color w:val="244061" w:themeColor="accent1" w:themeShade="80"/>
          <w:sz w:val="22"/>
          <w:szCs w:val="22"/>
        </w:rPr>
        <w:t>“ …</w:t>
      </w:r>
      <w:proofErr w:type="gramEnd"/>
      <w:r w:rsidRPr="007A18BA">
        <w:rPr>
          <w:rFonts w:ascii="Tahoma" w:hAnsi="Tahoma" w:cs="Tahoma"/>
          <w:color w:val="244061" w:themeColor="accent1" w:themeShade="80"/>
          <w:sz w:val="22"/>
          <w:szCs w:val="22"/>
        </w:rPr>
        <w:t>…………………………….” elaborado en el marco de lo dispuesto por los Arts. 519 y 1297 del Código Civil Boliviano, que será elevado a instrumento público con el reconocimiento de firmas y rúbricas, al tenor de las siguientes cláusulas:</w:t>
      </w:r>
    </w:p>
    <w:p w14:paraId="0C1EDE5A"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1744E4DC" w14:textId="77777777" w:rsidR="00FA460D" w:rsidRPr="007A18BA" w:rsidRDefault="00FA460D" w:rsidP="00FB693C">
      <w:pPr>
        <w:pStyle w:val="Prrafodelista"/>
        <w:numPr>
          <w:ilvl w:val="1"/>
          <w:numId w:val="36"/>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w:t>
      </w:r>
      <w:proofErr w:type="gramStart"/>
      <w:r w:rsidRPr="007A18BA">
        <w:rPr>
          <w:rFonts w:ascii="Tahoma" w:hAnsi="Tahoma" w:cs="Tahoma"/>
          <w:color w:val="244061" w:themeColor="accent1" w:themeShade="80"/>
          <w:sz w:val="22"/>
          <w:szCs w:val="22"/>
        </w:rPr>
        <w:t>..</w:t>
      </w:r>
      <w:proofErr w:type="gramEnd"/>
      <w:r w:rsidRPr="007A18BA">
        <w:rPr>
          <w:rFonts w:ascii="Tahoma" w:hAnsi="Tahoma" w:cs="Tahoma"/>
          <w:color w:val="244061" w:themeColor="accent1" w:themeShade="80"/>
          <w:sz w:val="22"/>
          <w:szCs w:val="22"/>
        </w:rPr>
        <w:t>/../..</w:t>
      </w:r>
      <w:proofErr w:type="gramStart"/>
      <w:r w:rsidRPr="007A18BA">
        <w:rPr>
          <w:rFonts w:ascii="Tahoma" w:hAnsi="Tahoma" w:cs="Tahoma"/>
          <w:color w:val="244061" w:themeColor="accent1" w:themeShade="80"/>
          <w:sz w:val="22"/>
          <w:szCs w:val="22"/>
        </w:rPr>
        <w:t>,</w:t>
      </w:r>
      <w:proofErr w:type="gramEnd"/>
      <w:r w:rsidRPr="007A18BA">
        <w:rPr>
          <w:rFonts w:ascii="Tahoma" w:hAnsi="Tahoma" w:cs="Tahoma"/>
          <w:color w:val="244061" w:themeColor="accent1" w:themeShade="80"/>
          <w:sz w:val="22"/>
          <w:szCs w:val="22"/>
        </w:rPr>
        <w:t xml:space="preserve">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490C8E4F" w14:textId="77777777" w:rsidR="00FA460D" w:rsidRPr="007A18BA" w:rsidRDefault="00FA460D" w:rsidP="00FB693C">
      <w:pPr>
        <w:pStyle w:val="Prrafodelista"/>
        <w:numPr>
          <w:ilvl w:val="1"/>
          <w:numId w:val="36"/>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w:t>
      </w:r>
      <w:proofErr w:type="gramStart"/>
      <w:r w:rsidRPr="007A18BA">
        <w:rPr>
          <w:rFonts w:ascii="Tahoma" w:hAnsi="Tahoma" w:cs="Tahoma"/>
          <w:color w:val="244061" w:themeColor="accent1" w:themeShade="80"/>
          <w:sz w:val="22"/>
          <w:szCs w:val="22"/>
        </w:rPr>
        <w:t>..</w:t>
      </w:r>
      <w:proofErr w:type="gramEnd"/>
      <w:r w:rsidRPr="007A18BA">
        <w:rPr>
          <w:rFonts w:ascii="Tahoma" w:hAnsi="Tahoma" w:cs="Tahoma"/>
          <w:color w:val="244061" w:themeColor="accent1" w:themeShade="80"/>
          <w:sz w:val="22"/>
          <w:szCs w:val="22"/>
        </w:rPr>
        <w:t xml:space="preserve">/….de fecha </w:t>
      </w:r>
      <w:proofErr w:type="gramStart"/>
      <w:r w:rsidRPr="007A18BA">
        <w:rPr>
          <w:rFonts w:ascii="Tahoma" w:hAnsi="Tahoma" w:cs="Tahoma"/>
          <w:color w:val="244061" w:themeColor="accent1" w:themeShade="80"/>
          <w:sz w:val="22"/>
          <w:szCs w:val="22"/>
        </w:rPr>
        <w:t>..</w:t>
      </w:r>
      <w:proofErr w:type="gramEnd"/>
      <w:r w:rsidRPr="007A18BA">
        <w:rPr>
          <w:rFonts w:ascii="Tahoma" w:hAnsi="Tahoma" w:cs="Tahoma"/>
          <w:color w:val="244061" w:themeColor="accent1" w:themeShade="80"/>
          <w:sz w:val="22"/>
          <w:szCs w:val="22"/>
        </w:rPr>
        <w:t>/../..</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01BC43FF"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2E893234" w14:textId="77777777" w:rsidR="00FA460D" w:rsidRPr="007A18BA" w:rsidRDefault="00FA460D" w:rsidP="00FA460D">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proofErr w:type="gramStart"/>
      <w:r w:rsidRPr="007A18BA">
        <w:rPr>
          <w:rFonts w:ascii="Tahoma" w:hAnsi="Tahoma" w:cs="Tahoma"/>
          <w:color w:val="244061" w:themeColor="accent1" w:themeShade="80"/>
          <w:sz w:val="22"/>
          <w:szCs w:val="22"/>
          <w:lang w:val="es-BO"/>
        </w:rPr>
        <w:t>nota …</w:t>
      </w:r>
      <w:proofErr w:type="gramEnd"/>
      <w:r w:rsidRPr="007A18BA">
        <w:rPr>
          <w:rFonts w:ascii="Tahoma" w:hAnsi="Tahoma" w:cs="Tahoma"/>
          <w:color w:val="244061" w:themeColor="accent1" w:themeShade="80"/>
          <w:sz w:val="22"/>
          <w:szCs w:val="22"/>
          <w:lang w:val="es-BO"/>
        </w:rPr>
        <w:t>…………………..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6057C0F2" w14:textId="77777777" w:rsidR="00FA460D" w:rsidRPr="007A18BA" w:rsidRDefault="00FA460D" w:rsidP="00FA460D">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2191DC68"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73C1491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91EB460" w14:textId="77777777" w:rsidR="00FA460D" w:rsidRPr="007A18BA" w:rsidRDefault="00FA460D" w:rsidP="00FA460D">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09FAB4C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71F6BB7E" w14:textId="77777777" w:rsidR="00FA460D" w:rsidRPr="007A18BA" w:rsidRDefault="00FA460D" w:rsidP="00FB693C">
      <w:pPr>
        <w:pStyle w:val="Prrafodelista"/>
        <w:numPr>
          <w:ilvl w:val="0"/>
          <w:numId w:val="39"/>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 xml:space="preserve">Autorizar la Adquisición y Servicios </w:t>
      </w:r>
      <w:proofErr w:type="gramStart"/>
      <w:r w:rsidRPr="007A18BA">
        <w:rPr>
          <w:rFonts w:ascii="Tahoma" w:hAnsi="Tahoma" w:cs="Tahoma"/>
          <w:bCs/>
          <w:color w:val="244061" w:themeColor="accent1" w:themeShade="80"/>
          <w:sz w:val="22"/>
          <w:szCs w:val="22"/>
        </w:rPr>
        <w:t>de …</w:t>
      </w:r>
      <w:proofErr w:type="gramEnd"/>
      <w:r w:rsidRPr="007A18BA">
        <w:rPr>
          <w:rFonts w:ascii="Tahoma" w:hAnsi="Tahoma" w:cs="Tahoma"/>
          <w:bCs/>
          <w:color w:val="244061" w:themeColor="accent1" w:themeShade="80"/>
          <w:sz w:val="22"/>
          <w:szCs w:val="22"/>
        </w:rPr>
        <w:t>………………. bajo la modalidad de …………………………de acuerdo a las especificaciones contenidas en el proceso  ……………..</w:t>
      </w:r>
    </w:p>
    <w:p w14:paraId="2183B242" w14:textId="77777777" w:rsidR="00FA460D" w:rsidRPr="007A18BA" w:rsidRDefault="00FA460D" w:rsidP="00FB693C">
      <w:pPr>
        <w:pStyle w:val="Prrafodelista"/>
        <w:numPr>
          <w:ilvl w:val="0"/>
          <w:numId w:val="39"/>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545A4D97"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proofErr w:type="gramStart"/>
      <w:r w:rsidRPr="007A18BA">
        <w:rPr>
          <w:rFonts w:ascii="Tahoma" w:hAnsi="Tahoma" w:cs="Tahoma"/>
          <w:color w:val="244061" w:themeColor="accent1" w:themeShade="80"/>
          <w:sz w:val="22"/>
          <w:szCs w:val="22"/>
          <w:lang w:val="es-BO"/>
        </w:rPr>
        <w:t>y</w:t>
      </w:r>
      <w:proofErr w:type="gramEnd"/>
      <w:r w:rsidRPr="007A18BA">
        <w:rPr>
          <w:rFonts w:ascii="Tahoma" w:hAnsi="Tahoma" w:cs="Tahoma"/>
          <w:color w:val="244061" w:themeColor="accent1" w:themeShade="80"/>
          <w:sz w:val="22"/>
          <w:szCs w:val="22"/>
          <w:lang w:val="es-BO"/>
        </w:rPr>
        <w:t xml:space="preserve"> aceptada por esta mediante nota …………………………....</w:t>
      </w:r>
    </w:p>
    <w:p w14:paraId="275F7BDD"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151F973E" w14:textId="77777777" w:rsidR="00FA460D" w:rsidRPr="007A18BA" w:rsidRDefault="00FA460D" w:rsidP="00FA460D">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77F9E3B6" w14:textId="77777777" w:rsidR="00FA460D" w:rsidRPr="007A18BA" w:rsidRDefault="00FA460D" w:rsidP="00FA460D">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48A1B42E" w14:textId="77777777" w:rsidR="00FA460D" w:rsidRPr="007A18BA" w:rsidRDefault="00FA460D" w:rsidP="00FA460D">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 xml:space="preserve">de fecha </w:t>
      </w:r>
      <w:proofErr w:type="gramStart"/>
      <w:r w:rsidRPr="007A18BA">
        <w:rPr>
          <w:rFonts w:ascii="Tahoma" w:hAnsi="Tahoma" w:cs="Tahoma"/>
          <w:color w:val="244061" w:themeColor="accent1" w:themeShade="80"/>
          <w:sz w:val="22"/>
          <w:szCs w:val="22"/>
          <w:lang w:val="es-BO"/>
        </w:rPr>
        <w:t>..</w:t>
      </w:r>
      <w:proofErr w:type="gramEnd"/>
      <w:r w:rsidRPr="007A18BA">
        <w:rPr>
          <w:rFonts w:ascii="Tahoma" w:hAnsi="Tahoma" w:cs="Tahoma"/>
          <w:color w:val="244061" w:themeColor="accent1" w:themeShade="80"/>
          <w:sz w:val="22"/>
          <w:szCs w:val="22"/>
          <w:lang w:val="es-BO"/>
        </w:rPr>
        <w:t>/../...</w:t>
      </w:r>
    </w:p>
    <w:p w14:paraId="7E8A144F" w14:textId="77777777" w:rsidR="00FA460D" w:rsidRPr="007A18BA" w:rsidRDefault="00FA460D" w:rsidP="00FA460D">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roofErr w:type="gramStart"/>
      <w:r w:rsidRPr="007A18BA">
        <w:rPr>
          <w:rFonts w:ascii="Tahoma" w:hAnsi="Tahoma" w:cs="Tahoma"/>
          <w:iCs/>
          <w:color w:val="244061" w:themeColor="accent1" w:themeShade="80"/>
          <w:sz w:val="22"/>
          <w:szCs w:val="22"/>
          <w:lang w:val="es-BO"/>
        </w:rPr>
        <w:t>..</w:t>
      </w:r>
      <w:proofErr w:type="gramEnd"/>
      <w:r w:rsidRPr="007A18BA">
        <w:rPr>
          <w:rFonts w:ascii="Tahoma" w:hAnsi="Tahoma" w:cs="Tahoma"/>
          <w:iCs/>
          <w:color w:val="244061" w:themeColor="accent1" w:themeShade="80"/>
          <w:sz w:val="22"/>
          <w:szCs w:val="22"/>
          <w:lang w:val="es-BO"/>
        </w:rPr>
        <w:t>/../..</w:t>
      </w:r>
    </w:p>
    <w:p w14:paraId="123A2578" w14:textId="77777777" w:rsidR="00FA460D" w:rsidRPr="007A18BA" w:rsidRDefault="00FA460D" w:rsidP="00FA460D">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proofErr w:type="gramStart"/>
      <w:r w:rsidRPr="007A18BA">
        <w:rPr>
          <w:rFonts w:ascii="Tahoma" w:eastAsia="Calibri" w:hAnsi="Tahoma" w:cs="Tahoma"/>
          <w:color w:val="244061" w:themeColor="accent1" w:themeShade="80"/>
          <w:sz w:val="22"/>
          <w:szCs w:val="22"/>
          <w:lang w:val="es-BO" w:eastAsia="en-US"/>
        </w:rPr>
        <w:t>la …</w:t>
      </w:r>
      <w:proofErr w:type="gramEnd"/>
      <w:r w:rsidRPr="007A18BA">
        <w:rPr>
          <w:rFonts w:ascii="Tahoma" w:eastAsia="Calibri" w:hAnsi="Tahoma" w:cs="Tahoma"/>
          <w:color w:val="244061" w:themeColor="accent1" w:themeShade="80"/>
          <w:sz w:val="22"/>
          <w:szCs w:val="22"/>
          <w:lang w:val="es-BO" w:eastAsia="en-US"/>
        </w:rPr>
        <w:t xml:space="preserve">…………………………………………………………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5BBC2F5A" w14:textId="77777777" w:rsidR="00FA460D" w:rsidRPr="007A18BA" w:rsidRDefault="00FA460D" w:rsidP="00FA460D">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5D7189D4" w14:textId="77777777" w:rsidR="00FA460D" w:rsidRPr="007A18BA" w:rsidRDefault="00FA460D" w:rsidP="00FA460D">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FA460D" w:rsidRPr="007A18BA" w14:paraId="1123F4FB" w14:textId="77777777" w:rsidTr="007F7E9E">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7C166B3"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18DD552"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93D5AAB"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1CC2E97"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FA460D" w:rsidRPr="007A18BA" w14:paraId="28C1AF1D" w14:textId="77777777" w:rsidTr="007F7E9E">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2B79F56A" w14:textId="77777777" w:rsidR="00FA460D" w:rsidRPr="007A18BA" w:rsidRDefault="00FA460D" w:rsidP="007F7E9E">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0C89EC8" w14:textId="77777777" w:rsidR="00FA460D" w:rsidRPr="007A18BA" w:rsidRDefault="00FA460D" w:rsidP="007F7E9E">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2B8005C5" w14:textId="77777777" w:rsidR="00FA460D" w:rsidRPr="007A18BA" w:rsidRDefault="00FA460D" w:rsidP="007F7E9E">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96A295C" w14:textId="77777777" w:rsidR="00FA460D" w:rsidRPr="007A18BA" w:rsidRDefault="00FA460D" w:rsidP="007F7E9E">
            <w:pPr>
              <w:jc w:val="right"/>
              <w:rPr>
                <w:rFonts w:ascii="Tahoma" w:hAnsi="Tahoma" w:cs="Tahoma"/>
                <w:color w:val="244061" w:themeColor="accent1" w:themeShade="80"/>
                <w:sz w:val="22"/>
                <w:szCs w:val="22"/>
              </w:rPr>
            </w:pPr>
          </w:p>
        </w:tc>
      </w:tr>
      <w:tr w:rsidR="00FA460D" w:rsidRPr="007A18BA" w14:paraId="61258F1E" w14:textId="77777777" w:rsidTr="007F7E9E">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7B0EC"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B08DB" w14:textId="77777777" w:rsidR="00FA460D" w:rsidRPr="007A18BA" w:rsidRDefault="00FA460D" w:rsidP="007F7E9E">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F7918" w14:textId="77777777" w:rsidR="00FA460D" w:rsidRPr="007A18BA" w:rsidRDefault="00FA460D" w:rsidP="007F7E9E">
            <w:pPr>
              <w:jc w:val="right"/>
              <w:rPr>
                <w:rFonts w:ascii="Tahoma" w:hAnsi="Tahoma" w:cs="Tahoma"/>
                <w:b/>
                <w:bCs/>
                <w:color w:val="244061" w:themeColor="accent1" w:themeShade="80"/>
                <w:sz w:val="22"/>
                <w:szCs w:val="22"/>
              </w:rPr>
            </w:pPr>
          </w:p>
        </w:tc>
      </w:tr>
      <w:tr w:rsidR="00FA460D" w:rsidRPr="007A18BA" w14:paraId="3995B54B" w14:textId="77777777" w:rsidTr="007F7E9E">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F06669" w14:textId="77777777" w:rsidR="00FA460D" w:rsidRPr="007A18BA" w:rsidRDefault="00FA460D" w:rsidP="007F7E9E">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FA460D" w:rsidRPr="007A18BA" w14:paraId="4CF6A638" w14:textId="77777777" w:rsidTr="007F7E9E">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F58CE7F" w14:textId="77777777" w:rsidR="00FA460D" w:rsidRPr="007A18BA" w:rsidRDefault="00FA460D" w:rsidP="007F7E9E">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2D538225" w14:textId="77777777" w:rsidR="00FA460D" w:rsidRPr="007A18BA" w:rsidRDefault="00FA460D" w:rsidP="00FA460D">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7B48A13" w14:textId="77777777" w:rsidR="00FA460D" w:rsidRPr="007A18BA" w:rsidRDefault="00FA460D" w:rsidP="00FA460D">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421E36D" w14:textId="77777777" w:rsidR="00FA460D" w:rsidRPr="007A18BA" w:rsidRDefault="00FA460D" w:rsidP="00FA460D">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xml:space="preserve">.- La moneda de pago del presente contrato será </w:t>
      </w:r>
      <w:proofErr w:type="gramStart"/>
      <w:r w:rsidRPr="007A18BA">
        <w:rPr>
          <w:rFonts w:ascii="Tahoma" w:hAnsi="Tahoma" w:cs="Tahoma"/>
          <w:color w:val="244061" w:themeColor="accent1" w:themeShade="80"/>
          <w:sz w:val="22"/>
          <w:szCs w:val="22"/>
        </w:rPr>
        <w:t>el …</w:t>
      </w:r>
      <w:proofErr w:type="gramEnd"/>
      <w:r w:rsidRPr="007A18BA">
        <w:rPr>
          <w:rFonts w:ascii="Tahoma" w:hAnsi="Tahoma" w:cs="Tahoma"/>
          <w:color w:val="244061" w:themeColor="accent1" w:themeShade="80"/>
          <w:sz w:val="22"/>
          <w:szCs w:val="22"/>
        </w:rPr>
        <w:t>…………………………….., de acuerdo a los siguientes términos:</w:t>
      </w:r>
    </w:p>
    <w:p w14:paraId="031EB56D" w14:textId="77777777" w:rsidR="00FA460D" w:rsidRPr="007A18BA" w:rsidRDefault="00FA460D" w:rsidP="00FA460D">
      <w:pPr>
        <w:spacing w:before="120"/>
        <w:jc w:val="both"/>
        <w:rPr>
          <w:rFonts w:ascii="Tahoma" w:hAnsi="Tahoma" w:cs="Tahoma"/>
          <w:color w:val="244061" w:themeColor="accent1" w:themeShade="80"/>
          <w:sz w:val="22"/>
          <w:szCs w:val="22"/>
        </w:rPr>
      </w:pPr>
    </w:p>
    <w:p w14:paraId="4C22CE7E" w14:textId="77777777" w:rsidR="00FA460D" w:rsidRPr="007A18BA" w:rsidRDefault="00FA460D" w:rsidP="00FB693C">
      <w:pPr>
        <w:numPr>
          <w:ilvl w:val="0"/>
          <w:numId w:val="41"/>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w:t>
      </w:r>
      <w:proofErr w:type="gramStart"/>
      <w:r w:rsidRPr="007A18BA">
        <w:rPr>
          <w:rFonts w:ascii="Tahoma" w:hAnsi="Tahoma" w:cs="Tahoma"/>
          <w:color w:val="244061" w:themeColor="accent1" w:themeShade="80"/>
          <w:sz w:val="22"/>
          <w:szCs w:val="22"/>
        </w:rPr>
        <w:t>calendario posteriores</w:t>
      </w:r>
      <w:proofErr w:type="gramEnd"/>
      <w:r w:rsidRPr="007A18BA">
        <w:rPr>
          <w:rFonts w:ascii="Tahoma" w:hAnsi="Tahoma" w:cs="Tahoma"/>
          <w:color w:val="244061" w:themeColor="accent1" w:themeShade="80"/>
          <w:sz w:val="22"/>
          <w:szCs w:val="22"/>
        </w:rPr>
        <w:t xml:space="preserve"> a la emisión del Certificado de Control de Calidad por parte de ENTEL S.A. y presentación de factura fiscal por el PROVEEDOR. </w:t>
      </w:r>
    </w:p>
    <w:p w14:paraId="6E58A4F2" w14:textId="77777777" w:rsidR="00FA460D" w:rsidRPr="007A18BA" w:rsidRDefault="00FA460D" w:rsidP="00FB693C">
      <w:pPr>
        <w:numPr>
          <w:ilvl w:val="0"/>
          <w:numId w:val="41"/>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59BCBB58" w14:textId="77777777" w:rsidR="00FA460D" w:rsidRPr="007A18BA" w:rsidRDefault="00FA460D" w:rsidP="00FB693C">
      <w:pPr>
        <w:numPr>
          <w:ilvl w:val="0"/>
          <w:numId w:val="41"/>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386BFA4F" w14:textId="77777777" w:rsidR="00FA460D" w:rsidRPr="007A18BA" w:rsidRDefault="00FA460D" w:rsidP="00FB693C">
      <w:pPr>
        <w:numPr>
          <w:ilvl w:val="0"/>
          <w:numId w:val="42"/>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w:t>
      </w:r>
      <w:proofErr w:type="gramStart"/>
      <w:r w:rsidRPr="007A18BA">
        <w:rPr>
          <w:rFonts w:ascii="Tahoma" w:hAnsi="Tahoma" w:cs="Tahoma"/>
          <w:color w:val="244061" w:themeColor="accent1" w:themeShade="80"/>
          <w:sz w:val="22"/>
          <w:szCs w:val="22"/>
        </w:rPr>
        <w:t>calendario posteriores</w:t>
      </w:r>
      <w:proofErr w:type="gramEnd"/>
      <w:r w:rsidRPr="007A18BA">
        <w:rPr>
          <w:rFonts w:ascii="Tahoma" w:hAnsi="Tahoma" w:cs="Tahoma"/>
          <w:color w:val="244061" w:themeColor="accent1" w:themeShade="80"/>
          <w:sz w:val="22"/>
          <w:szCs w:val="22"/>
        </w:rPr>
        <w:t xml:space="preserve">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216E6C49" w14:textId="77777777" w:rsidR="00FA460D" w:rsidRPr="007A18BA" w:rsidRDefault="00FA460D" w:rsidP="00FB693C">
      <w:pPr>
        <w:numPr>
          <w:ilvl w:val="0"/>
          <w:numId w:val="42"/>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243D0037"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533E13B3"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PROVEEDOR manera expresa, asume la responsabilidad absoluta y total por el pago recibido de ENTEL S.A., deslindando a ENTEL S.A. de cualquier responsabilidad y/o </w:t>
      </w:r>
      <w:r w:rsidRPr="007A18BA">
        <w:rPr>
          <w:rFonts w:ascii="Tahoma" w:hAnsi="Tahoma" w:cs="Tahoma"/>
          <w:color w:val="244061" w:themeColor="accent1" w:themeShade="80"/>
          <w:sz w:val="22"/>
          <w:szCs w:val="22"/>
        </w:rPr>
        <w:lastRenderedPageBreak/>
        <w:t>reclamo que pudieran efectuar terceras personas naturales o jurídicas, nacionales y/o extranjeras.</w:t>
      </w:r>
    </w:p>
    <w:p w14:paraId="0F868C14"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37B88AC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 xml:space="preserve">El PROVEEDOR </w:t>
      </w:r>
      <w:proofErr w:type="gramStart"/>
      <w:r w:rsidRPr="007A18BA">
        <w:rPr>
          <w:rFonts w:ascii="Tahoma" w:hAnsi="Tahoma" w:cs="Tahoma"/>
          <w:color w:val="244061" w:themeColor="accent1" w:themeShade="80"/>
          <w:sz w:val="22"/>
          <w:szCs w:val="22"/>
          <w:lang w:val="es-BO" w:eastAsia="en-US"/>
        </w:rPr>
        <w:t>entregará</w:t>
      </w:r>
      <w:proofErr w:type="gramEnd"/>
      <w:r w:rsidRPr="007A18BA">
        <w:rPr>
          <w:rFonts w:ascii="Tahoma" w:hAnsi="Tahoma" w:cs="Tahoma"/>
          <w:color w:val="244061" w:themeColor="accent1" w:themeShade="80"/>
          <w:sz w:val="22"/>
          <w:szCs w:val="22"/>
          <w:lang w:val="es-BO" w:eastAsia="en-US"/>
        </w:rPr>
        <w:t xml:space="preserve"> a ENTEL S.A. la totalidad de los servicios ejecutados de acuerdo a las condiciones:</w:t>
      </w:r>
    </w:p>
    <w:p w14:paraId="3DB0878D" w14:textId="77777777" w:rsidR="00FA460D" w:rsidRPr="007A18BA" w:rsidRDefault="00FA460D" w:rsidP="00FA460D">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384CF9D9"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7C19DA90"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06E2B343"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p>
    <w:p w14:paraId="4203C903" w14:textId="77777777" w:rsidR="00FA460D" w:rsidRPr="007A18BA" w:rsidRDefault="00FA460D" w:rsidP="00FB693C">
      <w:pPr>
        <w:pStyle w:val="Prrafodelista"/>
        <w:numPr>
          <w:ilvl w:val="0"/>
          <w:numId w:val="43"/>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PROVEEDOR presentó a ENTEL S.A. la Boleta/Póliza de Garantía N° ……. emitida por el Banco……………………………….. por la suma </w:t>
      </w:r>
      <w:proofErr w:type="gramStart"/>
      <w:r w:rsidRPr="007A18BA">
        <w:rPr>
          <w:rFonts w:ascii="Tahoma" w:hAnsi="Tahoma" w:cs="Tahoma"/>
          <w:color w:val="244061" w:themeColor="accent1" w:themeShade="80"/>
          <w:sz w:val="22"/>
          <w:szCs w:val="22"/>
        </w:rPr>
        <w:t>de …</w:t>
      </w:r>
      <w:proofErr w:type="gramEnd"/>
      <w:r w:rsidRPr="007A18BA">
        <w:rPr>
          <w:rFonts w:ascii="Tahoma" w:hAnsi="Tahoma" w:cs="Tahoma"/>
          <w:color w:val="244061" w:themeColor="accent1" w:themeShade="80"/>
          <w:sz w:val="22"/>
          <w:szCs w:val="22"/>
        </w:rPr>
        <w:t>…………………… (…………………………………… 00/</w:t>
      </w:r>
      <w:proofErr w:type="gramStart"/>
      <w:r w:rsidRPr="007A18BA">
        <w:rPr>
          <w:rFonts w:ascii="Tahoma" w:hAnsi="Tahoma" w:cs="Tahoma"/>
          <w:color w:val="244061" w:themeColor="accent1" w:themeShade="80"/>
          <w:sz w:val="22"/>
          <w:szCs w:val="22"/>
        </w:rPr>
        <w:t>100 …</w:t>
      </w:r>
      <w:proofErr w:type="gramEnd"/>
      <w:r w:rsidRPr="007A18BA">
        <w:rPr>
          <w:rFonts w:ascii="Tahoma" w:hAnsi="Tahoma" w:cs="Tahoma"/>
          <w:color w:val="244061" w:themeColor="accent1" w:themeShade="80"/>
          <w:sz w:val="22"/>
          <w:szCs w:val="22"/>
        </w:rPr>
        <w:t xml:space="preserve">………………..) con vigencia a partir del </w:t>
      </w:r>
      <w:proofErr w:type="gramStart"/>
      <w:r w:rsidRPr="007A18BA">
        <w:rPr>
          <w:rFonts w:ascii="Tahoma" w:hAnsi="Tahoma" w:cs="Tahoma"/>
          <w:color w:val="244061" w:themeColor="accent1" w:themeShade="80"/>
          <w:sz w:val="22"/>
          <w:szCs w:val="22"/>
        </w:rPr>
        <w:t>..</w:t>
      </w:r>
      <w:proofErr w:type="gramEnd"/>
      <w:r w:rsidRPr="007A18BA">
        <w:rPr>
          <w:rFonts w:ascii="Tahoma" w:hAnsi="Tahoma" w:cs="Tahoma"/>
          <w:color w:val="244061" w:themeColor="accent1" w:themeShade="80"/>
          <w:sz w:val="22"/>
          <w:szCs w:val="22"/>
        </w:rPr>
        <w:t xml:space="preserve">/../.. al </w:t>
      </w:r>
      <w:proofErr w:type="gramStart"/>
      <w:r w:rsidRPr="007A18BA">
        <w:rPr>
          <w:rFonts w:ascii="Tahoma" w:hAnsi="Tahoma" w:cs="Tahoma"/>
          <w:color w:val="244061" w:themeColor="accent1" w:themeShade="80"/>
          <w:sz w:val="22"/>
          <w:szCs w:val="22"/>
        </w:rPr>
        <w:t>..</w:t>
      </w:r>
      <w:proofErr w:type="gramEnd"/>
      <w:r w:rsidRPr="007A18BA">
        <w:rPr>
          <w:rFonts w:ascii="Tahoma" w:hAnsi="Tahoma" w:cs="Tahoma"/>
          <w:color w:val="244061" w:themeColor="accent1" w:themeShade="80"/>
          <w:sz w:val="22"/>
          <w:szCs w:val="22"/>
        </w:rPr>
        <w:t>/../..</w:t>
      </w:r>
      <w:proofErr w:type="gramStart"/>
      <w:r w:rsidRPr="007A18BA">
        <w:rPr>
          <w:rFonts w:ascii="Tahoma" w:hAnsi="Tahoma" w:cs="Tahoma"/>
          <w:color w:val="244061" w:themeColor="accent1" w:themeShade="80"/>
          <w:sz w:val="22"/>
          <w:szCs w:val="22"/>
        </w:rPr>
        <w:t>,</w:t>
      </w:r>
      <w:proofErr w:type="gramEnd"/>
      <w:r w:rsidRPr="007A18BA">
        <w:rPr>
          <w:rFonts w:ascii="Tahoma" w:hAnsi="Tahoma" w:cs="Tahoma"/>
          <w:color w:val="244061" w:themeColor="accent1" w:themeShade="80"/>
          <w:sz w:val="22"/>
          <w:szCs w:val="22"/>
        </w:rPr>
        <w:t xml:space="preserve">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2643505B" w14:textId="77777777" w:rsidR="00FA460D" w:rsidRPr="007A18BA" w:rsidRDefault="00FA460D" w:rsidP="00FA460D">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7F6E8BD8" w14:textId="77777777" w:rsidR="00FA460D" w:rsidRPr="007A18BA" w:rsidRDefault="00FA460D" w:rsidP="00FB693C">
      <w:pPr>
        <w:pStyle w:val="Prrafodelista"/>
        <w:numPr>
          <w:ilvl w:val="0"/>
          <w:numId w:val="37"/>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PROVEEDOR presentó a ENTEL S.A. la Boleta/Póliza de Garantía N° ……. emitida por el Banco……………………………….. por la suma </w:t>
      </w:r>
      <w:proofErr w:type="gramStart"/>
      <w:r w:rsidRPr="007A18BA">
        <w:rPr>
          <w:rFonts w:ascii="Tahoma" w:hAnsi="Tahoma" w:cs="Tahoma"/>
          <w:color w:val="244061" w:themeColor="accent1" w:themeShade="80"/>
          <w:sz w:val="22"/>
          <w:szCs w:val="22"/>
          <w:lang w:val="es-BO"/>
        </w:rPr>
        <w:t>de …</w:t>
      </w:r>
      <w:proofErr w:type="gramEnd"/>
      <w:r w:rsidRPr="007A18BA">
        <w:rPr>
          <w:rFonts w:ascii="Tahoma" w:hAnsi="Tahoma" w:cs="Tahoma"/>
          <w:color w:val="244061" w:themeColor="accent1" w:themeShade="80"/>
          <w:sz w:val="22"/>
          <w:szCs w:val="22"/>
          <w:lang w:val="es-BO"/>
        </w:rPr>
        <w:t>…………………… (…………………………………… 00/</w:t>
      </w:r>
      <w:proofErr w:type="gramStart"/>
      <w:r w:rsidRPr="007A18BA">
        <w:rPr>
          <w:rFonts w:ascii="Tahoma" w:hAnsi="Tahoma" w:cs="Tahoma"/>
          <w:color w:val="244061" w:themeColor="accent1" w:themeShade="80"/>
          <w:sz w:val="22"/>
          <w:szCs w:val="22"/>
          <w:lang w:val="es-BO"/>
        </w:rPr>
        <w:t>100 …</w:t>
      </w:r>
      <w:proofErr w:type="gramEnd"/>
      <w:r w:rsidRPr="007A18BA">
        <w:rPr>
          <w:rFonts w:ascii="Tahoma" w:hAnsi="Tahoma" w:cs="Tahoma"/>
          <w:color w:val="244061" w:themeColor="accent1" w:themeShade="80"/>
          <w:sz w:val="22"/>
          <w:szCs w:val="22"/>
          <w:lang w:val="es-BO"/>
        </w:rPr>
        <w:t xml:space="preserve">………………..) con vigencia a partir del </w:t>
      </w:r>
      <w:proofErr w:type="gramStart"/>
      <w:r w:rsidRPr="007A18BA">
        <w:rPr>
          <w:rFonts w:ascii="Tahoma" w:hAnsi="Tahoma" w:cs="Tahoma"/>
          <w:color w:val="244061" w:themeColor="accent1" w:themeShade="80"/>
          <w:sz w:val="22"/>
          <w:szCs w:val="22"/>
          <w:lang w:val="es-BO"/>
        </w:rPr>
        <w:t>..</w:t>
      </w:r>
      <w:proofErr w:type="gramEnd"/>
      <w:r w:rsidRPr="007A18BA">
        <w:rPr>
          <w:rFonts w:ascii="Tahoma" w:hAnsi="Tahoma" w:cs="Tahoma"/>
          <w:color w:val="244061" w:themeColor="accent1" w:themeShade="80"/>
          <w:sz w:val="22"/>
          <w:szCs w:val="22"/>
          <w:lang w:val="es-BO"/>
        </w:rPr>
        <w:t xml:space="preserve">/../.. al </w:t>
      </w:r>
      <w:proofErr w:type="gramStart"/>
      <w:r w:rsidRPr="007A18BA">
        <w:rPr>
          <w:rFonts w:ascii="Tahoma" w:hAnsi="Tahoma" w:cs="Tahoma"/>
          <w:color w:val="244061" w:themeColor="accent1" w:themeShade="80"/>
          <w:sz w:val="22"/>
          <w:szCs w:val="22"/>
          <w:lang w:val="es-BO"/>
        </w:rPr>
        <w:t>..</w:t>
      </w:r>
      <w:proofErr w:type="gramEnd"/>
      <w:r w:rsidRPr="007A18BA">
        <w:rPr>
          <w:rFonts w:ascii="Tahoma" w:hAnsi="Tahoma" w:cs="Tahoma"/>
          <w:color w:val="244061" w:themeColor="accent1" w:themeShade="80"/>
          <w:sz w:val="22"/>
          <w:szCs w:val="22"/>
          <w:lang w:val="es-BO"/>
        </w:rPr>
        <w:t>/../..</w:t>
      </w:r>
      <w:proofErr w:type="gramStart"/>
      <w:r w:rsidRPr="007A18BA">
        <w:rPr>
          <w:rFonts w:ascii="Tahoma" w:hAnsi="Tahoma" w:cs="Tahoma"/>
          <w:color w:val="244061" w:themeColor="accent1" w:themeShade="80"/>
          <w:sz w:val="22"/>
          <w:szCs w:val="22"/>
          <w:lang w:val="es-BO"/>
        </w:rPr>
        <w:t>,</w:t>
      </w:r>
      <w:proofErr w:type="gramEnd"/>
      <w:r w:rsidRPr="007A18BA">
        <w:rPr>
          <w:rFonts w:ascii="Tahoma" w:hAnsi="Tahoma" w:cs="Tahoma"/>
          <w:color w:val="244061" w:themeColor="accent1" w:themeShade="80"/>
          <w:sz w:val="22"/>
          <w:szCs w:val="22"/>
          <w:lang w:val="es-BO"/>
        </w:rPr>
        <w:t xml:space="preserve">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4EF7E709" w14:textId="77777777" w:rsidR="00FA460D" w:rsidRPr="007A18BA" w:rsidRDefault="00FA460D" w:rsidP="00FB693C">
      <w:pPr>
        <w:pStyle w:val="Prrafodelista"/>
        <w:numPr>
          <w:ilvl w:val="0"/>
          <w:numId w:val="37"/>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w:t>
      </w:r>
      <w:proofErr w:type="gramStart"/>
      <w:r w:rsidRPr="007A18BA">
        <w:rPr>
          <w:rFonts w:ascii="Tahoma" w:hAnsi="Tahoma" w:cs="Tahoma"/>
          <w:color w:val="244061" w:themeColor="accent1" w:themeShade="80"/>
          <w:sz w:val="22"/>
          <w:szCs w:val="22"/>
          <w:lang w:val="es-BO"/>
        </w:rPr>
        <w:t>de ….</w:t>
      </w:r>
      <w:proofErr w:type="gramEnd"/>
      <w:r w:rsidRPr="007A18BA">
        <w:rPr>
          <w:rFonts w:ascii="Tahoma" w:hAnsi="Tahoma" w:cs="Tahoma"/>
          <w:color w:val="244061" w:themeColor="accent1" w:themeShade="80"/>
          <w:sz w:val="22"/>
          <w:szCs w:val="22"/>
          <w:lang w:val="es-BO"/>
        </w:rPr>
        <w:t xml:space="preserve">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76730FE" w14:textId="77777777" w:rsidR="00FA460D" w:rsidRPr="007A18BA" w:rsidRDefault="00FA460D" w:rsidP="00FB693C">
      <w:pPr>
        <w:pStyle w:val="Prrafodelista"/>
        <w:numPr>
          <w:ilvl w:val="0"/>
          <w:numId w:val="38"/>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CCF4940" w14:textId="77777777" w:rsidR="00FA460D" w:rsidRPr="007A18BA" w:rsidRDefault="00FA460D" w:rsidP="00FB693C">
      <w:pPr>
        <w:pStyle w:val="Prrafodelista"/>
        <w:numPr>
          <w:ilvl w:val="0"/>
          <w:numId w:val="38"/>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lastRenderedPageBreak/>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673A194E"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3AE9A552"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3078086B"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07E7AB3E"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DA1301B"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0BBF59B2"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46E0CBFE"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38FEB04E"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1DBE82CB"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30AC7326"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62CA44A1"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04B7CDCD"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1A5EE7E0"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45F22AE8"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7664D866"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lastRenderedPageBreak/>
        <w:t>Su personal en tanto y cuanto se encuentre en ambientes, vehículos, predios, etc. de ENTEL S.A. deberá cumplir con todos los procedimientos y normas de seguridad establecidas por ENTEL S.A.</w:t>
      </w:r>
    </w:p>
    <w:p w14:paraId="15CEC442" w14:textId="77777777" w:rsidR="00FA460D" w:rsidRPr="007A18BA" w:rsidRDefault="00FA460D" w:rsidP="00FB693C">
      <w:pPr>
        <w:pStyle w:val="Prrafodelista"/>
        <w:numPr>
          <w:ilvl w:val="2"/>
          <w:numId w:val="40"/>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 xml:space="preserve">Durante la ejecución del contrato y el periodo de garantía proporcionará un </w:t>
      </w:r>
      <w:proofErr w:type="spellStart"/>
      <w:r w:rsidRPr="007A18BA">
        <w:rPr>
          <w:rFonts w:ascii="Tahoma" w:hAnsi="Tahoma" w:cs="Tahoma"/>
          <w:color w:val="244061" w:themeColor="accent1" w:themeShade="80"/>
          <w:sz w:val="22"/>
          <w:szCs w:val="22"/>
        </w:rPr>
        <w:t>toll</w:t>
      </w:r>
      <w:proofErr w:type="spellEnd"/>
      <w:r w:rsidRPr="007A18BA">
        <w:rPr>
          <w:rFonts w:ascii="Tahoma" w:hAnsi="Tahoma" w:cs="Tahoma"/>
          <w:color w:val="244061" w:themeColor="accent1" w:themeShade="80"/>
          <w:sz w:val="22"/>
          <w:szCs w:val="22"/>
        </w:rPr>
        <w:t xml:space="preserve"> free para que ENTEL S.A. efectúe cualquier consulta que requiera.</w:t>
      </w:r>
    </w:p>
    <w:p w14:paraId="384BCD8D" w14:textId="77777777" w:rsidR="00FA460D" w:rsidRPr="007A18BA" w:rsidRDefault="00FA460D" w:rsidP="00FA460D">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4F196F31" w14:textId="77777777" w:rsidR="00FA460D" w:rsidRPr="007A18BA" w:rsidRDefault="00FA460D" w:rsidP="00FA460D">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DCB83E5" w14:textId="77777777" w:rsidR="00FA460D" w:rsidRPr="007A18BA" w:rsidRDefault="00FA460D" w:rsidP="00FA460D">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238F9A8C" w14:textId="77777777" w:rsidR="00FA460D" w:rsidRPr="007A18BA" w:rsidRDefault="00FA460D" w:rsidP="00FA460D">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 xml:space="preserve">La responsabilidad de supervisión, fiscalización y verificación del cumplimiento del presente contrato por parte de ENTEL S.A. estará a cargo de la Subgerencia </w:t>
      </w:r>
      <w:proofErr w:type="gramStart"/>
      <w:r w:rsidRPr="007A18BA">
        <w:rPr>
          <w:rFonts w:cs="Tahoma"/>
          <w:b w:val="0"/>
          <w:iCs/>
          <w:color w:val="244061" w:themeColor="accent1" w:themeShade="80"/>
          <w:spacing w:val="-3"/>
          <w:lang w:val="es-BO"/>
        </w:rPr>
        <w:t>de …</w:t>
      </w:r>
      <w:proofErr w:type="gramEnd"/>
      <w:r w:rsidRPr="007A18BA">
        <w:rPr>
          <w:rFonts w:cs="Tahoma"/>
          <w:b w:val="0"/>
          <w:iCs/>
          <w:color w:val="244061" w:themeColor="accent1" w:themeShade="80"/>
          <w:spacing w:val="-3"/>
          <w:lang w:val="es-BO"/>
        </w:rPr>
        <w:t xml:space="preserve">…………………… dependiente de la Gerencia Nacional </w:t>
      </w:r>
      <w:proofErr w:type="gramStart"/>
      <w:r w:rsidRPr="007A18BA">
        <w:rPr>
          <w:rFonts w:cs="Tahoma"/>
          <w:b w:val="0"/>
          <w:iCs/>
          <w:color w:val="244061" w:themeColor="accent1" w:themeShade="80"/>
          <w:spacing w:val="-3"/>
          <w:lang w:val="es-BO"/>
        </w:rPr>
        <w:t>de …</w:t>
      </w:r>
      <w:proofErr w:type="gramEnd"/>
      <w:r w:rsidRPr="007A18BA">
        <w:rPr>
          <w:rFonts w:cs="Tahoma"/>
          <w:b w:val="0"/>
          <w:iCs/>
          <w:color w:val="244061" w:themeColor="accent1" w:themeShade="80"/>
          <w:spacing w:val="-3"/>
          <w:lang w:val="es-BO"/>
        </w:rPr>
        <w:t>………………</w:t>
      </w:r>
    </w:p>
    <w:p w14:paraId="5728A2B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4CF7D0C6"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A112AE6"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5FA793C4"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ADCBAB8" w14:textId="77777777" w:rsidR="00FA460D" w:rsidRPr="007A18BA" w:rsidRDefault="00FA460D" w:rsidP="00FA460D">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0F3E9A1"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8569596"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 xml:space="preserve">Las Partes declaran expresamente que el presente contrato no da lugar a una relación de carácter laboral entre ellas; los efectos están sujetos a las disposiciones legales previstas en los Arts. 454 y 519 del Código Civil </w:t>
      </w:r>
      <w:r w:rsidRPr="007A18BA">
        <w:rPr>
          <w:rFonts w:ascii="Tahoma" w:hAnsi="Tahoma" w:cs="Tahoma"/>
          <w:color w:val="244061" w:themeColor="accent1" w:themeShade="80"/>
          <w:spacing w:val="-3"/>
          <w:sz w:val="22"/>
          <w:szCs w:val="22"/>
        </w:rPr>
        <w:lastRenderedPageBreak/>
        <w:t>Boliviano. El PROVEEDOR se compromete a cumplir con la legislación socio laboral a favor de sus trabajadores.</w:t>
      </w:r>
    </w:p>
    <w:p w14:paraId="5CB57C00"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962E40B"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1D33DE2"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FF9D04F"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DB92BEE"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73D7435E"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4405B5F" w14:textId="77777777" w:rsidR="00FA460D" w:rsidRPr="007A18BA" w:rsidRDefault="00FA460D" w:rsidP="00FA460D">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53FE067B"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34B74A6" w14:textId="77777777" w:rsidR="00FA460D" w:rsidRPr="007A18BA" w:rsidRDefault="00FA460D" w:rsidP="00FA460D">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10C6E796" w14:textId="77777777" w:rsidR="00FA460D" w:rsidRPr="007A18BA" w:rsidRDefault="00FA460D" w:rsidP="00FA460D">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lastRenderedPageBreak/>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9AF32D2"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113D6727" w14:textId="77777777" w:rsidR="00FA460D" w:rsidRPr="007A18BA" w:rsidRDefault="00FA460D" w:rsidP="00FA460D">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7BAAF3DE"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685A8E65"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7515B78B"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5D2F3D31"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784B57A4"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7D6E1C6B"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0445402B" w14:textId="77777777" w:rsidR="00FA460D" w:rsidRPr="007A18BA" w:rsidRDefault="00FA460D" w:rsidP="00FA460D">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6FBB5882"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013F577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60BE50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15DDAC4"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489E7070"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14C4D5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7407FA3" w14:textId="77777777" w:rsidR="00FA460D" w:rsidRPr="007A18BA" w:rsidRDefault="00FA460D" w:rsidP="00FA460D">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lastRenderedPageBreak/>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06D796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72D7BDB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995BFAA"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60E6C0C9"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F7ECBA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0E582123"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5FBF02A"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0D395AC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C5CE7E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433A4231"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2D0A3C93" w14:textId="77777777" w:rsidR="00FA460D" w:rsidRPr="007A18BA" w:rsidRDefault="00FA460D" w:rsidP="00FA460D">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7CC2A705"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528E5FEE"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Teléfonos: ………………………………. – </w:t>
      </w:r>
      <w:proofErr w:type="gramStart"/>
      <w:r w:rsidRPr="007A18BA">
        <w:rPr>
          <w:rFonts w:ascii="Tahoma" w:hAnsi="Tahoma" w:cs="Tahoma"/>
          <w:color w:val="244061" w:themeColor="accent1" w:themeShade="80"/>
          <w:sz w:val="22"/>
          <w:szCs w:val="22"/>
          <w:lang w:val="es-BO"/>
        </w:rPr>
        <w:t>Fax …</w:t>
      </w:r>
      <w:proofErr w:type="gramEnd"/>
      <w:r w:rsidRPr="007A18BA">
        <w:rPr>
          <w:rFonts w:ascii="Tahoma" w:hAnsi="Tahoma" w:cs="Tahoma"/>
          <w:color w:val="244061" w:themeColor="accent1" w:themeShade="80"/>
          <w:sz w:val="22"/>
          <w:szCs w:val="22"/>
          <w:lang w:val="es-BO"/>
        </w:rPr>
        <w:t>………………….</w:t>
      </w:r>
    </w:p>
    <w:p w14:paraId="3B0303B4"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Correo electrónico:………………………………………………….</w:t>
      </w:r>
    </w:p>
    <w:p w14:paraId="7DB1ECD9"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2DD84695"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5D187E72" w14:textId="77777777" w:rsidR="00FA460D" w:rsidRPr="007A18BA" w:rsidRDefault="00FA460D" w:rsidP="00FA460D">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0FB7BDB9" w14:textId="77777777" w:rsidR="00FA460D" w:rsidRPr="007A18BA" w:rsidRDefault="00FA460D" w:rsidP="00FA460D">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16F621AD"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7B76978D" w14:textId="77777777" w:rsidR="00FA460D" w:rsidRPr="007A18BA" w:rsidRDefault="00FA460D" w:rsidP="00FA460D">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7A18BA">
        <w:rPr>
          <w:rFonts w:ascii="Tahoma" w:hAnsi="Tahoma" w:cs="Tahoma"/>
          <w:color w:val="244061" w:themeColor="accent1" w:themeShade="80"/>
          <w:sz w:val="22"/>
          <w:szCs w:val="22"/>
          <w:lang w:val="es-BO"/>
        </w:rPr>
        <w:t>días</w:t>
      </w:r>
      <w:proofErr w:type="gramEnd"/>
      <w:r w:rsidRPr="007A18BA">
        <w:rPr>
          <w:rFonts w:ascii="Tahoma" w:hAnsi="Tahoma" w:cs="Tahoma"/>
          <w:color w:val="244061" w:themeColor="accent1" w:themeShade="80"/>
          <w:sz w:val="22"/>
          <w:szCs w:val="22"/>
          <w:lang w:val="es-BO"/>
        </w:rPr>
        <w:t xml:space="preserve"> del mes de ……………….. </w:t>
      </w:r>
      <w:proofErr w:type="gramStart"/>
      <w:r w:rsidRPr="007A18BA">
        <w:rPr>
          <w:rFonts w:ascii="Tahoma" w:hAnsi="Tahoma" w:cs="Tahoma"/>
          <w:color w:val="244061" w:themeColor="accent1" w:themeShade="80"/>
          <w:sz w:val="22"/>
          <w:szCs w:val="22"/>
          <w:lang w:val="es-BO"/>
        </w:rPr>
        <w:t>de</w:t>
      </w:r>
      <w:proofErr w:type="gramEnd"/>
      <w:r w:rsidRPr="007A18BA">
        <w:rPr>
          <w:rFonts w:ascii="Tahoma" w:hAnsi="Tahoma" w:cs="Tahoma"/>
          <w:color w:val="244061" w:themeColor="accent1" w:themeShade="80"/>
          <w:sz w:val="22"/>
          <w:szCs w:val="22"/>
          <w:lang w:val="es-BO"/>
        </w:rPr>
        <w:t xml:space="preserve"> dos mil ………………. años.</w:t>
      </w:r>
    </w:p>
    <w:p w14:paraId="0FA0F4C9" w14:textId="77777777" w:rsidR="00FA460D" w:rsidRPr="007A18BA" w:rsidRDefault="00FA460D" w:rsidP="00FA460D">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2CDB808A" w14:textId="77777777" w:rsidR="00FA460D" w:rsidRPr="007A18BA" w:rsidRDefault="00FA460D" w:rsidP="00FA460D">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FA460D" w:rsidRPr="007A18BA" w14:paraId="28DA51C3" w14:textId="77777777" w:rsidTr="007F7E9E">
        <w:trPr>
          <w:trHeight w:val="463"/>
        </w:trPr>
        <w:tc>
          <w:tcPr>
            <w:tcW w:w="4678" w:type="dxa"/>
          </w:tcPr>
          <w:p w14:paraId="7BDEE67A" w14:textId="77777777" w:rsidR="00FA460D" w:rsidRPr="007A18BA" w:rsidRDefault="00FA460D" w:rsidP="007F7E9E">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313CC6F0"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03A8BF55" w14:textId="77777777" w:rsidR="00FA460D" w:rsidRPr="007A18BA" w:rsidRDefault="00FA460D" w:rsidP="007F7E9E">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7BC0C0B2"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2CAD5BEF"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11ACAFA0" w14:textId="77777777" w:rsidR="00FA460D" w:rsidRPr="007A18BA" w:rsidRDefault="00FA460D" w:rsidP="007F7E9E">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5A7F6800"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p>
    <w:p w14:paraId="64C5B0BF"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p>
    <w:p w14:paraId="7A85102A" w14:textId="77777777" w:rsidR="00183BC0" w:rsidRPr="00F71A0F" w:rsidRDefault="00183BC0" w:rsidP="0005306F">
      <w:pPr>
        <w:pStyle w:val="Normal2"/>
        <w:rPr>
          <w:rFonts w:ascii="Verdana" w:hAnsi="Verdana" w:cs="Arial"/>
          <w:b/>
          <w:i/>
          <w:color w:val="004990"/>
          <w:sz w:val="18"/>
          <w:szCs w:val="18"/>
          <w:lang w:val="es-BO"/>
        </w:rPr>
      </w:pPr>
    </w:p>
    <w:sectPr w:rsidR="00183BC0" w:rsidRPr="00F71A0F" w:rsidSect="00F71A0F">
      <w:headerReference w:type="default" r:id="rId20"/>
      <w:footerReference w:type="default" r:id="rId21"/>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60B9C" w14:textId="77777777" w:rsidR="005F6453" w:rsidRDefault="005F6453">
      <w:r>
        <w:separator/>
      </w:r>
    </w:p>
  </w:endnote>
  <w:endnote w:type="continuationSeparator" w:id="0">
    <w:p w14:paraId="1EBA31C8" w14:textId="77777777" w:rsidR="005F6453" w:rsidRDefault="005F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1B18E" w14:textId="208198FE" w:rsidR="00D63DA6" w:rsidRPr="004C3D81" w:rsidRDefault="00D63DA6"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04A3C">
      <w:rPr>
        <w:rFonts w:ascii="Tahoma" w:hAnsi="Tahoma" w:cs="Tahoma"/>
        <w:b/>
        <w:noProof/>
        <w:color w:val="004990"/>
        <w:lang w:val="es-ES_tradnl"/>
      </w:rPr>
      <w:t>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2806DC">
      <w:rPr>
        <w:rFonts w:ascii="Tahoma" w:hAnsi="Tahoma" w:cs="Tahoma"/>
        <w:b/>
        <w:color w:val="004990"/>
      </w:rPr>
      <w:t>61</w:t>
    </w:r>
  </w:p>
  <w:p w14:paraId="4F85394D" w14:textId="77777777" w:rsidR="00D63DA6" w:rsidRDefault="00D63DA6">
    <w:pPr>
      <w:pStyle w:val="Piedepgina"/>
    </w:pPr>
  </w:p>
  <w:p w14:paraId="44F418F6" w14:textId="77777777" w:rsidR="00D63DA6" w:rsidRDefault="00D63DA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C36B0" w14:textId="77777777" w:rsidR="005F6453" w:rsidRDefault="005F6453">
      <w:r>
        <w:separator/>
      </w:r>
    </w:p>
  </w:footnote>
  <w:footnote w:type="continuationSeparator" w:id="0">
    <w:p w14:paraId="0AA69147" w14:textId="77777777" w:rsidR="005F6453" w:rsidRDefault="005F6453">
      <w:r>
        <w:continuationSeparator/>
      </w:r>
    </w:p>
  </w:footnote>
  <w:footnote w:id="1">
    <w:p w14:paraId="74EE06EC" w14:textId="77777777" w:rsidR="00D63DA6" w:rsidRPr="008D48C8" w:rsidRDefault="00D63DA6" w:rsidP="00F75905">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14F59D3" w14:textId="77777777" w:rsidR="00D63DA6" w:rsidRPr="00353B1C" w:rsidRDefault="00D63DA6" w:rsidP="00B1041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F593A" w14:textId="77777777" w:rsidR="00D63DA6" w:rsidRDefault="00D63DA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1C5CD812" wp14:editId="30D9EF4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6A7ED1D2" w14:textId="349FD544" w:rsidR="00D63DA6" w:rsidRDefault="00D63DA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LICITACION PUBLICA N° </w:t>
    </w:r>
    <w:r>
      <w:rPr>
        <w:rFonts w:ascii="Tahoma" w:hAnsi="Tahoma" w:cs="Tahoma"/>
        <w:b/>
        <w:color w:val="004990"/>
        <w:highlight w:val="lightGray"/>
        <w:lang w:val="es-BO"/>
      </w:rPr>
      <w:t>074/</w:t>
    </w:r>
    <w:r>
      <w:rPr>
        <w:rFonts w:ascii="Tahoma" w:hAnsi="Tahoma" w:cs="Tahoma"/>
        <w:b/>
        <w:color w:val="004990"/>
        <w:lang w:val="es-BO"/>
      </w:rPr>
      <w:t>2017</w:t>
    </w:r>
  </w:p>
  <w:p w14:paraId="1E4457A2" w14:textId="77777777" w:rsidR="00D63DA6" w:rsidRPr="001A7100" w:rsidRDefault="00D63DA6"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 xml:space="preserve">REQUERIMIENTO EMPRESAS DE TRANSPORTE NACIONAL </w:t>
    </w:r>
    <w:r w:rsidRPr="00393ED2">
      <w:rPr>
        <w:rFonts w:ascii="Tahoma" w:hAnsi="Tahoma" w:cs="Tahoma"/>
        <w:b/>
        <w:color w:val="004990"/>
        <w:highlight w:val="lightGray"/>
        <w:lang w:val="es-BO"/>
      </w:rPr>
      <w:t>“</w:t>
    </w:r>
    <w:r w:rsidRPr="001A7100">
      <w:rPr>
        <w:rFonts w:ascii="Tahoma" w:hAnsi="Tahoma" w:cs="Tahoma"/>
        <w:b/>
        <w:color w:val="004990"/>
        <w:lang w:val="es-BO"/>
      </w:rPr>
      <w:t xml:space="preserve"> </w:t>
    </w:r>
  </w:p>
  <w:p w14:paraId="3EE29C5F" w14:textId="77777777" w:rsidR="00D63DA6" w:rsidRPr="00F8211E" w:rsidRDefault="00D63DA6">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275"/>
    <w:multiLevelType w:val="multilevel"/>
    <w:tmpl w:val="7AEE9B22"/>
    <w:lvl w:ilvl="0">
      <w:start w:val="2"/>
      <w:numFmt w:val="decimal"/>
      <w:lvlText w:val="%1."/>
      <w:lvlJc w:val="left"/>
      <w:pPr>
        <w:ind w:left="984" w:hanging="360"/>
      </w:pPr>
      <w:rPr>
        <w:rFonts w:hint="default"/>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8523985"/>
    <w:multiLevelType w:val="multilevel"/>
    <w:tmpl w:val="D8AA6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C8F603F"/>
    <w:multiLevelType w:val="hybridMultilevel"/>
    <w:tmpl w:val="4C6C5D96"/>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1">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7">
    <w:nsid w:val="6E2B322D"/>
    <w:multiLevelType w:val="multilevel"/>
    <w:tmpl w:val="AAB45B5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2">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3">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3"/>
  </w:num>
  <w:num w:numId="2">
    <w:abstractNumId w:val="15"/>
  </w:num>
  <w:num w:numId="3">
    <w:abstractNumId w:val="29"/>
  </w:num>
  <w:num w:numId="4">
    <w:abstractNumId w:val="27"/>
  </w:num>
  <w:num w:numId="5">
    <w:abstractNumId w:val="2"/>
  </w:num>
  <w:num w:numId="6">
    <w:abstractNumId w:val="18"/>
  </w:num>
  <w:num w:numId="7">
    <w:abstractNumId w:val="9"/>
  </w:num>
  <w:num w:numId="8">
    <w:abstractNumId w:val="40"/>
  </w:num>
  <w:num w:numId="9">
    <w:abstractNumId w:val="14"/>
  </w:num>
  <w:num w:numId="10">
    <w:abstractNumId w:val="34"/>
  </w:num>
  <w:num w:numId="11">
    <w:abstractNumId w:val="41"/>
  </w:num>
  <w:num w:numId="12">
    <w:abstractNumId w:val="11"/>
  </w:num>
  <w:num w:numId="13">
    <w:abstractNumId w:val="13"/>
  </w:num>
  <w:num w:numId="14">
    <w:abstractNumId w:val="26"/>
  </w:num>
  <w:num w:numId="15">
    <w:abstractNumId w:val="30"/>
  </w:num>
  <w:num w:numId="16">
    <w:abstractNumId w:val="35"/>
  </w:num>
  <w:num w:numId="17">
    <w:abstractNumId w:val="23"/>
  </w:num>
  <w:num w:numId="18">
    <w:abstractNumId w:val="17"/>
  </w:num>
  <w:num w:numId="19">
    <w:abstractNumId w:val="5"/>
  </w:num>
  <w:num w:numId="20">
    <w:abstractNumId w:val="33"/>
  </w:num>
  <w:num w:numId="21">
    <w:abstractNumId w:val="36"/>
  </w:num>
  <w:num w:numId="22">
    <w:abstractNumId w:val="38"/>
  </w:num>
  <w:num w:numId="23">
    <w:abstractNumId w:val="39"/>
  </w:num>
  <w:num w:numId="24">
    <w:abstractNumId w:val="43"/>
  </w:num>
  <w:num w:numId="25">
    <w:abstractNumId w:val="37"/>
  </w:num>
  <w:num w:numId="26">
    <w:abstractNumId w:val="28"/>
  </w:num>
  <w:num w:numId="27">
    <w:abstractNumId w:val="32"/>
  </w:num>
  <w:num w:numId="28">
    <w:abstractNumId w:val="25"/>
  </w:num>
  <w:num w:numId="29">
    <w:abstractNumId w:val="4"/>
  </w:num>
  <w:num w:numId="30">
    <w:abstractNumId w:val="19"/>
  </w:num>
  <w:num w:numId="31">
    <w:abstractNumId w:val="42"/>
  </w:num>
  <w:num w:numId="32">
    <w:abstractNumId w:val="6"/>
  </w:num>
  <w:num w:numId="33">
    <w:abstractNumId w:val="21"/>
  </w:num>
  <w:num w:numId="34">
    <w:abstractNumId w:val="10"/>
  </w:num>
  <w:num w:numId="35">
    <w:abstractNumId w:val="0"/>
  </w:num>
  <w:num w:numId="36">
    <w:abstractNumId w:val="22"/>
  </w:num>
  <w:num w:numId="37">
    <w:abstractNumId w:val="16"/>
  </w:num>
  <w:num w:numId="38">
    <w:abstractNumId w:val="24"/>
  </w:num>
  <w:num w:numId="39">
    <w:abstractNumId w:val="1"/>
  </w:num>
  <w:num w:numId="40">
    <w:abstractNumId w:val="12"/>
  </w:num>
  <w:num w:numId="41">
    <w:abstractNumId w:val="20"/>
  </w:num>
  <w:num w:numId="42">
    <w:abstractNumId w:val="7"/>
  </w:num>
  <w:num w:numId="43">
    <w:abstractNumId w:val="31"/>
  </w:num>
  <w:num w:numId="44">
    <w:abstractNumId w:val="8"/>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3010"/>
    <w:rsid w:val="000151EB"/>
    <w:rsid w:val="000162CE"/>
    <w:rsid w:val="00021992"/>
    <w:rsid w:val="000236F6"/>
    <w:rsid w:val="00025D3A"/>
    <w:rsid w:val="00027666"/>
    <w:rsid w:val="00031D69"/>
    <w:rsid w:val="0003383B"/>
    <w:rsid w:val="00047636"/>
    <w:rsid w:val="0004797A"/>
    <w:rsid w:val="0005306F"/>
    <w:rsid w:val="0005679E"/>
    <w:rsid w:val="00057B37"/>
    <w:rsid w:val="00071FE3"/>
    <w:rsid w:val="000723A5"/>
    <w:rsid w:val="00072C1C"/>
    <w:rsid w:val="000829EE"/>
    <w:rsid w:val="000846E0"/>
    <w:rsid w:val="00086388"/>
    <w:rsid w:val="00095F2A"/>
    <w:rsid w:val="000A09C9"/>
    <w:rsid w:val="000B6395"/>
    <w:rsid w:val="000C1A57"/>
    <w:rsid w:val="000C2515"/>
    <w:rsid w:val="000C4932"/>
    <w:rsid w:val="000C7B95"/>
    <w:rsid w:val="000D08D2"/>
    <w:rsid w:val="000D11C9"/>
    <w:rsid w:val="000D1536"/>
    <w:rsid w:val="000D6FDE"/>
    <w:rsid w:val="000E1807"/>
    <w:rsid w:val="000E20B0"/>
    <w:rsid w:val="000F41EA"/>
    <w:rsid w:val="000F6956"/>
    <w:rsid w:val="000F751E"/>
    <w:rsid w:val="00100FD0"/>
    <w:rsid w:val="00101E78"/>
    <w:rsid w:val="00104A3C"/>
    <w:rsid w:val="00107538"/>
    <w:rsid w:val="00107965"/>
    <w:rsid w:val="001109C9"/>
    <w:rsid w:val="00110DD5"/>
    <w:rsid w:val="0011558D"/>
    <w:rsid w:val="00136EFB"/>
    <w:rsid w:val="00140BA9"/>
    <w:rsid w:val="0014101D"/>
    <w:rsid w:val="00141FB3"/>
    <w:rsid w:val="00147AAA"/>
    <w:rsid w:val="00151AFE"/>
    <w:rsid w:val="00151B40"/>
    <w:rsid w:val="00152E5F"/>
    <w:rsid w:val="001621D3"/>
    <w:rsid w:val="0016265C"/>
    <w:rsid w:val="0016265F"/>
    <w:rsid w:val="00163803"/>
    <w:rsid w:val="0016534F"/>
    <w:rsid w:val="001702A0"/>
    <w:rsid w:val="0017367B"/>
    <w:rsid w:val="001754B0"/>
    <w:rsid w:val="00177D4A"/>
    <w:rsid w:val="00183BC0"/>
    <w:rsid w:val="0018564F"/>
    <w:rsid w:val="00186F2B"/>
    <w:rsid w:val="001911F5"/>
    <w:rsid w:val="0019128F"/>
    <w:rsid w:val="00192B92"/>
    <w:rsid w:val="00196127"/>
    <w:rsid w:val="001A7715"/>
    <w:rsid w:val="001B20E2"/>
    <w:rsid w:val="001B2591"/>
    <w:rsid w:val="001B66CE"/>
    <w:rsid w:val="001C3239"/>
    <w:rsid w:val="001C35BD"/>
    <w:rsid w:val="001C3F80"/>
    <w:rsid w:val="001C5772"/>
    <w:rsid w:val="001C6005"/>
    <w:rsid w:val="001E147E"/>
    <w:rsid w:val="001E2FC8"/>
    <w:rsid w:val="001E4F0B"/>
    <w:rsid w:val="001E7518"/>
    <w:rsid w:val="001F286C"/>
    <w:rsid w:val="001F6474"/>
    <w:rsid w:val="002014A5"/>
    <w:rsid w:val="00202D5F"/>
    <w:rsid w:val="002041AD"/>
    <w:rsid w:val="002128D9"/>
    <w:rsid w:val="00212A0A"/>
    <w:rsid w:val="00212F70"/>
    <w:rsid w:val="00220F24"/>
    <w:rsid w:val="00224726"/>
    <w:rsid w:val="00224732"/>
    <w:rsid w:val="002275B2"/>
    <w:rsid w:val="00230485"/>
    <w:rsid w:val="00231C20"/>
    <w:rsid w:val="00232ABF"/>
    <w:rsid w:val="00234A8A"/>
    <w:rsid w:val="00235AEB"/>
    <w:rsid w:val="002412B6"/>
    <w:rsid w:val="0024258D"/>
    <w:rsid w:val="00242C43"/>
    <w:rsid w:val="00243D58"/>
    <w:rsid w:val="00245C8F"/>
    <w:rsid w:val="00246345"/>
    <w:rsid w:val="00247013"/>
    <w:rsid w:val="00247FFD"/>
    <w:rsid w:val="00254075"/>
    <w:rsid w:val="00256562"/>
    <w:rsid w:val="00257599"/>
    <w:rsid w:val="0025778B"/>
    <w:rsid w:val="00260215"/>
    <w:rsid w:val="002625F4"/>
    <w:rsid w:val="00266740"/>
    <w:rsid w:val="002705DF"/>
    <w:rsid w:val="00272CF3"/>
    <w:rsid w:val="0027510F"/>
    <w:rsid w:val="00276748"/>
    <w:rsid w:val="002806DC"/>
    <w:rsid w:val="0028113B"/>
    <w:rsid w:val="0028188C"/>
    <w:rsid w:val="00283037"/>
    <w:rsid w:val="002837F3"/>
    <w:rsid w:val="0028399F"/>
    <w:rsid w:val="00286C55"/>
    <w:rsid w:val="00291BC9"/>
    <w:rsid w:val="002973D2"/>
    <w:rsid w:val="00297954"/>
    <w:rsid w:val="002A0C10"/>
    <w:rsid w:val="002A1C2F"/>
    <w:rsid w:val="002A712D"/>
    <w:rsid w:val="002A739A"/>
    <w:rsid w:val="002B2462"/>
    <w:rsid w:val="002B51D8"/>
    <w:rsid w:val="002C1074"/>
    <w:rsid w:val="002C1093"/>
    <w:rsid w:val="002C140D"/>
    <w:rsid w:val="002C2677"/>
    <w:rsid w:val="002C3226"/>
    <w:rsid w:val="002C3600"/>
    <w:rsid w:val="002C47C9"/>
    <w:rsid w:val="002D3D46"/>
    <w:rsid w:val="002D622B"/>
    <w:rsid w:val="002E7001"/>
    <w:rsid w:val="002F1204"/>
    <w:rsid w:val="002F3600"/>
    <w:rsid w:val="002F5046"/>
    <w:rsid w:val="0030079D"/>
    <w:rsid w:val="003019C3"/>
    <w:rsid w:val="00301A70"/>
    <w:rsid w:val="00306913"/>
    <w:rsid w:val="003127F5"/>
    <w:rsid w:val="0032182A"/>
    <w:rsid w:val="00321867"/>
    <w:rsid w:val="00327DA0"/>
    <w:rsid w:val="0033141A"/>
    <w:rsid w:val="0033524D"/>
    <w:rsid w:val="003358F5"/>
    <w:rsid w:val="00337590"/>
    <w:rsid w:val="0034393A"/>
    <w:rsid w:val="00353AD0"/>
    <w:rsid w:val="00354122"/>
    <w:rsid w:val="0036430B"/>
    <w:rsid w:val="00365802"/>
    <w:rsid w:val="00365F48"/>
    <w:rsid w:val="00370549"/>
    <w:rsid w:val="00373C1B"/>
    <w:rsid w:val="003750BC"/>
    <w:rsid w:val="00380F9D"/>
    <w:rsid w:val="00386738"/>
    <w:rsid w:val="00387450"/>
    <w:rsid w:val="003877F5"/>
    <w:rsid w:val="003908E5"/>
    <w:rsid w:val="00393ED2"/>
    <w:rsid w:val="00397BB3"/>
    <w:rsid w:val="00397D11"/>
    <w:rsid w:val="003A283A"/>
    <w:rsid w:val="003A58FE"/>
    <w:rsid w:val="003A625B"/>
    <w:rsid w:val="003B4A90"/>
    <w:rsid w:val="003C0C2D"/>
    <w:rsid w:val="003C4319"/>
    <w:rsid w:val="003D0298"/>
    <w:rsid w:val="003D5156"/>
    <w:rsid w:val="003E36AA"/>
    <w:rsid w:val="003E7A85"/>
    <w:rsid w:val="003F3499"/>
    <w:rsid w:val="003F4854"/>
    <w:rsid w:val="003F5F0D"/>
    <w:rsid w:val="003F7E9B"/>
    <w:rsid w:val="004023C1"/>
    <w:rsid w:val="004026DA"/>
    <w:rsid w:val="00402C68"/>
    <w:rsid w:val="00403334"/>
    <w:rsid w:val="00405651"/>
    <w:rsid w:val="004115F6"/>
    <w:rsid w:val="00411DF3"/>
    <w:rsid w:val="004136A9"/>
    <w:rsid w:val="0041662D"/>
    <w:rsid w:val="004238F2"/>
    <w:rsid w:val="00423D46"/>
    <w:rsid w:val="0042492C"/>
    <w:rsid w:val="00425049"/>
    <w:rsid w:val="00426F58"/>
    <w:rsid w:val="00435402"/>
    <w:rsid w:val="0043727C"/>
    <w:rsid w:val="00440018"/>
    <w:rsid w:val="0044423C"/>
    <w:rsid w:val="00447A35"/>
    <w:rsid w:val="00450A1E"/>
    <w:rsid w:val="00454933"/>
    <w:rsid w:val="00455108"/>
    <w:rsid w:val="00455E74"/>
    <w:rsid w:val="00455EE3"/>
    <w:rsid w:val="004571AF"/>
    <w:rsid w:val="00462D6B"/>
    <w:rsid w:val="0046308D"/>
    <w:rsid w:val="0046662C"/>
    <w:rsid w:val="00473E69"/>
    <w:rsid w:val="004757D0"/>
    <w:rsid w:val="00477DB8"/>
    <w:rsid w:val="0048285E"/>
    <w:rsid w:val="004933D3"/>
    <w:rsid w:val="00493DD5"/>
    <w:rsid w:val="00494688"/>
    <w:rsid w:val="004A012D"/>
    <w:rsid w:val="004A03A0"/>
    <w:rsid w:val="004B2377"/>
    <w:rsid w:val="004B423D"/>
    <w:rsid w:val="004B5906"/>
    <w:rsid w:val="004B602A"/>
    <w:rsid w:val="004C086B"/>
    <w:rsid w:val="004C363A"/>
    <w:rsid w:val="004C38F5"/>
    <w:rsid w:val="004C3D81"/>
    <w:rsid w:val="004C4476"/>
    <w:rsid w:val="004C5AD7"/>
    <w:rsid w:val="004C6F4F"/>
    <w:rsid w:val="004D07BD"/>
    <w:rsid w:val="004D144D"/>
    <w:rsid w:val="004D7985"/>
    <w:rsid w:val="004F04D2"/>
    <w:rsid w:val="004F477A"/>
    <w:rsid w:val="004F4AF8"/>
    <w:rsid w:val="004F61AA"/>
    <w:rsid w:val="00503092"/>
    <w:rsid w:val="005059F9"/>
    <w:rsid w:val="005101FD"/>
    <w:rsid w:val="00510D3A"/>
    <w:rsid w:val="005113EF"/>
    <w:rsid w:val="00511895"/>
    <w:rsid w:val="00513E67"/>
    <w:rsid w:val="00517194"/>
    <w:rsid w:val="00520027"/>
    <w:rsid w:val="00521169"/>
    <w:rsid w:val="00522850"/>
    <w:rsid w:val="00524273"/>
    <w:rsid w:val="00524A15"/>
    <w:rsid w:val="00525A10"/>
    <w:rsid w:val="00530DFC"/>
    <w:rsid w:val="0053296E"/>
    <w:rsid w:val="0053434D"/>
    <w:rsid w:val="0054591C"/>
    <w:rsid w:val="00545E6C"/>
    <w:rsid w:val="00546110"/>
    <w:rsid w:val="00547972"/>
    <w:rsid w:val="00552B0E"/>
    <w:rsid w:val="00555A58"/>
    <w:rsid w:val="00561143"/>
    <w:rsid w:val="005649CE"/>
    <w:rsid w:val="00575C0F"/>
    <w:rsid w:val="005807E8"/>
    <w:rsid w:val="005817F3"/>
    <w:rsid w:val="00581E25"/>
    <w:rsid w:val="005822A1"/>
    <w:rsid w:val="0058313F"/>
    <w:rsid w:val="00586013"/>
    <w:rsid w:val="00591092"/>
    <w:rsid w:val="005911CF"/>
    <w:rsid w:val="0059447A"/>
    <w:rsid w:val="00594D44"/>
    <w:rsid w:val="005A05E5"/>
    <w:rsid w:val="005A567A"/>
    <w:rsid w:val="005B4B68"/>
    <w:rsid w:val="005B6346"/>
    <w:rsid w:val="005C0D9C"/>
    <w:rsid w:val="005C1576"/>
    <w:rsid w:val="005D06B6"/>
    <w:rsid w:val="005D4457"/>
    <w:rsid w:val="005D6CD8"/>
    <w:rsid w:val="005E1529"/>
    <w:rsid w:val="005E37C4"/>
    <w:rsid w:val="005F3973"/>
    <w:rsid w:val="005F3F98"/>
    <w:rsid w:val="005F6453"/>
    <w:rsid w:val="005F7AA6"/>
    <w:rsid w:val="006027BE"/>
    <w:rsid w:val="00612356"/>
    <w:rsid w:val="006136EC"/>
    <w:rsid w:val="00614FDE"/>
    <w:rsid w:val="006155DF"/>
    <w:rsid w:val="006243B0"/>
    <w:rsid w:val="00627D7C"/>
    <w:rsid w:val="00630560"/>
    <w:rsid w:val="00634F10"/>
    <w:rsid w:val="00637143"/>
    <w:rsid w:val="00637234"/>
    <w:rsid w:val="0064150D"/>
    <w:rsid w:val="006460F4"/>
    <w:rsid w:val="00653147"/>
    <w:rsid w:val="00654BEB"/>
    <w:rsid w:val="00654E08"/>
    <w:rsid w:val="00655D39"/>
    <w:rsid w:val="00662AB4"/>
    <w:rsid w:val="00667D29"/>
    <w:rsid w:val="00671401"/>
    <w:rsid w:val="00671B08"/>
    <w:rsid w:val="006736CF"/>
    <w:rsid w:val="00675A11"/>
    <w:rsid w:val="00676734"/>
    <w:rsid w:val="006768BD"/>
    <w:rsid w:val="00684991"/>
    <w:rsid w:val="0068764A"/>
    <w:rsid w:val="0069280E"/>
    <w:rsid w:val="00696B12"/>
    <w:rsid w:val="0069719F"/>
    <w:rsid w:val="006A1827"/>
    <w:rsid w:val="006A2722"/>
    <w:rsid w:val="006A4381"/>
    <w:rsid w:val="006A52BA"/>
    <w:rsid w:val="006A5A07"/>
    <w:rsid w:val="006A74C0"/>
    <w:rsid w:val="006B0B25"/>
    <w:rsid w:val="006B421C"/>
    <w:rsid w:val="006C2E69"/>
    <w:rsid w:val="006C59BB"/>
    <w:rsid w:val="006C5ED5"/>
    <w:rsid w:val="006D0D8C"/>
    <w:rsid w:val="006D2CFF"/>
    <w:rsid w:val="006D2E44"/>
    <w:rsid w:val="006D59F6"/>
    <w:rsid w:val="006D693B"/>
    <w:rsid w:val="006E1FF1"/>
    <w:rsid w:val="006E40F9"/>
    <w:rsid w:val="006E7349"/>
    <w:rsid w:val="006F0C5C"/>
    <w:rsid w:val="006F30EC"/>
    <w:rsid w:val="006F68F7"/>
    <w:rsid w:val="00700A64"/>
    <w:rsid w:val="00702610"/>
    <w:rsid w:val="00722883"/>
    <w:rsid w:val="00723550"/>
    <w:rsid w:val="00724AF4"/>
    <w:rsid w:val="007259DC"/>
    <w:rsid w:val="0072607F"/>
    <w:rsid w:val="007314F6"/>
    <w:rsid w:val="00731825"/>
    <w:rsid w:val="00732DAD"/>
    <w:rsid w:val="00734538"/>
    <w:rsid w:val="007420AF"/>
    <w:rsid w:val="00753655"/>
    <w:rsid w:val="0075409E"/>
    <w:rsid w:val="00755B71"/>
    <w:rsid w:val="00755EF4"/>
    <w:rsid w:val="00762D7F"/>
    <w:rsid w:val="00763500"/>
    <w:rsid w:val="00763D74"/>
    <w:rsid w:val="00764847"/>
    <w:rsid w:val="00775B4B"/>
    <w:rsid w:val="00776C62"/>
    <w:rsid w:val="00777E0E"/>
    <w:rsid w:val="00777FAB"/>
    <w:rsid w:val="00780BA7"/>
    <w:rsid w:val="00780FD6"/>
    <w:rsid w:val="007821D4"/>
    <w:rsid w:val="0078328B"/>
    <w:rsid w:val="00784C20"/>
    <w:rsid w:val="0079131E"/>
    <w:rsid w:val="00791802"/>
    <w:rsid w:val="007939E3"/>
    <w:rsid w:val="007978DB"/>
    <w:rsid w:val="007A3E4E"/>
    <w:rsid w:val="007A601D"/>
    <w:rsid w:val="007B011B"/>
    <w:rsid w:val="007B1933"/>
    <w:rsid w:val="007B4D77"/>
    <w:rsid w:val="007B60A3"/>
    <w:rsid w:val="007B6DB1"/>
    <w:rsid w:val="007B75FB"/>
    <w:rsid w:val="007B7AC2"/>
    <w:rsid w:val="007C1A0C"/>
    <w:rsid w:val="007C3B04"/>
    <w:rsid w:val="007C3B60"/>
    <w:rsid w:val="007C50E6"/>
    <w:rsid w:val="007D0A76"/>
    <w:rsid w:val="007D1257"/>
    <w:rsid w:val="007D640D"/>
    <w:rsid w:val="007E0512"/>
    <w:rsid w:val="007E0A55"/>
    <w:rsid w:val="007E317F"/>
    <w:rsid w:val="007E5AA1"/>
    <w:rsid w:val="007F2C70"/>
    <w:rsid w:val="007F4A49"/>
    <w:rsid w:val="007F7E9E"/>
    <w:rsid w:val="00801083"/>
    <w:rsid w:val="00801B09"/>
    <w:rsid w:val="008026A5"/>
    <w:rsid w:val="00807054"/>
    <w:rsid w:val="0081384E"/>
    <w:rsid w:val="00822FBD"/>
    <w:rsid w:val="00824E01"/>
    <w:rsid w:val="008251E1"/>
    <w:rsid w:val="00825C7C"/>
    <w:rsid w:val="00831091"/>
    <w:rsid w:val="00831EF4"/>
    <w:rsid w:val="00832A1C"/>
    <w:rsid w:val="00833AD9"/>
    <w:rsid w:val="008358BD"/>
    <w:rsid w:val="00837B8A"/>
    <w:rsid w:val="0084401D"/>
    <w:rsid w:val="008463D3"/>
    <w:rsid w:val="00846A8A"/>
    <w:rsid w:val="00861B0C"/>
    <w:rsid w:val="0086302F"/>
    <w:rsid w:val="008643F5"/>
    <w:rsid w:val="00866814"/>
    <w:rsid w:val="0087448E"/>
    <w:rsid w:val="00874CD7"/>
    <w:rsid w:val="008806CF"/>
    <w:rsid w:val="00882A3D"/>
    <w:rsid w:val="00884664"/>
    <w:rsid w:val="008851E0"/>
    <w:rsid w:val="00886CB5"/>
    <w:rsid w:val="00887B9C"/>
    <w:rsid w:val="00890D37"/>
    <w:rsid w:val="00891DE9"/>
    <w:rsid w:val="008950B3"/>
    <w:rsid w:val="00895377"/>
    <w:rsid w:val="00897697"/>
    <w:rsid w:val="00897DF6"/>
    <w:rsid w:val="008A0BB8"/>
    <w:rsid w:val="008B0604"/>
    <w:rsid w:val="008B3986"/>
    <w:rsid w:val="008B4DF8"/>
    <w:rsid w:val="008C4000"/>
    <w:rsid w:val="008C40E5"/>
    <w:rsid w:val="008C5004"/>
    <w:rsid w:val="008C5CFC"/>
    <w:rsid w:val="008D0E9A"/>
    <w:rsid w:val="008D45ED"/>
    <w:rsid w:val="008D7152"/>
    <w:rsid w:val="008E57ED"/>
    <w:rsid w:val="008E5C28"/>
    <w:rsid w:val="008E6FBA"/>
    <w:rsid w:val="008E7DBF"/>
    <w:rsid w:val="008F291D"/>
    <w:rsid w:val="00900DAD"/>
    <w:rsid w:val="0090438E"/>
    <w:rsid w:val="009053FA"/>
    <w:rsid w:val="00914E9D"/>
    <w:rsid w:val="00916D4A"/>
    <w:rsid w:val="0092418A"/>
    <w:rsid w:val="0092720E"/>
    <w:rsid w:val="00933175"/>
    <w:rsid w:val="009334D9"/>
    <w:rsid w:val="00935E01"/>
    <w:rsid w:val="00935EB6"/>
    <w:rsid w:val="00937E95"/>
    <w:rsid w:val="00940040"/>
    <w:rsid w:val="00944038"/>
    <w:rsid w:val="00944F79"/>
    <w:rsid w:val="009647FF"/>
    <w:rsid w:val="00965CD6"/>
    <w:rsid w:val="00971338"/>
    <w:rsid w:val="00973758"/>
    <w:rsid w:val="00977AD7"/>
    <w:rsid w:val="00982AC2"/>
    <w:rsid w:val="00986AD8"/>
    <w:rsid w:val="009913BD"/>
    <w:rsid w:val="00992BDC"/>
    <w:rsid w:val="00992E3F"/>
    <w:rsid w:val="00997D7A"/>
    <w:rsid w:val="009A06AB"/>
    <w:rsid w:val="009A1030"/>
    <w:rsid w:val="009A1D89"/>
    <w:rsid w:val="009B0729"/>
    <w:rsid w:val="009B4E25"/>
    <w:rsid w:val="009C15E0"/>
    <w:rsid w:val="009C19E5"/>
    <w:rsid w:val="009C6B2C"/>
    <w:rsid w:val="009C6CF6"/>
    <w:rsid w:val="009D0626"/>
    <w:rsid w:val="009D785D"/>
    <w:rsid w:val="009E114F"/>
    <w:rsid w:val="009E18C9"/>
    <w:rsid w:val="009E7D8F"/>
    <w:rsid w:val="009F0E4A"/>
    <w:rsid w:val="009F2940"/>
    <w:rsid w:val="009F369F"/>
    <w:rsid w:val="009F4713"/>
    <w:rsid w:val="009F5015"/>
    <w:rsid w:val="00A00635"/>
    <w:rsid w:val="00A02BEC"/>
    <w:rsid w:val="00A108EB"/>
    <w:rsid w:val="00A16471"/>
    <w:rsid w:val="00A20AF1"/>
    <w:rsid w:val="00A27303"/>
    <w:rsid w:val="00A277CD"/>
    <w:rsid w:val="00A338C1"/>
    <w:rsid w:val="00A400FC"/>
    <w:rsid w:val="00A50382"/>
    <w:rsid w:val="00A52FDB"/>
    <w:rsid w:val="00A536F0"/>
    <w:rsid w:val="00A55784"/>
    <w:rsid w:val="00A567C9"/>
    <w:rsid w:val="00A60E94"/>
    <w:rsid w:val="00A61175"/>
    <w:rsid w:val="00A61BBA"/>
    <w:rsid w:val="00A72FB0"/>
    <w:rsid w:val="00A76619"/>
    <w:rsid w:val="00A817C8"/>
    <w:rsid w:val="00A81B3A"/>
    <w:rsid w:val="00A865A1"/>
    <w:rsid w:val="00A91EED"/>
    <w:rsid w:val="00A97AF0"/>
    <w:rsid w:val="00AA53E2"/>
    <w:rsid w:val="00AA69DC"/>
    <w:rsid w:val="00AB5C36"/>
    <w:rsid w:val="00AB7024"/>
    <w:rsid w:val="00AB7243"/>
    <w:rsid w:val="00AC30FC"/>
    <w:rsid w:val="00AC5BC0"/>
    <w:rsid w:val="00AD07E8"/>
    <w:rsid w:val="00AD315C"/>
    <w:rsid w:val="00AD3EED"/>
    <w:rsid w:val="00AD4AF1"/>
    <w:rsid w:val="00AD7D96"/>
    <w:rsid w:val="00AE16EC"/>
    <w:rsid w:val="00AF1A15"/>
    <w:rsid w:val="00AF4FE3"/>
    <w:rsid w:val="00AF5724"/>
    <w:rsid w:val="00AF5D20"/>
    <w:rsid w:val="00AF5D48"/>
    <w:rsid w:val="00B01A87"/>
    <w:rsid w:val="00B024CD"/>
    <w:rsid w:val="00B02FA3"/>
    <w:rsid w:val="00B03ADF"/>
    <w:rsid w:val="00B074EB"/>
    <w:rsid w:val="00B1041A"/>
    <w:rsid w:val="00B1226A"/>
    <w:rsid w:val="00B20171"/>
    <w:rsid w:val="00B20273"/>
    <w:rsid w:val="00B2439E"/>
    <w:rsid w:val="00B26D29"/>
    <w:rsid w:val="00B335C8"/>
    <w:rsid w:val="00B34044"/>
    <w:rsid w:val="00B3665C"/>
    <w:rsid w:val="00B42871"/>
    <w:rsid w:val="00B42C83"/>
    <w:rsid w:val="00B442B6"/>
    <w:rsid w:val="00B47F9A"/>
    <w:rsid w:val="00B50D06"/>
    <w:rsid w:val="00B5204B"/>
    <w:rsid w:val="00B52927"/>
    <w:rsid w:val="00B5376A"/>
    <w:rsid w:val="00B53B00"/>
    <w:rsid w:val="00B60017"/>
    <w:rsid w:val="00B64271"/>
    <w:rsid w:val="00B6464F"/>
    <w:rsid w:val="00B652F1"/>
    <w:rsid w:val="00B72C54"/>
    <w:rsid w:val="00B7372A"/>
    <w:rsid w:val="00B76D25"/>
    <w:rsid w:val="00B77492"/>
    <w:rsid w:val="00B86D68"/>
    <w:rsid w:val="00B90E02"/>
    <w:rsid w:val="00B95AF4"/>
    <w:rsid w:val="00B962D0"/>
    <w:rsid w:val="00B96C0E"/>
    <w:rsid w:val="00BC239B"/>
    <w:rsid w:val="00BC6B3F"/>
    <w:rsid w:val="00BC6C95"/>
    <w:rsid w:val="00BD1333"/>
    <w:rsid w:val="00BD32B1"/>
    <w:rsid w:val="00BD5E40"/>
    <w:rsid w:val="00BD6D9B"/>
    <w:rsid w:val="00BE040B"/>
    <w:rsid w:val="00BF3095"/>
    <w:rsid w:val="00BF555C"/>
    <w:rsid w:val="00BF7C29"/>
    <w:rsid w:val="00C017AA"/>
    <w:rsid w:val="00C01932"/>
    <w:rsid w:val="00C02198"/>
    <w:rsid w:val="00C0346D"/>
    <w:rsid w:val="00C03B9E"/>
    <w:rsid w:val="00C12D73"/>
    <w:rsid w:val="00C162C5"/>
    <w:rsid w:val="00C17ECE"/>
    <w:rsid w:val="00C204C8"/>
    <w:rsid w:val="00C24F78"/>
    <w:rsid w:val="00C33CF0"/>
    <w:rsid w:val="00C37CFE"/>
    <w:rsid w:val="00C40521"/>
    <w:rsid w:val="00C41605"/>
    <w:rsid w:val="00C436C4"/>
    <w:rsid w:val="00C52D1D"/>
    <w:rsid w:val="00C56190"/>
    <w:rsid w:val="00C577AF"/>
    <w:rsid w:val="00C61025"/>
    <w:rsid w:val="00C639D6"/>
    <w:rsid w:val="00C63DD8"/>
    <w:rsid w:val="00C64260"/>
    <w:rsid w:val="00C712C0"/>
    <w:rsid w:val="00C76794"/>
    <w:rsid w:val="00C846CC"/>
    <w:rsid w:val="00C8522A"/>
    <w:rsid w:val="00C86EAF"/>
    <w:rsid w:val="00C9127F"/>
    <w:rsid w:val="00C916E8"/>
    <w:rsid w:val="00C96E57"/>
    <w:rsid w:val="00CA160E"/>
    <w:rsid w:val="00CA32D3"/>
    <w:rsid w:val="00CA3719"/>
    <w:rsid w:val="00CA373C"/>
    <w:rsid w:val="00CA49CA"/>
    <w:rsid w:val="00CA5955"/>
    <w:rsid w:val="00CA5A40"/>
    <w:rsid w:val="00CB09AF"/>
    <w:rsid w:val="00CB0FD4"/>
    <w:rsid w:val="00CB5744"/>
    <w:rsid w:val="00CB63B3"/>
    <w:rsid w:val="00CB70B7"/>
    <w:rsid w:val="00CC2AF7"/>
    <w:rsid w:val="00CD2F54"/>
    <w:rsid w:val="00CE46C5"/>
    <w:rsid w:val="00CE546B"/>
    <w:rsid w:val="00CF04A8"/>
    <w:rsid w:val="00CF1DE6"/>
    <w:rsid w:val="00CF31B6"/>
    <w:rsid w:val="00CF34EA"/>
    <w:rsid w:val="00CF569F"/>
    <w:rsid w:val="00CF5788"/>
    <w:rsid w:val="00CF7568"/>
    <w:rsid w:val="00D04BF3"/>
    <w:rsid w:val="00D04FFA"/>
    <w:rsid w:val="00D10A27"/>
    <w:rsid w:val="00D16413"/>
    <w:rsid w:val="00D21F74"/>
    <w:rsid w:val="00D2200F"/>
    <w:rsid w:val="00D22E79"/>
    <w:rsid w:val="00D24266"/>
    <w:rsid w:val="00D24A0C"/>
    <w:rsid w:val="00D30BC1"/>
    <w:rsid w:val="00D34409"/>
    <w:rsid w:val="00D35325"/>
    <w:rsid w:val="00D4349C"/>
    <w:rsid w:val="00D46D6F"/>
    <w:rsid w:val="00D47263"/>
    <w:rsid w:val="00D5518C"/>
    <w:rsid w:val="00D63DA6"/>
    <w:rsid w:val="00D64BA8"/>
    <w:rsid w:val="00D660E3"/>
    <w:rsid w:val="00D66ED2"/>
    <w:rsid w:val="00D71528"/>
    <w:rsid w:val="00D82F2B"/>
    <w:rsid w:val="00D8439E"/>
    <w:rsid w:val="00DA02AE"/>
    <w:rsid w:val="00DA648E"/>
    <w:rsid w:val="00DA72A3"/>
    <w:rsid w:val="00DB76A9"/>
    <w:rsid w:val="00DC0416"/>
    <w:rsid w:val="00DC0B06"/>
    <w:rsid w:val="00DC144A"/>
    <w:rsid w:val="00DC1DA3"/>
    <w:rsid w:val="00DC5E9B"/>
    <w:rsid w:val="00DC76F9"/>
    <w:rsid w:val="00DC7F11"/>
    <w:rsid w:val="00DD228F"/>
    <w:rsid w:val="00DD392C"/>
    <w:rsid w:val="00DE0469"/>
    <w:rsid w:val="00DE04E4"/>
    <w:rsid w:val="00DE142D"/>
    <w:rsid w:val="00DE2DFB"/>
    <w:rsid w:val="00DE3110"/>
    <w:rsid w:val="00DE51BC"/>
    <w:rsid w:val="00DF100F"/>
    <w:rsid w:val="00DF3337"/>
    <w:rsid w:val="00DF487E"/>
    <w:rsid w:val="00DF6BEB"/>
    <w:rsid w:val="00DF7A2E"/>
    <w:rsid w:val="00DF7BF4"/>
    <w:rsid w:val="00DF7C63"/>
    <w:rsid w:val="00E03FA5"/>
    <w:rsid w:val="00E1059E"/>
    <w:rsid w:val="00E13707"/>
    <w:rsid w:val="00E156AE"/>
    <w:rsid w:val="00E21727"/>
    <w:rsid w:val="00E236D7"/>
    <w:rsid w:val="00E2370A"/>
    <w:rsid w:val="00E26538"/>
    <w:rsid w:val="00E30070"/>
    <w:rsid w:val="00E32D88"/>
    <w:rsid w:val="00E336FF"/>
    <w:rsid w:val="00E338D1"/>
    <w:rsid w:val="00E360D8"/>
    <w:rsid w:val="00E365FA"/>
    <w:rsid w:val="00E36987"/>
    <w:rsid w:val="00E471B3"/>
    <w:rsid w:val="00E505EF"/>
    <w:rsid w:val="00E51A65"/>
    <w:rsid w:val="00E537E8"/>
    <w:rsid w:val="00E537F3"/>
    <w:rsid w:val="00E54076"/>
    <w:rsid w:val="00E55452"/>
    <w:rsid w:val="00E557E2"/>
    <w:rsid w:val="00E557EF"/>
    <w:rsid w:val="00E568F1"/>
    <w:rsid w:val="00E5706B"/>
    <w:rsid w:val="00E60D44"/>
    <w:rsid w:val="00E66045"/>
    <w:rsid w:val="00E70295"/>
    <w:rsid w:val="00E73C38"/>
    <w:rsid w:val="00E843BC"/>
    <w:rsid w:val="00E90405"/>
    <w:rsid w:val="00E913B6"/>
    <w:rsid w:val="00E92AC4"/>
    <w:rsid w:val="00E93472"/>
    <w:rsid w:val="00E93E2B"/>
    <w:rsid w:val="00EA0F31"/>
    <w:rsid w:val="00EB17F8"/>
    <w:rsid w:val="00EB5EEB"/>
    <w:rsid w:val="00EB7467"/>
    <w:rsid w:val="00EC6769"/>
    <w:rsid w:val="00EC6CB1"/>
    <w:rsid w:val="00EC7BF4"/>
    <w:rsid w:val="00ED30FD"/>
    <w:rsid w:val="00ED6123"/>
    <w:rsid w:val="00EE299F"/>
    <w:rsid w:val="00EE4673"/>
    <w:rsid w:val="00EE6755"/>
    <w:rsid w:val="00EF2F5F"/>
    <w:rsid w:val="00EF3BA2"/>
    <w:rsid w:val="00EF50CE"/>
    <w:rsid w:val="00EF6D20"/>
    <w:rsid w:val="00F073D3"/>
    <w:rsid w:val="00F125D8"/>
    <w:rsid w:val="00F169A9"/>
    <w:rsid w:val="00F17940"/>
    <w:rsid w:val="00F211B8"/>
    <w:rsid w:val="00F217D1"/>
    <w:rsid w:val="00F2253F"/>
    <w:rsid w:val="00F25606"/>
    <w:rsid w:val="00F25EE8"/>
    <w:rsid w:val="00F26F2F"/>
    <w:rsid w:val="00F3136D"/>
    <w:rsid w:val="00F375A3"/>
    <w:rsid w:val="00F418A0"/>
    <w:rsid w:val="00F63231"/>
    <w:rsid w:val="00F63C93"/>
    <w:rsid w:val="00F7111D"/>
    <w:rsid w:val="00F71A0F"/>
    <w:rsid w:val="00F728B0"/>
    <w:rsid w:val="00F7515E"/>
    <w:rsid w:val="00F75905"/>
    <w:rsid w:val="00F8211E"/>
    <w:rsid w:val="00F82734"/>
    <w:rsid w:val="00F860B7"/>
    <w:rsid w:val="00F901F3"/>
    <w:rsid w:val="00F90AB4"/>
    <w:rsid w:val="00F90C36"/>
    <w:rsid w:val="00F9115A"/>
    <w:rsid w:val="00F917F5"/>
    <w:rsid w:val="00F94CB1"/>
    <w:rsid w:val="00F960D9"/>
    <w:rsid w:val="00FA25B2"/>
    <w:rsid w:val="00FA28C0"/>
    <w:rsid w:val="00FA460D"/>
    <w:rsid w:val="00FB1ADB"/>
    <w:rsid w:val="00FB4D57"/>
    <w:rsid w:val="00FB5896"/>
    <w:rsid w:val="00FB693C"/>
    <w:rsid w:val="00FD3E92"/>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F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5518C"/>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75905"/>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FA460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5518C"/>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75905"/>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FA460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1122">
      <w:bodyDiv w:val="1"/>
      <w:marLeft w:val="0"/>
      <w:marRight w:val="0"/>
      <w:marTop w:val="0"/>
      <w:marBottom w:val="0"/>
      <w:divBdr>
        <w:top w:val="none" w:sz="0" w:space="0" w:color="auto"/>
        <w:left w:val="none" w:sz="0" w:space="0" w:color="auto"/>
        <w:bottom w:val="none" w:sz="0" w:space="0" w:color="auto"/>
        <w:right w:val="none" w:sz="0" w:space="0" w:color="auto"/>
      </w:divBdr>
    </w:div>
    <w:div w:id="192116792">
      <w:bodyDiv w:val="1"/>
      <w:marLeft w:val="0"/>
      <w:marRight w:val="0"/>
      <w:marTop w:val="0"/>
      <w:marBottom w:val="0"/>
      <w:divBdr>
        <w:top w:val="none" w:sz="0" w:space="0" w:color="auto"/>
        <w:left w:val="none" w:sz="0" w:space="0" w:color="auto"/>
        <w:bottom w:val="none" w:sz="0" w:space="0" w:color="auto"/>
        <w:right w:val="none" w:sz="0" w:space="0" w:color="auto"/>
      </w:divBdr>
    </w:div>
    <w:div w:id="289164743">
      <w:bodyDiv w:val="1"/>
      <w:marLeft w:val="0"/>
      <w:marRight w:val="0"/>
      <w:marTop w:val="0"/>
      <w:marBottom w:val="0"/>
      <w:divBdr>
        <w:top w:val="none" w:sz="0" w:space="0" w:color="auto"/>
        <w:left w:val="none" w:sz="0" w:space="0" w:color="auto"/>
        <w:bottom w:val="none" w:sz="0" w:space="0" w:color="auto"/>
        <w:right w:val="none" w:sz="0" w:space="0" w:color="auto"/>
      </w:divBdr>
    </w:div>
    <w:div w:id="302664620">
      <w:bodyDiv w:val="1"/>
      <w:marLeft w:val="0"/>
      <w:marRight w:val="0"/>
      <w:marTop w:val="0"/>
      <w:marBottom w:val="0"/>
      <w:divBdr>
        <w:top w:val="none" w:sz="0" w:space="0" w:color="auto"/>
        <w:left w:val="none" w:sz="0" w:space="0" w:color="auto"/>
        <w:bottom w:val="none" w:sz="0" w:space="0" w:color="auto"/>
        <w:right w:val="none" w:sz="0" w:space="0" w:color="auto"/>
      </w:divBdr>
    </w:div>
    <w:div w:id="934749938">
      <w:bodyDiv w:val="1"/>
      <w:marLeft w:val="0"/>
      <w:marRight w:val="0"/>
      <w:marTop w:val="0"/>
      <w:marBottom w:val="0"/>
      <w:divBdr>
        <w:top w:val="none" w:sz="0" w:space="0" w:color="auto"/>
        <w:left w:val="none" w:sz="0" w:space="0" w:color="auto"/>
        <w:bottom w:val="none" w:sz="0" w:space="0" w:color="auto"/>
        <w:right w:val="none" w:sz="0" w:space="0" w:color="auto"/>
      </w:divBdr>
    </w:div>
    <w:div w:id="994992649">
      <w:bodyDiv w:val="1"/>
      <w:marLeft w:val="0"/>
      <w:marRight w:val="0"/>
      <w:marTop w:val="0"/>
      <w:marBottom w:val="0"/>
      <w:divBdr>
        <w:top w:val="none" w:sz="0" w:space="0" w:color="auto"/>
        <w:left w:val="none" w:sz="0" w:space="0" w:color="auto"/>
        <w:bottom w:val="none" w:sz="0" w:space="0" w:color="auto"/>
        <w:right w:val="none" w:sz="0" w:space="0" w:color="auto"/>
      </w:divBdr>
    </w:div>
    <w:div w:id="108746381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2000312">
      <w:bodyDiv w:val="1"/>
      <w:marLeft w:val="0"/>
      <w:marRight w:val="0"/>
      <w:marTop w:val="0"/>
      <w:marBottom w:val="0"/>
      <w:divBdr>
        <w:top w:val="none" w:sz="0" w:space="0" w:color="auto"/>
        <w:left w:val="none" w:sz="0" w:space="0" w:color="auto"/>
        <w:bottom w:val="none" w:sz="0" w:space="0" w:color="auto"/>
        <w:right w:val="none" w:sz="0" w:space="0" w:color="auto"/>
      </w:divBdr>
    </w:div>
    <w:div w:id="1463887414">
      <w:bodyDiv w:val="1"/>
      <w:marLeft w:val="0"/>
      <w:marRight w:val="0"/>
      <w:marTop w:val="0"/>
      <w:marBottom w:val="0"/>
      <w:divBdr>
        <w:top w:val="none" w:sz="0" w:space="0" w:color="auto"/>
        <w:left w:val="none" w:sz="0" w:space="0" w:color="auto"/>
        <w:bottom w:val="none" w:sz="0" w:space="0" w:color="auto"/>
        <w:right w:val="none" w:sz="0" w:space="0" w:color="auto"/>
      </w:divBdr>
    </w:div>
    <w:div w:id="1519663372">
      <w:bodyDiv w:val="1"/>
      <w:marLeft w:val="0"/>
      <w:marRight w:val="0"/>
      <w:marTop w:val="0"/>
      <w:marBottom w:val="0"/>
      <w:divBdr>
        <w:top w:val="none" w:sz="0" w:space="0" w:color="auto"/>
        <w:left w:val="none" w:sz="0" w:space="0" w:color="auto"/>
        <w:bottom w:val="none" w:sz="0" w:space="0" w:color="auto"/>
        <w:right w:val="none" w:sz="0" w:space="0" w:color="auto"/>
      </w:divBdr>
    </w:div>
    <w:div w:id="1584223628">
      <w:bodyDiv w:val="1"/>
      <w:marLeft w:val="0"/>
      <w:marRight w:val="0"/>
      <w:marTop w:val="0"/>
      <w:marBottom w:val="0"/>
      <w:divBdr>
        <w:top w:val="none" w:sz="0" w:space="0" w:color="auto"/>
        <w:left w:val="none" w:sz="0" w:space="0" w:color="auto"/>
        <w:bottom w:val="none" w:sz="0" w:space="0" w:color="auto"/>
        <w:right w:val="none" w:sz="0" w:space="0" w:color="auto"/>
      </w:divBdr>
    </w:div>
    <w:div w:id="1611160527">
      <w:bodyDiv w:val="1"/>
      <w:marLeft w:val="0"/>
      <w:marRight w:val="0"/>
      <w:marTop w:val="0"/>
      <w:marBottom w:val="0"/>
      <w:divBdr>
        <w:top w:val="none" w:sz="0" w:space="0" w:color="auto"/>
        <w:left w:val="none" w:sz="0" w:space="0" w:color="auto"/>
        <w:bottom w:val="none" w:sz="0" w:space="0" w:color="auto"/>
        <w:right w:val="none" w:sz="0" w:space="0" w:color="auto"/>
      </w:divBdr>
    </w:div>
    <w:div w:id="1760714072">
      <w:bodyDiv w:val="1"/>
      <w:marLeft w:val="0"/>
      <w:marRight w:val="0"/>
      <w:marTop w:val="0"/>
      <w:marBottom w:val="0"/>
      <w:divBdr>
        <w:top w:val="none" w:sz="0" w:space="0" w:color="auto"/>
        <w:left w:val="none" w:sz="0" w:space="0" w:color="auto"/>
        <w:bottom w:val="none" w:sz="0" w:space="0" w:color="auto"/>
        <w:right w:val="none" w:sz="0" w:space="0" w:color="auto"/>
      </w:divBdr>
    </w:div>
    <w:div w:id="1811751786">
      <w:bodyDiv w:val="1"/>
      <w:marLeft w:val="0"/>
      <w:marRight w:val="0"/>
      <w:marTop w:val="0"/>
      <w:marBottom w:val="0"/>
      <w:divBdr>
        <w:top w:val="none" w:sz="0" w:space="0" w:color="auto"/>
        <w:left w:val="none" w:sz="0" w:space="0" w:color="auto"/>
        <w:bottom w:val="none" w:sz="0" w:space="0" w:color="auto"/>
        <w:right w:val="none" w:sz="0" w:space="0" w:color="auto"/>
      </w:divBdr>
    </w:div>
    <w:div w:id="1858419155">
      <w:bodyDiv w:val="1"/>
      <w:marLeft w:val="0"/>
      <w:marRight w:val="0"/>
      <w:marTop w:val="0"/>
      <w:marBottom w:val="0"/>
      <w:divBdr>
        <w:top w:val="none" w:sz="0" w:space="0" w:color="auto"/>
        <w:left w:val="none" w:sz="0" w:space="0" w:color="auto"/>
        <w:bottom w:val="none" w:sz="0" w:space="0" w:color="auto"/>
        <w:right w:val="none" w:sz="0" w:space="0" w:color="auto"/>
      </w:divBdr>
    </w:div>
    <w:div w:id="1864123447">
      <w:bodyDiv w:val="1"/>
      <w:marLeft w:val="0"/>
      <w:marRight w:val="0"/>
      <w:marTop w:val="0"/>
      <w:marBottom w:val="0"/>
      <w:divBdr>
        <w:top w:val="none" w:sz="0" w:space="0" w:color="auto"/>
        <w:left w:val="none" w:sz="0" w:space="0" w:color="auto"/>
        <w:bottom w:val="none" w:sz="0" w:space="0" w:color="auto"/>
        <w:right w:val="none" w:sz="0" w:space="0" w:color="auto"/>
      </w:divBdr>
    </w:div>
    <w:div w:id="209762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loza@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7003DEF9-5D85-40AF-9093-8B696A027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61</Pages>
  <Words>16266</Words>
  <Characters>89463</Characters>
  <Application>Microsoft Office Word</Application>
  <DocSecurity>0</DocSecurity>
  <Lines>745</Lines>
  <Paragraphs>211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105518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Francisco Jose Loza Tarifa</cp:lastModifiedBy>
  <cp:revision>5</cp:revision>
  <cp:lastPrinted>2017-08-04T15:56:00Z</cp:lastPrinted>
  <dcterms:created xsi:type="dcterms:W3CDTF">2017-09-27T14:46:00Z</dcterms:created>
  <dcterms:modified xsi:type="dcterms:W3CDTF">2017-09-27T19:34:00Z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