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F24C22" w14:textId="77777777" w:rsidR="00914E9D" w:rsidRDefault="00914E9D" w:rsidP="0025778B">
      <w:pPr>
        <w:jc w:val="center"/>
        <w:rPr>
          <w:rFonts w:ascii="Tahoma" w:hAnsi="Tahoma" w:cs="Tahoma"/>
          <w:b/>
          <w:color w:val="365F91"/>
        </w:rPr>
      </w:pPr>
    </w:p>
    <w:p w14:paraId="4E5F82CD" w14:textId="77777777" w:rsidR="00914E9D" w:rsidRDefault="00914E9D" w:rsidP="0025778B">
      <w:pPr>
        <w:jc w:val="center"/>
        <w:rPr>
          <w:rFonts w:ascii="Tahoma" w:hAnsi="Tahoma" w:cs="Tahoma"/>
          <w:b/>
          <w:color w:val="365F91"/>
        </w:rPr>
      </w:pPr>
    </w:p>
    <w:p w14:paraId="4129D321" w14:textId="77777777" w:rsidR="00914E9D" w:rsidRDefault="00914E9D" w:rsidP="0025778B">
      <w:pPr>
        <w:jc w:val="center"/>
        <w:rPr>
          <w:rFonts w:ascii="Tahoma" w:hAnsi="Tahoma" w:cs="Tahoma"/>
          <w:b/>
          <w:color w:val="365F91"/>
        </w:rPr>
      </w:pPr>
    </w:p>
    <w:p w14:paraId="7C957EF6" w14:textId="77777777" w:rsidR="00DA5F09" w:rsidRPr="002B1BCC" w:rsidRDefault="00DA5F09" w:rsidP="00DA5F09">
      <w:pPr>
        <w:jc w:val="center"/>
        <w:rPr>
          <w:rFonts w:ascii="Tahoma" w:hAnsi="Tahoma" w:cs="Tahoma"/>
          <w:b/>
          <w:color w:val="004990"/>
          <w:sz w:val="28"/>
          <w:szCs w:val="28"/>
        </w:rPr>
      </w:pPr>
      <w:bookmarkStart w:id="0" w:name="_Toc304889404"/>
      <w:bookmarkStart w:id="1" w:name="_Toc304889483"/>
      <w:bookmarkStart w:id="2" w:name="_Toc304909210"/>
      <w:bookmarkStart w:id="3" w:name="_Toc305014204"/>
      <w:bookmarkStart w:id="4" w:name="_Toc305014355"/>
      <w:r w:rsidRPr="002B1BCC">
        <w:rPr>
          <w:rFonts w:ascii="Tahoma" w:hAnsi="Tahoma" w:cs="Tahoma"/>
          <w:b/>
          <w:color w:val="004990"/>
          <w:sz w:val="28"/>
          <w:szCs w:val="28"/>
        </w:rPr>
        <w:t>EMPRESA NACIONAL DE TELECOMUNICACIONES</w:t>
      </w:r>
    </w:p>
    <w:p w14:paraId="0E34ABBD" w14:textId="77777777" w:rsidR="00DA5F09" w:rsidRPr="002B1BCC" w:rsidRDefault="00DA5F09" w:rsidP="00DA5F09">
      <w:pPr>
        <w:jc w:val="center"/>
        <w:rPr>
          <w:rFonts w:ascii="Tahoma" w:hAnsi="Tahoma" w:cs="Tahoma"/>
          <w:b/>
          <w:color w:val="004990"/>
          <w:sz w:val="32"/>
          <w:szCs w:val="32"/>
        </w:rPr>
      </w:pPr>
      <w:r w:rsidRPr="002B1BCC">
        <w:rPr>
          <w:rFonts w:ascii="Tahoma" w:hAnsi="Tahoma" w:cs="Tahoma"/>
          <w:b/>
          <w:color w:val="004990"/>
          <w:sz w:val="28"/>
          <w:szCs w:val="28"/>
        </w:rPr>
        <w:t>ENTEL</w:t>
      </w:r>
      <w:r w:rsidRPr="002B1BCC">
        <w:rPr>
          <w:rFonts w:ascii="Tahoma" w:hAnsi="Tahoma" w:cs="Tahoma"/>
          <w:b/>
          <w:color w:val="004990"/>
          <w:sz w:val="32"/>
          <w:szCs w:val="32"/>
        </w:rPr>
        <w:t xml:space="preserve"> S.A.</w:t>
      </w:r>
    </w:p>
    <w:p w14:paraId="15AD3B9E" w14:textId="77777777" w:rsidR="00DA5F09" w:rsidRPr="002B1BCC" w:rsidRDefault="00DA5F09" w:rsidP="00DA5F09">
      <w:pPr>
        <w:jc w:val="center"/>
        <w:rPr>
          <w:rFonts w:ascii="Tahoma" w:hAnsi="Tahoma" w:cs="Tahoma"/>
          <w:b/>
          <w:color w:val="004990"/>
        </w:rPr>
      </w:pPr>
    </w:p>
    <w:p w14:paraId="31D4DA97" w14:textId="77777777" w:rsidR="00DA5F09" w:rsidRDefault="00DA5F09" w:rsidP="00DA5F09">
      <w:pPr>
        <w:jc w:val="center"/>
        <w:rPr>
          <w:rFonts w:ascii="Tahoma" w:hAnsi="Tahoma" w:cs="Tahoma"/>
          <w:b/>
          <w:color w:val="365F91"/>
        </w:rPr>
      </w:pPr>
    </w:p>
    <w:p w14:paraId="4DD2A38D" w14:textId="77777777" w:rsidR="00DA5F09" w:rsidRDefault="00DA5F09" w:rsidP="00741932">
      <w:pPr>
        <w:rPr>
          <w:rFonts w:ascii="Tahoma" w:hAnsi="Tahoma" w:cs="Tahoma"/>
          <w:b/>
          <w:color w:val="365F91"/>
        </w:rPr>
      </w:pPr>
    </w:p>
    <w:p w14:paraId="24D94A1E" w14:textId="77777777" w:rsidR="00DA5F09" w:rsidRDefault="00DA5F09" w:rsidP="00DA5F09">
      <w:pPr>
        <w:jc w:val="center"/>
        <w:rPr>
          <w:rFonts w:ascii="Tahoma" w:hAnsi="Tahoma" w:cs="Tahoma"/>
          <w:b/>
          <w:color w:val="365F91"/>
        </w:rPr>
      </w:pPr>
    </w:p>
    <w:p w14:paraId="3EFD17F9" w14:textId="77777777" w:rsidR="00DA5F09" w:rsidRPr="003E21C0" w:rsidRDefault="00DA5F09" w:rsidP="00DA5F09">
      <w:pPr>
        <w:jc w:val="center"/>
        <w:rPr>
          <w:rFonts w:ascii="Tahoma" w:hAnsi="Tahoma" w:cs="Tahoma"/>
          <w:b/>
          <w:color w:val="365F91"/>
        </w:rPr>
      </w:pPr>
    </w:p>
    <w:p w14:paraId="0E8D7258" w14:textId="77777777" w:rsidR="00DA5F09" w:rsidRDefault="001B64BE" w:rsidP="00DA5F09">
      <w:pPr>
        <w:jc w:val="center"/>
        <w:rPr>
          <w:rFonts w:ascii="Tahoma" w:hAnsi="Tahoma" w:cs="Tahoma"/>
          <w:snapToGrid w:val="0"/>
          <w:color w:val="365F91"/>
        </w:rPr>
      </w:pPr>
      <w:r>
        <w:rPr>
          <w:noProof/>
          <w:lang w:val="es-BO" w:eastAsia="es-BO"/>
        </w:rPr>
        <w:drawing>
          <wp:anchor distT="0" distB="0" distL="114300" distR="114300" simplePos="0" relativeHeight="251658752" behindDoc="0" locked="0" layoutInCell="1" allowOverlap="1" wp14:anchorId="509E682F" wp14:editId="680FA1E6">
            <wp:simplePos x="0" y="0"/>
            <wp:positionH relativeFrom="column">
              <wp:posOffset>1396365</wp:posOffset>
            </wp:positionH>
            <wp:positionV relativeFrom="paragraph">
              <wp:posOffset>25400</wp:posOffset>
            </wp:positionV>
            <wp:extent cx="3326130" cy="2245360"/>
            <wp:effectExtent l="19050" t="0" r="7620" b="0"/>
            <wp:wrapNone/>
            <wp:docPr id="2" name="Imagen 740"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63684700" w14:textId="77777777" w:rsidR="00DA5F09" w:rsidRDefault="00DA5F09" w:rsidP="00DA5F09">
      <w:pPr>
        <w:jc w:val="center"/>
        <w:rPr>
          <w:rFonts w:ascii="Tahoma" w:hAnsi="Tahoma" w:cs="Tahoma"/>
          <w:snapToGrid w:val="0"/>
          <w:color w:val="365F91"/>
        </w:rPr>
      </w:pPr>
    </w:p>
    <w:p w14:paraId="3278AB36" w14:textId="77777777" w:rsidR="00DA5F09" w:rsidRDefault="00DA5F09" w:rsidP="00DA5F09">
      <w:pPr>
        <w:jc w:val="center"/>
        <w:rPr>
          <w:rFonts w:ascii="Tahoma" w:hAnsi="Tahoma" w:cs="Tahoma"/>
          <w:snapToGrid w:val="0"/>
          <w:color w:val="365F91"/>
        </w:rPr>
      </w:pPr>
    </w:p>
    <w:p w14:paraId="5A4CF2C9" w14:textId="77777777" w:rsidR="00381365" w:rsidRDefault="00381365" w:rsidP="00DA5F09">
      <w:pPr>
        <w:jc w:val="center"/>
        <w:rPr>
          <w:rFonts w:ascii="Tahoma" w:hAnsi="Tahoma" w:cs="Tahoma"/>
          <w:snapToGrid w:val="0"/>
          <w:color w:val="365F91"/>
        </w:rPr>
      </w:pPr>
    </w:p>
    <w:p w14:paraId="550ADD63" w14:textId="77777777" w:rsidR="00381365" w:rsidRDefault="00381365" w:rsidP="00DA5F09">
      <w:pPr>
        <w:jc w:val="center"/>
        <w:rPr>
          <w:rFonts w:ascii="Tahoma" w:hAnsi="Tahoma" w:cs="Tahoma"/>
          <w:snapToGrid w:val="0"/>
          <w:color w:val="365F91"/>
        </w:rPr>
      </w:pPr>
    </w:p>
    <w:p w14:paraId="1CDC0D09" w14:textId="77777777" w:rsidR="00381365" w:rsidRDefault="00381365" w:rsidP="00DA5F09">
      <w:pPr>
        <w:jc w:val="center"/>
        <w:rPr>
          <w:rFonts w:ascii="Tahoma" w:hAnsi="Tahoma" w:cs="Tahoma"/>
          <w:snapToGrid w:val="0"/>
          <w:color w:val="365F91"/>
        </w:rPr>
      </w:pPr>
    </w:p>
    <w:p w14:paraId="40ECE597" w14:textId="77777777" w:rsidR="00381365" w:rsidRDefault="00381365" w:rsidP="00DA5F09">
      <w:pPr>
        <w:jc w:val="center"/>
        <w:rPr>
          <w:rFonts w:ascii="Tahoma" w:hAnsi="Tahoma" w:cs="Tahoma"/>
          <w:snapToGrid w:val="0"/>
          <w:color w:val="365F91"/>
        </w:rPr>
      </w:pPr>
    </w:p>
    <w:p w14:paraId="5B30AB18" w14:textId="77777777" w:rsidR="00DA5F09" w:rsidRDefault="00DA5F09" w:rsidP="00DA5F09">
      <w:pPr>
        <w:jc w:val="center"/>
        <w:rPr>
          <w:rFonts w:ascii="Tahoma" w:hAnsi="Tahoma" w:cs="Tahoma"/>
          <w:snapToGrid w:val="0"/>
          <w:color w:val="365F91"/>
        </w:rPr>
      </w:pPr>
    </w:p>
    <w:p w14:paraId="75209E5E" w14:textId="77777777" w:rsidR="00DA5F09" w:rsidRDefault="00DA5F09" w:rsidP="00DA5F09">
      <w:pPr>
        <w:jc w:val="center"/>
        <w:rPr>
          <w:rFonts w:ascii="Tahoma" w:hAnsi="Tahoma" w:cs="Tahoma"/>
          <w:snapToGrid w:val="0"/>
          <w:color w:val="365F91"/>
        </w:rPr>
      </w:pPr>
    </w:p>
    <w:p w14:paraId="7F687681" w14:textId="77777777" w:rsidR="00DA5F09" w:rsidRDefault="00DA5F09" w:rsidP="00DA5F09">
      <w:pPr>
        <w:jc w:val="center"/>
        <w:rPr>
          <w:rFonts w:ascii="Tahoma" w:hAnsi="Tahoma" w:cs="Tahoma"/>
          <w:snapToGrid w:val="0"/>
          <w:color w:val="365F91"/>
        </w:rPr>
      </w:pPr>
    </w:p>
    <w:p w14:paraId="65972487" w14:textId="77777777" w:rsidR="00DA5F09" w:rsidRDefault="00DA5F09" w:rsidP="00DA5F09">
      <w:pPr>
        <w:jc w:val="center"/>
        <w:rPr>
          <w:rFonts w:ascii="Tahoma" w:hAnsi="Tahoma" w:cs="Tahoma"/>
          <w:snapToGrid w:val="0"/>
          <w:color w:val="365F91"/>
        </w:rPr>
      </w:pPr>
    </w:p>
    <w:p w14:paraId="72613E02" w14:textId="77777777" w:rsidR="00DA5F09" w:rsidRDefault="00DA5F09" w:rsidP="00DA5F09">
      <w:pPr>
        <w:jc w:val="center"/>
        <w:rPr>
          <w:rFonts w:ascii="Tahoma" w:hAnsi="Tahoma" w:cs="Tahoma"/>
          <w:snapToGrid w:val="0"/>
          <w:color w:val="365F91"/>
        </w:rPr>
      </w:pPr>
    </w:p>
    <w:p w14:paraId="1794D34E" w14:textId="77777777" w:rsidR="00DA5F09" w:rsidRDefault="00DA5F09" w:rsidP="00DA5F09">
      <w:pPr>
        <w:jc w:val="center"/>
        <w:rPr>
          <w:rFonts w:ascii="Tahoma" w:hAnsi="Tahoma" w:cs="Tahoma"/>
          <w:snapToGrid w:val="0"/>
          <w:color w:val="365F91"/>
        </w:rPr>
      </w:pPr>
    </w:p>
    <w:p w14:paraId="437B257C" w14:textId="77777777" w:rsidR="00DA5F09" w:rsidRDefault="00DA5F09" w:rsidP="00DA5F09">
      <w:pPr>
        <w:jc w:val="center"/>
        <w:rPr>
          <w:rFonts w:ascii="Tahoma" w:hAnsi="Tahoma" w:cs="Tahoma"/>
          <w:snapToGrid w:val="0"/>
          <w:color w:val="365F91"/>
        </w:rPr>
      </w:pPr>
    </w:p>
    <w:p w14:paraId="6659F131" w14:textId="77777777" w:rsidR="00DA5F09" w:rsidRDefault="00DA5F09" w:rsidP="00DA5F09">
      <w:pPr>
        <w:jc w:val="center"/>
        <w:rPr>
          <w:rFonts w:ascii="Tahoma" w:hAnsi="Tahoma" w:cs="Tahoma"/>
          <w:snapToGrid w:val="0"/>
          <w:color w:val="365F91"/>
        </w:rPr>
      </w:pPr>
    </w:p>
    <w:p w14:paraId="2386DB44" w14:textId="77777777" w:rsidR="00DA5F09" w:rsidRDefault="00DA5F09" w:rsidP="00DA5F09">
      <w:pPr>
        <w:jc w:val="center"/>
        <w:rPr>
          <w:rFonts w:ascii="Tahoma" w:hAnsi="Tahoma" w:cs="Tahoma"/>
          <w:snapToGrid w:val="0"/>
          <w:color w:val="365F91"/>
        </w:rPr>
      </w:pPr>
    </w:p>
    <w:p w14:paraId="079679DA" w14:textId="77777777" w:rsidR="00DA5F09" w:rsidRDefault="00DA5F09" w:rsidP="00DA5F09">
      <w:pPr>
        <w:jc w:val="center"/>
        <w:rPr>
          <w:rFonts w:ascii="Tahoma" w:hAnsi="Tahoma" w:cs="Tahoma"/>
          <w:snapToGrid w:val="0"/>
          <w:color w:val="365F91"/>
        </w:rPr>
      </w:pPr>
    </w:p>
    <w:p w14:paraId="32CD51E0" w14:textId="77777777" w:rsidR="00DA5F09" w:rsidRDefault="00DA5F09" w:rsidP="00DA5F09">
      <w:pPr>
        <w:jc w:val="center"/>
        <w:rPr>
          <w:rFonts w:ascii="Tahoma" w:hAnsi="Tahoma" w:cs="Tahoma"/>
          <w:snapToGrid w:val="0"/>
          <w:color w:val="365F91"/>
        </w:rPr>
      </w:pPr>
    </w:p>
    <w:p w14:paraId="09CAC243" w14:textId="77777777" w:rsidR="00DA5F09" w:rsidRDefault="00DA5F09" w:rsidP="00DA5F09">
      <w:pPr>
        <w:jc w:val="center"/>
        <w:rPr>
          <w:rFonts w:ascii="Tahoma" w:hAnsi="Tahoma" w:cs="Tahoma"/>
          <w:snapToGrid w:val="0"/>
          <w:color w:val="365F91"/>
        </w:rPr>
      </w:pPr>
    </w:p>
    <w:p w14:paraId="428B4D8C" w14:textId="77777777" w:rsidR="00DA5F09" w:rsidRDefault="00DA5F09" w:rsidP="00DA5F09">
      <w:pPr>
        <w:jc w:val="center"/>
        <w:rPr>
          <w:rFonts w:ascii="Tahoma" w:hAnsi="Tahoma" w:cs="Tahoma"/>
          <w:snapToGrid w:val="0"/>
          <w:color w:val="365F91"/>
        </w:rPr>
      </w:pPr>
    </w:p>
    <w:p w14:paraId="752AB917" w14:textId="77777777" w:rsidR="00DA5F09" w:rsidRDefault="00DA5F09" w:rsidP="00DA5F09">
      <w:pPr>
        <w:jc w:val="center"/>
        <w:rPr>
          <w:rFonts w:ascii="Tahoma" w:hAnsi="Tahoma" w:cs="Tahoma"/>
          <w:snapToGrid w:val="0"/>
          <w:color w:val="365F91"/>
        </w:rPr>
      </w:pPr>
    </w:p>
    <w:p w14:paraId="030BA145" w14:textId="77777777" w:rsidR="00DA5F09" w:rsidRDefault="00DA5F09" w:rsidP="00DA5F09">
      <w:pPr>
        <w:jc w:val="center"/>
        <w:rPr>
          <w:rFonts w:ascii="Tahoma" w:hAnsi="Tahoma" w:cs="Tahoma"/>
          <w:snapToGrid w:val="0"/>
          <w:color w:val="365F91"/>
        </w:rPr>
      </w:pPr>
    </w:p>
    <w:p w14:paraId="7036758F" w14:textId="77777777" w:rsidR="00DA5F09" w:rsidRPr="003E21C0" w:rsidRDefault="00DA5F09" w:rsidP="00DA5F09">
      <w:pPr>
        <w:jc w:val="center"/>
        <w:rPr>
          <w:rFonts w:ascii="Tahoma" w:hAnsi="Tahoma" w:cs="Tahoma"/>
          <w:snapToGrid w:val="0"/>
          <w:color w:val="365F91"/>
        </w:rPr>
      </w:pPr>
    </w:p>
    <w:p w14:paraId="7448D035" w14:textId="77777777" w:rsidR="00DA5F09" w:rsidRDefault="00DA5F09" w:rsidP="00DA5F09">
      <w:pPr>
        <w:jc w:val="center"/>
        <w:rPr>
          <w:rFonts w:ascii="Tahoma" w:hAnsi="Tahoma" w:cs="Tahoma"/>
          <w:b/>
          <w:color w:val="365F91"/>
        </w:rPr>
      </w:pPr>
    </w:p>
    <w:p w14:paraId="28686955" w14:textId="77777777" w:rsidR="00DA5F09" w:rsidRDefault="00DA5F09" w:rsidP="00DA5F09">
      <w:pPr>
        <w:jc w:val="center"/>
        <w:rPr>
          <w:rFonts w:ascii="Tahoma" w:hAnsi="Tahoma" w:cs="Tahoma"/>
          <w:b/>
          <w:color w:val="365F91"/>
        </w:rPr>
      </w:pPr>
    </w:p>
    <w:p w14:paraId="489DA0E5" w14:textId="77777777" w:rsidR="00DA5F09" w:rsidRDefault="00DA5F09" w:rsidP="00DA5F09">
      <w:pPr>
        <w:jc w:val="center"/>
        <w:rPr>
          <w:rFonts w:ascii="Tahoma" w:hAnsi="Tahoma" w:cs="Tahoma"/>
          <w:b/>
          <w:color w:val="365F91"/>
        </w:rPr>
      </w:pPr>
    </w:p>
    <w:p w14:paraId="623241D0" w14:textId="77777777" w:rsidR="00DA5F09" w:rsidRDefault="00DA5F09" w:rsidP="00DA5F09">
      <w:pPr>
        <w:jc w:val="center"/>
        <w:rPr>
          <w:rFonts w:ascii="Tahoma" w:hAnsi="Tahoma" w:cs="Tahoma"/>
          <w:b/>
          <w:color w:val="365F91"/>
        </w:rPr>
      </w:pPr>
    </w:p>
    <w:p w14:paraId="3D13B37C" w14:textId="77777777" w:rsidR="00DA5F09" w:rsidRDefault="00DA5F09" w:rsidP="00DA5F09">
      <w:pPr>
        <w:jc w:val="center"/>
        <w:rPr>
          <w:rFonts w:ascii="Tahoma" w:hAnsi="Tahoma" w:cs="Tahoma"/>
          <w:b/>
          <w:color w:val="365F91"/>
        </w:rPr>
      </w:pPr>
    </w:p>
    <w:p w14:paraId="37D97D9B" w14:textId="77777777" w:rsidR="00DA5F09" w:rsidRDefault="00DA5F09" w:rsidP="00DA5F09">
      <w:pPr>
        <w:jc w:val="center"/>
        <w:rPr>
          <w:rFonts w:ascii="Tahoma" w:hAnsi="Tahoma" w:cs="Tahoma"/>
          <w:b/>
          <w:color w:val="365F91"/>
        </w:rPr>
      </w:pPr>
    </w:p>
    <w:p w14:paraId="2DB469D1" w14:textId="77777777" w:rsidR="00DA5F09" w:rsidRPr="002B1BCC" w:rsidRDefault="009565A5" w:rsidP="00DA5F09">
      <w:pPr>
        <w:jc w:val="center"/>
        <w:rPr>
          <w:rFonts w:ascii="Tahoma" w:hAnsi="Tahoma" w:cs="Tahoma"/>
          <w:b/>
          <w:color w:val="004990"/>
          <w:sz w:val="28"/>
          <w:szCs w:val="28"/>
        </w:rPr>
      </w:pPr>
      <w:r>
        <w:rPr>
          <w:rFonts w:ascii="Tahoma" w:hAnsi="Tahoma" w:cs="Tahoma"/>
          <w:b/>
          <w:color w:val="004990"/>
          <w:sz w:val="28"/>
          <w:szCs w:val="28"/>
        </w:rPr>
        <w:t>TÉRMINOS BÁSICOS DE CONTRATACIÓN</w:t>
      </w:r>
    </w:p>
    <w:p w14:paraId="7D4C4DD7" w14:textId="77777777" w:rsidR="00DA5F09" w:rsidRPr="002B1BCC" w:rsidRDefault="00DA5F09" w:rsidP="00DA5F09">
      <w:pPr>
        <w:jc w:val="center"/>
        <w:rPr>
          <w:rFonts w:ascii="Tahoma" w:hAnsi="Tahoma" w:cs="Tahoma"/>
          <w:color w:val="004990"/>
        </w:rPr>
      </w:pPr>
    </w:p>
    <w:p w14:paraId="735325EA" w14:textId="77777777" w:rsidR="00DA5F09" w:rsidRPr="002B1BCC" w:rsidRDefault="00DA5F09" w:rsidP="00DA5F09">
      <w:pPr>
        <w:jc w:val="center"/>
        <w:rPr>
          <w:rFonts w:ascii="Tahoma" w:hAnsi="Tahoma" w:cs="Tahoma"/>
          <w:color w:val="004990"/>
        </w:rPr>
      </w:pPr>
    </w:p>
    <w:p w14:paraId="57E2891A" w14:textId="77777777" w:rsidR="00DA5F09" w:rsidRPr="002B1BCC" w:rsidRDefault="00DA5F09" w:rsidP="00DA5F09">
      <w:pPr>
        <w:jc w:val="center"/>
        <w:rPr>
          <w:rFonts w:ascii="Tahoma" w:hAnsi="Tahoma" w:cs="Tahoma"/>
          <w:color w:val="004990"/>
        </w:rPr>
      </w:pPr>
    </w:p>
    <w:p w14:paraId="28B29778" w14:textId="77777777" w:rsidR="00DA5F09" w:rsidRPr="002B1BCC" w:rsidRDefault="00DA5F09" w:rsidP="00DA5F09">
      <w:pPr>
        <w:jc w:val="center"/>
        <w:rPr>
          <w:rFonts w:ascii="Tahoma" w:hAnsi="Tahoma" w:cs="Tahoma"/>
          <w:color w:val="004990"/>
        </w:rPr>
      </w:pPr>
    </w:p>
    <w:p w14:paraId="66699515" w14:textId="77777777" w:rsidR="00DA5F09" w:rsidRPr="002B1BCC" w:rsidRDefault="00DA5F09" w:rsidP="00DA5F09">
      <w:pPr>
        <w:jc w:val="center"/>
        <w:rPr>
          <w:rFonts w:ascii="Tahoma" w:hAnsi="Tahoma" w:cs="Tahoma"/>
          <w:b/>
          <w:color w:val="004990"/>
        </w:rPr>
      </w:pPr>
    </w:p>
    <w:p w14:paraId="7B893332" w14:textId="77777777" w:rsidR="00DA5F09" w:rsidRPr="002B1BCC" w:rsidRDefault="00DA5F09" w:rsidP="00DA5F09">
      <w:pPr>
        <w:jc w:val="center"/>
        <w:rPr>
          <w:rFonts w:ascii="Tahoma" w:hAnsi="Tahoma" w:cs="Tahoma"/>
          <w:b/>
          <w:color w:val="004990"/>
        </w:rPr>
      </w:pPr>
    </w:p>
    <w:p w14:paraId="597E0CEF" w14:textId="77777777" w:rsidR="00DA5F09" w:rsidRPr="002B1BCC" w:rsidRDefault="00DA5F09" w:rsidP="00DA5F09">
      <w:pPr>
        <w:jc w:val="center"/>
        <w:rPr>
          <w:rFonts w:ascii="Tahoma" w:hAnsi="Tahoma" w:cs="Tahoma"/>
          <w:b/>
          <w:color w:val="004990"/>
        </w:rPr>
      </w:pPr>
    </w:p>
    <w:p w14:paraId="53C30BC2" w14:textId="77777777" w:rsidR="00DA5F09" w:rsidRPr="002B1BCC" w:rsidRDefault="00DA5F09" w:rsidP="00DA5F09">
      <w:pPr>
        <w:jc w:val="center"/>
        <w:rPr>
          <w:rFonts w:ascii="Tahoma" w:hAnsi="Tahoma" w:cs="Tahoma"/>
          <w:b/>
          <w:color w:val="004990"/>
        </w:rPr>
      </w:pPr>
    </w:p>
    <w:p w14:paraId="7CA6F0A2" w14:textId="77777777" w:rsidR="00DA5F09" w:rsidRPr="002B1BCC" w:rsidRDefault="00DA5F09" w:rsidP="00DA5F09">
      <w:pPr>
        <w:jc w:val="center"/>
        <w:rPr>
          <w:rFonts w:ascii="Tahoma" w:hAnsi="Tahoma" w:cs="Tahoma"/>
          <w:color w:val="004990"/>
        </w:rPr>
      </w:pPr>
    </w:p>
    <w:tbl>
      <w:tblPr>
        <w:tblW w:w="10348" w:type="dxa"/>
        <w:tblInd w:w="-4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0348"/>
      </w:tblGrid>
      <w:tr w:rsidR="00DA5F09" w:rsidRPr="002B1BCC" w14:paraId="57373A73" w14:textId="77777777" w:rsidTr="008A59CC">
        <w:trPr>
          <w:trHeight w:val="1588"/>
        </w:trPr>
        <w:tc>
          <w:tcPr>
            <w:tcW w:w="10348" w:type="dxa"/>
            <w:tcBorders>
              <w:top w:val="double" w:sz="4" w:space="0" w:color="auto"/>
              <w:left w:val="double" w:sz="4" w:space="0" w:color="auto"/>
              <w:bottom w:val="double" w:sz="4" w:space="0" w:color="auto"/>
              <w:right w:val="double" w:sz="4" w:space="0" w:color="auto"/>
            </w:tcBorders>
            <w:vAlign w:val="center"/>
          </w:tcPr>
          <w:p w14:paraId="2B6A6AEB" w14:textId="00BC1637" w:rsidR="009C7EBD" w:rsidRDefault="009565A5" w:rsidP="00473070">
            <w:pPr>
              <w:jc w:val="center"/>
              <w:rPr>
                <w:rFonts w:ascii="Tahoma" w:hAnsi="Tahoma" w:cs="Tahoma"/>
                <w:b/>
                <w:color w:val="004990"/>
                <w:sz w:val="24"/>
                <w:szCs w:val="28"/>
              </w:rPr>
            </w:pPr>
            <w:r>
              <w:rPr>
                <w:rFonts w:ascii="Tahoma" w:hAnsi="Tahoma" w:cs="Tahoma"/>
                <w:b/>
                <w:color w:val="004990"/>
                <w:sz w:val="24"/>
                <w:szCs w:val="28"/>
              </w:rPr>
              <w:t>LICITACIÓN PÚ</w:t>
            </w:r>
            <w:r w:rsidR="009C7EBD">
              <w:rPr>
                <w:rFonts w:ascii="Tahoma" w:hAnsi="Tahoma" w:cs="Tahoma"/>
                <w:b/>
                <w:color w:val="004990"/>
                <w:sz w:val="24"/>
                <w:szCs w:val="28"/>
              </w:rPr>
              <w:t xml:space="preserve">BLICA </w:t>
            </w:r>
            <w:r>
              <w:rPr>
                <w:rFonts w:ascii="Tahoma" w:hAnsi="Tahoma" w:cs="Tahoma"/>
                <w:b/>
                <w:color w:val="004990"/>
                <w:sz w:val="24"/>
                <w:szCs w:val="28"/>
              </w:rPr>
              <w:t xml:space="preserve">N° </w:t>
            </w:r>
            <w:r w:rsidR="00EA32D6">
              <w:rPr>
                <w:rFonts w:ascii="Tahoma" w:hAnsi="Tahoma" w:cs="Tahoma"/>
                <w:b/>
                <w:color w:val="004990"/>
                <w:sz w:val="24"/>
                <w:szCs w:val="28"/>
              </w:rPr>
              <w:t xml:space="preserve">    </w:t>
            </w:r>
            <w:r w:rsidR="001D3C38">
              <w:rPr>
                <w:rFonts w:ascii="Tahoma" w:hAnsi="Tahoma" w:cs="Tahoma"/>
                <w:b/>
                <w:color w:val="004990"/>
                <w:sz w:val="24"/>
                <w:szCs w:val="28"/>
              </w:rPr>
              <w:t>035/</w:t>
            </w:r>
            <w:r>
              <w:rPr>
                <w:rFonts w:ascii="Tahoma" w:hAnsi="Tahoma" w:cs="Tahoma"/>
                <w:b/>
                <w:color w:val="004990"/>
                <w:sz w:val="24"/>
                <w:szCs w:val="28"/>
              </w:rPr>
              <w:t>2017</w:t>
            </w:r>
          </w:p>
          <w:p w14:paraId="2C947AC9" w14:textId="77777777" w:rsidR="00731B8B" w:rsidRPr="00AC5088" w:rsidRDefault="00473070" w:rsidP="00473070">
            <w:pPr>
              <w:jc w:val="center"/>
              <w:rPr>
                <w:rFonts w:ascii="Tahoma" w:hAnsi="Tahoma" w:cs="Tahoma"/>
                <w:b/>
                <w:color w:val="004990"/>
                <w:sz w:val="24"/>
                <w:szCs w:val="28"/>
              </w:rPr>
            </w:pPr>
            <w:r w:rsidRPr="00F91FA9">
              <w:rPr>
                <w:rFonts w:ascii="Tahoma" w:hAnsi="Tahoma" w:cs="Tahoma"/>
                <w:b/>
                <w:color w:val="004990"/>
                <w:sz w:val="24"/>
                <w:szCs w:val="28"/>
              </w:rPr>
              <w:t xml:space="preserve"> </w:t>
            </w:r>
            <w:r w:rsidR="00DA5F09" w:rsidRPr="00F91FA9">
              <w:rPr>
                <w:rFonts w:ascii="Tahoma" w:hAnsi="Tahoma" w:cs="Tahoma"/>
                <w:b/>
                <w:color w:val="004990"/>
                <w:sz w:val="24"/>
                <w:szCs w:val="28"/>
              </w:rPr>
              <w:t>“</w:t>
            </w:r>
            <w:r w:rsidR="009565A5">
              <w:rPr>
                <w:rFonts w:ascii="Tahoma" w:hAnsi="Tahoma" w:cs="Tahoma"/>
                <w:b/>
                <w:color w:val="004990"/>
                <w:sz w:val="24"/>
                <w:szCs w:val="28"/>
              </w:rPr>
              <w:t>CONTRATACIÓ</w:t>
            </w:r>
            <w:r>
              <w:rPr>
                <w:rFonts w:ascii="Tahoma" w:hAnsi="Tahoma" w:cs="Tahoma"/>
                <w:b/>
                <w:color w:val="004990"/>
                <w:sz w:val="24"/>
                <w:szCs w:val="28"/>
              </w:rPr>
              <w:t>N DE AGENCIAS DESPACHANTES DE ADUANA</w:t>
            </w:r>
            <w:r w:rsidR="00256263" w:rsidRPr="00F91FA9">
              <w:rPr>
                <w:rFonts w:ascii="Tahoma" w:hAnsi="Tahoma" w:cs="Tahoma"/>
                <w:b/>
                <w:color w:val="004990"/>
                <w:sz w:val="24"/>
                <w:szCs w:val="28"/>
              </w:rPr>
              <w:t>”</w:t>
            </w:r>
          </w:p>
        </w:tc>
      </w:tr>
    </w:tbl>
    <w:p w14:paraId="7CCA27EA" w14:textId="77777777" w:rsidR="00DA5F09" w:rsidRPr="002C3600" w:rsidRDefault="00DA5F09" w:rsidP="00DA5F09"/>
    <w:p w14:paraId="726A298D" w14:textId="77777777" w:rsidR="00DA5F09" w:rsidRPr="002C3600" w:rsidRDefault="00DA5F09" w:rsidP="00DA5F09"/>
    <w:p w14:paraId="6DC8F5A3" w14:textId="77777777" w:rsidR="00DA5F09" w:rsidRPr="002C3600" w:rsidRDefault="00DA5F09" w:rsidP="00DA5F09"/>
    <w:p w14:paraId="51847250" w14:textId="77777777" w:rsidR="00DA5F09" w:rsidRPr="002C3600" w:rsidRDefault="00DA5F09" w:rsidP="00DA5F09"/>
    <w:p w14:paraId="612249E4" w14:textId="77777777" w:rsidR="00DA5F09" w:rsidRDefault="00DA5F09" w:rsidP="00DA5F09">
      <w:pPr>
        <w:jc w:val="center"/>
        <w:rPr>
          <w:rFonts w:ascii="Tahoma" w:hAnsi="Tahoma" w:cs="Tahoma"/>
          <w:b/>
          <w:color w:val="365F91"/>
          <w:sz w:val="32"/>
          <w:szCs w:val="32"/>
        </w:rPr>
        <w:sectPr w:rsidR="00DA5F09" w:rsidSect="004E460C">
          <w:footerReference w:type="default" r:id="rId13"/>
          <w:pgSz w:w="12240" w:h="15840" w:code="1"/>
          <w:pgMar w:top="1418" w:right="1701" w:bottom="992" w:left="1701" w:header="709" w:footer="709" w:gutter="0"/>
          <w:pgNumType w:start="3"/>
          <w:cols w:space="708"/>
          <w:docGrid w:linePitch="360"/>
        </w:sectPr>
      </w:pPr>
    </w:p>
    <w:p w14:paraId="7B79A011" w14:textId="77777777" w:rsidR="00DA5F09" w:rsidRPr="002B1BCC" w:rsidRDefault="009565A5" w:rsidP="00DA5F09">
      <w:pPr>
        <w:jc w:val="center"/>
        <w:rPr>
          <w:rFonts w:ascii="Tahoma" w:hAnsi="Tahoma" w:cs="Tahoma"/>
          <w:b/>
          <w:color w:val="004990"/>
          <w:sz w:val="32"/>
          <w:szCs w:val="32"/>
        </w:rPr>
      </w:pPr>
      <w:r>
        <w:rPr>
          <w:rFonts w:ascii="Tahoma" w:hAnsi="Tahoma" w:cs="Tahoma"/>
          <w:b/>
          <w:color w:val="004990"/>
          <w:sz w:val="32"/>
          <w:szCs w:val="32"/>
        </w:rPr>
        <w:lastRenderedPageBreak/>
        <w:t>TÉRMINOS BÁSICOS DE CONTRATACIÓN</w:t>
      </w:r>
    </w:p>
    <w:p w14:paraId="03FEB021" w14:textId="77777777" w:rsidR="00DA5F09" w:rsidRPr="002B1BCC" w:rsidRDefault="00DA5F09" w:rsidP="00DA5F09">
      <w:pPr>
        <w:rPr>
          <w:color w:val="004990"/>
        </w:rPr>
      </w:pPr>
    </w:p>
    <w:p w14:paraId="5CB79084" w14:textId="77777777" w:rsidR="00DA5F09" w:rsidRPr="002B1BCC" w:rsidRDefault="00DA5F09" w:rsidP="00DA5F09">
      <w:pPr>
        <w:rPr>
          <w:color w:val="004990"/>
        </w:rPr>
      </w:pPr>
    </w:p>
    <w:p w14:paraId="09301071" w14:textId="77777777" w:rsidR="00DA5F09" w:rsidRPr="002B1BCC" w:rsidRDefault="00DA5F09" w:rsidP="00DA5F09">
      <w:pPr>
        <w:tabs>
          <w:tab w:val="center" w:pos="4419"/>
        </w:tabs>
        <w:rPr>
          <w:rFonts w:ascii="Tahoma" w:hAnsi="Tahoma" w:cs="Tahoma"/>
          <w:b/>
          <w:color w:val="004990"/>
          <w:sz w:val="28"/>
          <w:szCs w:val="28"/>
        </w:rPr>
      </w:pPr>
      <w:r w:rsidRPr="002B1BCC">
        <w:rPr>
          <w:rFonts w:ascii="Tahoma" w:hAnsi="Tahoma" w:cs="Tahoma"/>
          <w:b/>
          <w:color w:val="004990"/>
          <w:sz w:val="28"/>
          <w:szCs w:val="28"/>
        </w:rPr>
        <w:t>Contenido</w:t>
      </w:r>
      <w:r w:rsidRPr="002B1BCC">
        <w:rPr>
          <w:rFonts w:ascii="Tahoma" w:hAnsi="Tahoma" w:cs="Tahoma"/>
          <w:b/>
          <w:color w:val="004990"/>
          <w:sz w:val="28"/>
          <w:szCs w:val="28"/>
        </w:rPr>
        <w:tab/>
      </w:r>
    </w:p>
    <w:p w14:paraId="13F37587" w14:textId="77777777" w:rsidR="00DA5F09" w:rsidRPr="002B1BCC" w:rsidRDefault="00DA5F09" w:rsidP="00DA5F09">
      <w:pPr>
        <w:rPr>
          <w:color w:val="004990"/>
        </w:rPr>
      </w:pPr>
    </w:p>
    <w:p w14:paraId="7DF0718A" w14:textId="77777777" w:rsidR="00DA5F09" w:rsidRPr="002B1BCC" w:rsidRDefault="00DA5F09" w:rsidP="00DA5F09">
      <w:pPr>
        <w:rPr>
          <w:color w:val="004990"/>
        </w:rPr>
      </w:pPr>
    </w:p>
    <w:p w14:paraId="0C40AF80" w14:textId="77777777" w:rsidR="00DA5F09" w:rsidRPr="002B1BCC" w:rsidRDefault="00201702" w:rsidP="00DA5F09">
      <w:pPr>
        <w:pStyle w:val="TDC1"/>
        <w:rPr>
          <w:rFonts w:ascii="Calibri" w:hAnsi="Calibri" w:cs="Times New Roman"/>
          <w:b w:val="0"/>
          <w:noProof/>
          <w:color w:val="004990"/>
          <w:lang w:val="es-BO" w:eastAsia="es-BO"/>
        </w:rPr>
      </w:pPr>
      <w:r w:rsidRPr="002B1BCC">
        <w:rPr>
          <w:b w:val="0"/>
          <w:color w:val="004990"/>
          <w:highlight w:val="yellow"/>
          <w:lang w:val="es-ES"/>
        </w:rPr>
        <w:fldChar w:fldCharType="begin"/>
      </w:r>
      <w:r w:rsidR="00DA5F09" w:rsidRPr="002B1BCC">
        <w:rPr>
          <w:b w:val="0"/>
          <w:color w:val="004990"/>
          <w:highlight w:val="yellow"/>
          <w:lang w:val="es-ES"/>
        </w:rPr>
        <w:instrText xml:space="preserve"> TOC \o "1-1" \h \z \t "Título 2,2,Título 3,3" </w:instrText>
      </w:r>
      <w:r w:rsidRPr="002B1BCC">
        <w:rPr>
          <w:b w:val="0"/>
          <w:color w:val="004990"/>
          <w:highlight w:val="yellow"/>
          <w:lang w:val="es-ES"/>
        </w:rPr>
        <w:fldChar w:fldCharType="separate"/>
      </w:r>
      <w:hyperlink w:anchor="_Toc330030630" w:history="1">
        <w:r w:rsidR="00DA5F09" w:rsidRPr="002B1BCC">
          <w:rPr>
            <w:rStyle w:val="Hipervnculo"/>
            <w:noProof/>
            <w:color w:val="004990"/>
          </w:rPr>
          <w:t>PARTE I</w:t>
        </w:r>
        <w:r w:rsidR="00DA5F09" w:rsidRPr="002B1BCC">
          <w:rPr>
            <w:noProof/>
            <w:webHidden/>
            <w:color w:val="004990"/>
          </w:rPr>
          <w:tab/>
        </w:r>
        <w:r w:rsidRPr="002B1BCC">
          <w:rPr>
            <w:noProof/>
            <w:webHidden/>
            <w:color w:val="004990"/>
          </w:rPr>
          <w:fldChar w:fldCharType="begin"/>
        </w:r>
        <w:r w:rsidR="00DA5F09" w:rsidRPr="002B1BCC">
          <w:rPr>
            <w:noProof/>
            <w:webHidden/>
            <w:color w:val="004990"/>
          </w:rPr>
          <w:instrText xml:space="preserve"> PAGEREF _Toc330030630 \h </w:instrText>
        </w:r>
        <w:r w:rsidRPr="002B1BCC">
          <w:rPr>
            <w:noProof/>
            <w:webHidden/>
            <w:color w:val="004990"/>
          </w:rPr>
        </w:r>
        <w:r w:rsidRPr="002B1BCC">
          <w:rPr>
            <w:noProof/>
            <w:webHidden/>
            <w:color w:val="004990"/>
          </w:rPr>
          <w:fldChar w:fldCharType="separate"/>
        </w:r>
        <w:r w:rsidR="008A1C11">
          <w:rPr>
            <w:noProof/>
            <w:webHidden/>
            <w:color w:val="004990"/>
          </w:rPr>
          <w:t>2</w:t>
        </w:r>
        <w:r w:rsidRPr="002B1BCC">
          <w:rPr>
            <w:noProof/>
            <w:webHidden/>
            <w:color w:val="004990"/>
          </w:rPr>
          <w:fldChar w:fldCharType="end"/>
        </w:r>
      </w:hyperlink>
    </w:p>
    <w:p w14:paraId="2899786D" w14:textId="77777777" w:rsidR="00DA5F09" w:rsidRPr="002B1BCC" w:rsidRDefault="00854354" w:rsidP="00DA5F09">
      <w:pPr>
        <w:pStyle w:val="TDC1"/>
        <w:rPr>
          <w:rFonts w:ascii="Calibri" w:hAnsi="Calibri" w:cs="Times New Roman"/>
          <w:b w:val="0"/>
          <w:noProof/>
          <w:color w:val="004990"/>
          <w:lang w:val="es-BO" w:eastAsia="es-BO"/>
        </w:rPr>
      </w:pPr>
      <w:hyperlink w:anchor="_Toc330030631" w:history="1">
        <w:r w:rsidR="00DA5F09" w:rsidRPr="002B1BCC">
          <w:rPr>
            <w:rStyle w:val="Hipervnculo"/>
            <w:noProof/>
            <w:color w:val="004990"/>
          </w:rPr>
          <w:t>PARTE II</w:t>
        </w:r>
        <w:r w:rsidR="00DA5F09" w:rsidRPr="002B1BCC">
          <w:rPr>
            <w:noProof/>
            <w:webHidden/>
            <w:color w:val="004990"/>
          </w:rPr>
          <w:tab/>
        </w:r>
        <w:r w:rsidR="00201702" w:rsidRPr="002B1BCC">
          <w:rPr>
            <w:noProof/>
            <w:webHidden/>
            <w:color w:val="004990"/>
          </w:rPr>
          <w:fldChar w:fldCharType="begin"/>
        </w:r>
        <w:r w:rsidR="00DA5F09" w:rsidRPr="002B1BCC">
          <w:rPr>
            <w:noProof/>
            <w:webHidden/>
            <w:color w:val="004990"/>
          </w:rPr>
          <w:instrText xml:space="preserve"> PAGEREF _Toc330030631 \h </w:instrText>
        </w:r>
        <w:r w:rsidR="00201702" w:rsidRPr="002B1BCC">
          <w:rPr>
            <w:noProof/>
            <w:webHidden/>
            <w:color w:val="004990"/>
          </w:rPr>
        </w:r>
        <w:r w:rsidR="00201702" w:rsidRPr="002B1BCC">
          <w:rPr>
            <w:noProof/>
            <w:webHidden/>
            <w:color w:val="004990"/>
          </w:rPr>
          <w:fldChar w:fldCharType="separate"/>
        </w:r>
        <w:r w:rsidR="008A1C11">
          <w:rPr>
            <w:noProof/>
            <w:webHidden/>
            <w:color w:val="004990"/>
          </w:rPr>
          <w:t>11</w:t>
        </w:r>
        <w:r w:rsidR="00201702" w:rsidRPr="002B1BCC">
          <w:rPr>
            <w:noProof/>
            <w:webHidden/>
            <w:color w:val="004990"/>
          </w:rPr>
          <w:fldChar w:fldCharType="end"/>
        </w:r>
      </w:hyperlink>
    </w:p>
    <w:p w14:paraId="22ADA68C" w14:textId="77777777" w:rsidR="00DA5F09" w:rsidRPr="002B1BCC" w:rsidRDefault="00854354" w:rsidP="00DA5F09">
      <w:pPr>
        <w:pStyle w:val="TDC1"/>
        <w:rPr>
          <w:rFonts w:ascii="Calibri" w:hAnsi="Calibri" w:cs="Times New Roman"/>
          <w:b w:val="0"/>
          <w:noProof/>
          <w:color w:val="004990"/>
          <w:lang w:val="es-BO" w:eastAsia="es-BO"/>
        </w:rPr>
      </w:pPr>
      <w:hyperlink w:anchor="_Toc330030632" w:history="1">
        <w:r w:rsidR="00DA5F09" w:rsidRPr="002B1BCC">
          <w:rPr>
            <w:rStyle w:val="Hipervnculo"/>
            <w:noProof/>
            <w:color w:val="004990"/>
          </w:rPr>
          <w:t>PARTE III</w:t>
        </w:r>
        <w:r w:rsidR="00DA5F09" w:rsidRPr="002B1BCC">
          <w:rPr>
            <w:noProof/>
            <w:webHidden/>
            <w:color w:val="004990"/>
          </w:rPr>
          <w:tab/>
        </w:r>
        <w:r w:rsidR="00201702" w:rsidRPr="002B1BCC">
          <w:rPr>
            <w:noProof/>
            <w:webHidden/>
            <w:color w:val="004990"/>
          </w:rPr>
          <w:fldChar w:fldCharType="begin"/>
        </w:r>
        <w:r w:rsidR="00DA5F09" w:rsidRPr="002B1BCC">
          <w:rPr>
            <w:noProof/>
            <w:webHidden/>
            <w:color w:val="004990"/>
          </w:rPr>
          <w:instrText xml:space="preserve"> PAGEREF _Toc330030632 \h </w:instrText>
        </w:r>
        <w:r w:rsidR="00201702" w:rsidRPr="002B1BCC">
          <w:rPr>
            <w:noProof/>
            <w:webHidden/>
            <w:color w:val="004990"/>
          </w:rPr>
        </w:r>
        <w:r w:rsidR="00201702" w:rsidRPr="002B1BCC">
          <w:rPr>
            <w:noProof/>
            <w:webHidden/>
            <w:color w:val="004990"/>
          </w:rPr>
          <w:fldChar w:fldCharType="separate"/>
        </w:r>
        <w:r w:rsidR="008A1C11">
          <w:rPr>
            <w:noProof/>
            <w:webHidden/>
            <w:color w:val="004990"/>
          </w:rPr>
          <w:t>12</w:t>
        </w:r>
        <w:r w:rsidR="00201702" w:rsidRPr="002B1BCC">
          <w:rPr>
            <w:noProof/>
            <w:webHidden/>
            <w:color w:val="004990"/>
          </w:rPr>
          <w:fldChar w:fldCharType="end"/>
        </w:r>
      </w:hyperlink>
    </w:p>
    <w:p w14:paraId="7ADAFE21" w14:textId="77777777" w:rsidR="00DA5F09" w:rsidRPr="002B1BCC" w:rsidRDefault="00201702" w:rsidP="00DA5F09">
      <w:pPr>
        <w:rPr>
          <w:b/>
          <w:color w:val="004990"/>
          <w:highlight w:val="yellow"/>
        </w:rPr>
      </w:pPr>
      <w:r w:rsidRPr="002B1BCC">
        <w:rPr>
          <w:b/>
          <w:color w:val="004990"/>
          <w:highlight w:val="yellow"/>
        </w:rPr>
        <w:fldChar w:fldCharType="end"/>
      </w:r>
    </w:p>
    <w:p w14:paraId="3E543DD0" w14:textId="77777777" w:rsidR="00DA5F09" w:rsidRPr="002B1BCC" w:rsidRDefault="00DA5F09" w:rsidP="00DA5F09">
      <w:pPr>
        <w:jc w:val="center"/>
        <w:rPr>
          <w:rFonts w:ascii="Tahoma" w:hAnsi="Tahoma" w:cs="Tahoma"/>
          <w:b/>
          <w:color w:val="004990"/>
          <w:sz w:val="24"/>
          <w:szCs w:val="24"/>
        </w:rPr>
      </w:pPr>
      <w:r>
        <w:rPr>
          <w:b/>
          <w:color w:val="004990"/>
          <w:highlight w:val="yellow"/>
        </w:rPr>
        <w:br w:type="page"/>
      </w:r>
      <w:bookmarkStart w:id="5" w:name="_Toc330030630"/>
      <w:r w:rsidRPr="002B1BCC">
        <w:rPr>
          <w:rFonts w:ascii="Tahoma" w:hAnsi="Tahoma" w:cs="Tahoma"/>
          <w:b/>
          <w:color w:val="004990"/>
          <w:sz w:val="24"/>
          <w:szCs w:val="24"/>
        </w:rPr>
        <w:t>PARTE I</w:t>
      </w:r>
      <w:bookmarkEnd w:id="5"/>
    </w:p>
    <w:p w14:paraId="40D417EC" w14:textId="77777777" w:rsidR="00DA5F09" w:rsidRPr="002B1BCC" w:rsidRDefault="00DA5F09" w:rsidP="00DA5F09">
      <w:pPr>
        <w:jc w:val="center"/>
        <w:rPr>
          <w:rFonts w:ascii="Tahoma" w:hAnsi="Tahoma" w:cs="Tahoma"/>
          <w:b/>
          <w:color w:val="004990"/>
          <w:sz w:val="24"/>
          <w:szCs w:val="24"/>
        </w:rPr>
      </w:pPr>
    </w:p>
    <w:p w14:paraId="23A69DE4" w14:textId="77777777" w:rsidR="00DA5F09" w:rsidRPr="002B1BCC" w:rsidRDefault="00DA5F09" w:rsidP="00DA5F09">
      <w:pPr>
        <w:jc w:val="center"/>
        <w:rPr>
          <w:rFonts w:ascii="Tahoma" w:hAnsi="Tahoma" w:cs="Tahoma"/>
          <w:b/>
          <w:color w:val="004990"/>
          <w:sz w:val="24"/>
          <w:szCs w:val="24"/>
        </w:rPr>
      </w:pPr>
      <w:r w:rsidRPr="002B1BCC">
        <w:rPr>
          <w:rFonts w:ascii="Tahoma" w:hAnsi="Tahoma" w:cs="Tahoma"/>
          <w:b/>
          <w:color w:val="004990"/>
          <w:sz w:val="24"/>
          <w:szCs w:val="24"/>
        </w:rPr>
        <w:t>INFORMACIÓN GENERAL A LOS PROPONENTES</w:t>
      </w:r>
    </w:p>
    <w:p w14:paraId="4A03EF8C" w14:textId="77777777" w:rsidR="00DA5F09" w:rsidRPr="0061144D" w:rsidRDefault="00DA5F09" w:rsidP="00DA5F09">
      <w:pPr>
        <w:rPr>
          <w:rFonts w:ascii="Tahoma" w:hAnsi="Tahoma" w:cs="Tahoma"/>
          <w:b/>
          <w:color w:val="004990"/>
          <w:sz w:val="22"/>
          <w:szCs w:val="24"/>
        </w:rPr>
      </w:pPr>
    </w:p>
    <w:p w14:paraId="14099EC9" w14:textId="77777777" w:rsidR="00F86F61" w:rsidRPr="00F86F61" w:rsidRDefault="00F86F61" w:rsidP="00F86F61">
      <w:pPr>
        <w:numPr>
          <w:ilvl w:val="0"/>
          <w:numId w:val="7"/>
        </w:numPr>
        <w:ind w:left="0" w:firstLine="0"/>
        <w:jc w:val="both"/>
        <w:rPr>
          <w:rFonts w:ascii="Tahoma" w:hAnsi="Tahoma" w:cs="Tahoma"/>
          <w:b/>
          <w:color w:val="004990"/>
          <w:sz w:val="24"/>
          <w:szCs w:val="24"/>
          <w:lang w:eastAsia="en-US" w:bidi="en-US"/>
        </w:rPr>
      </w:pPr>
      <w:r w:rsidRPr="00F86F61">
        <w:rPr>
          <w:rFonts w:ascii="Tahoma" w:hAnsi="Tahoma" w:cs="Tahoma"/>
          <w:b/>
          <w:color w:val="004990"/>
          <w:sz w:val="24"/>
          <w:szCs w:val="24"/>
          <w:lang w:eastAsia="en-US" w:bidi="en-US"/>
        </w:rPr>
        <w:t>Antecedentes</w:t>
      </w:r>
      <w:r w:rsidR="003D3493">
        <w:rPr>
          <w:rFonts w:ascii="Tahoma" w:hAnsi="Tahoma" w:cs="Tahoma"/>
          <w:b/>
          <w:color w:val="004990"/>
          <w:sz w:val="24"/>
          <w:szCs w:val="24"/>
          <w:lang w:eastAsia="en-US" w:bidi="en-US"/>
        </w:rPr>
        <w:t>.</w:t>
      </w:r>
    </w:p>
    <w:p w14:paraId="501D3F17" w14:textId="77777777" w:rsidR="00F86F61" w:rsidRPr="00F86F61" w:rsidRDefault="00F86F61" w:rsidP="00F86F61">
      <w:pPr>
        <w:ind w:left="360"/>
        <w:jc w:val="both"/>
        <w:rPr>
          <w:rFonts w:cs="Arial"/>
          <w:sz w:val="10"/>
          <w:szCs w:val="18"/>
        </w:rPr>
      </w:pPr>
    </w:p>
    <w:p w14:paraId="0D0A266E" w14:textId="77777777" w:rsidR="00473070" w:rsidRDefault="00473070" w:rsidP="00473070">
      <w:pPr>
        <w:ind w:left="709"/>
        <w:jc w:val="both"/>
        <w:rPr>
          <w:rFonts w:ascii="Tahoma" w:hAnsi="Tahoma" w:cs="Tahoma"/>
          <w:color w:val="365F91"/>
          <w:sz w:val="22"/>
          <w:szCs w:val="22"/>
        </w:rPr>
      </w:pPr>
      <w:r w:rsidRPr="00614FDE">
        <w:rPr>
          <w:rFonts w:ascii="Tahoma" w:hAnsi="Tahoma" w:cs="Tahoma"/>
          <w:color w:val="365F91"/>
          <w:sz w:val="22"/>
          <w:szCs w:val="22"/>
        </w:rPr>
        <w:t>ENTEL S.A.</w:t>
      </w:r>
      <w:r>
        <w:rPr>
          <w:rFonts w:ascii="Tahoma" w:hAnsi="Tahoma" w:cs="Tahoma"/>
          <w:color w:val="365F91"/>
          <w:sz w:val="22"/>
          <w:szCs w:val="22"/>
        </w:rPr>
        <w:t xml:space="preserve"> en cumplimiento a normas internas en vigencia efectúa la presente Licitación </w:t>
      </w:r>
      <w:r w:rsidR="00CF17F8">
        <w:rPr>
          <w:rFonts w:ascii="Tahoma" w:hAnsi="Tahoma" w:cs="Tahoma"/>
          <w:color w:val="365F91"/>
          <w:sz w:val="22"/>
          <w:szCs w:val="22"/>
        </w:rPr>
        <w:t xml:space="preserve">Pública </w:t>
      </w:r>
      <w:r>
        <w:rPr>
          <w:rFonts w:ascii="Tahoma" w:hAnsi="Tahoma" w:cs="Tahoma"/>
          <w:color w:val="365F91"/>
          <w:sz w:val="22"/>
          <w:szCs w:val="22"/>
        </w:rPr>
        <w:t xml:space="preserve">para que las Agencias Despachantes de Aduana interesadas presenten sus ofertas conforme a lo especificado en presente documento. </w:t>
      </w:r>
    </w:p>
    <w:p w14:paraId="597111F7" w14:textId="77777777" w:rsidR="00473070" w:rsidRDefault="00473070" w:rsidP="00473070">
      <w:pPr>
        <w:ind w:left="709"/>
        <w:jc w:val="both"/>
        <w:rPr>
          <w:rFonts w:ascii="Tahoma" w:hAnsi="Tahoma" w:cs="Tahoma"/>
          <w:color w:val="365F91"/>
          <w:sz w:val="22"/>
          <w:szCs w:val="22"/>
        </w:rPr>
      </w:pPr>
      <w:r>
        <w:rPr>
          <w:rFonts w:ascii="Tahoma" w:hAnsi="Tahoma" w:cs="Tahoma"/>
          <w:color w:val="365F91"/>
          <w:sz w:val="22"/>
          <w:szCs w:val="22"/>
        </w:rPr>
        <w:t xml:space="preserve">Para ello, es necesario contratar los servicios de </w:t>
      </w:r>
      <w:r w:rsidR="000E410F">
        <w:rPr>
          <w:rFonts w:ascii="Tahoma" w:hAnsi="Tahoma" w:cs="Tahoma"/>
          <w:color w:val="365F91"/>
          <w:sz w:val="22"/>
          <w:szCs w:val="22"/>
        </w:rPr>
        <w:t>dos</w:t>
      </w:r>
      <w:r>
        <w:rPr>
          <w:rFonts w:ascii="Tahoma" w:hAnsi="Tahoma" w:cs="Tahoma"/>
          <w:color w:val="365F91"/>
          <w:sz w:val="22"/>
          <w:szCs w:val="22"/>
        </w:rPr>
        <w:t xml:space="preserve"> empresas especializadas en el rubro que cumplan y satisfagan los requerimientos, en lo referido a especificación técnicas, calidad del servicio,</w:t>
      </w:r>
      <w:r w:rsidR="000E410F">
        <w:rPr>
          <w:rFonts w:ascii="Tahoma" w:hAnsi="Tahoma" w:cs="Tahoma"/>
          <w:color w:val="365F91"/>
          <w:sz w:val="22"/>
          <w:szCs w:val="22"/>
        </w:rPr>
        <w:t xml:space="preserve"> </w:t>
      </w:r>
      <w:r>
        <w:rPr>
          <w:rFonts w:ascii="Tahoma" w:hAnsi="Tahoma" w:cs="Tahoma"/>
          <w:color w:val="365F91"/>
          <w:sz w:val="22"/>
          <w:szCs w:val="22"/>
        </w:rPr>
        <w:t>entrega en los lugares, tiempos especificados, asesoramiento técnico y operativo, etc.</w:t>
      </w:r>
      <w:r w:rsidRPr="00614FDE">
        <w:rPr>
          <w:rFonts w:ascii="Tahoma" w:hAnsi="Tahoma" w:cs="Tahoma"/>
          <w:color w:val="365F91"/>
          <w:sz w:val="22"/>
          <w:szCs w:val="22"/>
        </w:rPr>
        <w:t xml:space="preserve"> </w:t>
      </w:r>
    </w:p>
    <w:p w14:paraId="61CB1FEC" w14:textId="77777777" w:rsidR="00702C10" w:rsidRPr="00AE5795" w:rsidRDefault="00702C10" w:rsidP="00702C10">
      <w:pPr>
        <w:ind w:left="709"/>
        <w:jc w:val="both"/>
        <w:rPr>
          <w:rFonts w:ascii="Tahoma" w:hAnsi="Tahoma" w:cs="Tahoma"/>
          <w:color w:val="1F497D"/>
        </w:rPr>
      </w:pPr>
    </w:p>
    <w:p w14:paraId="48948FDA" w14:textId="77777777" w:rsidR="008A59CC" w:rsidRPr="00691F6B" w:rsidRDefault="008A59CC" w:rsidP="00F86F61">
      <w:pPr>
        <w:ind w:left="708" w:firstLine="1"/>
        <w:jc w:val="both"/>
        <w:rPr>
          <w:rFonts w:ascii="Tahoma" w:hAnsi="Tahoma" w:cs="Tahoma"/>
          <w:color w:val="365F91"/>
          <w:sz w:val="22"/>
          <w:szCs w:val="22"/>
        </w:rPr>
      </w:pPr>
    </w:p>
    <w:p w14:paraId="065F8659" w14:textId="77777777" w:rsidR="00F86F61" w:rsidRPr="00F86F61" w:rsidRDefault="00F86F61" w:rsidP="00F86F61">
      <w:pPr>
        <w:numPr>
          <w:ilvl w:val="0"/>
          <w:numId w:val="7"/>
        </w:numPr>
        <w:ind w:left="0" w:firstLine="0"/>
        <w:jc w:val="both"/>
        <w:rPr>
          <w:rFonts w:ascii="Tahoma" w:hAnsi="Tahoma" w:cs="Tahoma"/>
          <w:b/>
          <w:color w:val="004990"/>
          <w:sz w:val="24"/>
          <w:szCs w:val="24"/>
          <w:lang w:eastAsia="en-US" w:bidi="en-US"/>
        </w:rPr>
      </w:pPr>
      <w:r w:rsidRPr="00F86F61">
        <w:rPr>
          <w:rFonts w:ascii="Tahoma" w:hAnsi="Tahoma" w:cs="Tahoma"/>
          <w:b/>
          <w:color w:val="004990"/>
          <w:sz w:val="24"/>
          <w:szCs w:val="24"/>
          <w:lang w:eastAsia="en-US" w:bidi="en-US"/>
        </w:rPr>
        <w:t>Objeto de la Contratación</w:t>
      </w:r>
      <w:r w:rsidR="003D3493">
        <w:rPr>
          <w:rFonts w:ascii="Tahoma" w:hAnsi="Tahoma" w:cs="Tahoma"/>
          <w:b/>
          <w:color w:val="004990"/>
          <w:sz w:val="24"/>
          <w:szCs w:val="24"/>
          <w:lang w:eastAsia="en-US" w:bidi="en-US"/>
        </w:rPr>
        <w:t>.</w:t>
      </w:r>
    </w:p>
    <w:p w14:paraId="19B1CA3E" w14:textId="77777777" w:rsidR="00F86F61" w:rsidRPr="00F86F61" w:rsidRDefault="00F86F61" w:rsidP="00F86F61">
      <w:pPr>
        <w:jc w:val="both"/>
        <w:rPr>
          <w:rFonts w:ascii="Tahoma" w:hAnsi="Tahoma" w:cs="Tahoma"/>
          <w:b/>
          <w:color w:val="365F91"/>
          <w:sz w:val="10"/>
          <w:szCs w:val="28"/>
          <w:lang w:eastAsia="en-US" w:bidi="en-US"/>
        </w:rPr>
      </w:pPr>
    </w:p>
    <w:p w14:paraId="54A8720E" w14:textId="77777777" w:rsidR="00702C10" w:rsidRDefault="00702C10" w:rsidP="00702C10">
      <w:pPr>
        <w:pStyle w:val="WW-Textoindependiente20"/>
        <w:suppressAutoHyphens w:val="0"/>
        <w:spacing w:line="240" w:lineRule="auto"/>
        <w:ind w:left="709"/>
        <w:outlineLvl w:val="2"/>
        <w:rPr>
          <w:rFonts w:ascii="Tahoma" w:hAnsi="Tahoma" w:cs="Tahoma"/>
          <w:color w:val="365F91"/>
          <w:sz w:val="22"/>
          <w:szCs w:val="22"/>
          <w:lang w:eastAsia="en-US" w:bidi="en-US"/>
        </w:rPr>
      </w:pPr>
      <w:r w:rsidRPr="00E44ADE">
        <w:rPr>
          <w:rFonts w:ascii="Tahoma" w:hAnsi="Tahoma" w:cs="Tahoma"/>
          <w:color w:val="365F91"/>
          <w:sz w:val="22"/>
          <w:szCs w:val="22"/>
          <w:lang w:eastAsia="en-US" w:bidi="en-US"/>
        </w:rPr>
        <w:t xml:space="preserve"> </w:t>
      </w:r>
    </w:p>
    <w:p w14:paraId="5D2C7281" w14:textId="77777777" w:rsidR="0079615B" w:rsidRDefault="0079615B" w:rsidP="0079615B">
      <w:pPr>
        <w:ind w:left="708" w:firstLine="1"/>
        <w:jc w:val="both"/>
        <w:rPr>
          <w:rFonts w:ascii="Tahoma" w:hAnsi="Tahoma" w:cs="Tahoma"/>
          <w:color w:val="365F91"/>
          <w:sz w:val="22"/>
          <w:szCs w:val="22"/>
        </w:rPr>
      </w:pPr>
      <w:r w:rsidRPr="00D35325">
        <w:rPr>
          <w:rFonts w:ascii="Tahoma" w:hAnsi="Tahoma" w:cs="Tahoma"/>
          <w:color w:val="365F91"/>
          <w:sz w:val="22"/>
          <w:szCs w:val="22"/>
        </w:rPr>
        <w:t>El objetivo de ésta contratación es</w:t>
      </w:r>
      <w:r>
        <w:rPr>
          <w:rFonts w:ascii="Tahoma" w:hAnsi="Tahoma" w:cs="Tahoma"/>
          <w:color w:val="365F91"/>
          <w:sz w:val="22"/>
          <w:szCs w:val="22"/>
        </w:rPr>
        <w:t xml:space="preserve"> para que las Agencias Despachantes de Aduanas atiendan  las importaciones temporal y definitiva, reimportación, exportación temporal y definitiva, cambios de Régimen y otros de carácter aduanero, en aplicación a Ley General de Aduanas, su reglamento, Código tributario, resoluciones de Aduana Nacional y otros de carácter aduanero que se tiene en ENTEL S.A. </w:t>
      </w:r>
    </w:p>
    <w:p w14:paraId="0D319C87" w14:textId="77777777" w:rsidR="0079615B" w:rsidRDefault="0079615B" w:rsidP="0079615B">
      <w:pPr>
        <w:ind w:left="708" w:firstLine="1"/>
        <w:jc w:val="both"/>
        <w:rPr>
          <w:rFonts w:ascii="Tahoma" w:hAnsi="Tahoma" w:cs="Tahoma"/>
          <w:color w:val="365F91"/>
          <w:sz w:val="22"/>
          <w:szCs w:val="22"/>
        </w:rPr>
      </w:pPr>
    </w:p>
    <w:p w14:paraId="434E9C78" w14:textId="77777777" w:rsidR="0079615B" w:rsidRPr="00D35325" w:rsidRDefault="0079615B" w:rsidP="0079615B">
      <w:pPr>
        <w:ind w:left="709"/>
        <w:jc w:val="both"/>
        <w:rPr>
          <w:rFonts w:ascii="Tahoma" w:hAnsi="Tahoma" w:cs="Tahoma"/>
          <w:color w:val="365F91"/>
          <w:sz w:val="22"/>
          <w:szCs w:val="22"/>
        </w:rPr>
      </w:pPr>
      <w:r w:rsidRPr="00D35325">
        <w:rPr>
          <w:rFonts w:ascii="Tahoma" w:hAnsi="Tahoma" w:cs="Tahoma"/>
          <w:color w:val="365F91"/>
          <w:sz w:val="22"/>
          <w:szCs w:val="22"/>
        </w:rPr>
        <w:t>Para efectos de la contratación se pide al proponente considerar todos los puntos descritos en el Anexo N° 1 - Condiciones Genera</w:t>
      </w:r>
      <w:r>
        <w:rPr>
          <w:rFonts w:ascii="Tahoma" w:hAnsi="Tahoma" w:cs="Tahoma"/>
          <w:color w:val="365F91"/>
          <w:sz w:val="22"/>
          <w:szCs w:val="22"/>
        </w:rPr>
        <w:t xml:space="preserve">les del Proceso de Contratación. </w:t>
      </w:r>
    </w:p>
    <w:p w14:paraId="39D56EA0" w14:textId="77777777" w:rsidR="0079615B" w:rsidRPr="0079615B" w:rsidRDefault="0079615B" w:rsidP="00702C10">
      <w:pPr>
        <w:pStyle w:val="WW-Textoindependiente20"/>
        <w:suppressAutoHyphens w:val="0"/>
        <w:spacing w:line="240" w:lineRule="auto"/>
        <w:ind w:left="709"/>
        <w:outlineLvl w:val="2"/>
        <w:rPr>
          <w:rFonts w:ascii="Tahoma" w:hAnsi="Tahoma" w:cs="Tahoma"/>
          <w:color w:val="365F91"/>
          <w:sz w:val="22"/>
          <w:szCs w:val="22"/>
          <w:lang w:val="es-ES" w:eastAsia="en-US" w:bidi="en-US"/>
        </w:rPr>
      </w:pPr>
    </w:p>
    <w:p w14:paraId="4C01D175" w14:textId="77777777" w:rsidR="00F86F61" w:rsidRPr="00702C10" w:rsidRDefault="00F86F61" w:rsidP="00F86F61">
      <w:pPr>
        <w:jc w:val="both"/>
        <w:rPr>
          <w:rFonts w:ascii="Tahoma" w:hAnsi="Tahoma" w:cs="Tahoma"/>
          <w:color w:val="365F91"/>
          <w:sz w:val="22"/>
          <w:szCs w:val="22"/>
          <w:lang w:val="es-ES_tradnl" w:eastAsia="en-US" w:bidi="en-US"/>
        </w:rPr>
      </w:pPr>
    </w:p>
    <w:p w14:paraId="7CCD4D77" w14:textId="77777777" w:rsidR="00F86F61" w:rsidRPr="00F86F61" w:rsidRDefault="00F86F61" w:rsidP="00F86F61">
      <w:pPr>
        <w:numPr>
          <w:ilvl w:val="0"/>
          <w:numId w:val="7"/>
        </w:numPr>
        <w:ind w:left="0" w:firstLine="0"/>
        <w:jc w:val="both"/>
        <w:rPr>
          <w:rFonts w:ascii="Tahoma" w:hAnsi="Tahoma" w:cs="Tahoma"/>
          <w:b/>
          <w:color w:val="004990"/>
          <w:sz w:val="24"/>
          <w:szCs w:val="24"/>
          <w:lang w:eastAsia="en-US" w:bidi="en-US"/>
        </w:rPr>
      </w:pPr>
      <w:r w:rsidRPr="00F86F61">
        <w:rPr>
          <w:rFonts w:ascii="Tahoma" w:hAnsi="Tahoma" w:cs="Tahoma"/>
          <w:b/>
          <w:color w:val="004990"/>
          <w:sz w:val="24"/>
          <w:szCs w:val="24"/>
          <w:lang w:eastAsia="en-US" w:bidi="en-US"/>
        </w:rPr>
        <w:t>Lugar de Entrega</w:t>
      </w:r>
      <w:r w:rsidR="003D3493">
        <w:rPr>
          <w:rFonts w:ascii="Tahoma" w:hAnsi="Tahoma" w:cs="Tahoma"/>
          <w:b/>
          <w:color w:val="004990"/>
          <w:sz w:val="24"/>
          <w:szCs w:val="24"/>
          <w:lang w:eastAsia="en-US" w:bidi="en-US"/>
        </w:rPr>
        <w:t>.</w:t>
      </w:r>
    </w:p>
    <w:p w14:paraId="6B21D7DF" w14:textId="77777777" w:rsidR="00F86F61" w:rsidRPr="00F86F61" w:rsidRDefault="00F86F61" w:rsidP="00F86F61">
      <w:pPr>
        <w:jc w:val="both"/>
        <w:rPr>
          <w:rFonts w:ascii="Tahoma" w:hAnsi="Tahoma" w:cs="Tahoma"/>
          <w:b/>
          <w:color w:val="365F91"/>
          <w:sz w:val="10"/>
          <w:szCs w:val="28"/>
          <w:lang w:eastAsia="en-US" w:bidi="en-US"/>
        </w:rPr>
      </w:pPr>
    </w:p>
    <w:p w14:paraId="0C6379C8" w14:textId="77777777" w:rsidR="0079615B" w:rsidRPr="00D35325" w:rsidRDefault="0079615B" w:rsidP="0079615B">
      <w:pPr>
        <w:ind w:left="709"/>
        <w:jc w:val="both"/>
        <w:rPr>
          <w:rFonts w:ascii="Tahoma" w:hAnsi="Tahoma" w:cs="Tahoma"/>
          <w:color w:val="365F91"/>
          <w:sz w:val="22"/>
          <w:szCs w:val="22"/>
        </w:rPr>
      </w:pPr>
      <w:r>
        <w:rPr>
          <w:rFonts w:ascii="Tahoma" w:hAnsi="Tahoma" w:cs="Tahoma"/>
          <w:color w:val="365F91"/>
          <w:sz w:val="22"/>
          <w:szCs w:val="22"/>
        </w:rPr>
        <w:t>Para la desaduanización del material o equipos ENTEL S.A. comunicara  a las Agencias Aduaneras la ciudad donde se realizara las desaduanizaciones,</w:t>
      </w:r>
      <w:r w:rsidRPr="00487077">
        <w:rPr>
          <w:rFonts w:ascii="Tahoma" w:hAnsi="Tahoma" w:cs="Tahoma"/>
          <w:color w:val="365F91"/>
          <w:sz w:val="22"/>
          <w:szCs w:val="22"/>
        </w:rPr>
        <w:t xml:space="preserve"> </w:t>
      </w:r>
      <w:r>
        <w:rPr>
          <w:rFonts w:ascii="Tahoma" w:hAnsi="Tahoma" w:cs="Tahoma"/>
          <w:color w:val="365F91"/>
          <w:sz w:val="22"/>
          <w:szCs w:val="22"/>
        </w:rPr>
        <w:t xml:space="preserve">estando consideradas las ciudades de La Paz, Cochabamba y Santa Cruz. </w:t>
      </w:r>
      <w:r w:rsidRPr="00D35325">
        <w:rPr>
          <w:rFonts w:ascii="Tahoma" w:hAnsi="Tahoma" w:cs="Tahoma"/>
          <w:color w:val="365F91"/>
          <w:sz w:val="22"/>
          <w:szCs w:val="22"/>
        </w:rPr>
        <w:t xml:space="preserve">  </w:t>
      </w:r>
    </w:p>
    <w:p w14:paraId="5F439332" w14:textId="77777777" w:rsidR="0079615B" w:rsidRPr="0079615B" w:rsidRDefault="0079615B" w:rsidP="00702C10">
      <w:pPr>
        <w:ind w:left="708"/>
        <w:jc w:val="both"/>
        <w:rPr>
          <w:rFonts w:ascii="Tahoma" w:hAnsi="Tahoma" w:cs="Tahoma"/>
          <w:color w:val="1F497D"/>
          <w:sz w:val="22"/>
          <w:szCs w:val="20"/>
          <w:lang w:eastAsia="en-US"/>
        </w:rPr>
      </w:pPr>
    </w:p>
    <w:p w14:paraId="3E72BF14" w14:textId="77777777" w:rsidR="00F86F61" w:rsidRPr="00702C10" w:rsidRDefault="00F86F61" w:rsidP="00F86F61">
      <w:pPr>
        <w:ind w:left="708"/>
        <w:jc w:val="both"/>
        <w:rPr>
          <w:rFonts w:ascii="Tahoma" w:hAnsi="Tahoma" w:cs="Tahoma"/>
          <w:color w:val="365F91"/>
          <w:sz w:val="22"/>
          <w:szCs w:val="22"/>
          <w:lang w:val="es-BO" w:eastAsia="en-US" w:bidi="en-US"/>
        </w:rPr>
      </w:pPr>
    </w:p>
    <w:p w14:paraId="53193AE8" w14:textId="77777777" w:rsidR="00DA5F09" w:rsidRPr="002B1BCC" w:rsidRDefault="00DA5F09" w:rsidP="009F1AEC">
      <w:pPr>
        <w:numPr>
          <w:ilvl w:val="0"/>
          <w:numId w:val="7"/>
        </w:numPr>
        <w:ind w:left="0" w:firstLine="0"/>
        <w:jc w:val="both"/>
        <w:rPr>
          <w:rFonts w:ascii="Tahoma" w:hAnsi="Tahoma" w:cs="Tahoma"/>
          <w:b/>
          <w:color w:val="004990"/>
          <w:sz w:val="24"/>
          <w:szCs w:val="24"/>
          <w:lang w:eastAsia="en-US" w:bidi="en-US"/>
        </w:rPr>
      </w:pPr>
      <w:r w:rsidRPr="002B1BCC">
        <w:rPr>
          <w:rFonts w:ascii="Tahoma" w:hAnsi="Tahoma" w:cs="Tahoma"/>
          <w:b/>
          <w:color w:val="004990"/>
          <w:sz w:val="24"/>
          <w:szCs w:val="24"/>
          <w:lang w:eastAsia="en-US" w:bidi="en-US"/>
        </w:rPr>
        <w:t xml:space="preserve">Referente del proceso. </w:t>
      </w:r>
    </w:p>
    <w:p w14:paraId="09F5AB8E" w14:textId="77777777" w:rsidR="00DA5F09" w:rsidRPr="002B1BCC" w:rsidRDefault="00DA5F09" w:rsidP="00DA5F09">
      <w:pPr>
        <w:jc w:val="both"/>
        <w:rPr>
          <w:rFonts w:ascii="Tahoma" w:hAnsi="Tahoma" w:cs="Tahoma"/>
          <w:b/>
          <w:color w:val="004990"/>
          <w:sz w:val="10"/>
          <w:szCs w:val="10"/>
          <w:lang w:eastAsia="en-US" w:bidi="en-US"/>
        </w:rPr>
      </w:pPr>
    </w:p>
    <w:p w14:paraId="30C30ED3" w14:textId="77777777" w:rsidR="00DA6324" w:rsidRDefault="00557F08" w:rsidP="00702C10">
      <w:pPr>
        <w:ind w:left="709"/>
        <w:jc w:val="both"/>
        <w:rPr>
          <w:rFonts w:ascii="Tahoma" w:hAnsi="Tahoma" w:cs="Tahoma"/>
          <w:color w:val="1F497D"/>
          <w:sz w:val="22"/>
        </w:rPr>
      </w:pPr>
      <w:r>
        <w:rPr>
          <w:rFonts w:ascii="Tahoma" w:hAnsi="Tahoma" w:cs="Tahoma"/>
          <w:color w:val="365F91"/>
          <w:sz w:val="22"/>
          <w:szCs w:val="22"/>
        </w:rPr>
        <w:t xml:space="preserve">Durante el proceso de contratación debe ser coordinado con la subgerencia de adquisiciones, una vez adjudicado el proceso deberá ser coordinado con </w:t>
      </w:r>
      <w:r w:rsidR="00702C10">
        <w:rPr>
          <w:rFonts w:ascii="Tahoma" w:hAnsi="Tahoma" w:cs="Tahoma"/>
          <w:color w:val="1F497D"/>
          <w:sz w:val="22"/>
        </w:rPr>
        <w:t xml:space="preserve">la </w:t>
      </w:r>
      <w:r w:rsidR="0079615B">
        <w:rPr>
          <w:rFonts w:ascii="Tahoma" w:hAnsi="Tahoma" w:cs="Tahoma"/>
          <w:color w:val="1F497D"/>
          <w:sz w:val="22"/>
        </w:rPr>
        <w:t>Subg</w:t>
      </w:r>
      <w:r w:rsidR="00702C10">
        <w:rPr>
          <w:rFonts w:ascii="Tahoma" w:hAnsi="Tahoma" w:cs="Tahoma"/>
          <w:color w:val="1F497D"/>
          <w:sz w:val="22"/>
        </w:rPr>
        <w:t xml:space="preserve">erencia </w:t>
      </w:r>
      <w:r w:rsidR="0079615B">
        <w:rPr>
          <w:rFonts w:ascii="Tahoma" w:hAnsi="Tahoma" w:cs="Tahoma"/>
          <w:color w:val="1F497D"/>
          <w:sz w:val="22"/>
        </w:rPr>
        <w:t xml:space="preserve">de Servicios Generales y Almacenes </w:t>
      </w:r>
      <w:r w:rsidR="00702C10">
        <w:rPr>
          <w:rFonts w:ascii="Tahoma" w:hAnsi="Tahoma" w:cs="Tahoma"/>
          <w:color w:val="1F497D"/>
          <w:sz w:val="22"/>
        </w:rPr>
        <w:t xml:space="preserve">por medio de la </w:t>
      </w:r>
      <w:r w:rsidR="0079615B">
        <w:rPr>
          <w:rFonts w:ascii="Tahoma" w:hAnsi="Tahoma" w:cs="Tahoma"/>
          <w:color w:val="1F497D"/>
          <w:sz w:val="22"/>
        </w:rPr>
        <w:t xml:space="preserve">Jefatura de </w:t>
      </w:r>
      <w:r w:rsidR="00CF17F8">
        <w:rPr>
          <w:rFonts w:ascii="Tahoma" w:hAnsi="Tahoma" w:cs="Tahoma"/>
          <w:color w:val="1F497D"/>
          <w:sz w:val="22"/>
        </w:rPr>
        <w:t>Logística</w:t>
      </w:r>
      <w:r w:rsidR="0079615B">
        <w:rPr>
          <w:rFonts w:ascii="Tahoma" w:hAnsi="Tahoma" w:cs="Tahoma"/>
          <w:color w:val="1F497D"/>
          <w:sz w:val="22"/>
        </w:rPr>
        <w:t>.</w:t>
      </w:r>
    </w:p>
    <w:p w14:paraId="461C7CE2" w14:textId="77777777" w:rsidR="00702C10" w:rsidRDefault="00702C10" w:rsidP="00702C10">
      <w:pPr>
        <w:ind w:left="709"/>
        <w:jc w:val="both"/>
        <w:rPr>
          <w:rFonts w:ascii="Tahoma" w:hAnsi="Tahoma" w:cs="Tahoma"/>
          <w:color w:val="004990"/>
          <w:sz w:val="22"/>
          <w:szCs w:val="10"/>
        </w:rPr>
      </w:pPr>
    </w:p>
    <w:p w14:paraId="4DEFC7D6" w14:textId="77777777" w:rsidR="00F91FA9" w:rsidRDefault="00F91FA9" w:rsidP="003D7E47">
      <w:pPr>
        <w:numPr>
          <w:ilvl w:val="0"/>
          <w:numId w:val="7"/>
        </w:numPr>
        <w:ind w:left="709" w:hanging="567"/>
        <w:jc w:val="both"/>
        <w:rPr>
          <w:rFonts w:ascii="Tahoma" w:hAnsi="Tahoma" w:cs="Tahoma"/>
          <w:b/>
          <w:color w:val="365F91"/>
          <w:sz w:val="28"/>
          <w:szCs w:val="28"/>
          <w:lang w:eastAsia="en-US" w:bidi="en-US"/>
        </w:rPr>
      </w:pPr>
      <w:r w:rsidRPr="00993546">
        <w:rPr>
          <w:rFonts w:ascii="Tahoma" w:hAnsi="Tahoma" w:cs="Tahoma"/>
          <w:b/>
          <w:color w:val="365F91"/>
          <w:sz w:val="28"/>
          <w:szCs w:val="28"/>
          <w:lang w:eastAsia="en-US" w:bidi="en-US"/>
        </w:rPr>
        <w:t>Proponentes elegibles</w:t>
      </w:r>
    </w:p>
    <w:p w14:paraId="02D23F80" w14:textId="77777777" w:rsidR="003D7E47" w:rsidRDefault="003D7E47" w:rsidP="003D7E47">
      <w:pPr>
        <w:ind w:left="709"/>
        <w:jc w:val="both"/>
        <w:rPr>
          <w:rFonts w:ascii="Tahoma" w:hAnsi="Tahoma" w:cs="Tahoma"/>
          <w:color w:val="1F497D"/>
          <w:sz w:val="22"/>
        </w:rPr>
      </w:pPr>
      <w:r w:rsidRPr="003D7E47">
        <w:rPr>
          <w:rFonts w:ascii="Tahoma" w:hAnsi="Tahoma" w:cs="Tahoma"/>
          <w:color w:val="1F497D"/>
          <w:sz w:val="22"/>
        </w:rPr>
        <w:t>En esta convocatoria podrán participar los siguientes proponentes:</w:t>
      </w:r>
    </w:p>
    <w:p w14:paraId="56DAD469" w14:textId="77777777" w:rsidR="003D7E47" w:rsidRPr="003D7E47" w:rsidRDefault="003D7E47" w:rsidP="003D7E47">
      <w:pPr>
        <w:pStyle w:val="Prrafodelista"/>
        <w:numPr>
          <w:ilvl w:val="0"/>
          <w:numId w:val="44"/>
        </w:numPr>
        <w:jc w:val="both"/>
        <w:rPr>
          <w:rFonts w:ascii="Tahoma" w:hAnsi="Tahoma" w:cs="Tahoma"/>
          <w:color w:val="1F497D"/>
          <w:sz w:val="22"/>
        </w:rPr>
      </w:pPr>
      <w:r>
        <w:rPr>
          <w:rFonts w:ascii="Tahoma" w:hAnsi="Tahoma" w:cs="Tahoma"/>
          <w:color w:val="1F497D"/>
          <w:sz w:val="22"/>
        </w:rPr>
        <w:t>Empresas nacionales legalmente constituidas.</w:t>
      </w:r>
    </w:p>
    <w:p w14:paraId="2413A1DB" w14:textId="77777777" w:rsidR="003D7E47" w:rsidRPr="003D7E47" w:rsidRDefault="003D7E47" w:rsidP="003D7E47">
      <w:pPr>
        <w:ind w:left="709"/>
        <w:jc w:val="both"/>
        <w:rPr>
          <w:rFonts w:ascii="Tahoma" w:hAnsi="Tahoma" w:cs="Tahoma"/>
          <w:color w:val="1F497D"/>
          <w:sz w:val="22"/>
        </w:rPr>
      </w:pPr>
    </w:p>
    <w:p w14:paraId="203513A5" w14:textId="77777777" w:rsidR="00F91FA9" w:rsidRPr="00E67E5D" w:rsidRDefault="00F91FA9" w:rsidP="00F91FA9">
      <w:pPr>
        <w:ind w:left="567"/>
        <w:jc w:val="both"/>
        <w:rPr>
          <w:rFonts w:ascii="Tahoma" w:hAnsi="Tahoma" w:cs="Tahoma"/>
          <w:b/>
          <w:color w:val="365F91"/>
          <w:sz w:val="18"/>
          <w:szCs w:val="28"/>
          <w:lang w:eastAsia="en-US" w:bidi="en-US"/>
        </w:rPr>
      </w:pPr>
    </w:p>
    <w:p w14:paraId="2F3F668D" w14:textId="77777777" w:rsidR="00F91FA9" w:rsidRPr="00E67E5D" w:rsidRDefault="00F91FA9" w:rsidP="003D7E47">
      <w:pPr>
        <w:ind w:left="709"/>
        <w:jc w:val="both"/>
        <w:rPr>
          <w:rFonts w:ascii="Tahoma" w:hAnsi="Tahoma" w:cs="Tahoma"/>
          <w:b/>
          <w:color w:val="365F91"/>
          <w:sz w:val="28"/>
          <w:szCs w:val="28"/>
          <w:lang w:eastAsia="en-US" w:bidi="en-US"/>
        </w:rPr>
      </w:pPr>
      <w:r w:rsidRPr="00E67E5D">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14:paraId="2E4DFF3F" w14:textId="77777777" w:rsidR="00F91FA9" w:rsidRPr="00E67E5D" w:rsidRDefault="00F91FA9" w:rsidP="00F91FA9">
      <w:pPr>
        <w:ind w:left="1134"/>
        <w:jc w:val="both"/>
        <w:rPr>
          <w:rFonts w:ascii="Tahoma" w:hAnsi="Tahoma" w:cs="Tahoma"/>
          <w:color w:val="004990"/>
          <w:sz w:val="18"/>
          <w:szCs w:val="22"/>
        </w:rPr>
      </w:pPr>
    </w:p>
    <w:p w14:paraId="0145ED6E" w14:textId="77777777" w:rsidR="00F91FA9" w:rsidRDefault="00F91FA9" w:rsidP="001E2F46">
      <w:pPr>
        <w:pStyle w:val="Prrafodelista"/>
        <w:numPr>
          <w:ilvl w:val="0"/>
          <w:numId w:val="30"/>
        </w:numPr>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14:paraId="72B24AC2" w14:textId="77777777" w:rsidR="00F91FA9" w:rsidRDefault="00F91FA9" w:rsidP="001E2F46">
      <w:pPr>
        <w:pStyle w:val="Prrafodelista"/>
        <w:numPr>
          <w:ilvl w:val="1"/>
          <w:numId w:val="31"/>
        </w:numPr>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14:paraId="3CEADE5A" w14:textId="77777777" w:rsidR="00F91FA9" w:rsidRDefault="00F91FA9" w:rsidP="001E2F46">
      <w:pPr>
        <w:pStyle w:val="Prrafodelista"/>
        <w:numPr>
          <w:ilvl w:val="1"/>
          <w:numId w:val="31"/>
        </w:numPr>
        <w:ind w:left="1985" w:hanging="284"/>
        <w:contextualSpacing/>
        <w:jc w:val="both"/>
        <w:rPr>
          <w:rFonts w:ascii="Tahoma" w:hAnsi="Tahoma" w:cs="Tahoma"/>
          <w:iCs/>
          <w:color w:val="004990"/>
          <w:sz w:val="22"/>
          <w:szCs w:val="22"/>
        </w:rPr>
      </w:pPr>
      <w:r>
        <w:rPr>
          <w:rFonts w:ascii="Tahoma" w:hAnsi="Tahoma" w:cs="Tahoma"/>
          <w:iCs/>
          <w:color w:val="004990"/>
          <w:sz w:val="22"/>
          <w:szCs w:val="22"/>
        </w:rPr>
        <w:t xml:space="preserve">Observaciones en la calidad de sus </w:t>
      </w:r>
      <w:r w:rsidR="009C55F3">
        <w:rPr>
          <w:rFonts w:ascii="Tahoma" w:hAnsi="Tahoma" w:cs="Tahoma"/>
          <w:iCs/>
          <w:color w:val="004990"/>
          <w:sz w:val="22"/>
          <w:szCs w:val="22"/>
        </w:rPr>
        <w:t>P</w:t>
      </w:r>
      <w:r>
        <w:rPr>
          <w:rFonts w:ascii="Tahoma" w:hAnsi="Tahoma" w:cs="Tahoma"/>
          <w:iCs/>
          <w:color w:val="004990"/>
          <w:sz w:val="22"/>
          <w:szCs w:val="22"/>
        </w:rPr>
        <w:t xml:space="preserve">roductos o </w:t>
      </w:r>
      <w:r w:rsidR="009C55F3">
        <w:rPr>
          <w:rFonts w:ascii="Tahoma" w:hAnsi="Tahoma" w:cs="Tahoma"/>
          <w:iCs/>
          <w:color w:val="004990"/>
          <w:sz w:val="22"/>
          <w:szCs w:val="22"/>
        </w:rPr>
        <w:t>S</w:t>
      </w:r>
      <w:r>
        <w:rPr>
          <w:rFonts w:ascii="Tahoma" w:hAnsi="Tahoma" w:cs="Tahoma"/>
          <w:iCs/>
          <w:color w:val="004990"/>
          <w:sz w:val="22"/>
          <w:szCs w:val="22"/>
        </w:rPr>
        <w:t>ervicios.</w:t>
      </w:r>
    </w:p>
    <w:p w14:paraId="1960FB0A" w14:textId="77777777" w:rsidR="00F91FA9" w:rsidRDefault="00F91FA9" w:rsidP="001E2F46">
      <w:pPr>
        <w:pStyle w:val="Prrafodelista"/>
        <w:numPr>
          <w:ilvl w:val="1"/>
          <w:numId w:val="31"/>
        </w:numPr>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14:paraId="388B6807" w14:textId="77777777" w:rsidR="00F91FA9" w:rsidRPr="00E67E5D" w:rsidRDefault="00F91FA9" w:rsidP="00F91FA9">
      <w:pPr>
        <w:pStyle w:val="Prrafodelista"/>
        <w:ind w:left="1985"/>
        <w:jc w:val="both"/>
        <w:rPr>
          <w:rFonts w:ascii="Tahoma" w:hAnsi="Tahoma" w:cs="Tahoma"/>
          <w:iCs/>
          <w:color w:val="004990"/>
          <w:sz w:val="18"/>
          <w:szCs w:val="22"/>
        </w:rPr>
      </w:pPr>
    </w:p>
    <w:p w14:paraId="5722B3A0" w14:textId="77777777" w:rsidR="00F91FA9" w:rsidRPr="00E94D8A" w:rsidRDefault="00F91FA9" w:rsidP="001E2F46">
      <w:pPr>
        <w:pStyle w:val="Prrafodelista"/>
        <w:numPr>
          <w:ilvl w:val="0"/>
          <w:numId w:val="30"/>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se encuentren asociados con consultores que hayan asesorado en la elaboración del contenido del Pliego de Condiciones, Especificaciones Técnicas o Términos de Referencias.</w:t>
      </w:r>
    </w:p>
    <w:p w14:paraId="6951EE38" w14:textId="77777777" w:rsidR="00F91FA9" w:rsidRPr="00E94D8A" w:rsidRDefault="00F91FA9" w:rsidP="001E2F46">
      <w:pPr>
        <w:pStyle w:val="Prrafodelista"/>
        <w:numPr>
          <w:ilvl w:val="0"/>
          <w:numId w:val="30"/>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14:paraId="072CC62B" w14:textId="77777777" w:rsidR="00F91FA9" w:rsidRPr="00E94D8A" w:rsidRDefault="00F91FA9" w:rsidP="001E2F46">
      <w:pPr>
        <w:pStyle w:val="Prrafodelista"/>
        <w:numPr>
          <w:ilvl w:val="0"/>
          <w:numId w:val="30"/>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ex trabajadores de la empresa, desvinculados hasta un (1) año antes de la publicación de la convocatoria, así como las empresas controladas por éstos.</w:t>
      </w:r>
    </w:p>
    <w:p w14:paraId="5BBB21B5" w14:textId="77777777" w:rsidR="00F91FA9" w:rsidRPr="00E94D8A" w:rsidRDefault="00F91FA9" w:rsidP="001E2F46">
      <w:pPr>
        <w:pStyle w:val="Prrafodelista"/>
        <w:numPr>
          <w:ilvl w:val="0"/>
          <w:numId w:val="30"/>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14:paraId="3508FE89" w14:textId="77777777" w:rsidR="00F91FA9" w:rsidRPr="00E94D8A" w:rsidRDefault="00F91FA9" w:rsidP="001E2F46">
      <w:pPr>
        <w:pStyle w:val="Prrafodelista"/>
        <w:numPr>
          <w:ilvl w:val="0"/>
          <w:numId w:val="30"/>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proponentes adjudicados que no hayan presentado su documentación legal o </w:t>
      </w:r>
      <w:r w:rsidR="0076681C" w:rsidRPr="00E94D8A">
        <w:rPr>
          <w:rFonts w:ascii="Tahoma" w:hAnsi="Tahoma" w:cs="Tahoma"/>
          <w:iCs/>
          <w:color w:val="004990"/>
          <w:sz w:val="22"/>
          <w:szCs w:val="22"/>
        </w:rPr>
        <w:t>desistida</w:t>
      </w:r>
      <w:r w:rsidRPr="00E94D8A">
        <w:rPr>
          <w:rFonts w:ascii="Tahoma" w:hAnsi="Tahoma" w:cs="Tahoma"/>
          <w:iCs/>
          <w:color w:val="004990"/>
          <w:sz w:val="22"/>
          <w:szCs w:val="22"/>
        </w:rPr>
        <w:t xml:space="preserve"> de suscribir el contrato o pedido de compra, no podrán participar hasta un (1) año posterior a la fecha de vencimiento.</w:t>
      </w:r>
    </w:p>
    <w:p w14:paraId="3519A92F" w14:textId="77777777" w:rsidR="00F91FA9" w:rsidRPr="00E94D8A" w:rsidRDefault="00F91FA9" w:rsidP="001E2F46">
      <w:pPr>
        <w:pStyle w:val="Prrafodelista"/>
        <w:numPr>
          <w:ilvl w:val="0"/>
          <w:numId w:val="30"/>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347C3AA1" w14:textId="77777777" w:rsidR="00F91FA9" w:rsidRPr="00E94D8A" w:rsidRDefault="00F91FA9" w:rsidP="001E2F46">
      <w:pPr>
        <w:pStyle w:val="Prrafodelista"/>
        <w:numPr>
          <w:ilvl w:val="0"/>
          <w:numId w:val="30"/>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14:paraId="1CE20211" w14:textId="77777777" w:rsidR="00F91FA9" w:rsidRDefault="00F91FA9" w:rsidP="00DA5F09">
      <w:pPr>
        <w:ind w:left="567"/>
        <w:jc w:val="both"/>
        <w:rPr>
          <w:rFonts w:ascii="Tahoma" w:hAnsi="Tahoma" w:cs="Tahoma"/>
          <w:color w:val="004990"/>
          <w:sz w:val="22"/>
          <w:szCs w:val="10"/>
        </w:rPr>
      </w:pPr>
    </w:p>
    <w:p w14:paraId="2575F5E8" w14:textId="77777777" w:rsidR="00DA5F09" w:rsidRPr="002B1BCC" w:rsidRDefault="00DA5F09" w:rsidP="009F1AEC">
      <w:pPr>
        <w:numPr>
          <w:ilvl w:val="0"/>
          <w:numId w:val="7"/>
        </w:numPr>
        <w:ind w:left="0" w:firstLine="0"/>
        <w:jc w:val="both"/>
        <w:rPr>
          <w:rFonts w:ascii="Tahoma" w:hAnsi="Tahoma" w:cs="Tahoma"/>
          <w:b/>
          <w:color w:val="004990"/>
          <w:sz w:val="24"/>
          <w:szCs w:val="24"/>
          <w:lang w:eastAsia="en-US" w:bidi="en-US"/>
        </w:rPr>
      </w:pPr>
      <w:r w:rsidRPr="002B1BCC">
        <w:rPr>
          <w:rFonts w:ascii="Tahoma" w:hAnsi="Tahoma" w:cs="Tahoma"/>
          <w:b/>
          <w:color w:val="004990"/>
          <w:sz w:val="24"/>
          <w:szCs w:val="24"/>
          <w:lang w:eastAsia="en-US" w:bidi="en-US"/>
        </w:rPr>
        <w:t>Actividades Previas a la Presentación de Propuestas.</w:t>
      </w:r>
    </w:p>
    <w:p w14:paraId="396793CF" w14:textId="77777777" w:rsidR="00DA5F09" w:rsidRPr="002B1BCC" w:rsidRDefault="00DA5F09" w:rsidP="00DA5F09">
      <w:pPr>
        <w:jc w:val="both"/>
        <w:rPr>
          <w:rFonts w:ascii="Tahoma" w:hAnsi="Tahoma" w:cs="Tahoma"/>
          <w:color w:val="004990"/>
          <w:sz w:val="10"/>
          <w:szCs w:val="10"/>
        </w:rPr>
      </w:pPr>
    </w:p>
    <w:p w14:paraId="559E2D76" w14:textId="6F0181B4" w:rsidR="00DA5F09" w:rsidRDefault="00DA5F09" w:rsidP="00686BD0">
      <w:pPr>
        <w:pStyle w:val="Prrafodelista"/>
        <w:numPr>
          <w:ilvl w:val="0"/>
          <w:numId w:val="8"/>
        </w:numPr>
        <w:tabs>
          <w:tab w:val="left" w:pos="1134"/>
        </w:tabs>
        <w:jc w:val="both"/>
        <w:rPr>
          <w:rFonts w:ascii="Tahoma" w:hAnsi="Tahoma" w:cs="Tahoma"/>
          <w:color w:val="004990"/>
          <w:sz w:val="22"/>
          <w:szCs w:val="24"/>
        </w:rPr>
      </w:pPr>
      <w:r w:rsidRPr="00BA09AB">
        <w:rPr>
          <w:rFonts w:ascii="Tahoma" w:hAnsi="Tahoma" w:cs="Tahoma"/>
          <w:color w:val="004990"/>
          <w:sz w:val="22"/>
          <w:szCs w:val="24"/>
          <w:u w:val="single"/>
        </w:rPr>
        <w:t xml:space="preserve">Consultas escritas sobre </w:t>
      </w:r>
      <w:r w:rsidR="00F91FA9">
        <w:rPr>
          <w:rFonts w:ascii="Tahoma" w:hAnsi="Tahoma" w:cs="Tahoma"/>
          <w:color w:val="004990"/>
          <w:sz w:val="22"/>
          <w:szCs w:val="24"/>
          <w:u w:val="single"/>
        </w:rPr>
        <w:t>el Pliego de Condiciones</w:t>
      </w:r>
      <w:r w:rsidRPr="00BA09AB">
        <w:rPr>
          <w:rFonts w:ascii="Tahoma" w:hAnsi="Tahoma" w:cs="Tahoma"/>
          <w:color w:val="004990"/>
          <w:sz w:val="22"/>
          <w:szCs w:val="24"/>
          <w:u w:val="single"/>
        </w:rPr>
        <w:t>:</w:t>
      </w:r>
      <w:r w:rsidRPr="00BA09AB">
        <w:rPr>
          <w:rFonts w:ascii="Tahoma" w:hAnsi="Tahoma" w:cs="Tahoma"/>
          <w:color w:val="004990"/>
          <w:sz w:val="22"/>
          <w:szCs w:val="24"/>
        </w:rPr>
        <w:t xml:space="preserve"> Cualquier potencial proponente puede formular consultas escritas dirigidas a la</w:t>
      </w:r>
      <w:r w:rsidR="00F91FA9">
        <w:rPr>
          <w:rFonts w:ascii="Tahoma" w:hAnsi="Tahoma" w:cs="Tahoma"/>
          <w:color w:val="004990"/>
          <w:sz w:val="22"/>
          <w:szCs w:val="24"/>
        </w:rPr>
        <w:t xml:space="preserve"> Subg</w:t>
      </w:r>
      <w:r w:rsidRPr="00BA09AB">
        <w:rPr>
          <w:rFonts w:ascii="Tahoma" w:hAnsi="Tahoma" w:cs="Tahoma"/>
          <w:color w:val="004990"/>
          <w:sz w:val="22"/>
          <w:szCs w:val="24"/>
        </w:rPr>
        <w:t xml:space="preserve">erencia de </w:t>
      </w:r>
      <w:r w:rsidRPr="00702C10">
        <w:rPr>
          <w:rFonts w:ascii="Tahoma" w:hAnsi="Tahoma" w:cs="Tahoma"/>
          <w:color w:val="004E70"/>
          <w:sz w:val="22"/>
          <w:szCs w:val="24"/>
        </w:rPr>
        <w:t>Adquisiciones,</w:t>
      </w:r>
      <w:r w:rsidR="00557F08" w:rsidRPr="00702C10">
        <w:rPr>
          <w:rFonts w:ascii="Tahoma" w:hAnsi="Tahoma" w:cs="Tahoma"/>
          <w:color w:val="004E70"/>
          <w:sz w:val="22"/>
          <w:szCs w:val="24"/>
        </w:rPr>
        <w:t xml:space="preserve"> hasta</w:t>
      </w:r>
      <w:r w:rsidR="00C36340">
        <w:rPr>
          <w:rFonts w:ascii="Tahoma" w:hAnsi="Tahoma" w:cs="Tahoma"/>
          <w:color w:val="004E70"/>
          <w:sz w:val="22"/>
          <w:szCs w:val="24"/>
        </w:rPr>
        <w:t xml:space="preserve"> </w:t>
      </w:r>
      <w:r w:rsidR="001D3C38">
        <w:rPr>
          <w:rFonts w:ascii="Tahoma" w:hAnsi="Tahoma" w:cs="Tahoma"/>
          <w:color w:val="004E70"/>
          <w:sz w:val="22"/>
          <w:szCs w:val="24"/>
        </w:rPr>
        <w:t>fecha 19</w:t>
      </w:r>
      <w:r w:rsidR="003D7E47">
        <w:rPr>
          <w:rFonts w:ascii="Tahoma" w:hAnsi="Tahoma" w:cs="Tahoma"/>
          <w:color w:val="004E70"/>
          <w:sz w:val="22"/>
          <w:szCs w:val="24"/>
        </w:rPr>
        <w:t xml:space="preserve"> de </w:t>
      </w:r>
      <w:r w:rsidR="001D3C38">
        <w:rPr>
          <w:rFonts w:ascii="Tahoma" w:hAnsi="Tahoma" w:cs="Tahoma"/>
          <w:color w:val="004E70"/>
          <w:sz w:val="22"/>
          <w:szCs w:val="24"/>
        </w:rPr>
        <w:t>abril</w:t>
      </w:r>
      <w:r w:rsidR="003D7E47">
        <w:rPr>
          <w:rFonts w:ascii="Tahoma" w:hAnsi="Tahoma" w:cs="Tahoma"/>
          <w:color w:val="004E70"/>
          <w:sz w:val="22"/>
          <w:szCs w:val="24"/>
        </w:rPr>
        <w:t xml:space="preserve"> de 2017 </w:t>
      </w:r>
      <w:r w:rsidR="00CF17F8">
        <w:rPr>
          <w:rFonts w:ascii="Tahoma" w:hAnsi="Tahoma" w:cs="Tahoma"/>
          <w:color w:val="004E70"/>
          <w:sz w:val="22"/>
          <w:szCs w:val="24"/>
        </w:rPr>
        <w:t xml:space="preserve">hasta horas </w:t>
      </w:r>
      <w:r w:rsidR="001D3C38">
        <w:rPr>
          <w:rFonts w:ascii="Tahoma" w:hAnsi="Tahoma" w:cs="Tahoma"/>
          <w:color w:val="004E70"/>
          <w:sz w:val="22"/>
          <w:szCs w:val="24"/>
        </w:rPr>
        <w:t>10</w:t>
      </w:r>
      <w:r w:rsidR="006F779A">
        <w:rPr>
          <w:rFonts w:ascii="Tahoma" w:hAnsi="Tahoma" w:cs="Tahoma"/>
          <w:color w:val="004E70"/>
          <w:sz w:val="22"/>
          <w:szCs w:val="24"/>
        </w:rPr>
        <w:t xml:space="preserve">:00 </w:t>
      </w:r>
      <w:r w:rsidR="00CF17F8">
        <w:rPr>
          <w:rFonts w:ascii="Tahoma" w:hAnsi="Tahoma" w:cs="Tahoma"/>
          <w:color w:val="004E70"/>
          <w:sz w:val="22"/>
          <w:szCs w:val="24"/>
        </w:rPr>
        <w:t>(GMT-4)</w:t>
      </w:r>
      <w:r w:rsidRPr="00702C10">
        <w:rPr>
          <w:rFonts w:ascii="Tahoma" w:hAnsi="Tahoma" w:cs="Tahoma"/>
          <w:color w:val="004E70"/>
          <w:sz w:val="22"/>
          <w:szCs w:val="24"/>
        </w:rPr>
        <w:t>, a</w:t>
      </w:r>
      <w:r w:rsidR="00F91FA9" w:rsidRPr="00702C10">
        <w:rPr>
          <w:rFonts w:ascii="Tahoma" w:hAnsi="Tahoma" w:cs="Tahoma"/>
          <w:color w:val="004E70"/>
          <w:sz w:val="22"/>
          <w:szCs w:val="24"/>
        </w:rPr>
        <w:t xml:space="preserve"> </w:t>
      </w:r>
      <w:r w:rsidRPr="00702C10">
        <w:rPr>
          <w:rFonts w:ascii="Tahoma" w:hAnsi="Tahoma" w:cs="Tahoma"/>
          <w:color w:val="004E70"/>
          <w:sz w:val="22"/>
          <w:szCs w:val="24"/>
        </w:rPr>
        <w:t>l</w:t>
      </w:r>
      <w:r w:rsidR="00F91FA9" w:rsidRPr="00702C10">
        <w:rPr>
          <w:rFonts w:ascii="Tahoma" w:hAnsi="Tahoma" w:cs="Tahoma"/>
          <w:color w:val="004E70"/>
          <w:sz w:val="22"/>
          <w:szCs w:val="24"/>
        </w:rPr>
        <w:t>os</w:t>
      </w:r>
      <w:r w:rsidRPr="00702C10">
        <w:rPr>
          <w:rFonts w:ascii="Tahoma" w:hAnsi="Tahoma" w:cs="Tahoma"/>
          <w:color w:val="004E70"/>
          <w:sz w:val="22"/>
          <w:szCs w:val="24"/>
        </w:rPr>
        <w:t xml:space="preserve"> correo</w:t>
      </w:r>
      <w:r w:rsidR="00F91FA9" w:rsidRPr="00702C10">
        <w:rPr>
          <w:rFonts w:ascii="Tahoma" w:hAnsi="Tahoma" w:cs="Tahoma"/>
          <w:color w:val="004E70"/>
          <w:sz w:val="22"/>
          <w:szCs w:val="24"/>
        </w:rPr>
        <w:t>s</w:t>
      </w:r>
      <w:r w:rsidRPr="00702C10">
        <w:rPr>
          <w:rFonts w:ascii="Tahoma" w:hAnsi="Tahoma" w:cs="Tahoma"/>
          <w:color w:val="004E70"/>
          <w:sz w:val="22"/>
          <w:szCs w:val="24"/>
        </w:rPr>
        <w:t xml:space="preserve"> electrónico</w:t>
      </w:r>
      <w:r w:rsidR="00F91FA9" w:rsidRPr="00702C10">
        <w:rPr>
          <w:rFonts w:ascii="Tahoma" w:hAnsi="Tahoma" w:cs="Tahoma"/>
          <w:color w:val="004E70"/>
          <w:sz w:val="22"/>
          <w:szCs w:val="24"/>
        </w:rPr>
        <w:t xml:space="preserve">s </w:t>
      </w:r>
      <w:hyperlink r:id="rId14" w:history="1">
        <w:r w:rsidR="00F91FA9" w:rsidRPr="00702C10">
          <w:rPr>
            <w:rStyle w:val="Hipervnculo"/>
            <w:rFonts w:ascii="Tahoma" w:hAnsi="Tahoma" w:cs="Tahoma"/>
            <w:color w:val="004E70"/>
            <w:sz w:val="22"/>
            <w:szCs w:val="24"/>
          </w:rPr>
          <w:t>worellana@entel.bo</w:t>
        </w:r>
      </w:hyperlink>
      <w:r w:rsidR="00F91FA9" w:rsidRPr="00702C10">
        <w:rPr>
          <w:rFonts w:ascii="Tahoma" w:hAnsi="Tahoma" w:cs="Tahoma"/>
          <w:color w:val="004E70"/>
          <w:sz w:val="22"/>
          <w:szCs w:val="24"/>
        </w:rPr>
        <w:t xml:space="preserve"> y</w:t>
      </w:r>
      <w:r w:rsidR="00CF17F8">
        <w:rPr>
          <w:rFonts w:ascii="Tahoma" w:hAnsi="Tahoma" w:cs="Tahoma"/>
          <w:color w:val="004E70"/>
          <w:sz w:val="22"/>
          <w:szCs w:val="24"/>
        </w:rPr>
        <w:t xml:space="preserve"> </w:t>
      </w:r>
      <w:hyperlink r:id="rId15" w:history="1">
        <w:r w:rsidR="003D7E47" w:rsidRPr="002D4D3B">
          <w:rPr>
            <w:rStyle w:val="Hipervnculo"/>
            <w:rFonts w:ascii="Tahoma" w:hAnsi="Tahoma" w:cs="Tahoma"/>
            <w:sz w:val="22"/>
            <w:szCs w:val="24"/>
          </w:rPr>
          <w:t>loramos@entel.bo</w:t>
        </w:r>
      </w:hyperlink>
      <w:r w:rsidR="00CF17F8">
        <w:rPr>
          <w:rFonts w:ascii="Tahoma" w:hAnsi="Tahoma" w:cs="Tahoma"/>
          <w:color w:val="004E70"/>
          <w:sz w:val="22"/>
          <w:szCs w:val="24"/>
        </w:rPr>
        <w:t xml:space="preserve"> o a la dirección</w:t>
      </w:r>
      <w:r w:rsidR="00686BD0" w:rsidRPr="00702C10">
        <w:rPr>
          <w:rFonts w:ascii="Tahoma" w:hAnsi="Tahoma" w:cs="Tahoma"/>
          <w:color w:val="004E70"/>
          <w:sz w:val="22"/>
          <w:szCs w:val="24"/>
        </w:rPr>
        <w:t xml:space="preserve"> </w:t>
      </w:r>
      <w:r w:rsidRPr="00702C10">
        <w:rPr>
          <w:rFonts w:ascii="Tahoma" w:hAnsi="Tahoma" w:cs="Tahoma"/>
          <w:color w:val="004E70"/>
          <w:sz w:val="22"/>
          <w:szCs w:val="24"/>
        </w:rPr>
        <w:t>o</w:t>
      </w:r>
      <w:r w:rsidRPr="00BA09AB">
        <w:rPr>
          <w:rFonts w:ascii="Tahoma" w:hAnsi="Tahoma" w:cs="Tahoma"/>
          <w:color w:val="004990"/>
          <w:sz w:val="22"/>
          <w:szCs w:val="24"/>
        </w:rPr>
        <w:t xml:space="preserve"> a la dirección: </w:t>
      </w:r>
      <w:r w:rsidR="00CF17F8">
        <w:rPr>
          <w:rFonts w:ascii="Tahoma" w:hAnsi="Tahoma" w:cs="Tahoma"/>
          <w:color w:val="004990"/>
          <w:sz w:val="22"/>
          <w:szCs w:val="24"/>
        </w:rPr>
        <w:t xml:space="preserve">Calle Federico Zuazo, Edificio Tower de ENTEL N° 1771 </w:t>
      </w:r>
      <w:r w:rsidRPr="00BA09AB">
        <w:rPr>
          <w:rFonts w:ascii="Tahoma" w:hAnsi="Tahoma" w:cs="Tahoma"/>
          <w:color w:val="004990"/>
          <w:sz w:val="22"/>
          <w:szCs w:val="24"/>
        </w:rPr>
        <w:t xml:space="preserve">piso 6 </w:t>
      </w:r>
      <w:r w:rsidR="00CF17F8">
        <w:rPr>
          <w:rFonts w:ascii="Tahoma" w:hAnsi="Tahoma" w:cs="Tahoma"/>
          <w:color w:val="004990"/>
          <w:sz w:val="22"/>
          <w:szCs w:val="24"/>
        </w:rPr>
        <w:t xml:space="preserve"> Subgerencia de Adquisiciones, La Paz – Bolivia</w:t>
      </w:r>
      <w:r w:rsidRPr="00BA09AB">
        <w:rPr>
          <w:rFonts w:ascii="Tahoma" w:hAnsi="Tahoma" w:cs="Tahoma"/>
          <w:color w:val="004990"/>
          <w:sz w:val="22"/>
          <w:szCs w:val="24"/>
        </w:rPr>
        <w:t xml:space="preserve">. </w:t>
      </w:r>
    </w:p>
    <w:p w14:paraId="3042E9BA" w14:textId="77777777" w:rsidR="00DA5F09" w:rsidRPr="00686BD0" w:rsidRDefault="00686BD0" w:rsidP="00686BD0">
      <w:pPr>
        <w:pStyle w:val="Prrafodelista"/>
        <w:numPr>
          <w:ilvl w:val="0"/>
          <w:numId w:val="8"/>
        </w:numPr>
        <w:tabs>
          <w:tab w:val="left" w:pos="1134"/>
        </w:tabs>
        <w:jc w:val="both"/>
        <w:rPr>
          <w:rFonts w:ascii="Tahoma" w:hAnsi="Tahoma" w:cs="Tahoma"/>
          <w:color w:val="004990"/>
          <w:sz w:val="22"/>
          <w:szCs w:val="24"/>
        </w:rPr>
      </w:pPr>
      <w:r>
        <w:rPr>
          <w:rFonts w:ascii="Tahoma" w:hAnsi="Tahoma" w:cs="Tahoma"/>
          <w:color w:val="004990"/>
          <w:sz w:val="22"/>
          <w:szCs w:val="24"/>
          <w:u w:val="single"/>
        </w:rPr>
        <w:t>Reunión</w:t>
      </w:r>
      <w:r w:rsidR="00DA5F09" w:rsidRPr="00686BD0">
        <w:rPr>
          <w:rFonts w:ascii="Tahoma" w:hAnsi="Tahoma" w:cs="Tahoma"/>
          <w:color w:val="004990"/>
          <w:sz w:val="22"/>
          <w:szCs w:val="24"/>
          <w:u w:val="single"/>
        </w:rPr>
        <w:t xml:space="preserve"> de Aclaración:</w:t>
      </w:r>
      <w:r w:rsidR="00DA5F09" w:rsidRPr="00686BD0">
        <w:rPr>
          <w:rFonts w:ascii="Tahoma" w:hAnsi="Tahoma" w:cs="Tahoma"/>
          <w:color w:val="004990"/>
          <w:sz w:val="22"/>
          <w:szCs w:val="24"/>
        </w:rPr>
        <w:t xml:space="preserve"> Con la finalidad de responder a las consultas realizadas sobre</w:t>
      </w:r>
      <w:r w:rsidR="00F91FA9" w:rsidRPr="00686BD0">
        <w:rPr>
          <w:rFonts w:ascii="Tahoma" w:hAnsi="Tahoma" w:cs="Tahoma"/>
          <w:color w:val="004990"/>
          <w:sz w:val="22"/>
          <w:szCs w:val="24"/>
        </w:rPr>
        <w:t xml:space="preserve"> el pliego de condiciones</w:t>
      </w:r>
      <w:r w:rsidR="00DA5F09" w:rsidRPr="00686BD0">
        <w:rPr>
          <w:rFonts w:ascii="Tahoma" w:hAnsi="Tahoma" w:cs="Tahoma"/>
          <w:color w:val="004990"/>
          <w:sz w:val="22"/>
          <w:szCs w:val="24"/>
        </w:rPr>
        <w:t xml:space="preserve"> dentro del plazo señalado. Dicha reunión se realizará en:</w:t>
      </w:r>
    </w:p>
    <w:p w14:paraId="120D4097" w14:textId="77777777" w:rsidR="00DA5F09" w:rsidRPr="00A30B15" w:rsidRDefault="00DA5F09" w:rsidP="00DA5F09">
      <w:pPr>
        <w:ind w:left="1134"/>
        <w:jc w:val="both"/>
        <w:rPr>
          <w:rFonts w:ascii="Tahoma" w:hAnsi="Tahoma" w:cs="Tahoma"/>
          <w:color w:val="365F91"/>
          <w:sz w:val="10"/>
        </w:rPr>
      </w:pPr>
    </w:p>
    <w:tbl>
      <w:tblPr>
        <w:tblW w:w="0" w:type="auto"/>
        <w:tblInd w:w="1107" w:type="dxa"/>
        <w:tblBorders>
          <w:top w:val="threeDEngrave" w:sz="24" w:space="0" w:color="auto"/>
          <w:left w:val="threeDEngrave" w:sz="24" w:space="0" w:color="auto"/>
          <w:bottom w:val="threeDEngrave" w:sz="24" w:space="0" w:color="auto"/>
          <w:right w:val="threeDEngrave" w:sz="24" w:space="0" w:color="auto"/>
          <w:insideH w:val="threeDEngrave" w:sz="24" w:space="0" w:color="auto"/>
          <w:insideV w:val="threeDEngrave" w:sz="24" w:space="0" w:color="auto"/>
        </w:tblBorders>
        <w:tblLook w:val="04A0" w:firstRow="1" w:lastRow="0" w:firstColumn="1" w:lastColumn="0" w:noHBand="0" w:noVBand="1"/>
      </w:tblPr>
      <w:tblGrid>
        <w:gridCol w:w="2607"/>
        <w:gridCol w:w="5340"/>
      </w:tblGrid>
      <w:tr w:rsidR="00DA5F09" w:rsidRPr="00F74389" w14:paraId="3E186AF3" w14:textId="77777777" w:rsidTr="00916E33">
        <w:trPr>
          <w:trHeight w:val="455"/>
        </w:trPr>
        <w:tc>
          <w:tcPr>
            <w:tcW w:w="2779" w:type="dxa"/>
            <w:tcBorders>
              <w:top w:val="double" w:sz="4" w:space="0" w:color="auto"/>
              <w:left w:val="double" w:sz="4" w:space="0" w:color="auto"/>
              <w:bottom w:val="double" w:sz="4" w:space="0" w:color="auto"/>
              <w:right w:val="double" w:sz="4" w:space="0" w:color="auto"/>
            </w:tcBorders>
            <w:shd w:val="clear" w:color="auto" w:fill="004990"/>
            <w:vAlign w:val="center"/>
          </w:tcPr>
          <w:p w14:paraId="2173A74A" w14:textId="77777777" w:rsidR="00DA5F09" w:rsidRPr="00373C1B" w:rsidRDefault="00DA5F09" w:rsidP="00DA5F09">
            <w:pPr>
              <w:ind w:left="27"/>
              <w:rPr>
                <w:rFonts w:ascii="Tahoma" w:hAnsi="Tahoma" w:cs="Tahoma"/>
                <w:color w:val="FFFFFF"/>
                <w:sz w:val="22"/>
                <w:szCs w:val="22"/>
              </w:rPr>
            </w:pPr>
            <w:r w:rsidRPr="00373C1B">
              <w:rPr>
                <w:rFonts w:ascii="Tahoma" w:hAnsi="Tahoma" w:cs="Tahoma"/>
                <w:color w:val="FFFFFF"/>
                <w:sz w:val="22"/>
                <w:szCs w:val="22"/>
              </w:rPr>
              <w:t>Fecha:</w:t>
            </w:r>
          </w:p>
        </w:tc>
        <w:tc>
          <w:tcPr>
            <w:tcW w:w="5835" w:type="dxa"/>
            <w:tcBorders>
              <w:top w:val="double" w:sz="4" w:space="0" w:color="auto"/>
              <w:left w:val="double" w:sz="4" w:space="0" w:color="auto"/>
              <w:bottom w:val="double" w:sz="4" w:space="0" w:color="auto"/>
              <w:right w:val="double" w:sz="4" w:space="0" w:color="auto"/>
            </w:tcBorders>
            <w:vAlign w:val="center"/>
          </w:tcPr>
          <w:p w14:paraId="6CE591D4" w14:textId="27D9DA57" w:rsidR="006F779A" w:rsidRPr="00F91FA9" w:rsidRDefault="001D3C38" w:rsidP="00CF17F8">
            <w:pPr>
              <w:outlineLvl w:val="2"/>
              <w:rPr>
                <w:rFonts w:ascii="Tahoma" w:hAnsi="Tahoma" w:cs="Tahoma"/>
                <w:color w:val="365F91"/>
                <w:sz w:val="22"/>
              </w:rPr>
            </w:pPr>
            <w:r>
              <w:rPr>
                <w:rFonts w:ascii="Tahoma" w:hAnsi="Tahoma" w:cs="Tahoma"/>
                <w:color w:val="365F91"/>
                <w:sz w:val="22"/>
              </w:rPr>
              <w:t>20 de abril de 2017</w:t>
            </w:r>
          </w:p>
        </w:tc>
      </w:tr>
      <w:tr w:rsidR="00DA5F09" w:rsidRPr="00F74389" w14:paraId="06ADA6D0" w14:textId="77777777" w:rsidTr="00916E33">
        <w:trPr>
          <w:trHeight w:val="419"/>
        </w:trPr>
        <w:tc>
          <w:tcPr>
            <w:tcW w:w="2779" w:type="dxa"/>
            <w:tcBorders>
              <w:top w:val="double" w:sz="4" w:space="0" w:color="auto"/>
              <w:left w:val="double" w:sz="4" w:space="0" w:color="auto"/>
              <w:bottom w:val="double" w:sz="4" w:space="0" w:color="auto"/>
              <w:right w:val="double" w:sz="4" w:space="0" w:color="auto"/>
            </w:tcBorders>
            <w:shd w:val="clear" w:color="auto" w:fill="004990"/>
            <w:vAlign w:val="center"/>
          </w:tcPr>
          <w:p w14:paraId="49CBCCB6" w14:textId="77777777" w:rsidR="00DA5F09" w:rsidRPr="00373C1B" w:rsidRDefault="00DA5F09" w:rsidP="00DA5F09">
            <w:pPr>
              <w:ind w:left="27"/>
              <w:rPr>
                <w:rFonts w:ascii="Tahoma" w:hAnsi="Tahoma" w:cs="Tahoma"/>
                <w:color w:val="FFFFFF"/>
                <w:sz w:val="22"/>
                <w:szCs w:val="22"/>
              </w:rPr>
            </w:pPr>
            <w:r w:rsidRPr="00373C1B">
              <w:rPr>
                <w:rFonts w:ascii="Tahoma" w:hAnsi="Tahoma" w:cs="Tahoma"/>
                <w:color w:val="FFFFFF"/>
                <w:sz w:val="22"/>
                <w:szCs w:val="22"/>
              </w:rPr>
              <w:t>Hora:</w:t>
            </w:r>
          </w:p>
        </w:tc>
        <w:tc>
          <w:tcPr>
            <w:tcW w:w="5835" w:type="dxa"/>
            <w:tcBorders>
              <w:top w:val="double" w:sz="4" w:space="0" w:color="auto"/>
              <w:left w:val="double" w:sz="4" w:space="0" w:color="auto"/>
              <w:bottom w:val="double" w:sz="4" w:space="0" w:color="auto"/>
              <w:right w:val="double" w:sz="4" w:space="0" w:color="auto"/>
            </w:tcBorders>
            <w:vAlign w:val="center"/>
          </w:tcPr>
          <w:p w14:paraId="2A793331" w14:textId="6B9A107F" w:rsidR="00DA5F09" w:rsidRPr="00F91FA9" w:rsidRDefault="001D3C38" w:rsidP="00CF17F8">
            <w:pPr>
              <w:outlineLvl w:val="2"/>
              <w:rPr>
                <w:rFonts w:ascii="Tahoma" w:hAnsi="Tahoma" w:cs="Tahoma"/>
                <w:color w:val="365F91"/>
                <w:sz w:val="22"/>
              </w:rPr>
            </w:pPr>
            <w:r>
              <w:rPr>
                <w:rFonts w:ascii="Tahoma" w:hAnsi="Tahoma" w:cs="Tahoma"/>
                <w:color w:val="365F91"/>
                <w:sz w:val="22"/>
              </w:rPr>
              <w:t>10:00 am</w:t>
            </w:r>
          </w:p>
        </w:tc>
      </w:tr>
      <w:tr w:rsidR="00DA5F09" w:rsidRPr="00F74389" w14:paraId="7E0B668B" w14:textId="77777777" w:rsidTr="00916E33">
        <w:trPr>
          <w:trHeight w:val="410"/>
        </w:trPr>
        <w:tc>
          <w:tcPr>
            <w:tcW w:w="2779" w:type="dxa"/>
            <w:tcBorders>
              <w:top w:val="double" w:sz="4" w:space="0" w:color="auto"/>
              <w:left w:val="double" w:sz="4" w:space="0" w:color="auto"/>
              <w:bottom w:val="double" w:sz="4" w:space="0" w:color="auto"/>
              <w:right w:val="double" w:sz="4" w:space="0" w:color="auto"/>
            </w:tcBorders>
            <w:shd w:val="clear" w:color="auto" w:fill="004990"/>
            <w:vAlign w:val="center"/>
          </w:tcPr>
          <w:p w14:paraId="4EE51C07" w14:textId="77777777" w:rsidR="00DA5F09" w:rsidRPr="00373C1B" w:rsidRDefault="00DA5F09" w:rsidP="00DA5F09">
            <w:pPr>
              <w:ind w:left="27"/>
              <w:rPr>
                <w:rFonts w:ascii="Tahoma" w:hAnsi="Tahoma" w:cs="Tahoma"/>
                <w:color w:val="FFFFFF"/>
                <w:sz w:val="22"/>
                <w:szCs w:val="22"/>
              </w:rPr>
            </w:pPr>
            <w:r w:rsidRPr="00373C1B">
              <w:rPr>
                <w:rFonts w:ascii="Tahoma" w:hAnsi="Tahoma" w:cs="Tahoma"/>
                <w:color w:val="FFFFFF"/>
                <w:sz w:val="22"/>
                <w:szCs w:val="22"/>
              </w:rPr>
              <w:t>Dirección:</w:t>
            </w:r>
          </w:p>
        </w:tc>
        <w:tc>
          <w:tcPr>
            <w:tcW w:w="5835" w:type="dxa"/>
            <w:tcBorders>
              <w:top w:val="double" w:sz="4" w:space="0" w:color="auto"/>
              <w:left w:val="double" w:sz="4" w:space="0" w:color="auto"/>
              <w:bottom w:val="double" w:sz="4" w:space="0" w:color="auto"/>
              <w:right w:val="double" w:sz="4" w:space="0" w:color="auto"/>
            </w:tcBorders>
            <w:vAlign w:val="center"/>
          </w:tcPr>
          <w:p w14:paraId="467127A9" w14:textId="77777777" w:rsidR="00DA5F09" w:rsidRPr="00F91FA9" w:rsidRDefault="009967A8" w:rsidP="00CF17F8">
            <w:pPr>
              <w:outlineLvl w:val="2"/>
              <w:rPr>
                <w:rFonts w:ascii="Tahoma" w:hAnsi="Tahoma" w:cs="Tahoma"/>
                <w:color w:val="365F91"/>
                <w:sz w:val="22"/>
              </w:rPr>
            </w:pPr>
            <w:r w:rsidRPr="007D3113">
              <w:rPr>
                <w:rFonts w:ascii="Tahoma" w:hAnsi="Tahoma" w:cs="Tahoma"/>
                <w:color w:val="365F91"/>
                <w:sz w:val="22"/>
              </w:rPr>
              <w:t>ENTEL S.A., Edificio Tower, Ca</w:t>
            </w:r>
            <w:r w:rsidR="00CF17F8">
              <w:rPr>
                <w:rFonts w:ascii="Tahoma" w:hAnsi="Tahoma" w:cs="Tahoma"/>
                <w:color w:val="365F91"/>
                <w:sz w:val="22"/>
              </w:rPr>
              <w:t>l</w:t>
            </w:r>
            <w:r w:rsidRPr="007D3113">
              <w:rPr>
                <w:rFonts w:ascii="Tahoma" w:hAnsi="Tahoma" w:cs="Tahoma"/>
                <w:color w:val="365F91"/>
                <w:sz w:val="22"/>
              </w:rPr>
              <w:t>le Federico Zuazo N° 1771 Piso 6 (Sub Gerencia de Adquisiciones)</w:t>
            </w:r>
          </w:p>
        </w:tc>
      </w:tr>
      <w:tr w:rsidR="00DA5F09" w:rsidRPr="00F74389" w14:paraId="28BB8B5F" w14:textId="77777777" w:rsidTr="00916E33">
        <w:trPr>
          <w:trHeight w:val="417"/>
        </w:trPr>
        <w:tc>
          <w:tcPr>
            <w:tcW w:w="2779" w:type="dxa"/>
            <w:tcBorders>
              <w:top w:val="double" w:sz="4" w:space="0" w:color="auto"/>
              <w:left w:val="double" w:sz="4" w:space="0" w:color="auto"/>
              <w:bottom w:val="double" w:sz="4" w:space="0" w:color="auto"/>
              <w:right w:val="double" w:sz="4" w:space="0" w:color="auto"/>
            </w:tcBorders>
            <w:shd w:val="clear" w:color="auto" w:fill="004990"/>
            <w:vAlign w:val="center"/>
          </w:tcPr>
          <w:p w14:paraId="1669CEC5" w14:textId="77777777" w:rsidR="00DA5F09" w:rsidRPr="00373C1B" w:rsidRDefault="00DA5F09" w:rsidP="00DA5F09">
            <w:pPr>
              <w:ind w:left="27"/>
              <w:rPr>
                <w:rFonts w:ascii="Tahoma" w:hAnsi="Tahoma" w:cs="Tahoma"/>
                <w:color w:val="FFFFFF"/>
                <w:sz w:val="22"/>
                <w:szCs w:val="22"/>
              </w:rPr>
            </w:pPr>
            <w:r w:rsidRPr="00373C1B">
              <w:rPr>
                <w:rFonts w:ascii="Tahoma" w:hAnsi="Tahoma" w:cs="Tahoma"/>
                <w:color w:val="FFFFFF"/>
                <w:sz w:val="22"/>
                <w:szCs w:val="22"/>
              </w:rPr>
              <w:t>Ciudad:</w:t>
            </w:r>
          </w:p>
        </w:tc>
        <w:tc>
          <w:tcPr>
            <w:tcW w:w="5835" w:type="dxa"/>
            <w:tcBorders>
              <w:top w:val="double" w:sz="4" w:space="0" w:color="auto"/>
              <w:left w:val="double" w:sz="4" w:space="0" w:color="auto"/>
              <w:bottom w:val="double" w:sz="4" w:space="0" w:color="auto"/>
              <w:right w:val="double" w:sz="4" w:space="0" w:color="auto"/>
            </w:tcBorders>
            <w:vAlign w:val="center"/>
          </w:tcPr>
          <w:p w14:paraId="742E212C" w14:textId="77777777" w:rsidR="00DA5F09" w:rsidRPr="00F91FA9" w:rsidRDefault="009967A8" w:rsidP="00F91FA9">
            <w:pPr>
              <w:outlineLvl w:val="2"/>
              <w:rPr>
                <w:rFonts w:ascii="Tahoma" w:hAnsi="Tahoma" w:cs="Tahoma"/>
                <w:color w:val="365F91"/>
                <w:sz w:val="22"/>
              </w:rPr>
            </w:pPr>
            <w:r>
              <w:rPr>
                <w:rFonts w:ascii="Tahoma" w:hAnsi="Tahoma" w:cs="Tahoma"/>
                <w:color w:val="365F91"/>
                <w:sz w:val="22"/>
              </w:rPr>
              <w:t>La Paz, Bolivia</w:t>
            </w:r>
          </w:p>
        </w:tc>
      </w:tr>
      <w:tr w:rsidR="00DA5F09" w:rsidRPr="00F74389" w14:paraId="34E79AFA" w14:textId="77777777" w:rsidTr="00916E33">
        <w:trPr>
          <w:trHeight w:val="893"/>
        </w:trPr>
        <w:tc>
          <w:tcPr>
            <w:tcW w:w="2779" w:type="dxa"/>
            <w:tcBorders>
              <w:top w:val="double" w:sz="4" w:space="0" w:color="auto"/>
              <w:left w:val="double" w:sz="4" w:space="0" w:color="auto"/>
              <w:bottom w:val="double" w:sz="4" w:space="0" w:color="auto"/>
              <w:right w:val="double" w:sz="4" w:space="0" w:color="auto"/>
            </w:tcBorders>
            <w:shd w:val="clear" w:color="auto" w:fill="004990"/>
            <w:vAlign w:val="center"/>
          </w:tcPr>
          <w:p w14:paraId="3DDE950D" w14:textId="77777777" w:rsidR="00DA5F09" w:rsidRPr="00373C1B" w:rsidRDefault="00DA5F09" w:rsidP="004B0265">
            <w:pPr>
              <w:ind w:left="27"/>
              <w:rPr>
                <w:rFonts w:ascii="Tahoma" w:hAnsi="Tahoma" w:cs="Tahoma"/>
                <w:color w:val="FFFFFF"/>
                <w:sz w:val="22"/>
                <w:szCs w:val="22"/>
              </w:rPr>
            </w:pPr>
            <w:r w:rsidRPr="00373C1B">
              <w:rPr>
                <w:rFonts w:ascii="Tahoma" w:hAnsi="Tahoma" w:cs="Tahoma"/>
                <w:color w:val="FFFFFF"/>
                <w:sz w:val="22"/>
                <w:szCs w:val="22"/>
              </w:rPr>
              <w:t xml:space="preserve">Nombre  </w:t>
            </w:r>
            <w:r w:rsidR="004B0265">
              <w:rPr>
                <w:rFonts w:ascii="Tahoma" w:hAnsi="Tahoma" w:cs="Tahoma"/>
                <w:color w:val="FFFFFF"/>
                <w:sz w:val="22"/>
                <w:szCs w:val="22"/>
              </w:rPr>
              <w:t>del</w:t>
            </w:r>
            <w:r w:rsidRPr="00373C1B">
              <w:rPr>
                <w:rFonts w:ascii="Tahoma" w:hAnsi="Tahoma" w:cs="Tahoma"/>
                <w:color w:val="FFFFFF"/>
                <w:sz w:val="22"/>
                <w:szCs w:val="22"/>
              </w:rPr>
              <w:t xml:space="preserve"> </w:t>
            </w:r>
            <w:r w:rsidR="004B0265">
              <w:rPr>
                <w:rFonts w:ascii="Tahoma" w:hAnsi="Tahoma" w:cs="Tahoma"/>
                <w:color w:val="FFFFFF"/>
                <w:sz w:val="22"/>
                <w:szCs w:val="22"/>
              </w:rPr>
              <w:t>Encargado</w:t>
            </w:r>
            <w:r w:rsidRPr="00373C1B">
              <w:rPr>
                <w:rFonts w:ascii="Tahoma" w:hAnsi="Tahoma" w:cs="Tahoma"/>
                <w:color w:val="FFFFFF"/>
                <w:sz w:val="22"/>
                <w:szCs w:val="22"/>
              </w:rPr>
              <w:t xml:space="preserve"> de la Reunión de Aclaración:</w:t>
            </w:r>
          </w:p>
        </w:tc>
        <w:tc>
          <w:tcPr>
            <w:tcW w:w="5835" w:type="dxa"/>
            <w:tcBorders>
              <w:top w:val="double" w:sz="4" w:space="0" w:color="auto"/>
              <w:left w:val="double" w:sz="4" w:space="0" w:color="auto"/>
              <w:bottom w:val="double" w:sz="4" w:space="0" w:color="auto"/>
              <w:right w:val="double" w:sz="4" w:space="0" w:color="auto"/>
            </w:tcBorders>
            <w:vAlign w:val="center"/>
          </w:tcPr>
          <w:p w14:paraId="1F08EFE3" w14:textId="77777777" w:rsidR="00DA5F09" w:rsidRPr="00702C10" w:rsidRDefault="00702C10" w:rsidP="00F91FA9">
            <w:pPr>
              <w:outlineLvl w:val="2"/>
              <w:rPr>
                <w:rFonts w:ascii="Tahoma" w:hAnsi="Tahoma" w:cs="Tahoma"/>
                <w:color w:val="004E70"/>
                <w:sz w:val="22"/>
              </w:rPr>
            </w:pPr>
            <w:r w:rsidRPr="00702C10">
              <w:rPr>
                <w:rFonts w:ascii="Tahoma" w:hAnsi="Tahoma" w:cs="Tahoma"/>
                <w:color w:val="004E70"/>
                <w:sz w:val="22"/>
              </w:rPr>
              <w:t>Wilson Orellana (Subgerente de Adquisiciones)</w:t>
            </w:r>
          </w:p>
        </w:tc>
      </w:tr>
    </w:tbl>
    <w:p w14:paraId="3431358C" w14:textId="77777777" w:rsidR="00DA5F09" w:rsidRPr="00A30B15" w:rsidRDefault="00DA5F09" w:rsidP="00DA5F09">
      <w:pPr>
        <w:ind w:left="1416" w:hanging="12"/>
        <w:jc w:val="both"/>
        <w:rPr>
          <w:rFonts w:ascii="Tahoma" w:hAnsi="Tahoma" w:cs="Tahoma"/>
          <w:color w:val="365F91"/>
          <w:sz w:val="10"/>
        </w:rPr>
      </w:pPr>
    </w:p>
    <w:p w14:paraId="5EE015B2" w14:textId="77777777" w:rsidR="009967A8" w:rsidRPr="00B13A8F" w:rsidRDefault="009967A8" w:rsidP="009967A8">
      <w:pPr>
        <w:pStyle w:val="Continuarlista"/>
        <w:ind w:left="709"/>
        <w:rPr>
          <w:rFonts w:ascii="Tahoma" w:hAnsi="Tahoma" w:cs="Tahoma"/>
          <w:color w:val="1F497D"/>
          <w:sz w:val="22"/>
        </w:rPr>
      </w:pPr>
      <w:r w:rsidRPr="00B13A8F">
        <w:rPr>
          <w:rFonts w:ascii="Tahoma" w:hAnsi="Tahoma" w:cs="Tahoma"/>
          <w:color w:val="1F497D"/>
          <w:sz w:val="22"/>
        </w:rPr>
        <w:t xml:space="preserve">Las consultas por escrito y las efectuadas verbalmente en la Reunión de Aclaración serán respondidas e incluidas en el Acta de </w:t>
      </w:r>
      <w:r w:rsidR="00686BD0">
        <w:rPr>
          <w:rFonts w:ascii="Tahoma" w:hAnsi="Tahoma" w:cs="Tahoma"/>
          <w:color w:val="1F497D"/>
          <w:sz w:val="22"/>
        </w:rPr>
        <w:t>R</w:t>
      </w:r>
      <w:r w:rsidRPr="00B13A8F">
        <w:rPr>
          <w:rFonts w:ascii="Tahoma" w:hAnsi="Tahoma" w:cs="Tahoma"/>
          <w:color w:val="1F497D"/>
          <w:sz w:val="22"/>
        </w:rPr>
        <w:t xml:space="preserve">eunión y </w:t>
      </w:r>
      <w:r w:rsidR="00686BD0">
        <w:rPr>
          <w:rFonts w:ascii="Tahoma" w:hAnsi="Tahoma" w:cs="Tahoma"/>
          <w:color w:val="1F497D"/>
          <w:sz w:val="22"/>
        </w:rPr>
        <w:t>P</w:t>
      </w:r>
      <w:r w:rsidRPr="00B13A8F">
        <w:rPr>
          <w:rFonts w:ascii="Tahoma" w:hAnsi="Tahoma" w:cs="Tahoma"/>
          <w:color w:val="1F497D"/>
          <w:sz w:val="22"/>
        </w:rPr>
        <w:t>ublicadas en la página WEB de ENTEL S.A.</w:t>
      </w:r>
      <w:r w:rsidR="004B0265">
        <w:rPr>
          <w:rFonts w:ascii="Tahoma" w:hAnsi="Tahoma" w:cs="Tahoma"/>
          <w:color w:val="1F497D"/>
          <w:sz w:val="22"/>
        </w:rPr>
        <w:t xml:space="preserve"> No se aceptaran consultas y/o solicitudes de aclaración posterior a la </w:t>
      </w:r>
      <w:r w:rsidR="001C4514">
        <w:rPr>
          <w:rFonts w:ascii="Tahoma" w:hAnsi="Tahoma" w:cs="Tahoma"/>
          <w:color w:val="1F497D"/>
          <w:sz w:val="22"/>
        </w:rPr>
        <w:t>fecha señalada.</w:t>
      </w:r>
      <w:r w:rsidR="004B0265">
        <w:rPr>
          <w:rFonts w:ascii="Tahoma" w:hAnsi="Tahoma" w:cs="Tahoma"/>
          <w:color w:val="1F497D"/>
          <w:sz w:val="22"/>
        </w:rPr>
        <w:t xml:space="preserve">  </w:t>
      </w:r>
    </w:p>
    <w:p w14:paraId="55AD45B3" w14:textId="77777777" w:rsidR="009967A8" w:rsidRDefault="009967A8" w:rsidP="009967A8">
      <w:pPr>
        <w:ind w:left="709"/>
        <w:jc w:val="both"/>
        <w:rPr>
          <w:rFonts w:ascii="Tahoma" w:hAnsi="Tahoma" w:cs="Tahoma"/>
          <w:color w:val="004990"/>
          <w:sz w:val="22"/>
          <w:szCs w:val="22"/>
        </w:rPr>
      </w:pPr>
      <w:r w:rsidRPr="00B13A8F">
        <w:rPr>
          <w:rFonts w:ascii="Tahoma" w:hAnsi="Tahoma" w:cs="Tahoma"/>
          <w:color w:val="1F497D"/>
          <w:sz w:val="22"/>
        </w:rPr>
        <w:t xml:space="preserve">Una vez elaborada y aprobada el Acta de Reunión, formará parte del presente </w:t>
      </w:r>
      <w:r>
        <w:rPr>
          <w:rFonts w:ascii="Tahoma" w:hAnsi="Tahoma" w:cs="Tahoma"/>
          <w:color w:val="1F497D"/>
          <w:sz w:val="22"/>
        </w:rPr>
        <w:t xml:space="preserve">documento </w:t>
      </w:r>
      <w:r w:rsidRPr="00B13A8F">
        <w:rPr>
          <w:rFonts w:ascii="Tahoma" w:hAnsi="Tahoma" w:cs="Tahoma"/>
          <w:color w:val="1F497D"/>
          <w:sz w:val="22"/>
        </w:rPr>
        <w:t>y será de aceptación obligatoria sin modificaciones posteriores por parte de los proponentes</w:t>
      </w:r>
      <w:r w:rsidRPr="00755B71">
        <w:rPr>
          <w:rFonts w:ascii="Tahoma" w:hAnsi="Tahoma" w:cs="Tahoma"/>
          <w:color w:val="004990"/>
          <w:sz w:val="22"/>
          <w:szCs w:val="22"/>
        </w:rPr>
        <w:t>.</w:t>
      </w:r>
    </w:p>
    <w:p w14:paraId="7357BD6A" w14:textId="77777777" w:rsidR="00686BD0" w:rsidRDefault="00686BD0" w:rsidP="009967A8">
      <w:pPr>
        <w:ind w:left="709"/>
        <w:jc w:val="both"/>
        <w:rPr>
          <w:rFonts w:ascii="Tahoma" w:hAnsi="Tahoma" w:cs="Tahoma"/>
          <w:color w:val="004990"/>
          <w:sz w:val="22"/>
          <w:szCs w:val="22"/>
        </w:rPr>
      </w:pPr>
    </w:p>
    <w:p w14:paraId="080A801A" w14:textId="77777777" w:rsidR="00DA5F09" w:rsidRPr="00BA0A7E" w:rsidRDefault="00DA5F09" w:rsidP="00BA0A7E">
      <w:pPr>
        <w:numPr>
          <w:ilvl w:val="0"/>
          <w:numId w:val="7"/>
        </w:numPr>
        <w:ind w:left="0" w:firstLine="0"/>
        <w:jc w:val="both"/>
        <w:rPr>
          <w:rFonts w:ascii="Tahoma" w:hAnsi="Tahoma" w:cs="Tahoma"/>
          <w:b/>
          <w:color w:val="004990"/>
          <w:sz w:val="24"/>
          <w:szCs w:val="24"/>
          <w:lang w:eastAsia="en-US" w:bidi="en-US"/>
        </w:rPr>
      </w:pPr>
      <w:r w:rsidRPr="00BA0A7E">
        <w:rPr>
          <w:rFonts w:ascii="Tahoma" w:hAnsi="Tahoma" w:cs="Tahoma"/>
          <w:b/>
          <w:color w:val="004990"/>
          <w:sz w:val="24"/>
          <w:szCs w:val="24"/>
          <w:lang w:eastAsia="en-US" w:bidi="en-US"/>
        </w:rPr>
        <w:t>Presentación de Propuestas</w:t>
      </w:r>
    </w:p>
    <w:p w14:paraId="15E10AD6" w14:textId="77777777" w:rsidR="00DA5F09" w:rsidRPr="007975A1" w:rsidRDefault="00DA5F09" w:rsidP="00DA5F09">
      <w:pPr>
        <w:ind w:left="567"/>
        <w:jc w:val="both"/>
        <w:rPr>
          <w:rFonts w:ascii="Tahoma" w:hAnsi="Tahoma" w:cs="Tahoma"/>
          <w:color w:val="365F91"/>
          <w:sz w:val="10"/>
          <w:szCs w:val="10"/>
        </w:rPr>
      </w:pPr>
    </w:p>
    <w:p w14:paraId="75697FB7" w14:textId="77777777" w:rsidR="00DA5F09" w:rsidRPr="00BA09AB" w:rsidRDefault="00DA5F09" w:rsidP="00DA5F09">
      <w:pPr>
        <w:ind w:left="709"/>
        <w:jc w:val="both"/>
        <w:rPr>
          <w:rFonts w:ascii="Tahoma" w:hAnsi="Tahoma" w:cs="Tahoma"/>
          <w:color w:val="004990"/>
          <w:sz w:val="22"/>
          <w:szCs w:val="24"/>
        </w:rPr>
      </w:pPr>
      <w:r w:rsidRPr="00BA09AB">
        <w:rPr>
          <w:rFonts w:ascii="Tahoma" w:hAnsi="Tahoma" w:cs="Tahoma"/>
          <w:color w:val="004990"/>
          <w:sz w:val="22"/>
          <w:szCs w:val="24"/>
        </w:rPr>
        <w:t>Las propuestas deben presentarse</w:t>
      </w:r>
      <w:r w:rsidR="009C2D71">
        <w:rPr>
          <w:rFonts w:ascii="Tahoma" w:hAnsi="Tahoma" w:cs="Tahoma"/>
          <w:color w:val="004990"/>
          <w:sz w:val="22"/>
          <w:szCs w:val="24"/>
        </w:rPr>
        <w:t xml:space="preserve"> solo </w:t>
      </w:r>
      <w:r w:rsidR="00741932">
        <w:rPr>
          <w:rFonts w:ascii="Tahoma" w:hAnsi="Tahoma" w:cs="Tahoma"/>
          <w:color w:val="004990"/>
          <w:sz w:val="22"/>
          <w:szCs w:val="24"/>
        </w:rPr>
        <w:t xml:space="preserve">en las oficinas de </w:t>
      </w:r>
      <w:r w:rsidRPr="00BA09AB">
        <w:rPr>
          <w:rFonts w:ascii="Tahoma" w:hAnsi="Tahoma" w:cs="Tahoma"/>
          <w:color w:val="004990"/>
          <w:sz w:val="22"/>
          <w:szCs w:val="24"/>
        </w:rPr>
        <w:t>ENTEL S.A. (Calle Federico Zuazo N° 1771,</w:t>
      </w:r>
      <w:r w:rsidR="009C2D71">
        <w:rPr>
          <w:rFonts w:ascii="Tahoma" w:hAnsi="Tahoma" w:cs="Tahoma"/>
          <w:color w:val="004990"/>
          <w:sz w:val="22"/>
          <w:szCs w:val="24"/>
        </w:rPr>
        <w:t xml:space="preserve"> Piso 6to.</w:t>
      </w:r>
      <w:r w:rsidRPr="00BA09AB">
        <w:rPr>
          <w:rFonts w:ascii="Tahoma" w:hAnsi="Tahoma" w:cs="Tahoma"/>
          <w:color w:val="004990"/>
          <w:sz w:val="22"/>
          <w:szCs w:val="24"/>
        </w:rPr>
        <w:t xml:space="preserve"> </w:t>
      </w:r>
      <w:r w:rsidR="009967A8">
        <w:rPr>
          <w:rFonts w:ascii="Tahoma" w:hAnsi="Tahoma" w:cs="Tahoma"/>
          <w:color w:val="004990"/>
          <w:sz w:val="22"/>
          <w:szCs w:val="24"/>
        </w:rPr>
        <w:t>Subg</w:t>
      </w:r>
      <w:r w:rsidRPr="00BA09AB">
        <w:rPr>
          <w:rFonts w:ascii="Tahoma" w:hAnsi="Tahoma" w:cs="Tahoma"/>
          <w:color w:val="004990"/>
          <w:sz w:val="22"/>
          <w:szCs w:val="24"/>
        </w:rPr>
        <w:t>erencia de Adquisiciones), hasta el día:</w:t>
      </w:r>
    </w:p>
    <w:p w14:paraId="6B5596B9" w14:textId="77777777" w:rsidR="00DA5F09" w:rsidRPr="00A30B15" w:rsidRDefault="00DA5F09" w:rsidP="00DA5F09">
      <w:pPr>
        <w:ind w:left="1276"/>
        <w:jc w:val="both"/>
        <w:rPr>
          <w:rFonts w:ascii="Tahoma" w:hAnsi="Tahoma" w:cs="Tahoma"/>
          <w:color w:val="004990"/>
          <w:sz w:val="10"/>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DA5F09" w:rsidRPr="00511895" w14:paraId="0CA57ED8" w14:textId="77777777" w:rsidTr="00916E33">
        <w:trPr>
          <w:jc w:val="center"/>
        </w:trPr>
        <w:tc>
          <w:tcPr>
            <w:tcW w:w="864" w:type="dxa"/>
            <w:tcBorders>
              <w:top w:val="double" w:sz="4" w:space="0" w:color="auto"/>
              <w:left w:val="double" w:sz="4" w:space="0" w:color="auto"/>
              <w:bottom w:val="double" w:sz="4" w:space="0" w:color="auto"/>
              <w:right w:val="double" w:sz="4" w:space="0" w:color="auto"/>
            </w:tcBorders>
            <w:shd w:val="clear" w:color="auto" w:fill="004990"/>
          </w:tcPr>
          <w:p w14:paraId="4D84322A" w14:textId="77777777" w:rsidR="00DA5F09" w:rsidRPr="00393ED2" w:rsidRDefault="00DA5F09" w:rsidP="00DA5F09">
            <w:pPr>
              <w:ind w:left="1276" w:hanging="1276"/>
              <w:jc w:val="both"/>
              <w:rPr>
                <w:rFonts w:ascii="Tahoma" w:hAnsi="Tahoma" w:cs="Tahoma"/>
                <w:color w:val="FFFFFF"/>
                <w:sz w:val="22"/>
                <w:szCs w:val="22"/>
              </w:rPr>
            </w:pPr>
            <w:r w:rsidRPr="00393ED2">
              <w:rPr>
                <w:rFonts w:ascii="Tahoma" w:hAnsi="Tahoma" w:cs="Tahoma"/>
                <w:color w:val="FFFFFF"/>
                <w:sz w:val="22"/>
                <w:szCs w:val="22"/>
              </w:rPr>
              <w:t>Fecha:</w:t>
            </w:r>
          </w:p>
        </w:tc>
        <w:tc>
          <w:tcPr>
            <w:tcW w:w="3649" w:type="dxa"/>
            <w:tcBorders>
              <w:top w:val="double" w:sz="4" w:space="0" w:color="auto"/>
              <w:left w:val="double" w:sz="4" w:space="0" w:color="auto"/>
              <w:bottom w:val="double" w:sz="4" w:space="0" w:color="auto"/>
              <w:right w:val="double" w:sz="4" w:space="0" w:color="auto"/>
            </w:tcBorders>
          </w:tcPr>
          <w:p w14:paraId="638551F1" w14:textId="1077D0A0" w:rsidR="00DA5F09" w:rsidRPr="00511895" w:rsidRDefault="001D3C38" w:rsidP="009C2D71">
            <w:pPr>
              <w:ind w:left="1276" w:hanging="1276"/>
              <w:jc w:val="both"/>
              <w:rPr>
                <w:rFonts w:ascii="Tahoma" w:hAnsi="Tahoma" w:cs="Tahoma"/>
                <w:color w:val="004990"/>
                <w:sz w:val="22"/>
                <w:szCs w:val="22"/>
              </w:rPr>
            </w:pPr>
            <w:r>
              <w:rPr>
                <w:rFonts w:ascii="Tahoma" w:hAnsi="Tahoma" w:cs="Tahoma"/>
                <w:color w:val="004990"/>
                <w:sz w:val="22"/>
                <w:szCs w:val="22"/>
              </w:rPr>
              <w:t>27 de abril de 2017</w:t>
            </w:r>
          </w:p>
        </w:tc>
      </w:tr>
      <w:tr w:rsidR="00DA5F09" w:rsidRPr="00511895" w14:paraId="467CE921" w14:textId="77777777" w:rsidTr="00916E33">
        <w:trPr>
          <w:jc w:val="center"/>
        </w:trPr>
        <w:tc>
          <w:tcPr>
            <w:tcW w:w="864" w:type="dxa"/>
            <w:tcBorders>
              <w:top w:val="double" w:sz="4" w:space="0" w:color="auto"/>
              <w:left w:val="double" w:sz="4" w:space="0" w:color="auto"/>
              <w:bottom w:val="double" w:sz="4" w:space="0" w:color="auto"/>
              <w:right w:val="double" w:sz="4" w:space="0" w:color="auto"/>
            </w:tcBorders>
            <w:shd w:val="clear" w:color="auto" w:fill="004990"/>
          </w:tcPr>
          <w:p w14:paraId="43FFD459" w14:textId="77777777" w:rsidR="00DA5F09" w:rsidRPr="00393ED2" w:rsidRDefault="00DA5F09" w:rsidP="00DA5F09">
            <w:pPr>
              <w:ind w:left="1276" w:hanging="1276"/>
              <w:jc w:val="both"/>
              <w:rPr>
                <w:rFonts w:ascii="Tahoma" w:hAnsi="Tahoma" w:cs="Tahoma"/>
                <w:color w:val="FFFFFF"/>
                <w:sz w:val="22"/>
                <w:szCs w:val="22"/>
              </w:rPr>
            </w:pPr>
            <w:r w:rsidRPr="00393ED2">
              <w:rPr>
                <w:rFonts w:ascii="Tahoma" w:hAnsi="Tahoma" w:cs="Tahoma"/>
                <w:color w:val="FFFFFF"/>
                <w:sz w:val="22"/>
                <w:szCs w:val="22"/>
              </w:rPr>
              <w:t>Hora:</w:t>
            </w:r>
          </w:p>
        </w:tc>
        <w:tc>
          <w:tcPr>
            <w:tcW w:w="3649" w:type="dxa"/>
            <w:tcBorders>
              <w:top w:val="double" w:sz="4" w:space="0" w:color="auto"/>
              <w:left w:val="double" w:sz="4" w:space="0" w:color="auto"/>
              <w:bottom w:val="double" w:sz="4" w:space="0" w:color="auto"/>
              <w:right w:val="double" w:sz="4" w:space="0" w:color="auto"/>
            </w:tcBorders>
          </w:tcPr>
          <w:p w14:paraId="488236CB" w14:textId="5F8B4099" w:rsidR="00DA5F09" w:rsidRPr="00511895" w:rsidRDefault="001D3C38" w:rsidP="009C2D71">
            <w:pPr>
              <w:ind w:left="1276" w:hanging="1276"/>
              <w:jc w:val="both"/>
              <w:rPr>
                <w:rFonts w:ascii="Tahoma" w:hAnsi="Tahoma" w:cs="Tahoma"/>
                <w:color w:val="004990"/>
                <w:sz w:val="22"/>
                <w:szCs w:val="22"/>
              </w:rPr>
            </w:pPr>
            <w:r>
              <w:rPr>
                <w:rFonts w:ascii="Tahoma" w:hAnsi="Tahoma" w:cs="Tahoma"/>
                <w:color w:val="004990"/>
                <w:sz w:val="22"/>
                <w:szCs w:val="22"/>
              </w:rPr>
              <w:t>15:30</w:t>
            </w:r>
          </w:p>
        </w:tc>
      </w:tr>
    </w:tbl>
    <w:p w14:paraId="41087998" w14:textId="77777777" w:rsidR="00DA5F09" w:rsidRPr="00A30B15" w:rsidRDefault="00DA5F09" w:rsidP="00DA5F09">
      <w:pPr>
        <w:ind w:left="567"/>
        <w:jc w:val="both"/>
        <w:rPr>
          <w:rFonts w:ascii="Tahoma" w:hAnsi="Tahoma" w:cs="Tahoma"/>
          <w:color w:val="004990"/>
          <w:sz w:val="10"/>
          <w:szCs w:val="24"/>
        </w:rPr>
      </w:pPr>
    </w:p>
    <w:p w14:paraId="7D2D978E" w14:textId="77777777" w:rsidR="009967A8" w:rsidRDefault="009967A8" w:rsidP="009967A8">
      <w:pPr>
        <w:spacing w:before="120"/>
        <w:ind w:left="709"/>
        <w:jc w:val="both"/>
        <w:rPr>
          <w:rFonts w:ascii="Tahoma" w:hAnsi="Tahoma" w:cs="Tahoma"/>
          <w:color w:val="004990"/>
          <w:sz w:val="22"/>
          <w:szCs w:val="24"/>
        </w:rPr>
      </w:pPr>
      <w:r w:rsidRPr="00B83A20">
        <w:rPr>
          <w:rFonts w:ascii="Tahoma" w:hAnsi="Tahoma" w:cs="Tahoma"/>
          <w:color w:val="004990"/>
          <w:sz w:val="22"/>
          <w:szCs w:val="24"/>
        </w:rPr>
        <w:t>No serán aceptadas ni consideradas las propuestas recibidas en oficinas postales o cualquier otro lugar, aunque fueran dependencias de ENTEL S.A. diferente al domicilio señalado en el párrafo precedente</w:t>
      </w:r>
      <w:r>
        <w:rPr>
          <w:rFonts w:ascii="Tahoma" w:hAnsi="Tahoma" w:cs="Tahoma"/>
          <w:color w:val="004990"/>
          <w:sz w:val="22"/>
          <w:szCs w:val="24"/>
        </w:rPr>
        <w:t xml:space="preserve"> </w:t>
      </w:r>
      <w:r w:rsidRPr="00C459CF">
        <w:rPr>
          <w:rFonts w:ascii="Tahoma" w:hAnsi="Tahoma" w:cs="Tahoma"/>
          <w:color w:val="004990"/>
          <w:sz w:val="22"/>
          <w:szCs w:val="24"/>
        </w:rPr>
        <w:t>y tampoco serán consideradas las ofertas entregadas pasados el día y hora límite señalado por ENTEL S.A</w:t>
      </w:r>
      <w:r>
        <w:rPr>
          <w:rFonts w:ascii="Tahoma" w:hAnsi="Tahoma" w:cs="Tahoma"/>
          <w:color w:val="004990"/>
          <w:sz w:val="22"/>
          <w:szCs w:val="24"/>
        </w:rPr>
        <w:t xml:space="preserve">. </w:t>
      </w:r>
    </w:p>
    <w:p w14:paraId="591C0C89" w14:textId="77777777" w:rsidR="009967A8" w:rsidRDefault="009967A8" w:rsidP="009967A8">
      <w:pPr>
        <w:spacing w:before="120"/>
        <w:ind w:left="709"/>
        <w:jc w:val="both"/>
        <w:rPr>
          <w:rFonts w:ascii="Tahoma" w:hAnsi="Tahoma" w:cs="Tahoma"/>
          <w:color w:val="004990"/>
          <w:sz w:val="22"/>
          <w:szCs w:val="24"/>
        </w:rPr>
      </w:pPr>
    </w:p>
    <w:p w14:paraId="2419B79E" w14:textId="77777777" w:rsidR="009967A8" w:rsidRDefault="009967A8" w:rsidP="009967A8">
      <w:pPr>
        <w:ind w:left="709"/>
        <w:jc w:val="both"/>
        <w:rPr>
          <w:rFonts w:ascii="Tahoma" w:hAnsi="Tahoma" w:cs="Tahoma"/>
          <w:color w:val="004990"/>
          <w:sz w:val="22"/>
          <w:szCs w:val="24"/>
        </w:rPr>
      </w:pPr>
      <w:r>
        <w:rPr>
          <w:rFonts w:ascii="Tahoma" w:hAnsi="Tahoma" w:cs="Tahoma"/>
          <w:color w:val="004990"/>
          <w:sz w:val="22"/>
          <w:szCs w:val="24"/>
        </w:rPr>
        <w:t>L</w:t>
      </w:r>
      <w:r w:rsidRPr="00B83A20">
        <w:rPr>
          <w:rFonts w:ascii="Tahoma" w:hAnsi="Tahoma" w:cs="Tahoma"/>
          <w:color w:val="004990"/>
          <w:sz w:val="22"/>
          <w:szCs w:val="24"/>
        </w:rPr>
        <w:t xml:space="preserve">as ofertas de los proponentes deberán estructurarse </w:t>
      </w:r>
      <w:r w:rsidR="00872FF9">
        <w:rPr>
          <w:rFonts w:ascii="Tahoma" w:hAnsi="Tahoma" w:cs="Tahoma"/>
          <w:color w:val="004990"/>
          <w:sz w:val="22"/>
          <w:szCs w:val="24"/>
        </w:rPr>
        <w:t>de acuerdo a las siguientes instrucciones</w:t>
      </w:r>
      <w:r w:rsidR="00E45213">
        <w:rPr>
          <w:rFonts w:ascii="Tahoma" w:hAnsi="Tahoma" w:cs="Tahoma"/>
          <w:color w:val="004990"/>
          <w:sz w:val="22"/>
          <w:szCs w:val="24"/>
        </w:rPr>
        <w:t>:</w:t>
      </w:r>
    </w:p>
    <w:p w14:paraId="09A5E5B2" w14:textId="77777777" w:rsidR="009967A8" w:rsidRPr="00B83A20" w:rsidRDefault="009967A8" w:rsidP="009967A8">
      <w:pPr>
        <w:ind w:left="709"/>
        <w:jc w:val="both"/>
        <w:rPr>
          <w:rFonts w:ascii="Tahoma" w:hAnsi="Tahoma" w:cs="Tahoma"/>
          <w:color w:val="004990"/>
          <w:sz w:val="22"/>
          <w:szCs w:val="24"/>
        </w:rPr>
      </w:pPr>
    </w:p>
    <w:p w14:paraId="3C69811B" w14:textId="77777777" w:rsidR="009967A8" w:rsidRPr="00B83A20" w:rsidRDefault="009967A8" w:rsidP="009967A8">
      <w:pPr>
        <w:ind w:left="709" w:firstLine="707"/>
        <w:rPr>
          <w:rFonts w:ascii="Tahoma" w:hAnsi="Tahoma" w:cs="Tahoma"/>
          <w:b/>
          <w:color w:val="004990"/>
          <w:sz w:val="22"/>
          <w:szCs w:val="24"/>
        </w:rPr>
      </w:pPr>
      <w:r w:rsidRPr="00B83A20">
        <w:rPr>
          <w:rFonts w:ascii="Tahoma" w:hAnsi="Tahoma" w:cs="Tahoma"/>
          <w:b/>
          <w:color w:val="004990"/>
          <w:sz w:val="22"/>
          <w:szCs w:val="24"/>
        </w:rPr>
        <w:t>SOBRE “A” – DOCUMENTOS ADMINISTRATIVOS.</w:t>
      </w:r>
    </w:p>
    <w:p w14:paraId="368ABF6D" w14:textId="77777777" w:rsidR="009967A8" w:rsidRPr="00B83A20" w:rsidRDefault="009967A8" w:rsidP="009967A8">
      <w:pPr>
        <w:ind w:left="709" w:firstLine="707"/>
        <w:rPr>
          <w:rFonts w:ascii="Tahoma" w:hAnsi="Tahoma" w:cs="Tahoma"/>
          <w:b/>
          <w:color w:val="004990"/>
          <w:sz w:val="22"/>
          <w:szCs w:val="24"/>
        </w:rPr>
      </w:pPr>
      <w:r w:rsidRPr="00B83A20">
        <w:rPr>
          <w:rFonts w:ascii="Tahoma" w:hAnsi="Tahoma" w:cs="Tahoma"/>
          <w:b/>
          <w:color w:val="004990"/>
          <w:sz w:val="22"/>
          <w:szCs w:val="24"/>
        </w:rPr>
        <w:t>SOBRE “B” – PROPUESTA TÉCNICA (Original + Copia Digital).</w:t>
      </w:r>
    </w:p>
    <w:p w14:paraId="03DE918B" w14:textId="77777777" w:rsidR="009967A8" w:rsidRPr="00B83A20" w:rsidRDefault="009967A8" w:rsidP="009967A8">
      <w:pPr>
        <w:ind w:left="709" w:firstLine="707"/>
        <w:rPr>
          <w:rFonts w:ascii="Tahoma" w:hAnsi="Tahoma" w:cs="Tahoma"/>
          <w:b/>
          <w:color w:val="004990"/>
          <w:sz w:val="22"/>
          <w:szCs w:val="24"/>
        </w:rPr>
      </w:pPr>
      <w:r w:rsidRPr="00B83A20">
        <w:rPr>
          <w:rFonts w:ascii="Tahoma" w:hAnsi="Tahoma" w:cs="Tahoma"/>
          <w:b/>
          <w:color w:val="004990"/>
          <w:sz w:val="22"/>
          <w:szCs w:val="24"/>
        </w:rPr>
        <w:t xml:space="preserve">SOBRE “C” – </w:t>
      </w:r>
      <w:r>
        <w:rPr>
          <w:rFonts w:ascii="Tahoma" w:hAnsi="Tahoma" w:cs="Tahoma"/>
          <w:b/>
          <w:color w:val="004990"/>
          <w:sz w:val="22"/>
          <w:szCs w:val="24"/>
        </w:rPr>
        <w:t>PROPUESTA</w:t>
      </w:r>
      <w:r w:rsidRPr="00B83A20">
        <w:rPr>
          <w:rFonts w:ascii="Tahoma" w:hAnsi="Tahoma" w:cs="Tahoma"/>
          <w:b/>
          <w:color w:val="004990"/>
          <w:sz w:val="22"/>
          <w:szCs w:val="24"/>
        </w:rPr>
        <w:t xml:space="preserve"> ECONÓMICA (Original + Copia Digital).</w:t>
      </w:r>
    </w:p>
    <w:p w14:paraId="0C8225EA" w14:textId="77777777" w:rsidR="009967A8" w:rsidRDefault="009967A8" w:rsidP="009967A8">
      <w:pPr>
        <w:ind w:left="709"/>
        <w:jc w:val="both"/>
        <w:rPr>
          <w:rFonts w:ascii="Tahoma" w:hAnsi="Tahoma" w:cs="Tahoma"/>
          <w:color w:val="004990"/>
          <w:sz w:val="22"/>
          <w:szCs w:val="24"/>
        </w:rPr>
      </w:pPr>
    </w:p>
    <w:p w14:paraId="77F5401F" w14:textId="77777777" w:rsidR="009967A8" w:rsidRPr="00267662" w:rsidRDefault="009967A8" w:rsidP="009967A8">
      <w:pPr>
        <w:ind w:left="709"/>
        <w:jc w:val="both"/>
        <w:rPr>
          <w:rFonts w:ascii="Tahoma" w:hAnsi="Tahoma" w:cs="Tahoma"/>
          <w:color w:val="004990"/>
          <w:sz w:val="22"/>
          <w:szCs w:val="22"/>
        </w:rPr>
      </w:pPr>
      <w:r w:rsidRPr="00B83A20">
        <w:rPr>
          <w:rFonts w:ascii="Tahoma" w:hAnsi="Tahoma" w:cs="Tahoma"/>
          <w:color w:val="004990"/>
          <w:sz w:val="22"/>
          <w:szCs w:val="24"/>
        </w:rPr>
        <w:t xml:space="preserve">Cada parte será presentada en un sobre o paquete cerrado, de manera separada; la Parte Técnica y la </w:t>
      </w:r>
      <w:r>
        <w:rPr>
          <w:rFonts w:ascii="Tahoma" w:hAnsi="Tahoma" w:cs="Tahoma"/>
          <w:color w:val="004990"/>
          <w:sz w:val="22"/>
          <w:szCs w:val="24"/>
        </w:rPr>
        <w:t>Parte</w:t>
      </w:r>
      <w:r w:rsidRPr="00B83A20">
        <w:rPr>
          <w:rFonts w:ascii="Tahoma" w:hAnsi="Tahoma" w:cs="Tahoma"/>
          <w:color w:val="004990"/>
          <w:sz w:val="22"/>
          <w:szCs w:val="24"/>
        </w:rPr>
        <w:t xml:space="preserve"> Económica deberán contener copias</w:t>
      </w:r>
      <w:r>
        <w:rPr>
          <w:rFonts w:ascii="Tahoma" w:hAnsi="Tahoma" w:cs="Tahoma"/>
          <w:color w:val="004990"/>
          <w:sz w:val="22"/>
          <w:szCs w:val="24"/>
        </w:rPr>
        <w:t xml:space="preserve"> digitales</w:t>
      </w:r>
      <w:r w:rsidRPr="00B83A20">
        <w:rPr>
          <w:rFonts w:ascii="Tahoma" w:hAnsi="Tahoma" w:cs="Tahoma"/>
          <w:color w:val="004990"/>
          <w:sz w:val="22"/>
          <w:szCs w:val="24"/>
        </w:rPr>
        <w:t xml:space="preserve"> de los documentos correspondientes debidamente marcados como "ORIGINAL" y "COPIA</w:t>
      </w:r>
      <w:r>
        <w:rPr>
          <w:rFonts w:ascii="Tahoma" w:hAnsi="Tahoma" w:cs="Tahoma"/>
          <w:color w:val="004990"/>
          <w:sz w:val="22"/>
          <w:szCs w:val="24"/>
        </w:rPr>
        <w:t xml:space="preserve"> DIGITAL</w:t>
      </w:r>
      <w:r w:rsidRPr="00B83A20">
        <w:rPr>
          <w:rFonts w:ascii="Tahoma" w:hAnsi="Tahoma" w:cs="Tahoma"/>
          <w:color w:val="004990"/>
          <w:sz w:val="22"/>
          <w:szCs w:val="24"/>
        </w:rPr>
        <w:t xml:space="preserve">" los cuales estarán </w:t>
      </w:r>
      <w:r w:rsidRPr="007D3113">
        <w:rPr>
          <w:rFonts w:ascii="Tahoma" w:hAnsi="Tahoma" w:cs="Tahoma"/>
          <w:b/>
          <w:color w:val="004990"/>
          <w:sz w:val="22"/>
          <w:szCs w:val="24"/>
        </w:rPr>
        <w:t>foliados, sellados</w:t>
      </w:r>
      <w:r w:rsidRPr="00B83A20">
        <w:rPr>
          <w:rFonts w:ascii="Tahoma" w:hAnsi="Tahoma" w:cs="Tahoma"/>
          <w:color w:val="004990"/>
          <w:sz w:val="22"/>
          <w:szCs w:val="24"/>
        </w:rPr>
        <w:t xml:space="preserve"> y presentados con la siguiente inscripción:</w:t>
      </w:r>
    </w:p>
    <w:p w14:paraId="16A9D55B" w14:textId="77777777" w:rsidR="00DA5F09" w:rsidRPr="00267662" w:rsidRDefault="00DA5F09" w:rsidP="00DA5F09">
      <w:pPr>
        <w:ind w:left="709"/>
        <w:jc w:val="both"/>
        <w:rPr>
          <w:rFonts w:ascii="Tahoma" w:hAnsi="Tahoma" w:cs="Tahoma"/>
          <w:color w:val="004990"/>
          <w:sz w:val="22"/>
          <w:szCs w:val="22"/>
        </w:rPr>
      </w:pPr>
    </w:p>
    <w:tbl>
      <w:tblPr>
        <w:tblW w:w="4275" w:type="pct"/>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741"/>
      </w:tblGrid>
      <w:tr w:rsidR="00DA5F09" w:rsidRPr="00511895" w14:paraId="559B18BD" w14:textId="77777777" w:rsidTr="00E45213">
        <w:trPr>
          <w:trHeight w:val="1673"/>
          <w:jc w:val="right"/>
        </w:trPr>
        <w:tc>
          <w:tcPr>
            <w:tcW w:w="5000" w:type="pct"/>
            <w:tcBorders>
              <w:top w:val="double" w:sz="4" w:space="0" w:color="auto"/>
              <w:left w:val="double" w:sz="4" w:space="0" w:color="auto"/>
              <w:bottom w:val="double" w:sz="4" w:space="0" w:color="auto"/>
              <w:right w:val="double" w:sz="4" w:space="0" w:color="auto"/>
            </w:tcBorders>
          </w:tcPr>
          <w:p w14:paraId="0C6AD3B6" w14:textId="77777777" w:rsidR="00DA5F09" w:rsidRPr="00B80B53" w:rsidRDefault="00DA5F09" w:rsidP="00DA5F09">
            <w:pPr>
              <w:ind w:left="133"/>
              <w:jc w:val="center"/>
              <w:rPr>
                <w:rFonts w:ascii="Tahoma" w:hAnsi="Tahoma" w:cs="Tahoma"/>
                <w:b/>
                <w:color w:val="004990"/>
                <w:sz w:val="22"/>
                <w:szCs w:val="22"/>
              </w:rPr>
            </w:pPr>
            <w:r w:rsidRPr="00B80B53">
              <w:rPr>
                <w:rFonts w:ascii="Tahoma" w:hAnsi="Tahoma" w:cs="Tahoma"/>
                <w:b/>
                <w:color w:val="004990"/>
                <w:sz w:val="22"/>
                <w:szCs w:val="22"/>
              </w:rPr>
              <w:t>ENTEL S.A.</w:t>
            </w:r>
          </w:p>
          <w:p w14:paraId="7948A3D0" w14:textId="5989286A" w:rsidR="00256263" w:rsidRPr="00B80B53" w:rsidRDefault="00256263" w:rsidP="00256263">
            <w:pPr>
              <w:jc w:val="center"/>
              <w:rPr>
                <w:rFonts w:ascii="Tahoma" w:hAnsi="Tahoma" w:cs="Tahoma"/>
                <w:b/>
                <w:color w:val="004990"/>
                <w:sz w:val="22"/>
                <w:szCs w:val="22"/>
              </w:rPr>
            </w:pPr>
            <w:r w:rsidRPr="00B80B53">
              <w:rPr>
                <w:rFonts w:ascii="Tahoma" w:hAnsi="Tahoma" w:cs="Tahoma"/>
                <w:b/>
                <w:color w:val="004990"/>
                <w:sz w:val="22"/>
                <w:szCs w:val="22"/>
              </w:rPr>
              <w:t xml:space="preserve">LICITACIÓN PÚBLICA </w:t>
            </w:r>
            <w:r w:rsidR="001D3C38">
              <w:rPr>
                <w:rFonts w:ascii="Tahoma" w:hAnsi="Tahoma" w:cs="Tahoma"/>
                <w:b/>
                <w:color w:val="004990"/>
                <w:sz w:val="22"/>
                <w:szCs w:val="22"/>
              </w:rPr>
              <w:t>N° 035</w:t>
            </w:r>
            <w:r w:rsidR="00BB1440">
              <w:rPr>
                <w:rFonts w:ascii="Tahoma" w:hAnsi="Tahoma" w:cs="Tahoma"/>
                <w:b/>
                <w:color w:val="004990"/>
                <w:sz w:val="22"/>
                <w:szCs w:val="22"/>
              </w:rPr>
              <w:t>/2017</w:t>
            </w:r>
          </w:p>
          <w:p w14:paraId="72C15354" w14:textId="77777777" w:rsidR="00256263" w:rsidRPr="00B80B53" w:rsidRDefault="00256263" w:rsidP="0079615B">
            <w:pPr>
              <w:jc w:val="center"/>
              <w:rPr>
                <w:rFonts w:ascii="Tahoma" w:hAnsi="Tahoma" w:cs="Tahoma"/>
                <w:b/>
                <w:color w:val="004990"/>
                <w:sz w:val="22"/>
                <w:szCs w:val="22"/>
              </w:rPr>
            </w:pPr>
            <w:r w:rsidRPr="00B80B53">
              <w:rPr>
                <w:rFonts w:ascii="Tahoma" w:hAnsi="Tahoma" w:cs="Tahoma"/>
                <w:b/>
                <w:color w:val="004990"/>
                <w:sz w:val="22"/>
                <w:szCs w:val="22"/>
              </w:rPr>
              <w:t>“</w:t>
            </w:r>
            <w:r w:rsidR="0079615B">
              <w:rPr>
                <w:rFonts w:ascii="Tahoma" w:hAnsi="Tahoma" w:cs="Tahoma"/>
                <w:b/>
                <w:color w:val="004990"/>
                <w:sz w:val="22"/>
                <w:szCs w:val="22"/>
              </w:rPr>
              <w:t>CONTRATACION DE AGENCIAS</w:t>
            </w:r>
            <w:r w:rsidR="009C2D71">
              <w:rPr>
                <w:rFonts w:ascii="Tahoma" w:hAnsi="Tahoma" w:cs="Tahoma"/>
                <w:b/>
                <w:color w:val="004990"/>
                <w:sz w:val="22"/>
                <w:szCs w:val="22"/>
              </w:rPr>
              <w:t xml:space="preserve"> DESPACHANTES DE ADUANA”</w:t>
            </w:r>
            <w:r w:rsidR="0079615B">
              <w:rPr>
                <w:rFonts w:ascii="Tahoma" w:hAnsi="Tahoma" w:cs="Tahoma"/>
                <w:b/>
                <w:color w:val="004990"/>
                <w:sz w:val="22"/>
                <w:szCs w:val="22"/>
              </w:rPr>
              <w:t xml:space="preserve"> </w:t>
            </w:r>
          </w:p>
          <w:p w14:paraId="7DA6A596" w14:textId="77777777" w:rsidR="00DA5F09" w:rsidRPr="00B80B53" w:rsidRDefault="00DA5F09" w:rsidP="00C25E72">
            <w:pPr>
              <w:ind w:left="133"/>
              <w:jc w:val="center"/>
              <w:rPr>
                <w:rFonts w:ascii="Tahoma" w:hAnsi="Tahoma" w:cs="Tahoma"/>
                <w:b/>
                <w:color w:val="004990"/>
                <w:sz w:val="22"/>
                <w:szCs w:val="22"/>
              </w:rPr>
            </w:pPr>
            <w:r w:rsidRPr="00B80B53">
              <w:rPr>
                <w:rFonts w:ascii="Tahoma" w:hAnsi="Tahoma" w:cs="Tahoma"/>
                <w:b/>
                <w:color w:val="004990"/>
                <w:sz w:val="22"/>
                <w:szCs w:val="22"/>
              </w:rPr>
              <w:t>RAZÓN SOCIAL DEL PROPONENTE</w:t>
            </w:r>
          </w:p>
          <w:p w14:paraId="7D2B773B" w14:textId="77777777" w:rsidR="00DA5F09" w:rsidRPr="00B80B53" w:rsidRDefault="00DA5F09" w:rsidP="00DA5F09">
            <w:pPr>
              <w:ind w:left="133"/>
              <w:jc w:val="center"/>
              <w:rPr>
                <w:rFonts w:ascii="Tahoma" w:hAnsi="Tahoma" w:cs="Tahoma"/>
                <w:b/>
                <w:color w:val="004990"/>
                <w:sz w:val="22"/>
                <w:szCs w:val="22"/>
              </w:rPr>
            </w:pPr>
            <w:r w:rsidRPr="00B80B53">
              <w:rPr>
                <w:rFonts w:ascii="Tahoma" w:hAnsi="Tahoma" w:cs="Tahoma"/>
                <w:b/>
                <w:color w:val="004990"/>
                <w:sz w:val="22"/>
                <w:szCs w:val="22"/>
              </w:rPr>
              <w:t>TELEFONO FAX – EMAIL</w:t>
            </w:r>
          </w:p>
          <w:p w14:paraId="078A0980" w14:textId="77777777" w:rsidR="00DA5F09" w:rsidRPr="00511895" w:rsidRDefault="00DA5F09" w:rsidP="00DA5F09">
            <w:pPr>
              <w:ind w:left="133"/>
              <w:jc w:val="center"/>
              <w:rPr>
                <w:rFonts w:ascii="Tahoma" w:hAnsi="Tahoma" w:cs="Tahoma"/>
                <w:color w:val="004990"/>
                <w:sz w:val="22"/>
                <w:szCs w:val="22"/>
              </w:rPr>
            </w:pPr>
            <w:r w:rsidRPr="00B80B53">
              <w:rPr>
                <w:rFonts w:ascii="Tahoma" w:hAnsi="Tahoma" w:cs="Tahoma"/>
                <w:b/>
                <w:color w:val="004990"/>
                <w:sz w:val="22"/>
                <w:szCs w:val="22"/>
              </w:rPr>
              <w:t>ORIGINAL / COPIA</w:t>
            </w:r>
          </w:p>
        </w:tc>
      </w:tr>
    </w:tbl>
    <w:p w14:paraId="3A10EF11" w14:textId="77777777" w:rsidR="00B80B53" w:rsidRDefault="00B80B53" w:rsidP="00447A35">
      <w:pPr>
        <w:ind w:left="567"/>
        <w:jc w:val="both"/>
        <w:rPr>
          <w:rFonts w:ascii="Tahoma" w:hAnsi="Tahoma" w:cs="Tahoma"/>
          <w:color w:val="004990"/>
          <w:sz w:val="22"/>
          <w:szCs w:val="22"/>
          <w:lang w:eastAsia="en-US"/>
        </w:rPr>
      </w:pPr>
    </w:p>
    <w:p w14:paraId="36B021F0" w14:textId="77777777" w:rsidR="00675A11" w:rsidRPr="00071FE3" w:rsidRDefault="00675A11" w:rsidP="00447A35">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sidR="00071FE3">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14:paraId="1E12C7F6" w14:textId="77777777" w:rsidR="00675A11" w:rsidRDefault="00675A11" w:rsidP="00675A11">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393ED2" w:rsidRPr="00511895" w14:paraId="36205950" w14:textId="77777777" w:rsidTr="00E45213">
        <w:trPr>
          <w:jc w:val="center"/>
        </w:trPr>
        <w:tc>
          <w:tcPr>
            <w:tcW w:w="864" w:type="dxa"/>
            <w:tcBorders>
              <w:top w:val="double" w:sz="4" w:space="0" w:color="auto"/>
              <w:left w:val="double" w:sz="4" w:space="0" w:color="auto"/>
              <w:bottom w:val="double" w:sz="4" w:space="0" w:color="auto"/>
              <w:right w:val="double" w:sz="4" w:space="0" w:color="auto"/>
            </w:tcBorders>
            <w:shd w:val="clear" w:color="auto" w:fill="004990"/>
          </w:tcPr>
          <w:p w14:paraId="518DDEB1" w14:textId="77777777" w:rsidR="00393ED2" w:rsidRPr="00393ED2" w:rsidRDefault="00393ED2" w:rsidP="003D1C64">
            <w:pPr>
              <w:ind w:left="1276" w:hanging="1276"/>
              <w:jc w:val="both"/>
              <w:rPr>
                <w:rFonts w:ascii="Tahoma" w:hAnsi="Tahoma" w:cs="Tahoma"/>
                <w:color w:val="FFFFFF"/>
                <w:sz w:val="22"/>
                <w:szCs w:val="22"/>
              </w:rPr>
            </w:pPr>
            <w:r w:rsidRPr="00393ED2">
              <w:rPr>
                <w:rFonts w:ascii="Tahoma" w:hAnsi="Tahoma" w:cs="Tahoma"/>
                <w:color w:val="FFFFFF"/>
                <w:sz w:val="22"/>
                <w:szCs w:val="22"/>
              </w:rPr>
              <w:t>Fecha:</w:t>
            </w:r>
          </w:p>
        </w:tc>
        <w:tc>
          <w:tcPr>
            <w:tcW w:w="4204" w:type="dxa"/>
            <w:tcBorders>
              <w:top w:val="double" w:sz="4" w:space="0" w:color="auto"/>
              <w:left w:val="double" w:sz="4" w:space="0" w:color="auto"/>
              <w:bottom w:val="double" w:sz="4" w:space="0" w:color="auto"/>
              <w:right w:val="double" w:sz="4" w:space="0" w:color="auto"/>
            </w:tcBorders>
          </w:tcPr>
          <w:p w14:paraId="4AA4FA3A" w14:textId="7DE047CA" w:rsidR="00393ED2" w:rsidRPr="00511895" w:rsidRDefault="001D3C38" w:rsidP="003D1C64">
            <w:pPr>
              <w:ind w:left="1276" w:hanging="1276"/>
              <w:jc w:val="both"/>
              <w:rPr>
                <w:rFonts w:ascii="Tahoma" w:hAnsi="Tahoma" w:cs="Tahoma"/>
                <w:color w:val="004990"/>
                <w:sz w:val="22"/>
                <w:szCs w:val="22"/>
              </w:rPr>
            </w:pPr>
            <w:r>
              <w:rPr>
                <w:rFonts w:ascii="Tahoma" w:hAnsi="Tahoma" w:cs="Tahoma"/>
                <w:color w:val="004990"/>
                <w:sz w:val="22"/>
                <w:szCs w:val="22"/>
              </w:rPr>
              <w:t>27 de abril de 2017</w:t>
            </w:r>
          </w:p>
        </w:tc>
      </w:tr>
      <w:tr w:rsidR="00393ED2" w:rsidRPr="00511895" w14:paraId="0F210A6C" w14:textId="77777777" w:rsidTr="00E45213">
        <w:trPr>
          <w:jc w:val="center"/>
        </w:trPr>
        <w:tc>
          <w:tcPr>
            <w:tcW w:w="864" w:type="dxa"/>
            <w:tcBorders>
              <w:top w:val="double" w:sz="4" w:space="0" w:color="auto"/>
              <w:left w:val="double" w:sz="4" w:space="0" w:color="auto"/>
              <w:bottom w:val="double" w:sz="4" w:space="0" w:color="auto"/>
              <w:right w:val="double" w:sz="4" w:space="0" w:color="auto"/>
            </w:tcBorders>
            <w:shd w:val="clear" w:color="auto" w:fill="004990"/>
          </w:tcPr>
          <w:p w14:paraId="120F2E87" w14:textId="77777777" w:rsidR="00393ED2" w:rsidRPr="00393ED2" w:rsidRDefault="00393ED2" w:rsidP="003D1C64">
            <w:pPr>
              <w:ind w:left="1276" w:hanging="1276"/>
              <w:jc w:val="both"/>
              <w:rPr>
                <w:rFonts w:ascii="Tahoma" w:hAnsi="Tahoma" w:cs="Tahoma"/>
                <w:color w:val="FFFFFF"/>
                <w:sz w:val="22"/>
                <w:szCs w:val="22"/>
              </w:rPr>
            </w:pPr>
            <w:r w:rsidRPr="00393ED2">
              <w:rPr>
                <w:rFonts w:ascii="Tahoma" w:hAnsi="Tahoma" w:cs="Tahoma"/>
                <w:color w:val="FFFFFF"/>
                <w:sz w:val="22"/>
                <w:szCs w:val="22"/>
              </w:rPr>
              <w:t>Hora:</w:t>
            </w:r>
          </w:p>
        </w:tc>
        <w:tc>
          <w:tcPr>
            <w:tcW w:w="4204" w:type="dxa"/>
            <w:tcBorders>
              <w:top w:val="double" w:sz="4" w:space="0" w:color="auto"/>
              <w:left w:val="double" w:sz="4" w:space="0" w:color="auto"/>
              <w:bottom w:val="double" w:sz="4" w:space="0" w:color="auto"/>
              <w:right w:val="double" w:sz="4" w:space="0" w:color="auto"/>
            </w:tcBorders>
          </w:tcPr>
          <w:p w14:paraId="6B78AA10" w14:textId="202F160F" w:rsidR="00393ED2" w:rsidRPr="00511895" w:rsidRDefault="001D3C38" w:rsidP="003D1C64">
            <w:pPr>
              <w:ind w:left="1276" w:hanging="1276"/>
              <w:jc w:val="both"/>
              <w:rPr>
                <w:rFonts w:ascii="Tahoma" w:hAnsi="Tahoma" w:cs="Tahoma"/>
                <w:color w:val="004990"/>
                <w:sz w:val="22"/>
                <w:szCs w:val="22"/>
              </w:rPr>
            </w:pPr>
            <w:r>
              <w:rPr>
                <w:rFonts w:ascii="Tahoma" w:hAnsi="Tahoma" w:cs="Tahoma"/>
                <w:color w:val="004990"/>
                <w:sz w:val="22"/>
                <w:szCs w:val="22"/>
              </w:rPr>
              <w:t>16:00</w:t>
            </w:r>
          </w:p>
        </w:tc>
      </w:tr>
    </w:tbl>
    <w:p w14:paraId="01998636" w14:textId="77777777" w:rsidR="00393ED2" w:rsidRDefault="00393ED2" w:rsidP="00675A11">
      <w:pPr>
        <w:ind w:left="567"/>
        <w:jc w:val="both"/>
        <w:rPr>
          <w:rFonts w:ascii="Tahoma" w:hAnsi="Tahoma" w:cs="Tahoma"/>
          <w:strike/>
          <w:color w:val="365F91"/>
        </w:rPr>
      </w:pPr>
    </w:p>
    <w:p w14:paraId="79BE8933" w14:textId="77777777" w:rsidR="00675A11" w:rsidRPr="00071FE3" w:rsidRDefault="00393ED2" w:rsidP="00071FE3">
      <w:pPr>
        <w:ind w:left="1843"/>
        <w:jc w:val="both"/>
        <w:rPr>
          <w:rFonts w:ascii="Tahoma" w:hAnsi="Tahoma" w:cs="Tahoma"/>
          <w:i/>
          <w:color w:val="365F91"/>
        </w:rPr>
      </w:pPr>
      <w:r w:rsidRPr="00071FE3">
        <w:rPr>
          <w:rFonts w:ascii="Tahoma" w:hAnsi="Tahoma" w:cs="Tahoma"/>
          <w:i/>
          <w:color w:val="365F91"/>
        </w:rPr>
        <w:t xml:space="preserve"> </w:t>
      </w:r>
      <w:r w:rsidR="00071FE3" w:rsidRPr="00071FE3">
        <w:rPr>
          <w:rFonts w:ascii="Tahoma" w:hAnsi="Tahoma" w:cs="Tahoma"/>
          <w:i/>
          <w:color w:val="365F91"/>
        </w:rPr>
        <w:t>(*) Véase la secuencia establecida en el acápite 9 del presente documento</w:t>
      </w:r>
    </w:p>
    <w:p w14:paraId="1DA26397" w14:textId="77777777" w:rsidR="00A61BBA" w:rsidRDefault="00A61BBA" w:rsidP="001109C9">
      <w:pPr>
        <w:ind w:left="709"/>
        <w:jc w:val="both"/>
        <w:rPr>
          <w:rFonts w:ascii="Tahoma" w:hAnsi="Tahoma" w:cs="Tahoma"/>
          <w:color w:val="C00000"/>
          <w:sz w:val="22"/>
          <w:szCs w:val="22"/>
        </w:rPr>
      </w:pPr>
    </w:p>
    <w:p w14:paraId="79D352D2" w14:textId="77777777" w:rsidR="00675A11" w:rsidRPr="00C74600" w:rsidRDefault="001109C9" w:rsidP="001E2F46">
      <w:pPr>
        <w:pStyle w:val="Prrafodelista"/>
        <w:numPr>
          <w:ilvl w:val="1"/>
          <w:numId w:val="23"/>
        </w:numPr>
        <w:ind w:left="1134" w:hanging="567"/>
        <w:jc w:val="both"/>
        <w:outlineLvl w:val="2"/>
        <w:rPr>
          <w:rFonts w:ascii="Tahoma" w:hAnsi="Tahoma" w:cs="Tahoma"/>
          <w:color w:val="365F91"/>
          <w:sz w:val="22"/>
          <w:szCs w:val="22"/>
        </w:rPr>
      </w:pPr>
      <w:r w:rsidRPr="00C74600">
        <w:rPr>
          <w:rFonts w:ascii="Tahoma" w:hAnsi="Tahoma" w:cs="Tahoma"/>
          <w:b/>
          <w:color w:val="365F91"/>
          <w:sz w:val="22"/>
          <w:szCs w:val="22"/>
          <w:u w:val="single"/>
          <w:lang w:bidi="en-US"/>
        </w:rPr>
        <w:t xml:space="preserve">Sobre </w:t>
      </w:r>
      <w:r w:rsidR="00675A11" w:rsidRPr="00C74600">
        <w:rPr>
          <w:rFonts w:ascii="Tahoma" w:hAnsi="Tahoma" w:cs="Tahoma"/>
          <w:b/>
          <w:color w:val="365F91"/>
          <w:sz w:val="22"/>
          <w:szCs w:val="22"/>
          <w:u w:val="single"/>
          <w:lang w:bidi="en-US"/>
        </w:rPr>
        <w:t>A</w:t>
      </w:r>
      <w:r w:rsidR="00675A11" w:rsidRPr="00C74600">
        <w:rPr>
          <w:rFonts w:ascii="Tahoma" w:hAnsi="Tahoma" w:cs="Tahoma"/>
          <w:color w:val="365F91"/>
          <w:sz w:val="22"/>
          <w:szCs w:val="22"/>
          <w:u w:val="single"/>
          <w:lang w:bidi="en-US"/>
        </w:rPr>
        <w:t>:</w:t>
      </w:r>
      <w:r w:rsidR="00675A11" w:rsidRPr="00C74600">
        <w:rPr>
          <w:rFonts w:ascii="Tahoma" w:hAnsi="Tahoma" w:cs="Tahoma"/>
          <w:color w:val="365F91"/>
          <w:sz w:val="22"/>
          <w:szCs w:val="22"/>
          <w:lang w:bidi="en-US"/>
        </w:rPr>
        <w:t xml:space="preserve"> </w:t>
      </w:r>
      <w:bookmarkStart w:id="6" w:name="_Toc130955263"/>
      <w:bookmarkStart w:id="7" w:name="_Toc130955322"/>
      <w:r w:rsidRPr="00C74600">
        <w:rPr>
          <w:rFonts w:ascii="Tahoma" w:hAnsi="Tahoma" w:cs="Tahoma"/>
          <w:color w:val="365F91"/>
          <w:sz w:val="22"/>
          <w:szCs w:val="22"/>
          <w:lang w:bidi="en-US"/>
        </w:rPr>
        <w:t>D</w:t>
      </w:r>
      <w:r w:rsidR="00675A11" w:rsidRPr="00C74600">
        <w:rPr>
          <w:rFonts w:ascii="Tahoma" w:hAnsi="Tahoma" w:cs="Tahoma"/>
          <w:color w:val="365F91"/>
          <w:sz w:val="22"/>
          <w:szCs w:val="22"/>
          <w:lang w:bidi="en-US"/>
        </w:rPr>
        <w:t xml:space="preserve">ebe tener la inscripción </w:t>
      </w:r>
      <w:r w:rsidRPr="00C74600">
        <w:rPr>
          <w:rFonts w:ascii="Tahoma" w:hAnsi="Tahoma" w:cs="Tahoma"/>
          <w:b/>
          <w:color w:val="365F91"/>
          <w:sz w:val="22"/>
          <w:szCs w:val="22"/>
          <w:lang w:bidi="en-US"/>
        </w:rPr>
        <w:t>“</w:t>
      </w:r>
      <w:r w:rsidR="00675A11" w:rsidRPr="00C74600">
        <w:rPr>
          <w:rFonts w:ascii="Tahoma" w:hAnsi="Tahoma" w:cs="Tahoma"/>
          <w:b/>
          <w:color w:val="365F91"/>
          <w:sz w:val="22"/>
          <w:szCs w:val="22"/>
          <w:lang w:bidi="en-US"/>
        </w:rPr>
        <w:t>DOCUMENTOS ADMINISTRATIVOS</w:t>
      </w:r>
      <w:r w:rsidRPr="00C74600">
        <w:rPr>
          <w:rFonts w:ascii="Tahoma" w:hAnsi="Tahoma" w:cs="Tahoma"/>
          <w:b/>
          <w:color w:val="365F91"/>
          <w:sz w:val="22"/>
          <w:szCs w:val="22"/>
          <w:lang w:bidi="en-US"/>
        </w:rPr>
        <w:t>”</w:t>
      </w:r>
      <w:r w:rsidR="00675A11" w:rsidRPr="00C74600">
        <w:rPr>
          <w:rFonts w:ascii="Tahoma" w:hAnsi="Tahoma" w:cs="Tahoma"/>
          <w:b/>
          <w:bCs/>
          <w:color w:val="365F91"/>
          <w:sz w:val="22"/>
          <w:szCs w:val="22"/>
        </w:rPr>
        <w:t xml:space="preserve"> </w:t>
      </w:r>
      <w:r w:rsidR="00675A11" w:rsidRPr="00C74600">
        <w:rPr>
          <w:rFonts w:ascii="Tahoma" w:hAnsi="Tahoma" w:cs="Tahoma"/>
          <w:color w:val="365F91"/>
          <w:sz w:val="22"/>
          <w:szCs w:val="22"/>
        </w:rPr>
        <w:t xml:space="preserve">y debe contener la documentación de registro legal </w:t>
      </w:r>
      <w:r w:rsidR="00675A11" w:rsidRPr="00C74600">
        <w:rPr>
          <w:rFonts w:ascii="Tahoma" w:hAnsi="Tahoma" w:cs="Tahoma"/>
          <w:color w:val="365F91"/>
          <w:sz w:val="22"/>
          <w:szCs w:val="22"/>
          <w:u w:val="single"/>
        </w:rPr>
        <w:t>vigente</w:t>
      </w:r>
      <w:r w:rsidR="00675A11" w:rsidRPr="00C74600">
        <w:rPr>
          <w:rFonts w:ascii="Tahoma" w:hAnsi="Tahoma" w:cs="Tahoma"/>
          <w:color w:val="365F91"/>
          <w:sz w:val="22"/>
          <w:szCs w:val="22"/>
        </w:rPr>
        <w:t xml:space="preserve"> </w:t>
      </w:r>
      <w:r w:rsidRPr="00C74600">
        <w:rPr>
          <w:rFonts w:ascii="Tahoma" w:hAnsi="Tahoma" w:cs="Tahoma"/>
          <w:color w:val="365F91"/>
          <w:sz w:val="22"/>
          <w:szCs w:val="22"/>
        </w:rPr>
        <w:t xml:space="preserve">del proponente, </w:t>
      </w:r>
      <w:r w:rsidR="00675A11" w:rsidRPr="00C74600">
        <w:rPr>
          <w:rFonts w:ascii="Tahoma" w:hAnsi="Tahoma" w:cs="Tahoma"/>
          <w:color w:val="365F91"/>
          <w:sz w:val="22"/>
          <w:szCs w:val="22"/>
        </w:rPr>
        <w:t xml:space="preserve">de acuerdo a requerimiento de </w:t>
      </w:r>
      <w:r w:rsidR="00152125">
        <w:rPr>
          <w:rFonts w:ascii="Tahoma" w:hAnsi="Tahoma" w:cs="Tahoma"/>
          <w:color w:val="365F91"/>
          <w:sz w:val="22"/>
          <w:szCs w:val="22"/>
        </w:rPr>
        <w:t>ENTEL</w:t>
      </w:r>
      <w:r w:rsidR="00675A11" w:rsidRPr="00C74600">
        <w:rPr>
          <w:rFonts w:ascii="Tahoma" w:hAnsi="Tahoma" w:cs="Tahoma"/>
          <w:color w:val="365F91"/>
          <w:sz w:val="22"/>
          <w:szCs w:val="22"/>
        </w:rPr>
        <w:t xml:space="preserve"> S.A.:</w:t>
      </w:r>
    </w:p>
    <w:p w14:paraId="3B1D409E" w14:textId="77777777" w:rsidR="00675A11" w:rsidRPr="00C74600" w:rsidRDefault="00675A11" w:rsidP="00447A35">
      <w:pPr>
        <w:ind w:left="1134" w:hanging="567"/>
        <w:jc w:val="both"/>
        <w:rPr>
          <w:rFonts w:ascii="Tahoma" w:hAnsi="Tahoma" w:cs="Tahoma"/>
          <w:color w:val="365F91"/>
        </w:rPr>
      </w:pPr>
    </w:p>
    <w:p w14:paraId="6C44D0D3" w14:textId="77777777" w:rsidR="00675A11" w:rsidRPr="00D3075D" w:rsidRDefault="00675A11" w:rsidP="001E2F46">
      <w:pPr>
        <w:pStyle w:val="Prrafodelista"/>
        <w:numPr>
          <w:ilvl w:val="2"/>
          <w:numId w:val="24"/>
        </w:numPr>
        <w:ind w:left="1843" w:hanging="709"/>
        <w:jc w:val="both"/>
        <w:outlineLvl w:val="2"/>
        <w:rPr>
          <w:rFonts w:ascii="Tahoma" w:hAnsi="Tahoma" w:cs="Tahoma"/>
          <w:color w:val="365F91"/>
          <w:sz w:val="22"/>
          <w:szCs w:val="22"/>
          <w:lang w:bidi="en-US"/>
        </w:rPr>
      </w:pPr>
      <w:r w:rsidRPr="00D3075D">
        <w:rPr>
          <w:rFonts w:ascii="Tahoma" w:hAnsi="Tahoma" w:cs="Tahoma"/>
          <w:color w:val="365F91"/>
          <w:sz w:val="22"/>
          <w:szCs w:val="22"/>
          <w:lang w:bidi="en-US"/>
        </w:rPr>
        <w:t>Carta de Presentación firmada por el Representante Legal del proponente.</w:t>
      </w:r>
    </w:p>
    <w:p w14:paraId="270C3048" w14:textId="77777777" w:rsidR="00675A11" w:rsidRPr="00D3075D" w:rsidRDefault="00675A11" w:rsidP="001E2F46">
      <w:pPr>
        <w:pStyle w:val="Prrafodelista"/>
        <w:numPr>
          <w:ilvl w:val="2"/>
          <w:numId w:val="24"/>
        </w:numPr>
        <w:ind w:left="1843" w:hanging="709"/>
        <w:jc w:val="both"/>
        <w:outlineLvl w:val="2"/>
        <w:rPr>
          <w:rFonts w:ascii="Tahoma" w:hAnsi="Tahoma" w:cs="Tahoma"/>
          <w:color w:val="365F91"/>
          <w:sz w:val="22"/>
          <w:szCs w:val="22"/>
          <w:lang w:bidi="en-US"/>
        </w:rPr>
      </w:pPr>
      <w:r w:rsidRPr="00D3075D">
        <w:rPr>
          <w:rFonts w:ascii="Tahoma" w:hAnsi="Tahoma" w:cs="Tahoma"/>
          <w:color w:val="365F91"/>
          <w:sz w:val="22"/>
          <w:szCs w:val="22"/>
          <w:lang w:bidi="en-US"/>
        </w:rPr>
        <w:t xml:space="preserve">Fotocopia simple del Testimonio de Constitución y modificaciones al mismo debidamente resellado en FUNDEMPRESA </w:t>
      </w:r>
      <w:r w:rsidRPr="009967A8">
        <w:rPr>
          <w:rFonts w:ascii="Tahoma" w:hAnsi="Tahoma" w:cs="Tahoma"/>
          <w:i/>
          <w:color w:val="365F91"/>
          <w:sz w:val="22"/>
          <w:szCs w:val="22"/>
          <w:lang w:bidi="en-US"/>
        </w:rPr>
        <w:t>(Requisito no aplicado a empresas unipersonales)</w:t>
      </w:r>
      <w:r w:rsidRPr="00D3075D">
        <w:rPr>
          <w:rFonts w:ascii="Tahoma" w:hAnsi="Tahoma" w:cs="Tahoma"/>
          <w:color w:val="365F91"/>
          <w:sz w:val="22"/>
          <w:szCs w:val="22"/>
          <w:lang w:bidi="en-US"/>
        </w:rPr>
        <w:t>.</w:t>
      </w:r>
    </w:p>
    <w:p w14:paraId="19A4F6ED" w14:textId="77777777" w:rsidR="00675A11" w:rsidRPr="00D3075D" w:rsidRDefault="00675A11" w:rsidP="001E2F46">
      <w:pPr>
        <w:pStyle w:val="Prrafodelista"/>
        <w:numPr>
          <w:ilvl w:val="2"/>
          <w:numId w:val="24"/>
        </w:numPr>
        <w:ind w:left="1843" w:hanging="709"/>
        <w:jc w:val="both"/>
        <w:outlineLvl w:val="2"/>
        <w:rPr>
          <w:rFonts w:ascii="Tahoma" w:hAnsi="Tahoma" w:cs="Tahoma"/>
          <w:i/>
          <w:color w:val="365F91"/>
          <w:sz w:val="22"/>
          <w:szCs w:val="22"/>
          <w:lang w:bidi="en-US"/>
        </w:rPr>
      </w:pPr>
      <w:r w:rsidRPr="00D3075D">
        <w:rPr>
          <w:rFonts w:ascii="Tahoma" w:hAnsi="Tahoma" w:cs="Tahoma"/>
          <w:color w:val="365F91"/>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9967A8">
        <w:rPr>
          <w:rFonts w:ascii="Tahoma" w:hAnsi="Tahoma" w:cs="Tahoma"/>
          <w:i/>
          <w:color w:val="365F91"/>
          <w:sz w:val="22"/>
          <w:szCs w:val="22"/>
          <w:lang w:bidi="en-US"/>
        </w:rPr>
        <w:t>(Requisito no aplicado a empresas unipersonales)</w:t>
      </w:r>
      <w:r w:rsidR="00455EE3" w:rsidRPr="009967A8">
        <w:rPr>
          <w:rFonts w:ascii="Tahoma" w:hAnsi="Tahoma" w:cs="Tahoma"/>
          <w:i/>
          <w:color w:val="365F91"/>
          <w:sz w:val="22"/>
          <w:szCs w:val="22"/>
          <w:lang w:bidi="en-US"/>
        </w:rPr>
        <w:t>.</w:t>
      </w:r>
    </w:p>
    <w:p w14:paraId="68A1A17C" w14:textId="1D474CCB" w:rsidR="00675A11" w:rsidRPr="00D3075D" w:rsidRDefault="00675A11" w:rsidP="001E2F46">
      <w:pPr>
        <w:pStyle w:val="Prrafodelista"/>
        <w:numPr>
          <w:ilvl w:val="2"/>
          <w:numId w:val="24"/>
        </w:numPr>
        <w:ind w:left="1843" w:hanging="709"/>
        <w:jc w:val="both"/>
        <w:outlineLvl w:val="2"/>
        <w:rPr>
          <w:rFonts w:ascii="Tahoma" w:hAnsi="Tahoma" w:cs="Tahoma"/>
          <w:i/>
          <w:color w:val="365F91"/>
          <w:sz w:val="22"/>
          <w:szCs w:val="22"/>
          <w:lang w:bidi="en-US"/>
        </w:rPr>
      </w:pPr>
      <w:r w:rsidRPr="00D3075D">
        <w:rPr>
          <w:rFonts w:ascii="Tahoma" w:hAnsi="Tahoma" w:cs="Tahoma"/>
          <w:color w:val="365F91"/>
          <w:sz w:val="22"/>
          <w:szCs w:val="22"/>
          <w:lang w:bidi="en-US"/>
        </w:rPr>
        <w:t xml:space="preserve">Fotocopia simple de la Matrícula de Comercio ante FUNDEMPRESA debidamente actualizada y vigente a su </w:t>
      </w:r>
      <w:r w:rsidRPr="009967A8">
        <w:rPr>
          <w:rFonts w:ascii="Tahoma" w:hAnsi="Tahoma" w:cs="Tahoma"/>
          <w:color w:val="365F91"/>
          <w:sz w:val="22"/>
          <w:szCs w:val="22"/>
          <w:lang w:bidi="en-US"/>
        </w:rPr>
        <w:t>presentación</w:t>
      </w:r>
      <w:r w:rsidR="0062258F">
        <w:rPr>
          <w:rFonts w:ascii="Tahoma" w:hAnsi="Tahoma" w:cs="Tahoma"/>
          <w:color w:val="365F91"/>
          <w:sz w:val="22"/>
          <w:szCs w:val="22"/>
          <w:lang w:bidi="en-US"/>
        </w:rPr>
        <w:t xml:space="preserve"> </w:t>
      </w:r>
      <w:r w:rsidR="0062258F" w:rsidRPr="00995386">
        <w:rPr>
          <w:rFonts w:ascii="Tahoma" w:hAnsi="Tahoma" w:cs="Tahoma"/>
          <w:color w:val="004990"/>
          <w:sz w:val="22"/>
          <w:szCs w:val="22"/>
          <w:lang w:bidi="en-US"/>
        </w:rPr>
        <w:t xml:space="preserve">la empresa deberá tener como </w:t>
      </w:r>
      <w:r w:rsidR="0062258F">
        <w:rPr>
          <w:rFonts w:ascii="Tahoma" w:hAnsi="Tahoma" w:cs="Tahoma"/>
          <w:color w:val="004990"/>
          <w:sz w:val="22"/>
          <w:szCs w:val="22"/>
          <w:lang w:bidi="en-US"/>
        </w:rPr>
        <w:t xml:space="preserve">rubro </w:t>
      </w:r>
      <w:r w:rsidR="0062258F" w:rsidRPr="00995386">
        <w:rPr>
          <w:rFonts w:ascii="Tahoma" w:hAnsi="Tahoma" w:cs="Tahoma"/>
          <w:color w:val="004990"/>
          <w:sz w:val="22"/>
          <w:szCs w:val="22"/>
          <w:lang w:bidi="en-US"/>
        </w:rPr>
        <w:t>actividades inherentes al presente proceso de contratación</w:t>
      </w:r>
      <w:r w:rsidRPr="009967A8">
        <w:rPr>
          <w:rFonts w:ascii="Tahoma" w:hAnsi="Tahoma" w:cs="Tahoma"/>
          <w:color w:val="365F91"/>
          <w:sz w:val="22"/>
          <w:szCs w:val="22"/>
          <w:lang w:bidi="en-US"/>
        </w:rPr>
        <w:t xml:space="preserve"> </w:t>
      </w:r>
      <w:r w:rsidRPr="009967A8">
        <w:rPr>
          <w:rFonts w:ascii="Tahoma" w:hAnsi="Tahoma" w:cs="Tahoma"/>
          <w:i/>
          <w:color w:val="365F91"/>
          <w:sz w:val="22"/>
          <w:szCs w:val="22"/>
          <w:lang w:bidi="en-US"/>
        </w:rPr>
        <w:t>(Matrícula de Registro de Empresa en Bolivia, si se trata de empresa constituida como Sociedad en cualquiera de las modalidades)</w:t>
      </w:r>
      <w:r w:rsidRPr="00D3075D">
        <w:rPr>
          <w:rFonts w:ascii="Tahoma" w:hAnsi="Tahoma" w:cs="Tahoma"/>
          <w:i/>
          <w:color w:val="365F91"/>
          <w:sz w:val="22"/>
          <w:szCs w:val="22"/>
          <w:lang w:bidi="en-US"/>
        </w:rPr>
        <w:t>.</w:t>
      </w:r>
    </w:p>
    <w:p w14:paraId="1BBD0584" w14:textId="77777777" w:rsidR="00675A11" w:rsidRPr="00C74600" w:rsidRDefault="002D32E4" w:rsidP="001E2F46">
      <w:pPr>
        <w:pStyle w:val="Prrafodelista"/>
        <w:numPr>
          <w:ilvl w:val="2"/>
          <w:numId w:val="24"/>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Fotocopia</w:t>
      </w:r>
      <w:r>
        <w:rPr>
          <w:rFonts w:ascii="Tahoma" w:hAnsi="Tahoma" w:cs="Tahoma"/>
          <w:color w:val="365F91"/>
          <w:sz w:val="22"/>
          <w:szCs w:val="22"/>
          <w:lang w:bidi="en-US"/>
        </w:rPr>
        <w:t xml:space="preserve"> </w:t>
      </w:r>
      <w:r w:rsidRPr="004D2172">
        <w:rPr>
          <w:rFonts w:ascii="Tahoma" w:hAnsi="Tahoma" w:cs="Tahoma"/>
          <w:color w:val="365F91"/>
          <w:sz w:val="22"/>
          <w:szCs w:val="22"/>
          <w:lang w:bidi="en-US"/>
        </w:rPr>
        <w:t xml:space="preserve">simple de la certificación electrónica del </w:t>
      </w:r>
      <w:r w:rsidR="009C2D71">
        <w:rPr>
          <w:rFonts w:ascii="Tahoma" w:hAnsi="Tahoma" w:cs="Tahoma"/>
          <w:color w:val="365F91"/>
          <w:sz w:val="22"/>
          <w:szCs w:val="22"/>
          <w:lang w:bidi="en-US"/>
        </w:rPr>
        <w:t>Número</w:t>
      </w:r>
      <w:r w:rsidRPr="004D2172">
        <w:rPr>
          <w:rFonts w:ascii="Tahoma" w:hAnsi="Tahoma" w:cs="Tahoma"/>
          <w:color w:val="365F91"/>
          <w:sz w:val="22"/>
          <w:szCs w:val="22"/>
          <w:lang w:bidi="en-US"/>
        </w:rPr>
        <w:t xml:space="preserve"> de Identificación Tribu</w:t>
      </w:r>
      <w:r>
        <w:rPr>
          <w:rFonts w:ascii="Tahoma" w:hAnsi="Tahoma" w:cs="Tahoma"/>
          <w:color w:val="365F91"/>
          <w:sz w:val="22"/>
          <w:szCs w:val="22"/>
          <w:lang w:bidi="en-US"/>
        </w:rPr>
        <w:t>taria (N.I.T.) vigente y actual</w:t>
      </w:r>
      <w:r w:rsidR="00675A11" w:rsidRPr="00C74600">
        <w:rPr>
          <w:rFonts w:ascii="Tahoma" w:hAnsi="Tahoma" w:cs="Tahoma"/>
          <w:color w:val="365F91"/>
          <w:sz w:val="22"/>
          <w:szCs w:val="22"/>
          <w:lang w:bidi="en-US"/>
        </w:rPr>
        <w:t>.</w:t>
      </w:r>
    </w:p>
    <w:p w14:paraId="3D8948E8" w14:textId="77777777" w:rsidR="00675A11" w:rsidRPr="00C74600" w:rsidRDefault="00675A11" w:rsidP="001E2F46">
      <w:pPr>
        <w:pStyle w:val="Prrafodelista"/>
        <w:numPr>
          <w:ilvl w:val="2"/>
          <w:numId w:val="24"/>
        </w:numPr>
        <w:ind w:left="1843" w:hanging="709"/>
        <w:jc w:val="both"/>
        <w:outlineLvl w:val="2"/>
        <w:rPr>
          <w:rFonts w:ascii="Tahoma" w:hAnsi="Tahoma" w:cs="Tahoma"/>
          <w:color w:val="365F91"/>
          <w:sz w:val="22"/>
          <w:szCs w:val="22"/>
          <w:lang w:bidi="en-US"/>
        </w:rPr>
      </w:pPr>
      <w:r w:rsidRPr="00C74600">
        <w:rPr>
          <w:rFonts w:ascii="Tahoma" w:hAnsi="Tahoma" w:cs="Tahoma"/>
          <w:color w:val="365F91"/>
          <w:sz w:val="22"/>
          <w:szCs w:val="22"/>
          <w:lang w:bidi="en-US"/>
        </w:rPr>
        <w:t xml:space="preserve">Fotocopia simple de la Cédula de Identidad </w:t>
      </w:r>
      <w:r w:rsidR="001C4514">
        <w:rPr>
          <w:rFonts w:ascii="Tahoma" w:hAnsi="Tahoma" w:cs="Tahoma"/>
          <w:color w:val="365F91"/>
          <w:sz w:val="22"/>
          <w:szCs w:val="22"/>
          <w:lang w:bidi="en-US"/>
        </w:rPr>
        <w:t xml:space="preserve">o Pasaporte </w:t>
      </w:r>
      <w:r w:rsidRPr="00C74600">
        <w:rPr>
          <w:rFonts w:ascii="Tahoma" w:hAnsi="Tahoma" w:cs="Tahoma"/>
          <w:color w:val="365F91"/>
          <w:sz w:val="22"/>
          <w:szCs w:val="22"/>
          <w:lang w:bidi="en-US"/>
        </w:rPr>
        <w:t xml:space="preserve">del Representante Legal vigente a la fecha de presentación de la propuesta.  </w:t>
      </w:r>
    </w:p>
    <w:p w14:paraId="56BECFB6" w14:textId="77777777" w:rsidR="00675A11" w:rsidRPr="00C74600" w:rsidRDefault="00675A11" w:rsidP="001E2F46">
      <w:pPr>
        <w:pStyle w:val="Prrafodelista"/>
        <w:numPr>
          <w:ilvl w:val="2"/>
          <w:numId w:val="24"/>
        </w:numPr>
        <w:ind w:left="1843" w:hanging="709"/>
        <w:jc w:val="both"/>
        <w:outlineLvl w:val="2"/>
        <w:rPr>
          <w:rFonts w:ascii="Tahoma" w:hAnsi="Tahoma" w:cs="Tahoma"/>
          <w:color w:val="365F91"/>
          <w:sz w:val="22"/>
          <w:szCs w:val="22"/>
          <w:lang w:bidi="en-US"/>
        </w:rPr>
      </w:pPr>
      <w:r w:rsidRPr="00C74600">
        <w:rPr>
          <w:rFonts w:ascii="Tahoma" w:hAnsi="Tahoma" w:cs="Tahoma"/>
          <w:color w:val="365F91"/>
          <w:sz w:val="22"/>
          <w:szCs w:val="22"/>
          <w:lang w:bidi="en-US"/>
        </w:rPr>
        <w:t>Fotocopia simple de los Estados Financieros de la</w:t>
      </w:r>
      <w:r w:rsidR="002D32E4">
        <w:rPr>
          <w:rFonts w:ascii="Tahoma" w:hAnsi="Tahoma" w:cs="Tahoma"/>
          <w:color w:val="365F91"/>
          <w:sz w:val="22"/>
          <w:szCs w:val="22"/>
          <w:lang w:bidi="en-US"/>
        </w:rPr>
        <w:t xml:space="preserve"> última</w:t>
      </w:r>
      <w:r w:rsidRPr="00C74600">
        <w:rPr>
          <w:rFonts w:ascii="Tahoma" w:hAnsi="Tahoma" w:cs="Tahoma"/>
          <w:color w:val="365F91"/>
          <w:sz w:val="22"/>
          <w:szCs w:val="22"/>
          <w:lang w:bidi="en-US"/>
        </w:rPr>
        <w:t xml:space="preserve"> gestión</w:t>
      </w:r>
      <w:r w:rsidR="002D32E4">
        <w:rPr>
          <w:rFonts w:ascii="Tahoma" w:hAnsi="Tahoma" w:cs="Tahoma"/>
          <w:color w:val="365F91"/>
          <w:sz w:val="22"/>
          <w:szCs w:val="22"/>
          <w:lang w:bidi="en-US"/>
        </w:rPr>
        <w:t xml:space="preserve"> fiscal</w:t>
      </w:r>
      <w:r w:rsidRPr="00C74600">
        <w:rPr>
          <w:rFonts w:ascii="Tahoma" w:hAnsi="Tahoma" w:cs="Tahoma"/>
          <w:color w:val="365F91"/>
          <w:sz w:val="22"/>
          <w:szCs w:val="22"/>
          <w:lang w:bidi="en-US"/>
        </w:rPr>
        <w:t>.</w:t>
      </w:r>
    </w:p>
    <w:p w14:paraId="78646C3B" w14:textId="446D357C" w:rsidR="004A4671" w:rsidRPr="001D3C38" w:rsidRDefault="004A4671" w:rsidP="001D3C38">
      <w:pPr>
        <w:pStyle w:val="Prrafodelista"/>
        <w:numPr>
          <w:ilvl w:val="2"/>
          <w:numId w:val="24"/>
        </w:numPr>
        <w:spacing w:before="120"/>
        <w:ind w:left="1843"/>
        <w:jc w:val="both"/>
        <w:outlineLvl w:val="2"/>
        <w:rPr>
          <w:rFonts w:ascii="Tahoma" w:hAnsi="Tahoma" w:cs="Tahoma"/>
          <w:color w:val="004990"/>
          <w:sz w:val="24"/>
          <w:szCs w:val="24"/>
        </w:rPr>
      </w:pPr>
      <w:r w:rsidRPr="00442420">
        <w:rPr>
          <w:rFonts w:ascii="Tahoma" w:hAnsi="Tahoma" w:cs="Tahoma"/>
          <w:color w:val="004990"/>
          <w:sz w:val="22"/>
          <w:szCs w:val="22"/>
        </w:rPr>
        <w:t>Garantía de Seriedad de Propuesta (Boleta</w:t>
      </w:r>
      <w:r w:rsidR="001D3C38">
        <w:rPr>
          <w:rFonts w:ascii="Tahoma" w:hAnsi="Tahoma" w:cs="Tahoma"/>
          <w:color w:val="004990"/>
          <w:sz w:val="22"/>
          <w:szCs w:val="22"/>
        </w:rPr>
        <w:t xml:space="preserve"> Bancaria</w:t>
      </w:r>
      <w:r w:rsidRPr="00442420">
        <w:rPr>
          <w:rFonts w:ascii="Tahoma" w:hAnsi="Tahoma" w:cs="Tahoma"/>
          <w:color w:val="004990"/>
          <w:sz w:val="22"/>
          <w:szCs w:val="22"/>
        </w:rPr>
        <w:t xml:space="preserve">) con las características de </w:t>
      </w:r>
      <w:r w:rsidRPr="00442420">
        <w:rPr>
          <w:rFonts w:ascii="Tahoma" w:hAnsi="Tahoma" w:cs="Tahoma"/>
          <w:b/>
          <w:color w:val="004990"/>
          <w:sz w:val="22"/>
          <w:szCs w:val="22"/>
        </w:rPr>
        <w:t>renovable, irrevocable, de ejecución inmediata y a primer requerimiento</w:t>
      </w:r>
      <w:r w:rsidRPr="00442420">
        <w:rPr>
          <w:rFonts w:ascii="Tahoma" w:hAnsi="Tahoma" w:cs="Tahoma"/>
          <w:color w:val="004990"/>
          <w:sz w:val="22"/>
          <w:szCs w:val="22"/>
        </w:rPr>
        <w:t xml:space="preserve"> a favor de Entel S.A., debe contar con una validez de </w:t>
      </w:r>
      <w:r w:rsidRPr="00442420">
        <w:rPr>
          <w:rFonts w:ascii="Tahoma" w:hAnsi="Tahoma" w:cs="Tahoma"/>
          <w:b/>
          <w:color w:val="004990"/>
          <w:sz w:val="22"/>
          <w:szCs w:val="22"/>
        </w:rPr>
        <w:t>120 días</w:t>
      </w:r>
      <w:r w:rsidRPr="00442420">
        <w:rPr>
          <w:rFonts w:ascii="Tahoma" w:hAnsi="Tahoma" w:cs="Tahoma"/>
          <w:color w:val="004990"/>
          <w:sz w:val="22"/>
          <w:szCs w:val="22"/>
        </w:rPr>
        <w:t xml:space="preserve"> calendario a partir de la fecha de presentación de propuesta. Debe ser presentada por el valor de </w:t>
      </w:r>
      <w:r w:rsidR="00D832C6">
        <w:rPr>
          <w:rFonts w:ascii="Tahoma" w:hAnsi="Tahoma" w:cs="Tahoma"/>
          <w:color w:val="004990"/>
          <w:sz w:val="22"/>
          <w:szCs w:val="22"/>
        </w:rPr>
        <w:t>Bs</w:t>
      </w:r>
      <w:r w:rsidR="00437F9D">
        <w:rPr>
          <w:rFonts w:ascii="Tahoma" w:hAnsi="Tahoma" w:cs="Tahoma"/>
          <w:color w:val="004990"/>
          <w:sz w:val="22"/>
          <w:szCs w:val="22"/>
        </w:rPr>
        <w:t>. 4.80</w:t>
      </w:r>
      <w:r w:rsidRPr="00DB130B">
        <w:rPr>
          <w:rFonts w:ascii="Tahoma" w:hAnsi="Tahoma" w:cs="Tahoma"/>
          <w:color w:val="004990"/>
          <w:sz w:val="22"/>
          <w:szCs w:val="22"/>
        </w:rPr>
        <w:t>0,00 (</w:t>
      </w:r>
      <w:r w:rsidR="00D832C6">
        <w:rPr>
          <w:rFonts w:ascii="Tahoma" w:hAnsi="Tahoma" w:cs="Tahoma"/>
          <w:color w:val="004990"/>
          <w:sz w:val="22"/>
          <w:szCs w:val="22"/>
        </w:rPr>
        <w:t xml:space="preserve">Cuatro mil ochocientos 00/100 </w:t>
      </w:r>
      <w:r w:rsidR="0062258F">
        <w:rPr>
          <w:rFonts w:ascii="Tahoma" w:hAnsi="Tahoma" w:cs="Tahoma"/>
          <w:color w:val="004990"/>
          <w:sz w:val="22"/>
          <w:szCs w:val="22"/>
        </w:rPr>
        <w:t>Bolivianos</w:t>
      </w:r>
      <w:r w:rsidR="00D832C6">
        <w:rPr>
          <w:rFonts w:ascii="Tahoma" w:hAnsi="Tahoma" w:cs="Tahoma"/>
          <w:color w:val="004990"/>
          <w:sz w:val="22"/>
          <w:szCs w:val="22"/>
        </w:rPr>
        <w:t xml:space="preserve">). </w:t>
      </w:r>
      <w:r w:rsidRPr="00D832C6">
        <w:rPr>
          <w:rFonts w:ascii="Tahoma" w:hAnsi="Tahoma" w:cs="Tahoma"/>
          <w:color w:val="004990"/>
          <w:sz w:val="22"/>
          <w:szCs w:val="22"/>
        </w:rPr>
        <w:t>La boleta bancaria debe ser emitida por una institución bancaria y/o financiera legalmente constituida en Bolivia y regulada por la ASFI.</w:t>
      </w:r>
    </w:p>
    <w:p w14:paraId="1A0582AB" w14:textId="1E70B97A" w:rsidR="001D3C38" w:rsidRPr="001D3C38" w:rsidRDefault="009C2D71" w:rsidP="001D3C38">
      <w:pPr>
        <w:pStyle w:val="Prrafodelista"/>
        <w:numPr>
          <w:ilvl w:val="2"/>
          <w:numId w:val="24"/>
        </w:numPr>
        <w:shd w:val="clear" w:color="auto" w:fill="FFFFFF"/>
        <w:ind w:left="1843" w:hanging="709"/>
        <w:jc w:val="both"/>
        <w:outlineLvl w:val="2"/>
        <w:rPr>
          <w:rFonts w:ascii="Tahoma" w:hAnsi="Tahoma" w:cs="Tahoma"/>
          <w:color w:val="365F91"/>
          <w:sz w:val="22"/>
          <w:szCs w:val="22"/>
          <w:lang w:bidi="en-US"/>
        </w:rPr>
      </w:pPr>
      <w:r>
        <w:rPr>
          <w:rFonts w:ascii="Tahoma" w:hAnsi="Tahoma" w:cs="Tahoma"/>
          <w:color w:val="365F91"/>
          <w:sz w:val="22"/>
          <w:szCs w:val="22"/>
          <w:lang w:val="es-BO" w:bidi="en-US"/>
        </w:rPr>
        <w:t xml:space="preserve">Fotocopia Simple </w:t>
      </w:r>
      <w:r w:rsidR="00BA427B">
        <w:rPr>
          <w:rFonts w:ascii="Tahoma" w:hAnsi="Tahoma" w:cs="Tahoma"/>
          <w:color w:val="365F91"/>
          <w:sz w:val="22"/>
          <w:szCs w:val="22"/>
          <w:lang w:val="es-BO" w:bidi="en-US"/>
        </w:rPr>
        <w:t>Licencia del Despachante de Aduana.</w:t>
      </w:r>
    </w:p>
    <w:p w14:paraId="6EF2019E" w14:textId="0657376C" w:rsidR="00BA427B" w:rsidRPr="00BA427B" w:rsidRDefault="009C2D71" w:rsidP="001E2F46">
      <w:pPr>
        <w:pStyle w:val="Prrafodelista"/>
        <w:numPr>
          <w:ilvl w:val="2"/>
          <w:numId w:val="24"/>
        </w:numPr>
        <w:shd w:val="clear" w:color="auto" w:fill="FFFFFF"/>
        <w:ind w:left="1843" w:hanging="709"/>
        <w:jc w:val="both"/>
        <w:outlineLvl w:val="2"/>
        <w:rPr>
          <w:rFonts w:ascii="Tahoma" w:hAnsi="Tahoma" w:cs="Tahoma"/>
          <w:color w:val="365F91"/>
          <w:sz w:val="22"/>
          <w:szCs w:val="22"/>
          <w:lang w:bidi="en-US"/>
        </w:rPr>
      </w:pPr>
      <w:r>
        <w:rPr>
          <w:rFonts w:ascii="Tahoma" w:hAnsi="Tahoma" w:cs="Tahoma"/>
          <w:color w:val="365F91"/>
          <w:sz w:val="22"/>
          <w:szCs w:val="22"/>
          <w:lang w:bidi="en-US"/>
        </w:rPr>
        <w:t>F</w:t>
      </w:r>
      <w:r w:rsidR="001D3C38">
        <w:rPr>
          <w:rFonts w:ascii="Tahoma" w:hAnsi="Tahoma" w:cs="Tahoma"/>
          <w:color w:val="365F91"/>
          <w:sz w:val="22"/>
          <w:szCs w:val="22"/>
          <w:lang w:val="es-BO" w:bidi="en-US"/>
        </w:rPr>
        <w:t xml:space="preserve">otocopia </w:t>
      </w:r>
      <w:r>
        <w:rPr>
          <w:rFonts w:ascii="Tahoma" w:hAnsi="Tahoma" w:cs="Tahoma"/>
          <w:color w:val="365F91"/>
          <w:sz w:val="22"/>
          <w:szCs w:val="22"/>
          <w:lang w:val="es-BO" w:bidi="en-US"/>
        </w:rPr>
        <w:t xml:space="preserve">Simple de la </w:t>
      </w:r>
      <w:r w:rsidR="00BA427B">
        <w:rPr>
          <w:rFonts w:ascii="Tahoma" w:hAnsi="Tahoma" w:cs="Tahoma"/>
          <w:color w:val="365F91"/>
          <w:sz w:val="22"/>
          <w:szCs w:val="22"/>
          <w:lang w:val="es-BO" w:bidi="en-US"/>
        </w:rPr>
        <w:t xml:space="preserve">Matricula Profesional del Despachante de Aduana actualizada, extendida por la Cámara Nacional de Despachantes de Aduana. </w:t>
      </w:r>
    </w:p>
    <w:p w14:paraId="5534F53F" w14:textId="77E1E578" w:rsidR="00BA427B" w:rsidRDefault="00BA427B" w:rsidP="001E2F46">
      <w:pPr>
        <w:pStyle w:val="Prrafodelista"/>
        <w:numPr>
          <w:ilvl w:val="2"/>
          <w:numId w:val="24"/>
        </w:numPr>
        <w:shd w:val="clear" w:color="auto" w:fill="FFFFFF"/>
        <w:ind w:left="1843" w:hanging="709"/>
        <w:jc w:val="both"/>
        <w:outlineLvl w:val="2"/>
        <w:rPr>
          <w:rFonts w:ascii="Tahoma" w:hAnsi="Tahoma" w:cs="Tahoma"/>
          <w:color w:val="365F91"/>
          <w:sz w:val="22"/>
          <w:szCs w:val="22"/>
          <w:lang w:bidi="en-US"/>
        </w:rPr>
      </w:pPr>
      <w:r>
        <w:rPr>
          <w:rFonts w:ascii="Tahoma" w:hAnsi="Tahoma" w:cs="Tahoma"/>
          <w:color w:val="365F91"/>
          <w:sz w:val="22"/>
          <w:szCs w:val="22"/>
          <w:lang w:val="es-BO" w:bidi="en-US"/>
        </w:rPr>
        <w:t xml:space="preserve">Fotocopia simple del </w:t>
      </w:r>
      <w:r w:rsidR="0006563F">
        <w:rPr>
          <w:rFonts w:ascii="Tahoma" w:hAnsi="Tahoma" w:cs="Tahoma"/>
          <w:color w:val="365F91"/>
          <w:sz w:val="22"/>
          <w:szCs w:val="22"/>
          <w:lang w:val="es-BO" w:bidi="en-US"/>
        </w:rPr>
        <w:t xml:space="preserve">Padrón de Registro de Operadores de Comercio Exterior emitido por el sistema “SUMA” </w:t>
      </w:r>
    </w:p>
    <w:p w14:paraId="6BB14C9F" w14:textId="77777777" w:rsidR="00675A11" w:rsidRPr="00C74600" w:rsidRDefault="00675A11" w:rsidP="001E2F46">
      <w:pPr>
        <w:pStyle w:val="Prrafodelista"/>
        <w:numPr>
          <w:ilvl w:val="2"/>
          <w:numId w:val="24"/>
        </w:numPr>
        <w:ind w:left="1843" w:hanging="709"/>
        <w:jc w:val="both"/>
        <w:outlineLvl w:val="2"/>
        <w:rPr>
          <w:rFonts w:ascii="Tahoma" w:hAnsi="Tahoma" w:cs="Tahoma"/>
          <w:color w:val="365F91"/>
          <w:sz w:val="22"/>
          <w:szCs w:val="22"/>
          <w:lang w:bidi="en-US"/>
        </w:rPr>
      </w:pPr>
      <w:r w:rsidRPr="00D3075D">
        <w:rPr>
          <w:rFonts w:ascii="Tahoma" w:hAnsi="Tahoma" w:cs="Tahoma"/>
          <w:color w:val="365F91"/>
          <w:sz w:val="22"/>
          <w:szCs w:val="22"/>
          <w:lang w:bidi="en-US"/>
        </w:rPr>
        <w:t xml:space="preserve">Declaración de Integridad provista por </w:t>
      </w:r>
      <w:r w:rsidR="00152125">
        <w:rPr>
          <w:rFonts w:ascii="Tahoma" w:hAnsi="Tahoma" w:cs="Tahoma"/>
          <w:color w:val="365F91"/>
          <w:sz w:val="22"/>
          <w:szCs w:val="22"/>
          <w:lang w:bidi="en-US"/>
        </w:rPr>
        <w:t>ENTEL</w:t>
      </w:r>
      <w:r w:rsidR="004A4671">
        <w:rPr>
          <w:rFonts w:ascii="Tahoma" w:hAnsi="Tahoma" w:cs="Tahoma"/>
          <w:color w:val="365F91"/>
          <w:sz w:val="22"/>
          <w:szCs w:val="22"/>
          <w:lang w:bidi="en-US"/>
        </w:rPr>
        <w:t xml:space="preserve"> S.A. y firmada por </w:t>
      </w:r>
      <w:r w:rsidRPr="00D3075D">
        <w:rPr>
          <w:rFonts w:ascii="Tahoma" w:hAnsi="Tahoma" w:cs="Tahoma"/>
          <w:color w:val="365F91"/>
          <w:sz w:val="22"/>
          <w:szCs w:val="22"/>
          <w:lang w:bidi="en-US"/>
        </w:rPr>
        <w:t>el</w:t>
      </w:r>
      <w:r w:rsidR="004A4671">
        <w:rPr>
          <w:rFonts w:ascii="Tahoma" w:hAnsi="Tahoma" w:cs="Tahoma"/>
          <w:color w:val="365F91"/>
          <w:sz w:val="22"/>
          <w:szCs w:val="22"/>
          <w:lang w:bidi="en-US"/>
        </w:rPr>
        <w:t xml:space="preserve"> Representante Legal   y personal </w:t>
      </w:r>
      <w:r w:rsidRPr="00C74600">
        <w:rPr>
          <w:rFonts w:ascii="Tahoma" w:hAnsi="Tahoma" w:cs="Tahoma"/>
          <w:color w:val="365F91"/>
          <w:sz w:val="22"/>
          <w:szCs w:val="22"/>
          <w:lang w:bidi="en-US"/>
        </w:rPr>
        <w:t>de  la  empresa  del  proponente. (Anexo   No. 2)</w:t>
      </w:r>
    </w:p>
    <w:p w14:paraId="0BD56EB2" w14:textId="77777777" w:rsidR="00675A11" w:rsidRPr="007F2E9F" w:rsidRDefault="00675A11" w:rsidP="001E2F46">
      <w:pPr>
        <w:pStyle w:val="Prrafodelista"/>
        <w:numPr>
          <w:ilvl w:val="2"/>
          <w:numId w:val="24"/>
        </w:numPr>
        <w:ind w:left="1843" w:hanging="709"/>
        <w:jc w:val="both"/>
        <w:outlineLvl w:val="2"/>
        <w:rPr>
          <w:rFonts w:ascii="Tahoma" w:hAnsi="Tahoma" w:cs="Tahoma"/>
          <w:color w:val="365F91"/>
          <w:sz w:val="22"/>
          <w:szCs w:val="22"/>
          <w:lang w:bidi="en-US"/>
        </w:rPr>
      </w:pPr>
      <w:r w:rsidRPr="00C74600">
        <w:rPr>
          <w:rFonts w:ascii="Tahoma" w:hAnsi="Tahoma" w:cs="Tahoma"/>
          <w:color w:val="365F91"/>
          <w:sz w:val="22"/>
          <w:szCs w:val="22"/>
          <w:lang w:bidi="en-US"/>
        </w:rPr>
        <w:t>Periodo</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de</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validez</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de</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la</w:t>
      </w:r>
      <w:r w:rsidR="00E557E2" w:rsidRPr="00C74600">
        <w:rPr>
          <w:rFonts w:ascii="Tahoma" w:hAnsi="Tahoma" w:cs="Tahoma"/>
          <w:color w:val="365F91"/>
          <w:sz w:val="22"/>
          <w:szCs w:val="22"/>
          <w:lang w:bidi="en-US"/>
        </w:rPr>
        <w:t xml:space="preserve"> </w:t>
      </w:r>
      <w:r w:rsidR="0076681C" w:rsidRPr="00C74600">
        <w:rPr>
          <w:rFonts w:ascii="Tahoma" w:hAnsi="Tahoma" w:cs="Tahoma"/>
          <w:color w:val="365F91"/>
          <w:sz w:val="22"/>
          <w:szCs w:val="22"/>
          <w:lang w:bidi="en-US"/>
        </w:rPr>
        <w:t>propuesta</w:t>
      </w:r>
      <w:r w:rsidR="0076681C" w:rsidRPr="00C74600">
        <w:rPr>
          <w:rFonts w:ascii="Tahoma" w:hAnsi="Tahoma" w:cs="Tahoma"/>
          <w:color w:val="365F91"/>
          <w:sz w:val="22"/>
          <w:szCs w:val="22"/>
          <w:vertAlign w:val="superscript"/>
          <w:lang w:bidi="en-US"/>
        </w:rPr>
        <w:t xml:space="preserve"> (</w:t>
      </w:r>
      <w:r w:rsidRPr="00C74600">
        <w:rPr>
          <w:color w:val="004990"/>
          <w:vertAlign w:val="superscript"/>
          <w:lang w:bidi="en-US"/>
        </w:rPr>
        <w:footnoteReference w:id="1"/>
      </w:r>
      <w:r w:rsidR="001109C9" w:rsidRPr="00C74600">
        <w:rPr>
          <w:rFonts w:ascii="Tahoma" w:hAnsi="Tahoma" w:cs="Tahoma"/>
          <w:color w:val="365F91"/>
          <w:sz w:val="22"/>
          <w:szCs w:val="22"/>
          <w:vertAlign w:val="superscript"/>
          <w:lang w:bidi="en-US"/>
        </w:rPr>
        <w:t>)</w:t>
      </w:r>
      <w:r w:rsidRPr="00C74600">
        <w:rPr>
          <w:rFonts w:ascii="Tahoma" w:hAnsi="Tahoma" w:cs="Tahoma"/>
          <w:color w:val="365F91"/>
          <w:sz w:val="22"/>
          <w:szCs w:val="22"/>
          <w:lang w:bidi="en-US"/>
        </w:rPr>
        <w:t>,</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equivalente</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a</w:t>
      </w:r>
      <w:r w:rsidR="00B01F00">
        <w:rPr>
          <w:rFonts w:ascii="Tahoma" w:hAnsi="Tahoma" w:cs="Tahoma"/>
          <w:color w:val="365F91"/>
          <w:sz w:val="22"/>
          <w:szCs w:val="22"/>
          <w:lang w:bidi="en-US"/>
        </w:rPr>
        <w:t xml:space="preserve"> Noventa </w:t>
      </w:r>
      <w:r w:rsidRPr="00C74600">
        <w:rPr>
          <w:rFonts w:ascii="Tahoma" w:hAnsi="Tahoma" w:cs="Tahoma"/>
          <w:color w:val="365F91"/>
          <w:sz w:val="22"/>
          <w:szCs w:val="22"/>
          <w:lang w:bidi="en-US"/>
        </w:rPr>
        <w:t>(</w:t>
      </w:r>
      <w:r w:rsidR="00B01F00">
        <w:rPr>
          <w:rFonts w:ascii="Tahoma" w:hAnsi="Tahoma" w:cs="Tahoma"/>
          <w:color w:val="365F91"/>
          <w:sz w:val="22"/>
          <w:szCs w:val="22"/>
          <w:lang w:bidi="en-US"/>
        </w:rPr>
        <w:t>90</w:t>
      </w:r>
      <w:r w:rsidRPr="00C74600">
        <w:rPr>
          <w:rFonts w:ascii="Tahoma" w:hAnsi="Tahoma" w:cs="Tahoma"/>
          <w:color w:val="365F91"/>
          <w:sz w:val="22"/>
          <w:szCs w:val="22"/>
          <w:lang w:bidi="en-US"/>
        </w:rPr>
        <w:t>) días calendario, a partir de la fecha de presentación de la propuesta.</w:t>
      </w:r>
      <w:r w:rsidR="001109C9" w:rsidRPr="00C74600">
        <w:rPr>
          <w:rFonts w:ascii="Tahoma" w:hAnsi="Tahoma" w:cs="Tahoma"/>
          <w:color w:val="365F91"/>
          <w:sz w:val="22"/>
          <w:szCs w:val="22"/>
          <w:lang w:bidi="en-US"/>
        </w:rPr>
        <w:t xml:space="preserve"> </w:t>
      </w:r>
      <w:r w:rsidR="001109C9" w:rsidRPr="00C74600">
        <w:rPr>
          <w:rFonts w:ascii="Tahoma" w:hAnsi="Tahoma" w:cs="Tahoma"/>
          <w:color w:val="C00000"/>
          <w:sz w:val="22"/>
          <w:szCs w:val="22"/>
          <w:lang w:bidi="en-US"/>
        </w:rPr>
        <w:t xml:space="preserve"> </w:t>
      </w:r>
    </w:p>
    <w:p w14:paraId="16044AC1" w14:textId="77777777" w:rsidR="007F2E9F" w:rsidRPr="00C74600" w:rsidRDefault="007F2E9F" w:rsidP="007F2E9F">
      <w:pPr>
        <w:pStyle w:val="Prrafodelista"/>
        <w:ind w:left="1843"/>
        <w:jc w:val="both"/>
        <w:outlineLvl w:val="2"/>
        <w:rPr>
          <w:rFonts w:ascii="Tahoma" w:hAnsi="Tahoma" w:cs="Tahoma"/>
          <w:color w:val="365F91"/>
          <w:sz w:val="22"/>
          <w:szCs w:val="22"/>
          <w:lang w:bidi="en-US"/>
        </w:rPr>
      </w:pPr>
    </w:p>
    <w:p w14:paraId="3DB48868" w14:textId="77777777" w:rsidR="00675A11" w:rsidRDefault="00675A11" w:rsidP="00675A11">
      <w:pPr>
        <w:pStyle w:val="ww-textoindependiente2"/>
        <w:spacing w:line="240" w:lineRule="auto"/>
        <w:rPr>
          <w:rFonts w:ascii="Tahoma" w:hAnsi="Tahoma" w:cs="Tahoma"/>
          <w:color w:val="365F91"/>
          <w:sz w:val="22"/>
          <w:szCs w:val="22"/>
          <w:lang w:val="es-ES"/>
        </w:rPr>
      </w:pPr>
    </w:p>
    <w:p w14:paraId="51E1E3C2" w14:textId="77777777" w:rsidR="00675A11" w:rsidRPr="00780FD6" w:rsidRDefault="001109C9" w:rsidP="001E2F46">
      <w:pPr>
        <w:pStyle w:val="Prrafodelista"/>
        <w:numPr>
          <w:ilvl w:val="1"/>
          <w:numId w:val="24"/>
        </w:numPr>
        <w:tabs>
          <w:tab w:val="left" w:pos="1134"/>
        </w:tabs>
        <w:ind w:left="1134" w:hanging="567"/>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 xml:space="preserve">Sobre </w:t>
      </w:r>
      <w:r w:rsidR="00675A11" w:rsidRPr="00780FD6">
        <w:rPr>
          <w:rFonts w:ascii="Tahoma" w:hAnsi="Tahoma" w:cs="Tahoma"/>
          <w:b/>
          <w:color w:val="365F91"/>
          <w:sz w:val="22"/>
          <w:szCs w:val="22"/>
          <w:u w:val="single"/>
          <w:lang w:bidi="en-US"/>
        </w:rPr>
        <w:t>B:</w:t>
      </w:r>
      <w:r w:rsidR="00675A11" w:rsidRPr="00780FD6">
        <w:rPr>
          <w:rFonts w:ascii="Tahoma" w:hAnsi="Tahoma" w:cs="Tahoma"/>
          <w:color w:val="365F91"/>
          <w:sz w:val="22"/>
          <w:szCs w:val="22"/>
        </w:rPr>
        <w:t xml:space="preserve"> </w:t>
      </w:r>
      <w:r w:rsidRPr="00780FD6">
        <w:rPr>
          <w:rFonts w:ascii="Tahoma" w:hAnsi="Tahoma" w:cs="Tahoma"/>
          <w:color w:val="365F91"/>
          <w:sz w:val="22"/>
          <w:szCs w:val="22"/>
        </w:rPr>
        <w:t>D</w:t>
      </w:r>
      <w:r w:rsidR="00675A11" w:rsidRPr="00780FD6">
        <w:rPr>
          <w:rFonts w:ascii="Tahoma" w:hAnsi="Tahoma" w:cs="Tahoma"/>
          <w:color w:val="365F91"/>
          <w:sz w:val="22"/>
          <w:szCs w:val="22"/>
        </w:rPr>
        <w:t xml:space="preserve">ebe tener la inscripción </w:t>
      </w:r>
      <w:r w:rsidRPr="00780FD6">
        <w:rPr>
          <w:rFonts w:ascii="Tahoma" w:hAnsi="Tahoma" w:cs="Tahoma"/>
          <w:b/>
          <w:color w:val="365F91"/>
          <w:sz w:val="22"/>
          <w:szCs w:val="22"/>
        </w:rPr>
        <w:t>“</w:t>
      </w:r>
      <w:r w:rsidR="00B01F00">
        <w:rPr>
          <w:rFonts w:ascii="Tahoma" w:hAnsi="Tahoma" w:cs="Tahoma"/>
          <w:b/>
          <w:color w:val="365F91"/>
          <w:sz w:val="22"/>
          <w:szCs w:val="22"/>
        </w:rPr>
        <w:t>PROPUESTA</w:t>
      </w:r>
      <w:r w:rsidR="00675A11" w:rsidRPr="00780FD6">
        <w:rPr>
          <w:rFonts w:ascii="Tahoma" w:hAnsi="Tahoma" w:cs="Tahoma"/>
          <w:b/>
          <w:color w:val="365F91"/>
          <w:sz w:val="22"/>
          <w:szCs w:val="22"/>
        </w:rPr>
        <w:t xml:space="preserve"> TÉCNICA</w:t>
      </w:r>
      <w:r w:rsidRPr="00780FD6">
        <w:rPr>
          <w:rFonts w:ascii="Tahoma" w:hAnsi="Tahoma" w:cs="Tahoma"/>
          <w:b/>
          <w:color w:val="365F91"/>
          <w:sz w:val="22"/>
          <w:szCs w:val="22"/>
        </w:rPr>
        <w:t>”</w:t>
      </w:r>
      <w:r w:rsidR="00675A11" w:rsidRPr="00780FD6">
        <w:rPr>
          <w:rFonts w:ascii="Tahoma" w:hAnsi="Tahoma" w:cs="Tahoma"/>
          <w:color w:val="365F91"/>
          <w:sz w:val="22"/>
          <w:szCs w:val="22"/>
        </w:rPr>
        <w:t xml:space="preserve">.  </w:t>
      </w:r>
      <w:r w:rsidRPr="00780FD6">
        <w:rPr>
          <w:rFonts w:ascii="Tahoma" w:hAnsi="Tahoma" w:cs="Tahoma"/>
          <w:color w:val="365F91"/>
          <w:sz w:val="22"/>
          <w:szCs w:val="22"/>
        </w:rPr>
        <w:t>d</w:t>
      </w:r>
      <w:r w:rsidR="00675A11" w:rsidRPr="00780FD6">
        <w:rPr>
          <w:rFonts w:ascii="Tahoma" w:hAnsi="Tahoma" w:cs="Tahoma"/>
          <w:color w:val="365F91"/>
          <w:sz w:val="22"/>
          <w:szCs w:val="22"/>
        </w:rPr>
        <w:t xml:space="preserve">ebe incluir todos los requisitos y disposiciones solicitadas en </w:t>
      </w:r>
      <w:r w:rsidRPr="00780FD6">
        <w:rPr>
          <w:rFonts w:ascii="Tahoma" w:hAnsi="Tahoma" w:cs="Tahoma"/>
          <w:color w:val="365F91"/>
          <w:sz w:val="22"/>
          <w:szCs w:val="22"/>
        </w:rPr>
        <w:t>las Especificaciones Técnicas</w:t>
      </w:r>
      <w:r w:rsidR="00675A11" w:rsidRPr="00780FD6">
        <w:rPr>
          <w:rFonts w:ascii="Tahoma" w:hAnsi="Tahoma" w:cs="Tahoma"/>
          <w:color w:val="365F91"/>
          <w:sz w:val="22"/>
          <w:szCs w:val="22"/>
        </w:rPr>
        <w:t xml:space="preserve"> (</w:t>
      </w:r>
      <w:r w:rsidR="005F4443">
        <w:rPr>
          <w:rFonts w:ascii="Tahoma" w:hAnsi="Tahoma" w:cs="Tahoma"/>
          <w:color w:val="365F91"/>
          <w:sz w:val="22"/>
          <w:szCs w:val="22"/>
        </w:rPr>
        <w:t>Parte II</w:t>
      </w:r>
      <w:r w:rsidR="00675A11" w:rsidRPr="00780FD6">
        <w:rPr>
          <w:rFonts w:ascii="Tahoma" w:hAnsi="Tahoma" w:cs="Tahoma"/>
          <w:color w:val="365F91"/>
          <w:sz w:val="22"/>
          <w:szCs w:val="22"/>
        </w:rPr>
        <w:t>)</w:t>
      </w:r>
      <w:r w:rsidRPr="00780FD6">
        <w:rPr>
          <w:rFonts w:ascii="Tahoma" w:hAnsi="Tahoma" w:cs="Tahoma"/>
          <w:color w:val="365F91"/>
          <w:sz w:val="22"/>
          <w:szCs w:val="22"/>
        </w:rPr>
        <w:t xml:space="preserve"> y no debe contener precios totales, parciales o referenciales de ningún tipo.</w:t>
      </w:r>
    </w:p>
    <w:p w14:paraId="61EB6B7B" w14:textId="77777777" w:rsidR="00675A11" w:rsidRPr="004115F6" w:rsidRDefault="00675A11" w:rsidP="00447A35">
      <w:pPr>
        <w:pStyle w:val="ww-textoindependiente2"/>
        <w:tabs>
          <w:tab w:val="left" w:pos="1134"/>
        </w:tabs>
        <w:spacing w:line="240" w:lineRule="auto"/>
        <w:ind w:left="1134" w:hanging="567"/>
        <w:rPr>
          <w:rFonts w:ascii="Tahoma" w:hAnsi="Tahoma" w:cs="Tahoma"/>
          <w:color w:val="365F91"/>
          <w:sz w:val="22"/>
          <w:szCs w:val="22"/>
          <w:lang w:val="es-ES"/>
        </w:rPr>
      </w:pPr>
    </w:p>
    <w:p w14:paraId="1F873E01" w14:textId="77777777" w:rsidR="00675A11" w:rsidRPr="004115F6" w:rsidRDefault="001109C9" w:rsidP="001E2F46">
      <w:pPr>
        <w:numPr>
          <w:ilvl w:val="1"/>
          <w:numId w:val="24"/>
        </w:numPr>
        <w:tabs>
          <w:tab w:val="left" w:pos="1134"/>
        </w:tabs>
        <w:ind w:left="1134" w:hanging="567"/>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00675A11" w:rsidRPr="001109C9">
        <w:rPr>
          <w:rFonts w:ascii="Tahoma" w:hAnsi="Tahoma" w:cs="Tahoma"/>
          <w:b/>
          <w:color w:val="365F91"/>
          <w:sz w:val="22"/>
          <w:szCs w:val="22"/>
          <w:u w:val="single"/>
        </w:rPr>
        <w:t>C:</w:t>
      </w:r>
      <w:bookmarkEnd w:id="6"/>
      <w:bookmarkEnd w:id="7"/>
      <w:r w:rsidR="00675A11" w:rsidRPr="004115F6">
        <w:rPr>
          <w:rFonts w:ascii="Tahoma" w:hAnsi="Tahoma" w:cs="Tahoma"/>
          <w:color w:val="365F91"/>
          <w:sz w:val="22"/>
          <w:szCs w:val="22"/>
        </w:rPr>
        <w:t xml:space="preserve"> </w:t>
      </w:r>
      <w:r>
        <w:rPr>
          <w:rFonts w:ascii="Tahoma" w:hAnsi="Tahoma" w:cs="Tahoma"/>
          <w:color w:val="365F91"/>
          <w:sz w:val="22"/>
          <w:szCs w:val="22"/>
        </w:rPr>
        <w:t>D</w:t>
      </w:r>
      <w:r w:rsidR="00675A11"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sidR="00B01F00">
        <w:rPr>
          <w:rFonts w:ascii="Tahoma" w:hAnsi="Tahoma" w:cs="Tahoma"/>
          <w:b/>
          <w:color w:val="365F91"/>
          <w:sz w:val="22"/>
          <w:szCs w:val="22"/>
        </w:rPr>
        <w:t>PROPUESTA</w:t>
      </w:r>
      <w:r w:rsidR="00675A11" w:rsidRPr="001109C9">
        <w:rPr>
          <w:rFonts w:ascii="Tahoma" w:hAnsi="Tahoma" w:cs="Tahoma"/>
          <w:b/>
          <w:color w:val="365F91"/>
          <w:sz w:val="22"/>
          <w:szCs w:val="22"/>
        </w:rPr>
        <w:t xml:space="preserve"> ECONÓMICA</w:t>
      </w:r>
      <w:r>
        <w:rPr>
          <w:rFonts w:ascii="Tahoma" w:hAnsi="Tahoma" w:cs="Tahoma"/>
          <w:color w:val="365F91"/>
          <w:sz w:val="22"/>
          <w:szCs w:val="22"/>
        </w:rPr>
        <w:t>”</w:t>
      </w:r>
      <w:r w:rsidR="00675A11" w:rsidRPr="004115F6">
        <w:rPr>
          <w:rFonts w:ascii="Tahoma" w:hAnsi="Tahoma" w:cs="Tahoma"/>
          <w:color w:val="365F91"/>
          <w:sz w:val="22"/>
          <w:szCs w:val="22"/>
        </w:rPr>
        <w:t xml:space="preserve"> y debe presentar un resumen global </w:t>
      </w:r>
      <w:r w:rsidR="00675A11" w:rsidRPr="00E537F3">
        <w:rPr>
          <w:rFonts w:ascii="Tahoma" w:hAnsi="Tahoma" w:cs="Tahoma"/>
          <w:color w:val="365F91"/>
          <w:sz w:val="22"/>
          <w:szCs w:val="22"/>
        </w:rPr>
        <w:t>y</w:t>
      </w:r>
      <w:r w:rsidRPr="00E537F3">
        <w:rPr>
          <w:rFonts w:ascii="Tahoma" w:hAnsi="Tahoma" w:cs="Tahoma"/>
          <w:color w:val="365F91"/>
          <w:sz w:val="22"/>
          <w:szCs w:val="22"/>
        </w:rPr>
        <w:t xml:space="preserve"> el</w:t>
      </w:r>
      <w:r w:rsidR="00675A11" w:rsidRPr="00E537F3">
        <w:rPr>
          <w:rFonts w:ascii="Tahoma" w:hAnsi="Tahoma" w:cs="Tahoma"/>
          <w:color w:val="365F91"/>
          <w:sz w:val="22"/>
          <w:szCs w:val="22"/>
        </w:rPr>
        <w:t xml:space="preserve"> desglose</w:t>
      </w:r>
      <w:r w:rsidRPr="00E537F3">
        <w:rPr>
          <w:rFonts w:ascii="Tahoma" w:hAnsi="Tahoma" w:cs="Tahoma"/>
          <w:color w:val="365F91"/>
          <w:sz w:val="22"/>
          <w:szCs w:val="22"/>
        </w:rPr>
        <w:t xml:space="preserve"> de los ítems</w:t>
      </w:r>
      <w:r>
        <w:rPr>
          <w:rFonts w:ascii="Tahoma" w:hAnsi="Tahoma" w:cs="Tahoma"/>
          <w:color w:val="365F91"/>
          <w:sz w:val="22"/>
          <w:szCs w:val="22"/>
        </w:rPr>
        <w:t xml:space="preserve">, </w:t>
      </w:r>
      <w:r w:rsidR="00675A11" w:rsidRPr="004115F6">
        <w:rPr>
          <w:rFonts w:ascii="Tahoma" w:hAnsi="Tahoma" w:cs="Tahoma"/>
          <w:color w:val="365F91"/>
          <w:sz w:val="22"/>
          <w:szCs w:val="22"/>
        </w:rPr>
        <w:t xml:space="preserve">en concordancia con la propuesta técnica, además de indicar los montos en numeral y literal. </w:t>
      </w:r>
    </w:p>
    <w:p w14:paraId="22626A8E" w14:textId="77777777" w:rsidR="00675A11" w:rsidRPr="00796E01" w:rsidRDefault="00675A11" w:rsidP="00675A11">
      <w:pPr>
        <w:pStyle w:val="ww-textoindependiente2"/>
        <w:spacing w:line="240" w:lineRule="auto"/>
        <w:ind w:left="1134"/>
        <w:rPr>
          <w:rFonts w:ascii="Tahoma" w:hAnsi="Tahoma" w:cs="Tahoma"/>
          <w:color w:val="365F91"/>
          <w:sz w:val="22"/>
          <w:szCs w:val="22"/>
          <w:lang w:val="es-ES"/>
        </w:rPr>
      </w:pPr>
    </w:p>
    <w:p w14:paraId="349E9A49" w14:textId="77777777" w:rsidR="00675A11" w:rsidRPr="001109C9"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006155DF" w:rsidRPr="00E537F3">
        <w:rPr>
          <w:rFonts w:ascii="Tahoma" w:hAnsi="Tahoma" w:cs="Tahoma"/>
          <w:color w:val="365F91"/>
          <w:sz w:val="22"/>
          <w:szCs w:val="22"/>
          <w:lang w:val="es-ES"/>
        </w:rPr>
        <w:t>al tipo de cambio vigente a la fecha de la propuesta</w:t>
      </w:r>
      <w:r w:rsidR="007D0A76" w:rsidRPr="00E537F3">
        <w:rPr>
          <w:rFonts w:ascii="Tahoma" w:hAnsi="Tahoma" w:cs="Tahoma"/>
          <w:color w:val="365F91"/>
          <w:sz w:val="22"/>
          <w:szCs w:val="22"/>
          <w:lang w:val="es-ES"/>
        </w:rPr>
        <w:t>, establecida por el Banco Central de Bolivia (BCB)</w:t>
      </w:r>
      <w:r w:rsidR="006155DF" w:rsidRPr="00E537F3">
        <w:rPr>
          <w:rFonts w:ascii="Tahoma" w:hAnsi="Tahoma" w:cs="Tahoma"/>
          <w:color w:val="365F91"/>
          <w:sz w:val="22"/>
          <w:szCs w:val="22"/>
          <w:lang w:val="es-ES"/>
        </w:rPr>
        <w:t>,</w:t>
      </w:r>
      <w:r w:rsidR="006155DF">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 xml:space="preserve">incluir </w:t>
      </w:r>
      <w:r w:rsidR="00C01AF2">
        <w:rPr>
          <w:rFonts w:ascii="Tahoma" w:hAnsi="Tahoma" w:cs="Tahoma"/>
          <w:b/>
          <w:color w:val="365F91"/>
          <w:sz w:val="22"/>
          <w:szCs w:val="22"/>
          <w:lang w:val="es-ES"/>
        </w:rPr>
        <w:t xml:space="preserve">todos </w:t>
      </w:r>
      <w:r w:rsidRPr="001109C9">
        <w:rPr>
          <w:rFonts w:ascii="Tahoma" w:hAnsi="Tahoma" w:cs="Tahoma"/>
          <w:b/>
          <w:color w:val="365F91"/>
          <w:sz w:val="22"/>
          <w:szCs w:val="22"/>
          <w:lang w:val="es-ES"/>
        </w:rPr>
        <w:t>los impuestos de ley</w:t>
      </w:r>
      <w:r w:rsidRPr="001109C9">
        <w:rPr>
          <w:rFonts w:ascii="Tahoma" w:hAnsi="Tahoma" w:cs="Tahoma"/>
          <w:color w:val="365F91"/>
          <w:sz w:val="22"/>
          <w:szCs w:val="22"/>
          <w:lang w:val="es-ES"/>
        </w:rPr>
        <w:t>.</w:t>
      </w:r>
    </w:p>
    <w:p w14:paraId="4391AE0C" w14:textId="77777777" w:rsidR="00675A11" w:rsidRDefault="00675A11" w:rsidP="00447A35">
      <w:pPr>
        <w:pStyle w:val="ww-textoindependiente2"/>
        <w:spacing w:line="240" w:lineRule="auto"/>
        <w:ind w:left="1134"/>
        <w:rPr>
          <w:rFonts w:ascii="Tahoma" w:hAnsi="Tahoma" w:cs="Tahoma"/>
          <w:color w:val="365F91"/>
          <w:sz w:val="22"/>
          <w:szCs w:val="22"/>
          <w:lang w:val="es-ES"/>
        </w:rPr>
      </w:pPr>
    </w:p>
    <w:p w14:paraId="46CEDFCB"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14:paraId="096C5BFF" w14:textId="77777777" w:rsidR="006155DF" w:rsidRDefault="006155DF" w:rsidP="00447A35">
      <w:pPr>
        <w:pStyle w:val="ww-textoindependiente2"/>
        <w:spacing w:line="240" w:lineRule="auto"/>
        <w:ind w:left="1134"/>
        <w:rPr>
          <w:rFonts w:ascii="Tahoma" w:hAnsi="Tahoma" w:cs="Tahoma"/>
          <w:color w:val="365F91"/>
          <w:sz w:val="22"/>
          <w:szCs w:val="22"/>
          <w:lang w:val="es-ES"/>
        </w:rPr>
      </w:pPr>
    </w:p>
    <w:p w14:paraId="1D11F2AC"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14:paraId="54976A54"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p>
    <w:p w14:paraId="4FD6FB0C" w14:textId="77777777" w:rsidR="00675A11" w:rsidRPr="00796E01" w:rsidRDefault="00675A11" w:rsidP="00447A35">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 ítem que corresponda a la Oferta Económica, da lugar a la desestimación de la oferta.</w:t>
      </w:r>
    </w:p>
    <w:p w14:paraId="0569CFBC"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p>
    <w:p w14:paraId="475300A4"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ser necesario, </w:t>
      </w:r>
      <w:r w:rsidR="00152125">
        <w:rPr>
          <w:rFonts w:ascii="Tahoma" w:hAnsi="Tahoma" w:cs="Tahoma"/>
          <w:color w:val="365F91"/>
          <w:sz w:val="22"/>
          <w:szCs w:val="22"/>
          <w:lang w:val="es-ES"/>
        </w:rPr>
        <w:t>ENTEL</w:t>
      </w:r>
      <w:r w:rsidRPr="00796E01">
        <w:rPr>
          <w:rFonts w:ascii="Tahoma" w:hAnsi="Tahoma" w:cs="Tahoma"/>
          <w:color w:val="365F91"/>
          <w:sz w:val="22"/>
          <w:szCs w:val="22"/>
          <w:lang w:val="es-ES"/>
        </w:rPr>
        <w:t xml:space="preserve"> S.A. puede solicitar </w:t>
      </w:r>
      <w:r w:rsidR="00071FE3" w:rsidRPr="00796E01">
        <w:rPr>
          <w:rFonts w:ascii="Tahoma" w:hAnsi="Tahoma" w:cs="Tahoma"/>
          <w:color w:val="365F91"/>
          <w:sz w:val="22"/>
          <w:szCs w:val="22"/>
          <w:lang w:val="es-ES"/>
        </w:rPr>
        <w:t xml:space="preserve">al proponente </w:t>
      </w:r>
      <w:r w:rsidRPr="00796E01">
        <w:rPr>
          <w:rFonts w:ascii="Tahoma" w:hAnsi="Tahoma" w:cs="Tahoma"/>
          <w:color w:val="365F91"/>
          <w:sz w:val="22"/>
          <w:szCs w:val="22"/>
          <w:lang w:val="es-ES"/>
        </w:rPr>
        <w:t>una mayor desagregación de los precios, quien está en la obligación de suministrar oportunamente toda la información requerida.</w:t>
      </w:r>
    </w:p>
    <w:p w14:paraId="564C66E6"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p>
    <w:p w14:paraId="4C145ECB"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sidR="00B335C8">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14:paraId="44857866" w14:textId="77777777" w:rsidR="00E13707" w:rsidRDefault="00E13707" w:rsidP="00E13707">
      <w:pPr>
        <w:pStyle w:val="Prrafodelista"/>
        <w:rPr>
          <w:rFonts w:ascii="Tahoma" w:hAnsi="Tahoma" w:cs="Tahoma"/>
          <w:color w:val="004990"/>
          <w:sz w:val="22"/>
          <w:szCs w:val="22"/>
        </w:rPr>
      </w:pPr>
    </w:p>
    <w:p w14:paraId="4F68B50C" w14:textId="77777777" w:rsidR="00E13707" w:rsidRPr="001D48BA" w:rsidRDefault="00E13707" w:rsidP="009F1AEC">
      <w:pPr>
        <w:numPr>
          <w:ilvl w:val="0"/>
          <w:numId w:val="7"/>
        </w:numPr>
        <w:ind w:left="567" w:hanging="567"/>
        <w:jc w:val="both"/>
        <w:rPr>
          <w:rFonts w:ascii="Tahoma" w:hAnsi="Tahoma" w:cs="Tahoma"/>
          <w:b/>
          <w:color w:val="365F91"/>
          <w:sz w:val="28"/>
          <w:szCs w:val="28"/>
          <w:lang w:eastAsia="en-US" w:bidi="en-US"/>
        </w:rPr>
      </w:pPr>
      <w:r w:rsidRPr="00BA0A7E">
        <w:rPr>
          <w:rFonts w:ascii="Tahoma" w:hAnsi="Tahoma" w:cs="Tahoma"/>
          <w:b/>
          <w:color w:val="004990"/>
          <w:sz w:val="24"/>
          <w:szCs w:val="24"/>
          <w:lang w:eastAsia="en-US" w:bidi="en-US"/>
        </w:rPr>
        <w:t>Garantías Requeridas</w:t>
      </w:r>
    </w:p>
    <w:p w14:paraId="7EF67EF2" w14:textId="77777777" w:rsidR="00741932" w:rsidRDefault="00741932" w:rsidP="001D48BA">
      <w:pPr>
        <w:ind w:left="567"/>
        <w:jc w:val="both"/>
        <w:rPr>
          <w:rFonts w:ascii="Tahoma" w:hAnsi="Tahoma" w:cs="Tahoma"/>
          <w:b/>
          <w:color w:val="004990"/>
          <w:sz w:val="24"/>
          <w:szCs w:val="24"/>
          <w:lang w:eastAsia="en-US" w:bidi="en-US"/>
        </w:rPr>
      </w:pPr>
    </w:p>
    <w:p w14:paraId="51711834" w14:textId="77777777" w:rsidR="00741932" w:rsidRDefault="00741932" w:rsidP="00741932">
      <w:pPr>
        <w:pStyle w:val="ww-textoindependiente2"/>
        <w:spacing w:before="120" w:line="240" w:lineRule="auto"/>
        <w:ind w:left="567" w:hanging="141"/>
        <w:rPr>
          <w:rFonts w:ascii="Tahoma" w:hAnsi="Tahoma" w:cs="Tahoma"/>
          <w:color w:val="004990"/>
          <w:sz w:val="22"/>
          <w:szCs w:val="22"/>
          <w:lang w:val="es-ES"/>
        </w:rPr>
      </w:pPr>
      <w:r>
        <w:rPr>
          <w:rFonts w:ascii="Tahoma" w:hAnsi="Tahoma" w:cs="Tahoma"/>
          <w:color w:val="004990"/>
          <w:sz w:val="22"/>
          <w:szCs w:val="22"/>
          <w:lang w:val="es-ES"/>
        </w:rPr>
        <w:t xml:space="preserve">La(s) empresa(s) adjudicada(s) deberán presentar la(s) siguiente(s) garantía(s) </w:t>
      </w:r>
    </w:p>
    <w:p w14:paraId="7ABA5A54" w14:textId="77777777" w:rsidR="00741932" w:rsidRDefault="00741932" w:rsidP="00741932">
      <w:pPr>
        <w:pStyle w:val="ww-textoindependiente2"/>
        <w:numPr>
          <w:ilvl w:val="0"/>
          <w:numId w:val="45"/>
        </w:numPr>
        <w:spacing w:before="120" w:line="240" w:lineRule="auto"/>
        <w:rPr>
          <w:rFonts w:ascii="Tahoma" w:hAnsi="Tahoma" w:cs="Tahoma"/>
          <w:color w:val="1F497D"/>
          <w:sz w:val="22"/>
          <w:szCs w:val="22"/>
          <w:lang w:val="es-ES"/>
        </w:rPr>
      </w:pPr>
      <w:r>
        <w:rPr>
          <w:rFonts w:ascii="Tahoma" w:hAnsi="Tahoma" w:cs="Tahoma"/>
          <w:color w:val="1F497D"/>
          <w:sz w:val="22"/>
          <w:szCs w:val="22"/>
          <w:lang w:val="es-ES"/>
        </w:rPr>
        <w:t>Garantía de Cumplimiento de Contrato (Boleta o Póliza de Seguro de Caución) por el 10% del monto adjudicado con las características de renovable, irrevocable, de ejecución inmediata y a primer requerimiento a favor de Entel S.A. la vigencia de la garantía debe ser computable a partir de la fecha de la entrega de la documentación para la elaboración del contrato más un mínimo de sesenta (60) días calendario adicionales a la fecha de recepción del bien o servicio.</w:t>
      </w:r>
    </w:p>
    <w:p w14:paraId="56552E58" w14:textId="77777777" w:rsidR="00741932" w:rsidRDefault="00741932" w:rsidP="00741932">
      <w:pPr>
        <w:pStyle w:val="ww-textoindependiente2"/>
        <w:numPr>
          <w:ilvl w:val="0"/>
          <w:numId w:val="45"/>
        </w:numPr>
        <w:spacing w:before="120" w:line="240" w:lineRule="auto"/>
        <w:rPr>
          <w:rFonts w:ascii="Tahoma" w:hAnsi="Tahoma" w:cs="Tahoma"/>
          <w:color w:val="1F497D"/>
          <w:sz w:val="22"/>
          <w:szCs w:val="22"/>
          <w:lang w:val="es-ES"/>
        </w:rPr>
      </w:pPr>
      <w:r>
        <w:rPr>
          <w:rFonts w:ascii="Tahoma" w:hAnsi="Tahoma" w:cs="Tahoma"/>
          <w:color w:val="004990"/>
          <w:sz w:val="22"/>
          <w:szCs w:val="22"/>
          <w:lang w:val="es-ES"/>
        </w:rPr>
        <w:t>Fotocopia de la Póliza de seguro de responsabilidad civil anual vigente.</w:t>
      </w:r>
    </w:p>
    <w:p w14:paraId="1CDFDC82" w14:textId="77777777" w:rsidR="00741932" w:rsidRDefault="00741932" w:rsidP="00741932">
      <w:pPr>
        <w:pStyle w:val="ww-textoindependiente2"/>
        <w:numPr>
          <w:ilvl w:val="0"/>
          <w:numId w:val="45"/>
        </w:numPr>
        <w:spacing w:before="120" w:line="240" w:lineRule="auto"/>
        <w:rPr>
          <w:rFonts w:ascii="Tahoma" w:hAnsi="Tahoma" w:cs="Tahoma"/>
          <w:color w:val="1F497D"/>
          <w:sz w:val="22"/>
          <w:szCs w:val="22"/>
          <w:lang w:val="es-ES"/>
        </w:rPr>
      </w:pPr>
      <w:r>
        <w:rPr>
          <w:rFonts w:ascii="Tahoma" w:hAnsi="Tahoma" w:cs="Tahoma"/>
          <w:color w:val="004990"/>
          <w:sz w:val="22"/>
          <w:szCs w:val="22"/>
          <w:lang w:val="es-ES"/>
        </w:rPr>
        <w:t>Fotocopia de la Póliza de seguro contra accidentes anual vigente, cabe aclarar que cualquier evento que exista de Accidentes al personal bajo responsabilidad del proveedor adjudicado es netamente su responsabilidad.</w:t>
      </w:r>
    </w:p>
    <w:p w14:paraId="531B2857" w14:textId="77777777" w:rsidR="00741932" w:rsidRDefault="00741932" w:rsidP="00741932">
      <w:pPr>
        <w:pStyle w:val="ww-textoindependiente2"/>
        <w:numPr>
          <w:ilvl w:val="0"/>
          <w:numId w:val="46"/>
        </w:numPr>
        <w:spacing w:before="120" w:line="240" w:lineRule="auto"/>
        <w:ind w:left="709" w:hanging="283"/>
        <w:rPr>
          <w:rFonts w:ascii="Tahoma" w:hAnsi="Tahoma" w:cs="Tahoma"/>
          <w:color w:val="004990"/>
          <w:sz w:val="22"/>
          <w:szCs w:val="22"/>
          <w:lang w:val="es-ES"/>
        </w:rPr>
      </w:pPr>
      <w:r>
        <w:rPr>
          <w:rFonts w:ascii="Tahoma" w:hAnsi="Tahoma" w:cs="Tahoma"/>
          <w:color w:val="004990"/>
          <w:sz w:val="22"/>
          <w:szCs w:val="22"/>
          <w:lang w:val="es-ES"/>
        </w:rPr>
        <w:t>La boleta deberá ser emitida por una entidad bancaria de Bolivia legalmente establecida y que cuente con la autorización de operación emitida por la Autoridad reguladora correspondiente.</w:t>
      </w:r>
    </w:p>
    <w:p w14:paraId="6FEA594B" w14:textId="77777777" w:rsidR="002B653F" w:rsidRDefault="002B653F" w:rsidP="001D48BA">
      <w:pPr>
        <w:jc w:val="both"/>
        <w:rPr>
          <w:rFonts w:ascii="Tahoma" w:hAnsi="Tahoma" w:cs="Tahoma"/>
          <w:color w:val="004990"/>
          <w:sz w:val="22"/>
          <w:szCs w:val="22"/>
        </w:rPr>
      </w:pPr>
    </w:p>
    <w:bookmarkEnd w:id="0"/>
    <w:bookmarkEnd w:id="1"/>
    <w:bookmarkEnd w:id="2"/>
    <w:bookmarkEnd w:id="3"/>
    <w:bookmarkEnd w:id="4"/>
    <w:p w14:paraId="0C708F28" w14:textId="77777777" w:rsidR="002B653F" w:rsidRDefault="002B653F" w:rsidP="002B653F">
      <w:pPr>
        <w:pStyle w:val="Prrafodelista"/>
        <w:numPr>
          <w:ilvl w:val="0"/>
          <w:numId w:val="7"/>
        </w:numPr>
        <w:ind w:left="567" w:hanging="567"/>
        <w:jc w:val="both"/>
        <w:rPr>
          <w:rFonts w:ascii="Tahoma" w:hAnsi="Tahoma" w:cs="Tahoma"/>
          <w:b/>
          <w:color w:val="365F91"/>
          <w:sz w:val="28"/>
          <w:szCs w:val="28"/>
          <w:lang w:bidi="en-US"/>
        </w:rPr>
      </w:pPr>
      <w:r w:rsidRPr="00B707BB">
        <w:rPr>
          <w:rFonts w:ascii="Tahoma" w:hAnsi="Tahoma" w:cs="Tahoma"/>
          <w:b/>
          <w:color w:val="365F91"/>
          <w:sz w:val="28"/>
          <w:szCs w:val="28"/>
          <w:lang w:bidi="en-US"/>
        </w:rPr>
        <w:t>Apertura de sobres</w:t>
      </w:r>
    </w:p>
    <w:p w14:paraId="55309D37" w14:textId="77777777" w:rsidR="002B653F" w:rsidRPr="00E67E5D" w:rsidRDefault="002B653F" w:rsidP="002B653F">
      <w:pPr>
        <w:pStyle w:val="Prrafodelista"/>
        <w:ind w:left="567"/>
        <w:jc w:val="both"/>
        <w:rPr>
          <w:rFonts w:ascii="Tahoma" w:hAnsi="Tahoma" w:cs="Tahoma"/>
          <w:color w:val="365F91"/>
          <w:sz w:val="18"/>
          <w:szCs w:val="22"/>
        </w:rPr>
      </w:pPr>
    </w:p>
    <w:p w14:paraId="450C1CD9" w14:textId="77777777" w:rsidR="002B653F" w:rsidRPr="00E67E5D" w:rsidRDefault="002B653F" w:rsidP="002B653F">
      <w:pPr>
        <w:pStyle w:val="Prrafodelista"/>
        <w:spacing w:after="120"/>
        <w:ind w:left="567"/>
        <w:jc w:val="both"/>
        <w:rPr>
          <w:rFonts w:ascii="Tahoma" w:hAnsi="Tahoma" w:cs="Tahoma"/>
          <w:b/>
          <w:color w:val="365F91"/>
          <w:sz w:val="28"/>
          <w:szCs w:val="28"/>
          <w:lang w:bidi="en-US"/>
        </w:rPr>
      </w:pPr>
      <w:r w:rsidRPr="00E67E5D">
        <w:rPr>
          <w:rFonts w:ascii="Tahoma" w:hAnsi="Tahoma" w:cs="Tahoma"/>
          <w:color w:val="365F91"/>
          <w:sz w:val="22"/>
          <w:szCs w:val="22"/>
        </w:rPr>
        <w:t>Se realizará simultáneamente la apertura de los sobres A, B y C, bajo las condiciones establecidas en los numerales 7.1, 7.2 y 7.3.</w:t>
      </w:r>
    </w:p>
    <w:p w14:paraId="7CBB90D0" w14:textId="77777777" w:rsidR="002B653F" w:rsidRDefault="002B653F" w:rsidP="002B653F">
      <w:pPr>
        <w:pStyle w:val="ww-textoindependiente2"/>
        <w:spacing w:line="240" w:lineRule="auto"/>
        <w:ind w:left="567"/>
        <w:rPr>
          <w:rFonts w:ascii="Tahoma" w:hAnsi="Tahoma" w:cs="Tahoma"/>
          <w:color w:val="365F91"/>
          <w:sz w:val="22"/>
          <w:szCs w:val="22"/>
          <w:lang w:val="es-ES"/>
        </w:rPr>
      </w:pPr>
    </w:p>
    <w:p w14:paraId="42AF6F8D" w14:textId="77777777" w:rsidR="002B653F" w:rsidRPr="00EC14A6" w:rsidRDefault="002B653F" w:rsidP="002B653F">
      <w:pPr>
        <w:pStyle w:val="ww-textoindependiente2"/>
        <w:spacing w:line="240" w:lineRule="auto"/>
        <w:ind w:left="567"/>
        <w:rPr>
          <w:rFonts w:ascii="Tahoma" w:hAnsi="Tahoma" w:cs="Tahoma"/>
          <w:color w:val="1F497D"/>
          <w:sz w:val="22"/>
          <w:szCs w:val="22"/>
          <w:lang w:val="es-BO"/>
        </w:rPr>
      </w:pPr>
      <w:r w:rsidRPr="00EC14A6">
        <w:rPr>
          <w:rFonts w:ascii="Tahoma" w:hAnsi="Tahoma" w:cs="Tahoma"/>
          <w:color w:val="1F497D"/>
          <w:sz w:val="22"/>
          <w:szCs w:val="22"/>
          <w:lang w:val="es-BO"/>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14:paraId="5F5754F4" w14:textId="77777777" w:rsidR="002B653F" w:rsidRPr="00F35E82" w:rsidRDefault="002B653F" w:rsidP="002B653F">
      <w:pPr>
        <w:pStyle w:val="ww-textoindependiente2"/>
        <w:spacing w:line="240" w:lineRule="auto"/>
        <w:ind w:left="567"/>
        <w:rPr>
          <w:rFonts w:ascii="Tahoma" w:hAnsi="Tahoma" w:cs="Tahoma"/>
          <w:color w:val="1F497D"/>
          <w:sz w:val="18"/>
          <w:szCs w:val="22"/>
          <w:lang w:val="es-BO"/>
        </w:rPr>
      </w:pPr>
    </w:p>
    <w:p w14:paraId="34630196" w14:textId="77777777" w:rsidR="002B653F" w:rsidRPr="00EC14A6" w:rsidRDefault="002B653F" w:rsidP="002B653F">
      <w:pPr>
        <w:pStyle w:val="ww-textoindependiente2"/>
        <w:spacing w:line="240" w:lineRule="auto"/>
        <w:ind w:left="567"/>
        <w:rPr>
          <w:rFonts w:ascii="Tahoma" w:hAnsi="Tahoma" w:cs="Tahoma"/>
          <w:color w:val="1F497D"/>
          <w:sz w:val="22"/>
          <w:szCs w:val="22"/>
          <w:lang w:val="es-ES"/>
        </w:rPr>
      </w:pPr>
      <w:r w:rsidRPr="00EC14A6">
        <w:rPr>
          <w:rFonts w:ascii="Tahoma" w:hAnsi="Tahoma" w:cs="Tahoma"/>
          <w:color w:val="1F497D"/>
          <w:sz w:val="22"/>
          <w:szCs w:val="22"/>
          <w:lang w:val="es-ES"/>
        </w:rPr>
        <w:t xml:space="preserve">Se procede a la apertura de los sobres B y C de los oferentes </w:t>
      </w:r>
      <w:r w:rsidRPr="00F7389B">
        <w:rPr>
          <w:rFonts w:ascii="Tahoma" w:hAnsi="Tahoma" w:cs="Tahoma"/>
          <w:b/>
          <w:color w:val="1F497D"/>
          <w:sz w:val="22"/>
          <w:szCs w:val="22"/>
          <w:lang w:val="es-ES"/>
        </w:rPr>
        <w:t>habilitados</w:t>
      </w:r>
      <w:r w:rsidRPr="00EC14A6">
        <w:rPr>
          <w:rFonts w:ascii="Tahoma" w:hAnsi="Tahoma" w:cs="Tahoma"/>
          <w:color w:val="1F497D"/>
          <w:sz w:val="22"/>
          <w:szCs w:val="22"/>
          <w:lang w:val="es-ES"/>
        </w:rPr>
        <w:t xml:space="preserve"> en el sobre A.</w:t>
      </w:r>
    </w:p>
    <w:p w14:paraId="5540B560" w14:textId="77777777" w:rsidR="002B653F" w:rsidRDefault="002B653F" w:rsidP="002B653F">
      <w:pPr>
        <w:ind w:left="709"/>
        <w:jc w:val="both"/>
        <w:rPr>
          <w:rFonts w:ascii="Tahoma" w:hAnsi="Tahoma" w:cs="Tahoma"/>
          <w:color w:val="004990"/>
          <w:sz w:val="22"/>
          <w:szCs w:val="22"/>
        </w:rPr>
      </w:pPr>
    </w:p>
    <w:p w14:paraId="2E7B1492" w14:textId="77777777" w:rsidR="002B653F" w:rsidRPr="002C3600" w:rsidRDefault="002B653F" w:rsidP="002B653F">
      <w:pPr>
        <w:numPr>
          <w:ilvl w:val="0"/>
          <w:numId w:val="7"/>
        </w:numPr>
        <w:ind w:left="567" w:hanging="567"/>
        <w:jc w:val="both"/>
        <w:rPr>
          <w:rFonts w:ascii="Tahoma" w:hAnsi="Tahoma" w:cs="Tahoma"/>
          <w:b/>
          <w:color w:val="365F91"/>
          <w:sz w:val="28"/>
          <w:szCs w:val="28"/>
          <w:lang w:eastAsia="en-US" w:bidi="en-US"/>
        </w:rPr>
      </w:pPr>
      <w:bookmarkStart w:id="8" w:name="_Toc305051190"/>
      <w:r w:rsidRPr="002C3600">
        <w:rPr>
          <w:rFonts w:ascii="Tahoma" w:hAnsi="Tahoma" w:cs="Tahoma"/>
          <w:b/>
          <w:color w:val="365F91"/>
          <w:sz w:val="28"/>
          <w:szCs w:val="28"/>
          <w:lang w:eastAsia="en-US" w:bidi="en-US"/>
        </w:rPr>
        <w:t xml:space="preserve">Evaluación y Calificación de </w:t>
      </w:r>
      <w:r w:rsidRPr="00B335C8">
        <w:rPr>
          <w:rFonts w:ascii="Tahoma" w:hAnsi="Tahoma" w:cs="Tahoma"/>
          <w:b/>
          <w:color w:val="365F91"/>
          <w:sz w:val="28"/>
          <w:szCs w:val="28"/>
          <w:lang w:eastAsia="en-US" w:bidi="en-US"/>
        </w:rPr>
        <w:t xml:space="preserve">las </w:t>
      </w:r>
      <w:r w:rsidRPr="002C3600">
        <w:rPr>
          <w:rFonts w:ascii="Tahoma" w:hAnsi="Tahoma" w:cs="Tahoma"/>
          <w:b/>
          <w:color w:val="365F91"/>
          <w:sz w:val="28"/>
          <w:szCs w:val="28"/>
          <w:lang w:eastAsia="en-US" w:bidi="en-US"/>
        </w:rPr>
        <w:t>Ofertas</w:t>
      </w:r>
      <w:bookmarkEnd w:id="8"/>
      <w:r>
        <w:rPr>
          <w:rFonts w:ascii="Tahoma" w:hAnsi="Tahoma" w:cs="Tahoma"/>
          <w:b/>
          <w:color w:val="365F91"/>
          <w:sz w:val="28"/>
          <w:szCs w:val="28"/>
          <w:lang w:eastAsia="en-US" w:bidi="en-US"/>
        </w:rPr>
        <w:t xml:space="preserve"> </w:t>
      </w:r>
      <w:r w:rsidRPr="00B707BB">
        <w:rPr>
          <w:rFonts w:ascii="Tahoma" w:hAnsi="Tahoma" w:cs="Tahoma"/>
          <w:b/>
          <w:color w:val="365F91"/>
          <w:sz w:val="28"/>
          <w:szCs w:val="28"/>
          <w:lang w:bidi="en-US"/>
        </w:rPr>
        <w:t>(sesión reservada)</w:t>
      </w:r>
    </w:p>
    <w:p w14:paraId="42D0DFB5" w14:textId="77777777" w:rsidR="002B653F" w:rsidRPr="00E67E5D" w:rsidRDefault="002B653F" w:rsidP="002B653F">
      <w:pPr>
        <w:pStyle w:val="ww-textoindependiente2"/>
        <w:spacing w:line="240" w:lineRule="auto"/>
        <w:ind w:left="567"/>
        <w:rPr>
          <w:rFonts w:ascii="Tahoma" w:hAnsi="Tahoma" w:cs="Tahoma"/>
          <w:color w:val="365F91"/>
          <w:sz w:val="18"/>
          <w:szCs w:val="22"/>
          <w:lang w:val="es-ES"/>
        </w:rPr>
      </w:pPr>
    </w:p>
    <w:p w14:paraId="62230535" w14:textId="77777777" w:rsidR="002B653F" w:rsidRDefault="002B653F" w:rsidP="002B653F">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evaluación y calificación de las ofertas est</w:t>
      </w:r>
      <w:r>
        <w:rPr>
          <w:rFonts w:ascii="Tahoma" w:hAnsi="Tahoma" w:cs="Tahoma"/>
          <w:color w:val="365F91"/>
          <w:sz w:val="22"/>
          <w:szCs w:val="22"/>
          <w:lang w:val="es-ES"/>
        </w:rPr>
        <w:t>á</w:t>
      </w:r>
      <w:r w:rsidRPr="003E21C0">
        <w:rPr>
          <w:rFonts w:ascii="Tahoma" w:hAnsi="Tahoma" w:cs="Tahoma"/>
          <w:color w:val="365F91"/>
          <w:sz w:val="22"/>
          <w:szCs w:val="22"/>
          <w:lang w:val="es-ES"/>
        </w:rPr>
        <w:t xml:space="preserve"> a cargo de la Comisión Calificadora conformada por funcionarios de </w:t>
      </w:r>
      <w:r>
        <w:rPr>
          <w:rFonts w:ascii="Tahoma" w:hAnsi="Tahoma" w:cs="Tahoma"/>
          <w:color w:val="365F91"/>
          <w:sz w:val="22"/>
          <w:szCs w:val="22"/>
          <w:lang w:val="es-ES"/>
        </w:rPr>
        <w:t>Entel</w:t>
      </w:r>
      <w:r w:rsidRPr="003E21C0">
        <w:rPr>
          <w:rFonts w:ascii="Tahoma" w:hAnsi="Tahoma" w:cs="Tahoma"/>
          <w:color w:val="365F91"/>
          <w:sz w:val="22"/>
          <w:szCs w:val="22"/>
          <w:lang w:val="es-ES"/>
        </w:rPr>
        <w:t xml:space="preserve"> S</w:t>
      </w:r>
      <w:r>
        <w:rPr>
          <w:rFonts w:ascii="Tahoma" w:hAnsi="Tahoma" w:cs="Tahoma"/>
          <w:color w:val="365F91"/>
          <w:sz w:val="22"/>
          <w:szCs w:val="22"/>
          <w:lang w:val="es-ES"/>
        </w:rPr>
        <w:t xml:space="preserve">.A. y asesores que ésta designe, siendo </w:t>
      </w:r>
      <w:r w:rsidRPr="003E21C0">
        <w:rPr>
          <w:rFonts w:ascii="Tahoma" w:hAnsi="Tahoma" w:cs="Tahoma"/>
          <w:color w:val="365F91"/>
          <w:sz w:val="22"/>
          <w:szCs w:val="22"/>
          <w:lang w:val="es-ES"/>
        </w:rPr>
        <w:t>nominada con anterioridad a la apertura de sobres.</w:t>
      </w:r>
    </w:p>
    <w:p w14:paraId="748BB604" w14:textId="77777777" w:rsidR="00154648" w:rsidRDefault="00154648" w:rsidP="002B653F">
      <w:pPr>
        <w:pStyle w:val="ww-textoindependiente2"/>
        <w:spacing w:line="240" w:lineRule="auto"/>
        <w:ind w:left="567"/>
        <w:rPr>
          <w:rFonts w:ascii="Tahoma" w:hAnsi="Tahoma" w:cs="Tahoma"/>
          <w:color w:val="365F91"/>
          <w:sz w:val="22"/>
          <w:szCs w:val="22"/>
          <w:lang w:val="es-ES"/>
        </w:rPr>
      </w:pPr>
    </w:p>
    <w:p w14:paraId="2ED2A9A5" w14:textId="77777777" w:rsidR="0080589D" w:rsidRDefault="00154648" w:rsidP="00154648">
      <w:pPr>
        <w:pStyle w:val="ww-textoindependiente2"/>
        <w:spacing w:line="240" w:lineRule="auto"/>
        <w:ind w:left="567"/>
        <w:rPr>
          <w:rFonts w:ascii="Tahoma" w:hAnsi="Tahoma" w:cs="Tahoma"/>
          <w:color w:val="365F91"/>
          <w:sz w:val="22"/>
          <w:szCs w:val="22"/>
          <w:lang w:val="es-ES"/>
        </w:rPr>
      </w:pPr>
      <w:r>
        <w:rPr>
          <w:rFonts w:ascii="Tahoma" w:hAnsi="Tahoma" w:cs="Tahoma"/>
          <w:color w:val="365F91"/>
          <w:sz w:val="22"/>
          <w:szCs w:val="22"/>
          <w:lang w:val="es-ES"/>
        </w:rPr>
        <w:t>La secuencia de apertura y condiciones de evaluación es la siguiente:</w:t>
      </w:r>
    </w:p>
    <w:p w14:paraId="62C2F1E3" w14:textId="77777777" w:rsidR="002B653F" w:rsidRPr="00E67E5D" w:rsidRDefault="002B653F" w:rsidP="002B653F">
      <w:pPr>
        <w:pStyle w:val="ww-textoindependiente2"/>
        <w:spacing w:line="240" w:lineRule="auto"/>
        <w:ind w:left="567"/>
        <w:rPr>
          <w:rFonts w:ascii="Tahoma" w:hAnsi="Tahoma" w:cs="Tahoma"/>
          <w:color w:val="365F91"/>
          <w:sz w:val="18"/>
          <w:szCs w:val="22"/>
          <w:lang w:val="es-ES"/>
        </w:rPr>
      </w:pPr>
    </w:p>
    <w:p w14:paraId="6BC66E39" w14:textId="77777777" w:rsidR="002B653F" w:rsidRPr="00C6356D" w:rsidRDefault="002B653F" w:rsidP="001E2F46">
      <w:pPr>
        <w:pStyle w:val="Prrafodelista"/>
        <w:numPr>
          <w:ilvl w:val="0"/>
          <w:numId w:val="27"/>
        </w:numPr>
        <w:tabs>
          <w:tab w:val="left" w:pos="1134"/>
        </w:tabs>
        <w:jc w:val="both"/>
        <w:outlineLvl w:val="2"/>
        <w:rPr>
          <w:rFonts w:ascii="Tahoma" w:hAnsi="Tahoma" w:cs="Tahoma"/>
          <w:b/>
          <w:vanish/>
          <w:color w:val="365F91"/>
          <w:sz w:val="22"/>
          <w:szCs w:val="22"/>
          <w:u w:val="single"/>
        </w:rPr>
      </w:pPr>
    </w:p>
    <w:p w14:paraId="367F7BF7" w14:textId="77777777" w:rsidR="002B653F" w:rsidRPr="00C6356D" w:rsidRDefault="002B653F" w:rsidP="001E2F46">
      <w:pPr>
        <w:pStyle w:val="Prrafodelista"/>
        <w:numPr>
          <w:ilvl w:val="0"/>
          <w:numId w:val="27"/>
        </w:numPr>
        <w:tabs>
          <w:tab w:val="left" w:pos="1134"/>
        </w:tabs>
        <w:jc w:val="both"/>
        <w:outlineLvl w:val="2"/>
        <w:rPr>
          <w:rFonts w:ascii="Tahoma" w:hAnsi="Tahoma" w:cs="Tahoma"/>
          <w:b/>
          <w:vanish/>
          <w:color w:val="365F91"/>
          <w:sz w:val="22"/>
          <w:szCs w:val="22"/>
          <w:u w:val="single"/>
        </w:rPr>
      </w:pPr>
    </w:p>
    <w:p w14:paraId="53C384ED" w14:textId="77777777" w:rsidR="002B653F" w:rsidRPr="00780FD6" w:rsidRDefault="002B653F" w:rsidP="001E2F46">
      <w:pPr>
        <w:pStyle w:val="Prrafodelista"/>
        <w:numPr>
          <w:ilvl w:val="1"/>
          <w:numId w:val="27"/>
        </w:numPr>
        <w:tabs>
          <w:tab w:val="left" w:pos="1134"/>
        </w:tabs>
        <w:ind w:left="1287"/>
        <w:jc w:val="both"/>
        <w:outlineLvl w:val="2"/>
        <w:rPr>
          <w:rFonts w:ascii="Tahoma" w:hAnsi="Tahoma" w:cs="Tahoma"/>
          <w:color w:val="365F91"/>
          <w:sz w:val="22"/>
          <w:szCs w:val="22"/>
        </w:rPr>
      </w:pPr>
      <w:r w:rsidRPr="00C6356D">
        <w:rPr>
          <w:rFonts w:ascii="Tahoma" w:hAnsi="Tahoma" w:cs="Tahoma"/>
          <w:b/>
          <w:color w:val="365F91"/>
          <w:sz w:val="22"/>
          <w:szCs w:val="22"/>
        </w:rPr>
        <w:t xml:space="preserve">  </w:t>
      </w:r>
      <w:r w:rsidRPr="00780FD6">
        <w:rPr>
          <w:rFonts w:ascii="Tahoma" w:hAnsi="Tahoma" w:cs="Tahoma"/>
          <w:b/>
          <w:color w:val="365F91"/>
          <w:sz w:val="22"/>
          <w:szCs w:val="22"/>
          <w:u w:val="single"/>
        </w:rPr>
        <w:t>Sobre A - Documentos Administrativos:</w:t>
      </w:r>
      <w:bookmarkStart w:id="9" w:name="_Toc130955333"/>
      <w:bookmarkStart w:id="10" w:name="_Toc130955274"/>
      <w:bookmarkStart w:id="11" w:name="_Toc304275207"/>
      <w:r w:rsidR="00F17D27">
        <w:rPr>
          <w:rFonts w:ascii="Tahoma" w:hAnsi="Tahoma" w:cs="Tahoma"/>
          <w:b/>
          <w:color w:val="365F91"/>
          <w:sz w:val="22"/>
          <w:szCs w:val="22"/>
          <w:u w:val="single"/>
        </w:rPr>
        <w:t xml:space="preserve"> </w:t>
      </w:r>
      <w:r w:rsidR="00F17D27" w:rsidRPr="00F17D27">
        <w:rPr>
          <w:rFonts w:ascii="Tahoma" w:hAnsi="Tahoma" w:cs="Tahoma"/>
          <w:color w:val="365F91"/>
          <w:sz w:val="22"/>
          <w:szCs w:val="22"/>
        </w:rPr>
        <w:t>Para la evaluación de los documentos posterior al a</w:t>
      </w:r>
      <w:r w:rsidR="00F17D27">
        <w:rPr>
          <w:rFonts w:ascii="Tahoma" w:hAnsi="Tahoma" w:cs="Tahoma"/>
          <w:color w:val="365F91"/>
          <w:sz w:val="22"/>
          <w:szCs w:val="22"/>
        </w:rPr>
        <w:t>cto de apertura el asesor legal, tiene</w:t>
      </w:r>
      <w:r w:rsidR="00F17D27" w:rsidRPr="00F17D27">
        <w:rPr>
          <w:rFonts w:ascii="Tahoma" w:hAnsi="Tahoma" w:cs="Tahoma"/>
          <w:color w:val="365F91"/>
          <w:sz w:val="22"/>
          <w:szCs w:val="22"/>
        </w:rPr>
        <w:t xml:space="preserve"> un día hábil y comprende el análisis de los siguientes aspectos.</w:t>
      </w:r>
      <w:r w:rsidRPr="00C6356D">
        <w:rPr>
          <w:rFonts w:ascii="Tahoma" w:hAnsi="Tahoma" w:cs="Tahoma"/>
          <w:b/>
          <w:color w:val="365F91"/>
          <w:sz w:val="22"/>
          <w:szCs w:val="22"/>
        </w:rPr>
        <w:t xml:space="preserve"> </w:t>
      </w:r>
    </w:p>
    <w:p w14:paraId="0ECF5BE8" w14:textId="77777777" w:rsidR="002B653F" w:rsidRPr="00780FD6" w:rsidRDefault="002B653F" w:rsidP="002B653F">
      <w:pPr>
        <w:pStyle w:val="ww-textoindependiente2"/>
        <w:spacing w:line="240" w:lineRule="auto"/>
        <w:ind w:left="567"/>
        <w:rPr>
          <w:rFonts w:ascii="Tahoma" w:hAnsi="Tahoma" w:cs="Tahoma"/>
          <w:color w:val="365F91"/>
          <w:sz w:val="22"/>
          <w:szCs w:val="22"/>
          <w:lang w:val="es-ES"/>
        </w:rPr>
      </w:pPr>
    </w:p>
    <w:p w14:paraId="440584A9" w14:textId="77777777" w:rsidR="002B653F" w:rsidRPr="00780FD6" w:rsidRDefault="002B653F" w:rsidP="001E2F46">
      <w:pPr>
        <w:pStyle w:val="Prrafodelista"/>
        <w:numPr>
          <w:ilvl w:val="2"/>
          <w:numId w:val="27"/>
        </w:numPr>
        <w:tabs>
          <w:tab w:val="left" w:pos="2127"/>
        </w:tabs>
        <w:ind w:left="2127" w:hanging="851"/>
        <w:jc w:val="both"/>
        <w:outlineLvl w:val="2"/>
        <w:rPr>
          <w:rFonts w:ascii="Tahoma" w:hAnsi="Tahoma" w:cs="Tahoma"/>
          <w:color w:val="365F91"/>
          <w:sz w:val="22"/>
          <w:szCs w:val="22"/>
        </w:rPr>
      </w:pPr>
      <w:r w:rsidRPr="00780FD6">
        <w:rPr>
          <w:rFonts w:ascii="Tahoma" w:hAnsi="Tahoma" w:cs="Tahoma"/>
          <w:color w:val="365F91"/>
          <w:sz w:val="22"/>
          <w:szCs w:val="22"/>
        </w:rPr>
        <w:t>Verificación de documentos solicitados, de acuerdo al sistema “Cumple” o “No Cumple”.</w:t>
      </w:r>
    </w:p>
    <w:p w14:paraId="22BF15C6" w14:textId="77777777" w:rsidR="002B653F" w:rsidRPr="00780FD6" w:rsidRDefault="002B653F" w:rsidP="001E2F46">
      <w:pPr>
        <w:numPr>
          <w:ilvl w:val="2"/>
          <w:numId w:val="27"/>
        </w:numPr>
        <w:ind w:left="2127" w:hanging="851"/>
        <w:jc w:val="both"/>
        <w:outlineLvl w:val="2"/>
        <w:rPr>
          <w:rFonts w:ascii="Tahoma" w:hAnsi="Tahoma" w:cs="Tahoma"/>
          <w:color w:val="365F91"/>
          <w:sz w:val="22"/>
          <w:szCs w:val="22"/>
        </w:rPr>
      </w:pPr>
      <w:r w:rsidRPr="00780FD6">
        <w:rPr>
          <w:rFonts w:ascii="Tahoma" w:hAnsi="Tahoma" w:cs="Tahoma"/>
          <w:color w:val="365F91"/>
          <w:sz w:val="22"/>
          <w:szCs w:val="22"/>
        </w:rPr>
        <w:t xml:space="preserve">Habilitación de propuestas en función a aspectos legales, bajo criterios de errores subsanables y no subsanables, detallados en </w:t>
      </w:r>
      <w:r w:rsidRPr="00F10022">
        <w:rPr>
          <w:rFonts w:ascii="Tahoma" w:hAnsi="Tahoma" w:cs="Tahoma"/>
          <w:color w:val="365F91"/>
          <w:sz w:val="22"/>
          <w:szCs w:val="22"/>
        </w:rPr>
        <w:t>el Anexo No. 1 –</w:t>
      </w:r>
      <w:r w:rsidRPr="00780FD6">
        <w:rPr>
          <w:rFonts w:ascii="Tahoma" w:hAnsi="Tahoma" w:cs="Tahoma"/>
          <w:color w:val="365F91"/>
          <w:sz w:val="22"/>
          <w:szCs w:val="22"/>
        </w:rPr>
        <w:t xml:space="preserve"> Condiciones Generales del Proceso de Contratación. </w:t>
      </w:r>
    </w:p>
    <w:p w14:paraId="17B30042" w14:textId="77777777" w:rsidR="002B653F" w:rsidRPr="00AF1A15" w:rsidRDefault="002B653F" w:rsidP="002B653F">
      <w:pPr>
        <w:pStyle w:val="ww-textoindependiente2"/>
        <w:spacing w:line="240" w:lineRule="auto"/>
        <w:ind w:left="1418"/>
        <w:rPr>
          <w:rFonts w:ascii="Tahoma" w:hAnsi="Tahoma" w:cs="Tahoma"/>
          <w:color w:val="365F91"/>
          <w:sz w:val="22"/>
          <w:szCs w:val="22"/>
          <w:lang w:val="es-ES"/>
        </w:rPr>
      </w:pPr>
    </w:p>
    <w:p w14:paraId="491DA7B6" w14:textId="77777777" w:rsidR="002B653F" w:rsidRPr="0042492C" w:rsidRDefault="002B653F" w:rsidP="002B653F">
      <w:pPr>
        <w:pStyle w:val="ww-textoindependiente2"/>
        <w:spacing w:line="240" w:lineRule="auto"/>
        <w:ind w:left="1276"/>
        <w:rPr>
          <w:rFonts w:ascii="Tahoma" w:hAnsi="Tahoma" w:cs="Tahoma"/>
          <w:color w:val="365F91"/>
          <w:sz w:val="22"/>
          <w:szCs w:val="22"/>
          <w:lang w:val="es-ES" w:eastAsia="es-ES"/>
        </w:rPr>
      </w:pPr>
      <w:r w:rsidRPr="0042492C">
        <w:rPr>
          <w:rFonts w:ascii="Tahoma" w:hAnsi="Tahoma" w:cs="Tahoma"/>
          <w:color w:val="365F91"/>
          <w:sz w:val="22"/>
          <w:szCs w:val="22"/>
          <w:lang w:val="es-ES" w:eastAsia="es-ES"/>
        </w:rPr>
        <w:t xml:space="preserve">El cumplimiento del 100% de los aspectos (considera la </w:t>
      </w:r>
      <w:r w:rsidR="00B577DD">
        <w:rPr>
          <w:rFonts w:ascii="Tahoma" w:hAnsi="Tahoma" w:cs="Tahoma"/>
          <w:color w:val="365F91"/>
          <w:sz w:val="22"/>
          <w:szCs w:val="22"/>
          <w:lang w:val="es-ES" w:eastAsia="es-ES"/>
        </w:rPr>
        <w:t xml:space="preserve">corrección </w:t>
      </w:r>
      <w:r w:rsidRPr="0042492C">
        <w:rPr>
          <w:rFonts w:ascii="Tahoma" w:hAnsi="Tahoma" w:cs="Tahoma"/>
          <w:color w:val="365F91"/>
          <w:sz w:val="22"/>
          <w:szCs w:val="22"/>
          <w:lang w:val="es-ES" w:eastAsia="es-ES"/>
        </w:rPr>
        <w:t xml:space="preserve">de errores subsanables), habilitará al proponente para la </w:t>
      </w:r>
      <w:r w:rsidR="00D947BE">
        <w:rPr>
          <w:rFonts w:ascii="Tahoma" w:hAnsi="Tahoma" w:cs="Tahoma"/>
          <w:color w:val="365F91"/>
          <w:sz w:val="22"/>
          <w:szCs w:val="22"/>
          <w:lang w:val="es-ES" w:eastAsia="es-ES"/>
        </w:rPr>
        <w:t>evaluación final del proceso.</w:t>
      </w:r>
    </w:p>
    <w:p w14:paraId="11B7D2C0" w14:textId="77777777" w:rsidR="002B653F" w:rsidRPr="00F923E1" w:rsidRDefault="002B653F" w:rsidP="002B653F">
      <w:pPr>
        <w:pStyle w:val="ww-textoindependiente2"/>
        <w:spacing w:line="240" w:lineRule="auto"/>
        <w:ind w:left="1418"/>
        <w:rPr>
          <w:rFonts w:ascii="Tahoma" w:hAnsi="Tahoma" w:cs="Tahoma"/>
          <w:color w:val="365F91"/>
          <w:sz w:val="22"/>
          <w:szCs w:val="22"/>
          <w:lang w:val="es-ES"/>
        </w:rPr>
      </w:pPr>
    </w:p>
    <w:p w14:paraId="541CDD3A" w14:textId="77777777" w:rsidR="002B653F" w:rsidRPr="00AF1A15" w:rsidRDefault="002B653F" w:rsidP="001E2F46">
      <w:pPr>
        <w:numPr>
          <w:ilvl w:val="1"/>
          <w:numId w:val="27"/>
        </w:numPr>
        <w:ind w:left="1276" w:hanging="709"/>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E568F1">
        <w:rPr>
          <w:rFonts w:ascii="Tahoma" w:hAnsi="Tahoma" w:cs="Tahoma"/>
          <w:b/>
          <w:color w:val="365F91"/>
          <w:sz w:val="22"/>
          <w:szCs w:val="22"/>
          <w:u w:val="single"/>
        </w:rPr>
        <w:t xml:space="preserve">B </w:t>
      </w:r>
      <w:r>
        <w:rPr>
          <w:rFonts w:ascii="Tahoma" w:hAnsi="Tahoma" w:cs="Tahoma"/>
          <w:b/>
          <w:color w:val="365F91"/>
          <w:sz w:val="22"/>
          <w:szCs w:val="22"/>
          <w:u w:val="single"/>
        </w:rPr>
        <w:t>–</w:t>
      </w:r>
      <w:r w:rsidRPr="00E568F1">
        <w:rPr>
          <w:rFonts w:ascii="Tahoma" w:hAnsi="Tahoma" w:cs="Tahoma"/>
          <w:b/>
          <w:color w:val="365F91"/>
          <w:sz w:val="22"/>
          <w:szCs w:val="22"/>
          <w:u w:val="single"/>
        </w:rPr>
        <w:t xml:space="preserve"> </w:t>
      </w:r>
      <w:bookmarkEnd w:id="9"/>
      <w:bookmarkEnd w:id="10"/>
      <w:bookmarkEnd w:id="11"/>
      <w:r>
        <w:rPr>
          <w:rFonts w:ascii="Tahoma" w:hAnsi="Tahoma" w:cs="Tahoma"/>
          <w:b/>
          <w:color w:val="365F91"/>
          <w:sz w:val="22"/>
          <w:szCs w:val="22"/>
          <w:u w:val="single"/>
        </w:rPr>
        <w:t xml:space="preserve">Propuesta </w:t>
      </w:r>
      <w:r w:rsidRPr="005D70D8">
        <w:rPr>
          <w:rFonts w:ascii="Tahoma" w:hAnsi="Tahoma" w:cs="Tahoma"/>
          <w:b/>
          <w:color w:val="365F91"/>
          <w:sz w:val="22"/>
          <w:szCs w:val="22"/>
          <w:u w:val="single"/>
        </w:rPr>
        <w:t xml:space="preserve">Técnica: </w:t>
      </w:r>
      <w:r w:rsidRPr="005D70D8">
        <w:rPr>
          <w:rFonts w:ascii="Tahoma" w:hAnsi="Tahoma" w:cs="Tahoma"/>
          <w:color w:val="365F91"/>
          <w:sz w:val="22"/>
          <w:szCs w:val="22"/>
        </w:rPr>
        <w:t>A esta evaluación ingresan</w:t>
      </w:r>
      <w:r w:rsidR="00665135" w:rsidRPr="005D70D8">
        <w:rPr>
          <w:rFonts w:ascii="Tahoma" w:hAnsi="Tahoma" w:cs="Tahoma"/>
          <w:color w:val="365F91"/>
          <w:sz w:val="22"/>
          <w:szCs w:val="22"/>
        </w:rPr>
        <w:t xml:space="preserve"> </w:t>
      </w:r>
      <w:r w:rsidRPr="005D70D8">
        <w:rPr>
          <w:rFonts w:ascii="Tahoma" w:hAnsi="Tahoma" w:cs="Tahoma"/>
          <w:color w:val="365F91"/>
          <w:sz w:val="22"/>
          <w:szCs w:val="22"/>
        </w:rPr>
        <w:t>las</w:t>
      </w:r>
      <w:r w:rsidRPr="00AF1A15">
        <w:rPr>
          <w:rFonts w:ascii="Tahoma" w:hAnsi="Tahoma" w:cs="Tahoma"/>
          <w:color w:val="365F91"/>
          <w:sz w:val="22"/>
          <w:szCs w:val="22"/>
        </w:rPr>
        <w:t xml:space="preserve"> ofertas habilitadas </w:t>
      </w:r>
      <w:r>
        <w:rPr>
          <w:rFonts w:ascii="Tahoma" w:hAnsi="Tahoma" w:cs="Tahoma"/>
          <w:color w:val="365F91"/>
          <w:sz w:val="22"/>
          <w:szCs w:val="22"/>
        </w:rPr>
        <w:t xml:space="preserve">en la apertura del sobre A y </w:t>
      </w:r>
      <w:r w:rsidRPr="00AF1A15">
        <w:rPr>
          <w:rFonts w:ascii="Tahoma" w:hAnsi="Tahoma" w:cs="Tahoma"/>
          <w:color w:val="365F91"/>
          <w:sz w:val="22"/>
          <w:szCs w:val="22"/>
        </w:rPr>
        <w:t xml:space="preserve">se realiza sobre una ponderación del cien (100) por ciento. </w:t>
      </w:r>
      <w:r w:rsidRPr="0042492C">
        <w:rPr>
          <w:rFonts w:ascii="Tahoma" w:hAnsi="Tahoma" w:cs="Tahoma"/>
          <w:color w:val="365F91"/>
          <w:sz w:val="22"/>
          <w:szCs w:val="22"/>
        </w:rPr>
        <w:t>El proceso</w:t>
      </w:r>
      <w:r w:rsidRPr="00AF1A15">
        <w:rPr>
          <w:rFonts w:ascii="Tahoma" w:hAnsi="Tahoma" w:cs="Tahoma"/>
          <w:color w:val="365F91"/>
          <w:sz w:val="22"/>
          <w:szCs w:val="22"/>
        </w:rPr>
        <w:t xml:space="preserve"> comprende:</w:t>
      </w:r>
    </w:p>
    <w:p w14:paraId="725FCCDD" w14:textId="77777777" w:rsidR="002B653F" w:rsidRPr="00E67E5D" w:rsidRDefault="002B653F" w:rsidP="002B653F">
      <w:pPr>
        <w:pStyle w:val="ww-textoindependiente2"/>
        <w:spacing w:line="240" w:lineRule="auto"/>
        <w:ind w:left="1418"/>
        <w:rPr>
          <w:rFonts w:ascii="Tahoma" w:hAnsi="Tahoma" w:cs="Tahoma"/>
          <w:color w:val="365F91"/>
          <w:sz w:val="18"/>
          <w:szCs w:val="22"/>
          <w:lang w:val="es-ES"/>
        </w:rPr>
      </w:pPr>
    </w:p>
    <w:p w14:paraId="60432F79" w14:textId="77777777" w:rsidR="002B653F" w:rsidRDefault="002B653F" w:rsidP="001E2F46">
      <w:pPr>
        <w:numPr>
          <w:ilvl w:val="2"/>
          <w:numId w:val="27"/>
        </w:numPr>
        <w:ind w:left="2127" w:hanging="851"/>
        <w:jc w:val="both"/>
        <w:outlineLvl w:val="2"/>
        <w:rPr>
          <w:rFonts w:ascii="Tahoma" w:hAnsi="Tahoma" w:cs="Tahoma"/>
          <w:color w:val="365F91"/>
          <w:sz w:val="22"/>
          <w:szCs w:val="22"/>
        </w:rPr>
      </w:pPr>
      <w:r w:rsidRPr="00AF1A15">
        <w:rPr>
          <w:rFonts w:ascii="Tahoma" w:hAnsi="Tahoma" w:cs="Tahoma"/>
          <w:color w:val="365F91"/>
          <w:sz w:val="22"/>
          <w:szCs w:val="22"/>
        </w:rPr>
        <w:t xml:space="preserve">Entrega del Sobre B a la </w:t>
      </w:r>
      <w:r>
        <w:rPr>
          <w:rFonts w:ascii="Tahoma" w:hAnsi="Tahoma" w:cs="Tahoma"/>
          <w:color w:val="365F91"/>
          <w:sz w:val="22"/>
          <w:szCs w:val="22"/>
        </w:rPr>
        <w:t>C</w:t>
      </w:r>
      <w:r w:rsidRPr="00AF1A15">
        <w:rPr>
          <w:rFonts w:ascii="Tahoma" w:hAnsi="Tahoma" w:cs="Tahoma"/>
          <w:color w:val="365F91"/>
          <w:sz w:val="22"/>
          <w:szCs w:val="22"/>
        </w:rPr>
        <w:t xml:space="preserve">omisión técnica por </w:t>
      </w:r>
      <w:r w:rsidRPr="00FF1706">
        <w:rPr>
          <w:rFonts w:ascii="Tahoma" w:hAnsi="Tahoma" w:cs="Tahoma"/>
          <w:color w:val="365F91"/>
          <w:sz w:val="22"/>
          <w:szCs w:val="22"/>
        </w:rPr>
        <w:t>tres (3)</w:t>
      </w:r>
      <w:r>
        <w:rPr>
          <w:rFonts w:ascii="Tahoma" w:hAnsi="Tahoma" w:cs="Tahoma"/>
          <w:color w:val="365F91"/>
          <w:sz w:val="22"/>
          <w:szCs w:val="22"/>
        </w:rPr>
        <w:t xml:space="preserve"> </w:t>
      </w:r>
      <w:r w:rsidRPr="00FF1706">
        <w:rPr>
          <w:rFonts w:ascii="Tahoma" w:hAnsi="Tahoma" w:cs="Tahoma"/>
          <w:color w:val="365F91"/>
          <w:sz w:val="22"/>
          <w:szCs w:val="22"/>
        </w:rPr>
        <w:t>días</w:t>
      </w:r>
      <w:r w:rsidRPr="00AF1A15">
        <w:rPr>
          <w:rFonts w:ascii="Tahoma" w:hAnsi="Tahoma" w:cs="Tahoma"/>
          <w:color w:val="365F91"/>
          <w:sz w:val="22"/>
          <w:szCs w:val="22"/>
        </w:rPr>
        <w:t xml:space="preserve"> para la evaluación correspondiente. </w:t>
      </w:r>
    </w:p>
    <w:p w14:paraId="0C811219" w14:textId="77777777" w:rsidR="002B653F" w:rsidRPr="00E67E5D" w:rsidRDefault="002B653F" w:rsidP="002B653F">
      <w:pPr>
        <w:ind w:left="2127"/>
        <w:jc w:val="both"/>
        <w:outlineLvl w:val="2"/>
        <w:rPr>
          <w:rFonts w:ascii="Tahoma" w:hAnsi="Tahoma" w:cs="Tahoma"/>
          <w:color w:val="365F91"/>
          <w:szCs w:val="22"/>
        </w:rPr>
      </w:pPr>
    </w:p>
    <w:p w14:paraId="4E9FF417" w14:textId="77777777" w:rsidR="002B653F" w:rsidRDefault="002B653F" w:rsidP="001E2F46">
      <w:pPr>
        <w:numPr>
          <w:ilvl w:val="2"/>
          <w:numId w:val="27"/>
        </w:numPr>
        <w:ind w:left="2127" w:hanging="851"/>
        <w:jc w:val="both"/>
        <w:outlineLvl w:val="2"/>
        <w:rPr>
          <w:rFonts w:ascii="Tahoma" w:hAnsi="Tahoma" w:cs="Tahoma"/>
          <w:color w:val="365F91"/>
          <w:sz w:val="22"/>
          <w:szCs w:val="22"/>
        </w:rPr>
      </w:pPr>
      <w:r w:rsidRPr="00AF1A15">
        <w:rPr>
          <w:rFonts w:ascii="Tahoma" w:hAnsi="Tahoma" w:cs="Tahoma"/>
          <w:color w:val="365F91"/>
          <w:sz w:val="22"/>
          <w:szCs w:val="22"/>
        </w:rPr>
        <w:t xml:space="preserve">Análisis racional </w:t>
      </w:r>
      <w:r w:rsidRPr="0042492C">
        <w:rPr>
          <w:rFonts w:ascii="Tahoma" w:hAnsi="Tahoma" w:cs="Tahoma"/>
          <w:color w:val="365F91"/>
          <w:sz w:val="22"/>
          <w:szCs w:val="22"/>
        </w:rPr>
        <w:t>de los requerimientos técnicos, calificados bajo el sistema “Cumple” o “No Cumple” según</w:t>
      </w:r>
      <w:r>
        <w:rPr>
          <w:rFonts w:ascii="Tahoma" w:hAnsi="Tahoma" w:cs="Tahoma"/>
          <w:color w:val="365F91"/>
          <w:sz w:val="22"/>
          <w:szCs w:val="22"/>
        </w:rPr>
        <w:t xml:space="preserve"> éstos sean</w:t>
      </w:r>
      <w:r w:rsidRPr="00AF1A15">
        <w:rPr>
          <w:rFonts w:ascii="Tahoma" w:hAnsi="Tahoma" w:cs="Tahoma"/>
          <w:color w:val="365F91"/>
          <w:sz w:val="22"/>
          <w:szCs w:val="22"/>
        </w:rPr>
        <w:t xml:space="preserve"> mandatorios y</w:t>
      </w:r>
      <w:r w:rsidRPr="0042492C">
        <w:rPr>
          <w:rFonts w:ascii="Tahoma" w:hAnsi="Tahoma" w:cs="Tahoma"/>
          <w:color w:val="365F91"/>
          <w:sz w:val="22"/>
          <w:szCs w:val="22"/>
        </w:rPr>
        <w:t>/o</w:t>
      </w:r>
      <w:r w:rsidRPr="00AF1A15">
        <w:rPr>
          <w:rFonts w:ascii="Tahoma" w:hAnsi="Tahoma" w:cs="Tahoma"/>
          <w:color w:val="365F91"/>
          <w:sz w:val="22"/>
          <w:szCs w:val="22"/>
        </w:rPr>
        <w:t xml:space="preserve"> calificables. </w:t>
      </w:r>
      <w:r w:rsidRPr="00F10022">
        <w:rPr>
          <w:rFonts w:ascii="Tahoma" w:hAnsi="Tahoma" w:cs="Tahoma"/>
          <w:color w:val="365F91"/>
          <w:sz w:val="22"/>
          <w:szCs w:val="22"/>
        </w:rPr>
        <w:t>Especificaciones Técnicas (Parte II).</w:t>
      </w:r>
      <w:r w:rsidRPr="00DE2B89">
        <w:rPr>
          <w:rFonts w:ascii="Tahoma" w:hAnsi="Tahoma" w:cs="Tahoma"/>
          <w:color w:val="365F91"/>
          <w:sz w:val="22"/>
          <w:szCs w:val="22"/>
        </w:rPr>
        <w:t xml:space="preserve">  </w:t>
      </w:r>
    </w:p>
    <w:p w14:paraId="6963FA3C" w14:textId="77777777" w:rsidR="00A06823" w:rsidRPr="00DE2B89" w:rsidRDefault="00A06823" w:rsidP="00A06823">
      <w:pPr>
        <w:jc w:val="both"/>
        <w:outlineLvl w:val="2"/>
        <w:rPr>
          <w:rFonts w:ascii="Tahoma" w:hAnsi="Tahoma" w:cs="Tahoma"/>
          <w:color w:val="365F91"/>
          <w:sz w:val="22"/>
          <w:szCs w:val="22"/>
        </w:rPr>
      </w:pPr>
    </w:p>
    <w:p w14:paraId="3B83AE82" w14:textId="77777777" w:rsidR="002B653F" w:rsidRDefault="002B653F" w:rsidP="002B653F">
      <w:pPr>
        <w:numPr>
          <w:ilvl w:val="0"/>
          <w:numId w:val="16"/>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Criterios Mandatorios: Son los requerimientos funcionales, técnicos y de implementación</w:t>
      </w:r>
      <w:r>
        <w:rPr>
          <w:rFonts w:ascii="Tahoma" w:hAnsi="Tahoma" w:cs="Tahoma"/>
          <w:color w:val="365F91"/>
          <w:sz w:val="22"/>
          <w:szCs w:val="22"/>
        </w:rPr>
        <w:t xml:space="preserve">. </w:t>
      </w:r>
      <w:r w:rsidR="00A06823" w:rsidRPr="00053061">
        <w:rPr>
          <w:rFonts w:ascii="Tahoma" w:hAnsi="Tahoma" w:cs="Tahoma"/>
          <w:color w:val="365F91"/>
          <w:sz w:val="22"/>
          <w:szCs w:val="22"/>
        </w:rPr>
        <w:t>Su calificación corresponde al setenta (70) por ciento del total de la calificación cuando existan criterios calificables, caso contrario su calificación corresponde al cien (100) por ciento.</w:t>
      </w:r>
      <w:r w:rsidRPr="00AF1A15">
        <w:rPr>
          <w:rFonts w:ascii="Tahoma" w:hAnsi="Tahoma" w:cs="Tahoma"/>
          <w:color w:val="365F91"/>
          <w:sz w:val="22"/>
          <w:szCs w:val="22"/>
        </w:rPr>
        <w:t xml:space="preserve"> Solamente se habilitan a la siguiente etapa los proponentes que cumplan con todos los criterios mandatorios.</w:t>
      </w:r>
    </w:p>
    <w:p w14:paraId="45CA7B7B" w14:textId="77777777" w:rsidR="001B2D44" w:rsidRDefault="001B2D44" w:rsidP="001B2D44">
      <w:pPr>
        <w:tabs>
          <w:tab w:val="left" w:pos="2268"/>
        </w:tabs>
        <w:ind w:left="2268"/>
        <w:jc w:val="both"/>
        <w:rPr>
          <w:rFonts w:ascii="Tahoma" w:hAnsi="Tahoma" w:cs="Tahoma"/>
          <w:color w:val="365F91"/>
          <w:sz w:val="22"/>
          <w:szCs w:val="22"/>
        </w:rPr>
      </w:pPr>
    </w:p>
    <w:p w14:paraId="03EFF7C0" w14:textId="77777777" w:rsidR="001B2D44" w:rsidRPr="00AF1A15" w:rsidRDefault="001B2D44" w:rsidP="002B653F">
      <w:pPr>
        <w:numPr>
          <w:ilvl w:val="0"/>
          <w:numId w:val="16"/>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Criterios Calificables: Son los criterios no excluyentes que brindan un valor agregado a la oferta de cada proponente, calificados sobre un porcentaje </w:t>
      </w:r>
      <w:r>
        <w:rPr>
          <w:rFonts w:ascii="Tahoma" w:hAnsi="Tahoma" w:cs="Tahoma"/>
          <w:color w:val="365F91"/>
          <w:sz w:val="22"/>
          <w:szCs w:val="22"/>
        </w:rPr>
        <w:t xml:space="preserve">máximo </w:t>
      </w:r>
      <w:r w:rsidRPr="00AF1A15">
        <w:rPr>
          <w:rFonts w:ascii="Tahoma" w:hAnsi="Tahoma" w:cs="Tahoma"/>
          <w:color w:val="365F91"/>
          <w:sz w:val="22"/>
          <w:szCs w:val="22"/>
        </w:rPr>
        <w:t>de treinta (30) por ciento.</w:t>
      </w:r>
    </w:p>
    <w:p w14:paraId="280040F7" w14:textId="77777777" w:rsidR="002B653F" w:rsidRPr="00AF1A15" w:rsidRDefault="002B653F" w:rsidP="002B653F">
      <w:pPr>
        <w:tabs>
          <w:tab w:val="left" w:pos="2268"/>
        </w:tabs>
        <w:ind w:left="2268" w:hanging="425"/>
        <w:jc w:val="both"/>
        <w:rPr>
          <w:rFonts w:ascii="Tahoma" w:hAnsi="Tahoma" w:cs="Tahoma"/>
          <w:color w:val="365F91"/>
          <w:sz w:val="22"/>
          <w:szCs w:val="22"/>
        </w:rPr>
      </w:pPr>
    </w:p>
    <w:p w14:paraId="2CC910C2" w14:textId="77777777" w:rsidR="002B653F" w:rsidRDefault="002B653F" w:rsidP="002B653F">
      <w:pPr>
        <w:pStyle w:val="ww-textoindependiente2"/>
        <w:spacing w:line="240" w:lineRule="auto"/>
        <w:ind w:left="1701"/>
        <w:rPr>
          <w:rFonts w:ascii="Tahoma" w:hAnsi="Tahoma" w:cs="Tahoma"/>
          <w:color w:val="365F91"/>
          <w:sz w:val="22"/>
          <w:szCs w:val="22"/>
          <w:lang w:val="es-ES" w:bidi="en-US"/>
        </w:rPr>
      </w:pPr>
      <w:r w:rsidRPr="00F923E1">
        <w:rPr>
          <w:rFonts w:ascii="Tahoma" w:hAnsi="Tahoma" w:cs="Tahoma"/>
          <w:color w:val="365F91"/>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3894B1D4" w14:textId="77777777" w:rsidR="002B653F" w:rsidRPr="000E1807" w:rsidRDefault="002B653F" w:rsidP="002B653F">
      <w:pPr>
        <w:pStyle w:val="ww-textoindependiente2"/>
        <w:spacing w:line="240" w:lineRule="auto"/>
        <w:ind w:left="1418"/>
        <w:rPr>
          <w:rFonts w:ascii="Tahoma" w:hAnsi="Tahoma" w:cs="Tahoma"/>
          <w:b/>
          <w:color w:val="365F91"/>
          <w:sz w:val="22"/>
          <w:szCs w:val="22"/>
          <w:lang w:val="es-ES" w:bidi="en-US"/>
        </w:rPr>
      </w:pPr>
    </w:p>
    <w:p w14:paraId="3B76D334" w14:textId="77777777" w:rsidR="002B653F" w:rsidRPr="000E1807" w:rsidRDefault="002B653F" w:rsidP="001E2F46">
      <w:pPr>
        <w:numPr>
          <w:ilvl w:val="1"/>
          <w:numId w:val="27"/>
        </w:numPr>
        <w:ind w:left="1276" w:hanging="709"/>
        <w:jc w:val="both"/>
        <w:outlineLvl w:val="2"/>
        <w:rPr>
          <w:rFonts w:ascii="Tahoma" w:hAnsi="Tahoma" w:cs="Tahoma"/>
          <w:b/>
          <w:color w:val="365F91"/>
          <w:sz w:val="22"/>
          <w:szCs w:val="22"/>
        </w:rPr>
      </w:pPr>
      <w:r w:rsidRPr="00FF1706">
        <w:rPr>
          <w:rFonts w:ascii="Tahoma" w:hAnsi="Tahoma" w:cs="Tahoma"/>
          <w:b/>
          <w:color w:val="365F91"/>
          <w:sz w:val="22"/>
          <w:szCs w:val="22"/>
          <w:u w:val="single"/>
        </w:rPr>
        <w:t>Sobre C - Oferta Económica</w:t>
      </w:r>
      <w:r w:rsidRPr="000E1807">
        <w:rPr>
          <w:rFonts w:ascii="Tahoma" w:hAnsi="Tahoma" w:cs="Tahoma"/>
          <w:b/>
          <w:color w:val="365F91"/>
          <w:sz w:val="22"/>
          <w:szCs w:val="22"/>
          <w:u w:val="single"/>
        </w:rPr>
        <w:t>:</w:t>
      </w:r>
      <w:r w:rsidRPr="004870BA">
        <w:rPr>
          <w:rFonts w:ascii="Tahoma" w:hAnsi="Tahoma" w:cs="Tahoma"/>
          <w:b/>
          <w:color w:val="365F91"/>
          <w:sz w:val="22"/>
          <w:szCs w:val="22"/>
        </w:rPr>
        <w:t xml:space="preserve"> </w:t>
      </w:r>
      <w:r w:rsidR="00154648">
        <w:rPr>
          <w:rFonts w:ascii="Tahoma" w:hAnsi="Tahoma" w:cs="Tahoma"/>
          <w:color w:val="365F91"/>
          <w:sz w:val="22"/>
          <w:szCs w:val="22"/>
        </w:rPr>
        <w:t xml:space="preserve">Habiéndose superado </w:t>
      </w:r>
      <w:r>
        <w:rPr>
          <w:rFonts w:ascii="Tahoma" w:hAnsi="Tahoma" w:cs="Tahoma"/>
          <w:color w:val="365F91"/>
          <w:sz w:val="22"/>
          <w:szCs w:val="22"/>
        </w:rPr>
        <w:t xml:space="preserve"> la Evaluación Técnica, e</w:t>
      </w:r>
      <w:r w:rsidRPr="00AF1A15">
        <w:rPr>
          <w:rFonts w:ascii="Tahoma" w:hAnsi="Tahoma" w:cs="Tahoma"/>
          <w:color w:val="365F91"/>
          <w:sz w:val="22"/>
          <w:szCs w:val="22"/>
        </w:rPr>
        <w:t xml:space="preserve">l criterio de calificación </w:t>
      </w:r>
      <w:r>
        <w:rPr>
          <w:rFonts w:ascii="Tahoma" w:hAnsi="Tahoma" w:cs="Tahoma"/>
          <w:color w:val="365F91"/>
          <w:sz w:val="22"/>
          <w:szCs w:val="22"/>
        </w:rPr>
        <w:t xml:space="preserve">económico </w:t>
      </w:r>
      <w:r w:rsidRPr="00AF1A15">
        <w:rPr>
          <w:rFonts w:ascii="Tahoma" w:hAnsi="Tahoma" w:cs="Tahoma"/>
          <w:color w:val="365F91"/>
          <w:sz w:val="22"/>
          <w:szCs w:val="22"/>
        </w:rPr>
        <w:t xml:space="preserve">es el de Menor Costo. Para tal efecto los responsables de la Evaluación Económica </w:t>
      </w:r>
      <w:r w:rsidRPr="00F94F17">
        <w:rPr>
          <w:rFonts w:ascii="Tahoma" w:hAnsi="Tahoma" w:cs="Tahoma"/>
          <w:color w:val="365F91"/>
          <w:sz w:val="22"/>
          <w:szCs w:val="22"/>
        </w:rPr>
        <w:t xml:space="preserve">tienen </w:t>
      </w:r>
      <w:r w:rsidR="00055759" w:rsidRPr="00F94F17">
        <w:rPr>
          <w:rFonts w:ascii="Tahoma" w:hAnsi="Tahoma" w:cs="Tahoma"/>
          <w:color w:val="365F91"/>
          <w:sz w:val="22"/>
          <w:szCs w:val="22"/>
        </w:rPr>
        <w:t>3</w:t>
      </w:r>
      <w:r w:rsidRPr="00F94F17">
        <w:rPr>
          <w:rFonts w:ascii="Tahoma" w:hAnsi="Tahoma" w:cs="Tahoma"/>
          <w:color w:val="365F91"/>
          <w:sz w:val="22"/>
          <w:szCs w:val="22"/>
        </w:rPr>
        <w:t xml:space="preserve"> días</w:t>
      </w:r>
      <w:r>
        <w:rPr>
          <w:rFonts w:ascii="Tahoma" w:hAnsi="Tahoma" w:cs="Tahoma"/>
          <w:color w:val="365F91"/>
          <w:sz w:val="22"/>
          <w:szCs w:val="22"/>
        </w:rPr>
        <w:t xml:space="preserve"> hábiles</w:t>
      </w:r>
      <w:r w:rsidRPr="00AF1A15">
        <w:rPr>
          <w:rFonts w:ascii="Tahoma" w:hAnsi="Tahoma" w:cs="Tahoma"/>
          <w:color w:val="365F91"/>
          <w:sz w:val="22"/>
          <w:szCs w:val="22"/>
        </w:rPr>
        <w:t xml:space="preserve"> para presentar sus resultados.</w:t>
      </w:r>
    </w:p>
    <w:p w14:paraId="58914CC7" w14:textId="77777777" w:rsidR="002B653F" w:rsidRDefault="002B653F" w:rsidP="002B653F">
      <w:pPr>
        <w:ind w:left="708"/>
        <w:jc w:val="both"/>
        <w:rPr>
          <w:rFonts w:ascii="Tahoma" w:hAnsi="Tahoma" w:cs="Tahoma"/>
          <w:sz w:val="24"/>
          <w:szCs w:val="24"/>
          <w:highlight w:val="yellow"/>
        </w:rPr>
      </w:pPr>
    </w:p>
    <w:p w14:paraId="593B54CB" w14:textId="77777777" w:rsidR="002B653F" w:rsidRDefault="002B653F" w:rsidP="001E2F46">
      <w:pPr>
        <w:pStyle w:val="Prrafodelista"/>
        <w:numPr>
          <w:ilvl w:val="1"/>
          <w:numId w:val="27"/>
        </w:numPr>
        <w:ind w:left="1276" w:hanging="709"/>
        <w:jc w:val="both"/>
        <w:rPr>
          <w:rFonts w:ascii="Tahoma" w:hAnsi="Tahoma" w:cs="Tahoma"/>
          <w:b/>
          <w:color w:val="004990"/>
          <w:sz w:val="22"/>
          <w:szCs w:val="22"/>
          <w:u w:val="single"/>
        </w:rPr>
      </w:pPr>
      <w:r w:rsidRPr="00A61BBA">
        <w:rPr>
          <w:rFonts w:ascii="Tahoma" w:hAnsi="Tahoma" w:cs="Tahoma"/>
          <w:b/>
          <w:color w:val="004990"/>
          <w:sz w:val="22"/>
          <w:szCs w:val="22"/>
          <w:u w:val="single"/>
        </w:rPr>
        <w:t>Calificación Final:</w:t>
      </w:r>
    </w:p>
    <w:p w14:paraId="5430DC2B" w14:textId="77777777" w:rsidR="002B653F" w:rsidRPr="00E67E5D" w:rsidRDefault="002B653F" w:rsidP="002B653F">
      <w:pPr>
        <w:jc w:val="both"/>
        <w:rPr>
          <w:rFonts w:ascii="Tahoma" w:hAnsi="Tahoma" w:cs="Tahoma"/>
          <w:b/>
          <w:color w:val="004990"/>
          <w:sz w:val="18"/>
          <w:szCs w:val="22"/>
          <w:u w:val="single"/>
        </w:rPr>
      </w:pPr>
    </w:p>
    <w:p w14:paraId="717B3117" w14:textId="77777777" w:rsidR="002B653F" w:rsidRPr="00613DBB" w:rsidRDefault="002B653F" w:rsidP="002B653F">
      <w:pPr>
        <w:pStyle w:val="Prrafodelista"/>
        <w:ind w:left="1276"/>
        <w:jc w:val="both"/>
        <w:outlineLvl w:val="2"/>
        <w:rPr>
          <w:rFonts w:ascii="Tahoma" w:hAnsi="Tahoma" w:cs="Tahoma"/>
          <w:color w:val="365F91"/>
          <w:sz w:val="22"/>
          <w:szCs w:val="22"/>
        </w:rPr>
      </w:pPr>
      <w:r w:rsidRPr="0042492C">
        <w:rPr>
          <w:rFonts w:ascii="Tahoma" w:hAnsi="Tahoma" w:cs="Tahoma"/>
          <w:color w:val="365F91"/>
          <w:sz w:val="22"/>
          <w:szCs w:val="22"/>
        </w:rPr>
        <w:t>Es el resultado de</w:t>
      </w:r>
      <w:r>
        <w:rPr>
          <w:rFonts w:ascii="Tahoma" w:hAnsi="Tahoma" w:cs="Tahoma"/>
          <w:color w:val="365F91"/>
          <w:sz w:val="22"/>
          <w:szCs w:val="22"/>
        </w:rPr>
        <w:t>l</w:t>
      </w:r>
      <w:r w:rsidRPr="0042492C">
        <w:rPr>
          <w:rFonts w:ascii="Tahoma" w:hAnsi="Tahoma" w:cs="Tahoma"/>
          <w:color w:val="365F91"/>
          <w:sz w:val="22"/>
          <w:szCs w:val="22"/>
        </w:rPr>
        <w:t xml:space="preserve"> promedio ponderado de las calificaciones obtenidas en la </w:t>
      </w:r>
      <w:r w:rsidR="0073714E">
        <w:rPr>
          <w:rFonts w:ascii="Tahoma" w:hAnsi="Tahoma" w:cs="Tahoma"/>
          <w:color w:val="365F91"/>
          <w:sz w:val="22"/>
          <w:szCs w:val="22"/>
        </w:rPr>
        <w:t>evaluación</w:t>
      </w:r>
      <w:r>
        <w:rPr>
          <w:rFonts w:ascii="Tahoma" w:hAnsi="Tahoma" w:cs="Tahoma"/>
          <w:color w:val="365F91"/>
          <w:sz w:val="22"/>
          <w:szCs w:val="22"/>
        </w:rPr>
        <w:t xml:space="preserve"> </w:t>
      </w:r>
      <w:r w:rsidRPr="0042492C">
        <w:rPr>
          <w:rFonts w:ascii="Tahoma" w:hAnsi="Tahoma" w:cs="Tahoma"/>
          <w:color w:val="365F91"/>
          <w:sz w:val="22"/>
          <w:szCs w:val="22"/>
        </w:rPr>
        <w:t>técnica</w:t>
      </w:r>
      <w:r>
        <w:rPr>
          <w:rFonts w:ascii="Tahoma" w:hAnsi="Tahoma" w:cs="Tahoma"/>
          <w:color w:val="365F91"/>
          <w:sz w:val="22"/>
          <w:szCs w:val="22"/>
        </w:rPr>
        <w:t xml:space="preserve"> (60%)</w:t>
      </w:r>
      <w:r w:rsidRPr="0042492C">
        <w:rPr>
          <w:rFonts w:ascii="Tahoma" w:hAnsi="Tahoma" w:cs="Tahoma"/>
          <w:color w:val="365F91"/>
          <w:sz w:val="22"/>
          <w:szCs w:val="22"/>
        </w:rPr>
        <w:t xml:space="preserve"> </w:t>
      </w:r>
      <w:r>
        <w:rPr>
          <w:rFonts w:ascii="Tahoma" w:hAnsi="Tahoma" w:cs="Tahoma"/>
          <w:color w:val="365F91"/>
          <w:sz w:val="22"/>
          <w:szCs w:val="22"/>
        </w:rPr>
        <w:t>y la evaluación económica (40%).</w:t>
      </w:r>
    </w:p>
    <w:p w14:paraId="1E172689" w14:textId="77777777" w:rsidR="002B653F" w:rsidRPr="00CF1DE6" w:rsidRDefault="002B653F" w:rsidP="002B653F">
      <w:pPr>
        <w:ind w:left="1134"/>
        <w:jc w:val="both"/>
        <w:rPr>
          <w:rFonts w:ascii="Tahoma" w:hAnsi="Tahoma" w:cs="Tahoma"/>
          <w:color w:val="004990"/>
          <w:sz w:val="22"/>
          <w:szCs w:val="22"/>
        </w:rPr>
      </w:pPr>
    </w:p>
    <w:p w14:paraId="792E0DE3" w14:textId="77777777" w:rsidR="002B653F" w:rsidRDefault="002B653F" w:rsidP="001E2F46">
      <w:pPr>
        <w:pStyle w:val="Prrafodelista"/>
        <w:numPr>
          <w:ilvl w:val="1"/>
          <w:numId w:val="27"/>
        </w:numPr>
        <w:ind w:left="1276" w:hanging="709"/>
        <w:jc w:val="both"/>
        <w:rPr>
          <w:rFonts w:ascii="Tahoma" w:hAnsi="Tahoma" w:cs="Tahoma"/>
          <w:b/>
          <w:color w:val="004990"/>
          <w:sz w:val="22"/>
          <w:szCs w:val="22"/>
          <w:u w:val="single"/>
        </w:rPr>
      </w:pPr>
      <w:r w:rsidRPr="00A61BBA">
        <w:rPr>
          <w:rFonts w:ascii="Tahoma" w:hAnsi="Tahoma" w:cs="Tahoma"/>
          <w:b/>
          <w:color w:val="004990"/>
          <w:sz w:val="22"/>
          <w:szCs w:val="22"/>
          <w:u w:val="single"/>
        </w:rPr>
        <w:t>Adjudicación:</w:t>
      </w:r>
    </w:p>
    <w:p w14:paraId="76D7BF8A" w14:textId="77777777" w:rsidR="002B653F" w:rsidRPr="00E67E5D" w:rsidRDefault="002B653F" w:rsidP="002B653F">
      <w:pPr>
        <w:pStyle w:val="Prrafodelista"/>
        <w:ind w:left="1276"/>
        <w:jc w:val="both"/>
        <w:rPr>
          <w:rFonts w:ascii="Tahoma" w:hAnsi="Tahoma" w:cs="Tahoma"/>
          <w:b/>
          <w:color w:val="004990"/>
          <w:sz w:val="18"/>
          <w:szCs w:val="22"/>
          <w:u w:val="single"/>
        </w:rPr>
      </w:pPr>
    </w:p>
    <w:p w14:paraId="4DDBF78F" w14:textId="77777777" w:rsidR="002B653F" w:rsidRDefault="002B653F" w:rsidP="002B653F">
      <w:pPr>
        <w:ind w:left="1276"/>
        <w:jc w:val="both"/>
        <w:rPr>
          <w:rFonts w:ascii="Tahoma" w:hAnsi="Tahoma" w:cs="Tahoma"/>
          <w:color w:val="004990"/>
          <w:sz w:val="22"/>
          <w:szCs w:val="22"/>
        </w:rPr>
      </w:pPr>
      <w:r w:rsidRPr="00DA02AE">
        <w:rPr>
          <w:rFonts w:ascii="Tahoma" w:hAnsi="Tahoma" w:cs="Tahoma"/>
          <w:color w:val="004990"/>
          <w:sz w:val="22"/>
          <w:szCs w:val="22"/>
        </w:rPr>
        <w:t>Una vez emitido el informe final, en los casos que corresponda,</w:t>
      </w:r>
      <w:r>
        <w:rPr>
          <w:rFonts w:ascii="Tahoma" w:hAnsi="Tahoma" w:cs="Tahoma"/>
          <w:color w:val="004990"/>
          <w:sz w:val="22"/>
          <w:szCs w:val="22"/>
        </w:rPr>
        <w:t xml:space="preserve"> </w:t>
      </w:r>
      <w:r w:rsidRPr="00DA02AE">
        <w:rPr>
          <w:rFonts w:ascii="Tahoma" w:hAnsi="Tahoma" w:cs="Tahoma"/>
          <w:color w:val="004990"/>
          <w:sz w:val="22"/>
          <w:szCs w:val="22"/>
        </w:rPr>
        <w:t>se procederá con el envío de la carta de adjudicación al proponente adjudicado</w:t>
      </w:r>
      <w:r>
        <w:rPr>
          <w:rFonts w:ascii="Tahoma" w:hAnsi="Tahoma" w:cs="Tahoma"/>
          <w:color w:val="004990"/>
          <w:sz w:val="22"/>
          <w:szCs w:val="22"/>
        </w:rPr>
        <w:t xml:space="preserve"> y al envío de la carta de no adjudicación a los demás proponentes.</w:t>
      </w:r>
    </w:p>
    <w:p w14:paraId="0AB50E7B" w14:textId="77777777" w:rsidR="002B653F" w:rsidRDefault="002B653F" w:rsidP="002B653F">
      <w:pPr>
        <w:ind w:left="1276"/>
        <w:jc w:val="both"/>
        <w:rPr>
          <w:rFonts w:ascii="Tahoma" w:hAnsi="Tahoma" w:cs="Tahoma"/>
          <w:color w:val="004990"/>
          <w:sz w:val="22"/>
          <w:szCs w:val="22"/>
        </w:rPr>
      </w:pPr>
    </w:p>
    <w:p w14:paraId="5EF93CE1" w14:textId="77777777" w:rsidR="002B653F" w:rsidRPr="00145FAC" w:rsidRDefault="002B653F" w:rsidP="002B653F">
      <w:pPr>
        <w:ind w:left="1276"/>
        <w:jc w:val="both"/>
        <w:rPr>
          <w:rFonts w:ascii="Tahoma" w:hAnsi="Tahoma" w:cs="Tahoma"/>
          <w:color w:val="004990"/>
          <w:sz w:val="22"/>
          <w:szCs w:val="22"/>
        </w:rPr>
      </w:pPr>
      <w:r w:rsidRPr="00145FAC">
        <w:rPr>
          <w:rFonts w:ascii="Tahoma" w:hAnsi="Tahoma" w:cs="Tahoma"/>
          <w:color w:val="004990"/>
          <w:sz w:val="22"/>
          <w:szCs w:val="22"/>
        </w:rPr>
        <w:t>El o los propo</w:t>
      </w:r>
      <w:r>
        <w:rPr>
          <w:rFonts w:ascii="Tahoma" w:hAnsi="Tahoma" w:cs="Tahoma"/>
          <w:color w:val="004990"/>
          <w:sz w:val="22"/>
          <w:szCs w:val="22"/>
        </w:rPr>
        <w:t xml:space="preserve">nentes adjudicados </w:t>
      </w:r>
      <w:r w:rsidRPr="006D4022">
        <w:rPr>
          <w:rFonts w:ascii="Tahoma" w:hAnsi="Tahoma" w:cs="Tahoma"/>
          <w:b/>
          <w:color w:val="004990"/>
          <w:sz w:val="22"/>
          <w:szCs w:val="22"/>
        </w:rPr>
        <w:t>Nacionales</w:t>
      </w:r>
      <w:r>
        <w:rPr>
          <w:rFonts w:ascii="Tahoma" w:hAnsi="Tahoma" w:cs="Tahoma"/>
          <w:color w:val="004990"/>
          <w:sz w:val="22"/>
          <w:szCs w:val="22"/>
        </w:rPr>
        <w:t xml:space="preserve"> </w:t>
      </w:r>
      <w:r w:rsidRPr="00145FAC">
        <w:rPr>
          <w:rFonts w:ascii="Tahoma" w:hAnsi="Tahoma" w:cs="Tahoma"/>
          <w:color w:val="004990"/>
          <w:sz w:val="22"/>
          <w:szCs w:val="22"/>
        </w:rPr>
        <w:t xml:space="preserve">contarán con un plazo no mayor a cinco </w:t>
      </w:r>
      <w:r w:rsidRPr="00145FAC">
        <w:rPr>
          <w:rFonts w:ascii="Tahoma" w:hAnsi="Tahoma" w:cs="Tahoma"/>
          <w:b/>
          <w:color w:val="004990"/>
          <w:sz w:val="22"/>
          <w:szCs w:val="22"/>
        </w:rPr>
        <w:t>(5) días hábiles</w:t>
      </w:r>
      <w:r w:rsidRPr="00145FAC">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1AA1666C" w14:textId="77777777" w:rsidR="002B653F" w:rsidRPr="00145FAC" w:rsidRDefault="002B653F" w:rsidP="002B653F">
      <w:pPr>
        <w:ind w:left="1276"/>
        <w:jc w:val="both"/>
        <w:rPr>
          <w:rFonts w:ascii="Tahoma" w:hAnsi="Tahoma" w:cs="Tahoma"/>
          <w:color w:val="004990"/>
          <w:sz w:val="22"/>
          <w:szCs w:val="22"/>
        </w:rPr>
      </w:pPr>
    </w:p>
    <w:p w14:paraId="3CE2F92D" w14:textId="77777777" w:rsidR="002B653F" w:rsidRPr="00145FAC" w:rsidRDefault="002B653F" w:rsidP="002B653F">
      <w:pPr>
        <w:ind w:left="1276"/>
        <w:jc w:val="both"/>
        <w:rPr>
          <w:rFonts w:ascii="Tahoma" w:hAnsi="Tahoma" w:cs="Tahoma"/>
          <w:color w:val="004990"/>
          <w:sz w:val="22"/>
          <w:szCs w:val="22"/>
        </w:rPr>
      </w:pPr>
    </w:p>
    <w:p w14:paraId="6A7E192C" w14:textId="77777777" w:rsidR="002B653F" w:rsidRDefault="002B653F" w:rsidP="002B653F">
      <w:pPr>
        <w:ind w:left="1276"/>
        <w:jc w:val="both"/>
        <w:rPr>
          <w:rFonts w:ascii="Tahoma" w:hAnsi="Tahoma" w:cs="Tahoma"/>
          <w:b/>
          <w:color w:val="004990"/>
          <w:sz w:val="22"/>
          <w:szCs w:val="22"/>
        </w:rPr>
      </w:pPr>
      <w:r w:rsidRPr="00145FAC">
        <w:rPr>
          <w:rFonts w:ascii="Tahoma" w:hAnsi="Tahoma" w:cs="Tahoma"/>
          <w:b/>
          <w:color w:val="004990"/>
          <w:sz w:val="22"/>
          <w:szCs w:val="22"/>
        </w:rPr>
        <w:t xml:space="preserve">El incumplimiento a estos plazos y la falta de documentación </w:t>
      </w:r>
      <w:r w:rsidR="00EE7E9E">
        <w:rPr>
          <w:rFonts w:ascii="Tahoma" w:hAnsi="Tahoma" w:cs="Tahoma"/>
          <w:b/>
          <w:color w:val="004990"/>
          <w:sz w:val="22"/>
          <w:szCs w:val="22"/>
        </w:rPr>
        <w:t xml:space="preserve">con la característica requerida </w:t>
      </w:r>
      <w:r w:rsidRPr="00145FAC">
        <w:rPr>
          <w:rFonts w:ascii="Tahoma" w:hAnsi="Tahoma" w:cs="Tahoma"/>
          <w:b/>
          <w:color w:val="004990"/>
          <w:sz w:val="22"/>
          <w:szCs w:val="22"/>
        </w:rPr>
        <w:t>será causal</w:t>
      </w:r>
      <w:r>
        <w:rPr>
          <w:rFonts w:ascii="Tahoma" w:hAnsi="Tahoma" w:cs="Tahoma"/>
          <w:b/>
          <w:color w:val="004990"/>
          <w:sz w:val="22"/>
          <w:szCs w:val="22"/>
        </w:rPr>
        <w:t xml:space="preserve"> para dejar sin efecto la </w:t>
      </w:r>
      <w:r w:rsidR="00731B8B">
        <w:rPr>
          <w:rFonts w:ascii="Tahoma" w:hAnsi="Tahoma" w:cs="Tahoma"/>
          <w:b/>
          <w:color w:val="004990"/>
          <w:sz w:val="22"/>
          <w:szCs w:val="22"/>
        </w:rPr>
        <w:t>nota de</w:t>
      </w:r>
      <w:r w:rsidRPr="00145FAC">
        <w:rPr>
          <w:rFonts w:ascii="Tahoma" w:hAnsi="Tahoma" w:cs="Tahoma"/>
          <w:b/>
          <w:color w:val="004990"/>
          <w:sz w:val="22"/>
          <w:szCs w:val="22"/>
        </w:rPr>
        <w:t xml:space="preserve"> adjudicación y ejecución de la Garantía de Seriedad de Propuesta.</w:t>
      </w:r>
    </w:p>
    <w:p w14:paraId="0298A76C" w14:textId="77777777" w:rsidR="006D4022" w:rsidRDefault="006D4022" w:rsidP="002B653F">
      <w:pPr>
        <w:ind w:left="1276"/>
        <w:jc w:val="both"/>
        <w:rPr>
          <w:rFonts w:ascii="Tahoma" w:hAnsi="Tahoma" w:cs="Tahoma"/>
          <w:b/>
          <w:color w:val="004990"/>
          <w:sz w:val="22"/>
          <w:szCs w:val="22"/>
        </w:rPr>
      </w:pPr>
    </w:p>
    <w:p w14:paraId="355B8612" w14:textId="77777777" w:rsidR="002B653F" w:rsidRPr="00A61BBA" w:rsidRDefault="002B653F" w:rsidP="001E2F46">
      <w:pPr>
        <w:pStyle w:val="Prrafodelista"/>
        <w:numPr>
          <w:ilvl w:val="1"/>
          <w:numId w:val="27"/>
        </w:numPr>
        <w:ind w:left="1276" w:hanging="709"/>
        <w:jc w:val="both"/>
        <w:rPr>
          <w:rFonts w:ascii="Tahoma" w:hAnsi="Tahoma" w:cs="Tahoma"/>
          <w:b/>
          <w:color w:val="004990"/>
          <w:sz w:val="22"/>
          <w:szCs w:val="22"/>
          <w:u w:val="single"/>
        </w:rPr>
      </w:pPr>
      <w:r w:rsidRPr="009E7D8F">
        <w:rPr>
          <w:rFonts w:ascii="Tahoma" w:hAnsi="Tahoma" w:cs="Tahoma"/>
          <w:b/>
          <w:color w:val="004990"/>
          <w:sz w:val="22"/>
          <w:szCs w:val="22"/>
          <w:u w:val="single"/>
        </w:rPr>
        <w:t xml:space="preserve">Formalización </w:t>
      </w:r>
      <w:r w:rsidRPr="00A61BBA">
        <w:rPr>
          <w:rFonts w:ascii="Tahoma" w:hAnsi="Tahoma" w:cs="Tahoma"/>
          <w:b/>
          <w:color w:val="004990"/>
          <w:sz w:val="22"/>
          <w:szCs w:val="22"/>
          <w:u w:val="single"/>
        </w:rPr>
        <w:t>(Documento de Compra):</w:t>
      </w:r>
    </w:p>
    <w:p w14:paraId="13331DFC" w14:textId="77777777" w:rsidR="002B653F" w:rsidRPr="00E67E5D" w:rsidRDefault="002B653F" w:rsidP="002B653F">
      <w:pPr>
        <w:ind w:left="1134"/>
        <w:jc w:val="both"/>
        <w:rPr>
          <w:rFonts w:ascii="Tahoma" w:hAnsi="Tahoma" w:cs="Tahoma"/>
          <w:color w:val="004990"/>
          <w:sz w:val="18"/>
          <w:szCs w:val="22"/>
        </w:rPr>
      </w:pPr>
    </w:p>
    <w:p w14:paraId="2B1214EE" w14:textId="77777777" w:rsidR="002B653F" w:rsidRDefault="002B653F" w:rsidP="002B653F">
      <w:pPr>
        <w:ind w:left="1276"/>
        <w:jc w:val="both"/>
        <w:rPr>
          <w:rFonts w:ascii="Tahoma" w:hAnsi="Tahoma" w:cs="Tahoma"/>
          <w:color w:val="004990"/>
          <w:sz w:val="22"/>
          <w:szCs w:val="22"/>
        </w:rPr>
      </w:pPr>
      <w:r w:rsidRPr="00627D63">
        <w:rPr>
          <w:rFonts w:ascii="Tahoma" w:hAnsi="Tahoma" w:cs="Tahoma"/>
          <w:color w:val="004990"/>
          <w:sz w:val="22"/>
          <w:szCs w:val="22"/>
        </w:rPr>
        <w:t>Aceptada la adjudicación</w:t>
      </w:r>
      <w:r w:rsidRPr="009E7D8F">
        <w:rPr>
          <w:rFonts w:ascii="Tahoma" w:hAnsi="Tahoma" w:cs="Tahoma"/>
          <w:color w:val="004990"/>
          <w:sz w:val="22"/>
          <w:szCs w:val="22"/>
        </w:rPr>
        <w:t>, se iniciará las gestiones de formalización de la relación comercial a través del correspondiente</w:t>
      </w:r>
      <w:r>
        <w:rPr>
          <w:rFonts w:ascii="Tahoma" w:hAnsi="Tahoma" w:cs="Tahoma"/>
          <w:color w:val="004990"/>
          <w:sz w:val="22"/>
          <w:szCs w:val="22"/>
        </w:rPr>
        <w:t xml:space="preserve"> </w:t>
      </w:r>
      <w:r w:rsidRPr="00F94F17">
        <w:rPr>
          <w:rFonts w:ascii="Tahoma" w:hAnsi="Tahoma" w:cs="Tahoma"/>
          <w:color w:val="004990"/>
          <w:sz w:val="22"/>
          <w:szCs w:val="22"/>
        </w:rPr>
        <w:t>contrato,</w:t>
      </w:r>
      <w:r w:rsidRPr="009E7D8F">
        <w:rPr>
          <w:rFonts w:ascii="Tahoma" w:hAnsi="Tahoma" w:cs="Tahoma"/>
          <w:color w:val="004990"/>
          <w:sz w:val="22"/>
          <w:szCs w:val="22"/>
        </w:rPr>
        <w:t xml:space="preserve"> para lo cual el oferente debe remitir a Entel la documentación detallada en el siguiente punto</w:t>
      </w:r>
      <w:r>
        <w:rPr>
          <w:rFonts w:ascii="Tahoma" w:hAnsi="Tahoma" w:cs="Tahoma"/>
          <w:color w:val="004990"/>
          <w:sz w:val="22"/>
          <w:szCs w:val="22"/>
        </w:rPr>
        <w:t>.</w:t>
      </w:r>
    </w:p>
    <w:p w14:paraId="6FB9B3C4" w14:textId="77777777" w:rsidR="002B653F" w:rsidRDefault="002B653F" w:rsidP="002B653F">
      <w:pPr>
        <w:ind w:left="1276"/>
        <w:jc w:val="both"/>
        <w:rPr>
          <w:rFonts w:ascii="Tahoma" w:hAnsi="Tahoma" w:cs="Tahoma"/>
          <w:color w:val="004990"/>
          <w:sz w:val="22"/>
          <w:szCs w:val="22"/>
        </w:rPr>
      </w:pPr>
    </w:p>
    <w:p w14:paraId="42326714" w14:textId="77777777" w:rsidR="002B653F" w:rsidRPr="00612356" w:rsidRDefault="002B653F" w:rsidP="002B653F">
      <w:pPr>
        <w:ind w:left="1276"/>
        <w:jc w:val="both"/>
        <w:rPr>
          <w:rFonts w:ascii="Tahoma" w:hAnsi="Tahoma" w:cs="Tahoma"/>
          <w:color w:val="004990"/>
          <w:sz w:val="22"/>
          <w:szCs w:val="22"/>
        </w:rPr>
      </w:pPr>
      <w:r w:rsidRPr="00612356">
        <w:rPr>
          <w:rFonts w:ascii="Tahoma" w:hAnsi="Tahoma" w:cs="Tahoma"/>
          <w:color w:val="004990"/>
          <w:sz w:val="22"/>
          <w:szCs w:val="22"/>
        </w:rPr>
        <w:t>El proponente debe adherirse a los términos y condiciones establecidos en el</w:t>
      </w:r>
      <w:r>
        <w:rPr>
          <w:rFonts w:ascii="Tahoma" w:hAnsi="Tahoma" w:cs="Tahoma"/>
          <w:color w:val="004990"/>
          <w:sz w:val="22"/>
          <w:szCs w:val="22"/>
        </w:rPr>
        <w:t xml:space="preserve"> contrato </w:t>
      </w:r>
      <w:r w:rsidRPr="00612356">
        <w:rPr>
          <w:rFonts w:ascii="Tahoma" w:hAnsi="Tahoma" w:cs="Tahoma"/>
          <w:color w:val="004990"/>
          <w:sz w:val="22"/>
          <w:szCs w:val="22"/>
        </w:rPr>
        <w:t xml:space="preserve">elaborado por Entel S.A. </w:t>
      </w:r>
    </w:p>
    <w:p w14:paraId="22A9544B" w14:textId="77777777" w:rsidR="002B653F" w:rsidRDefault="002B653F" w:rsidP="002B653F">
      <w:pPr>
        <w:ind w:left="1134"/>
        <w:jc w:val="both"/>
        <w:rPr>
          <w:rFonts w:ascii="Tahoma" w:hAnsi="Tahoma" w:cs="Tahoma"/>
          <w:color w:val="004990"/>
          <w:sz w:val="22"/>
          <w:szCs w:val="22"/>
        </w:rPr>
      </w:pPr>
    </w:p>
    <w:p w14:paraId="5513758C" w14:textId="77777777" w:rsidR="00055759" w:rsidRPr="00CF1DE6" w:rsidRDefault="00055759" w:rsidP="002B653F">
      <w:pPr>
        <w:ind w:left="1134"/>
        <w:jc w:val="both"/>
        <w:rPr>
          <w:rFonts w:ascii="Tahoma" w:hAnsi="Tahoma" w:cs="Tahoma"/>
          <w:color w:val="004990"/>
          <w:sz w:val="22"/>
          <w:szCs w:val="22"/>
        </w:rPr>
      </w:pPr>
    </w:p>
    <w:p w14:paraId="66914D74" w14:textId="77777777" w:rsidR="002B653F" w:rsidRPr="00A06823" w:rsidRDefault="002B653F" w:rsidP="001E2F46">
      <w:pPr>
        <w:pStyle w:val="Prrafodelista"/>
        <w:numPr>
          <w:ilvl w:val="1"/>
          <w:numId w:val="27"/>
        </w:numPr>
        <w:ind w:left="1276" w:hanging="709"/>
        <w:jc w:val="both"/>
        <w:rPr>
          <w:rFonts w:ascii="Tahoma" w:hAnsi="Tahoma" w:cs="Tahoma"/>
          <w:b/>
          <w:color w:val="004990"/>
          <w:sz w:val="18"/>
          <w:szCs w:val="22"/>
          <w:u w:val="single"/>
        </w:rPr>
      </w:pPr>
      <w:r w:rsidRPr="00A06823">
        <w:rPr>
          <w:rFonts w:ascii="Tahoma" w:hAnsi="Tahoma" w:cs="Tahoma"/>
          <w:b/>
          <w:color w:val="004990"/>
          <w:sz w:val="22"/>
          <w:szCs w:val="22"/>
          <w:u w:val="single"/>
        </w:rPr>
        <w:t>Documentos que debe Presentar el Proponente</w:t>
      </w:r>
    </w:p>
    <w:p w14:paraId="6F5553EC" w14:textId="77777777" w:rsidR="00A06823" w:rsidRPr="00A06823" w:rsidRDefault="00A06823" w:rsidP="00A06823">
      <w:pPr>
        <w:pStyle w:val="Prrafodelista"/>
        <w:ind w:left="1276"/>
        <w:jc w:val="both"/>
        <w:rPr>
          <w:rFonts w:ascii="Tahoma" w:hAnsi="Tahoma" w:cs="Tahoma"/>
          <w:b/>
          <w:color w:val="004990"/>
          <w:sz w:val="18"/>
          <w:szCs w:val="22"/>
          <w:u w:val="single"/>
        </w:rPr>
      </w:pPr>
    </w:p>
    <w:p w14:paraId="37817D72" w14:textId="77777777" w:rsidR="002B653F" w:rsidRPr="0011558D" w:rsidRDefault="002B653F" w:rsidP="002B653F">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14:paraId="7DB649DD" w14:textId="77777777" w:rsidR="002B653F" w:rsidRPr="0011558D" w:rsidRDefault="002B653F" w:rsidP="002B653F">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14:paraId="553CA01D" w14:textId="77777777" w:rsidR="002B653F" w:rsidRPr="0011558D" w:rsidRDefault="002B653F" w:rsidP="002B653F">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14:paraId="11D76A0E" w14:textId="77777777" w:rsidR="002B653F" w:rsidRPr="0011558D" w:rsidRDefault="002B653F" w:rsidP="002B653F">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14:paraId="100C55AF" w14:textId="77777777" w:rsidR="002B653F" w:rsidRPr="0011558D" w:rsidRDefault="002B653F" w:rsidP="002B653F">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14:paraId="443FCFB3" w14:textId="77777777" w:rsidR="002B653F" w:rsidRPr="003A3DA4" w:rsidRDefault="002B653F" w:rsidP="002B653F">
      <w:pPr>
        <w:ind w:left="1276"/>
        <w:jc w:val="both"/>
        <w:rPr>
          <w:rFonts w:ascii="Tahoma" w:hAnsi="Tahoma" w:cs="Tahoma"/>
          <w:sz w:val="22"/>
          <w:szCs w:val="22"/>
        </w:rPr>
      </w:pPr>
      <w:r>
        <w:rPr>
          <w:rFonts w:ascii="Tahoma" w:hAnsi="Tahoma" w:cs="Tahoma"/>
          <w:color w:val="004990"/>
          <w:sz w:val="22"/>
          <w:szCs w:val="22"/>
        </w:rPr>
        <w:t>La(s) empresa(s) adj</w:t>
      </w:r>
      <w:r w:rsidRPr="00F9115A">
        <w:rPr>
          <w:rFonts w:ascii="Tahoma" w:hAnsi="Tahoma" w:cs="Tahoma"/>
          <w:color w:val="004990"/>
          <w:sz w:val="22"/>
          <w:szCs w:val="22"/>
        </w:rPr>
        <w:t xml:space="preserve">udicada(S) debe(n) presentar la siguiente documentación para la </w:t>
      </w:r>
      <w:r w:rsidRPr="00F94F17">
        <w:rPr>
          <w:rFonts w:ascii="Tahoma" w:hAnsi="Tahoma" w:cs="Tahoma"/>
          <w:color w:val="004E70"/>
          <w:sz w:val="22"/>
          <w:szCs w:val="22"/>
        </w:rPr>
        <w:t>elaboración del</w:t>
      </w:r>
      <w:r w:rsidR="006D4022" w:rsidRPr="00F94F17">
        <w:rPr>
          <w:rFonts w:ascii="Tahoma" w:hAnsi="Tahoma" w:cs="Tahoma"/>
          <w:color w:val="004E70"/>
          <w:sz w:val="22"/>
          <w:szCs w:val="22"/>
        </w:rPr>
        <w:t xml:space="preserve"> contrato</w:t>
      </w:r>
      <w:r w:rsidRPr="00F94F17">
        <w:rPr>
          <w:rFonts w:ascii="Tahoma" w:hAnsi="Tahoma" w:cs="Tahoma"/>
          <w:color w:val="004E70"/>
          <w:sz w:val="22"/>
          <w:szCs w:val="22"/>
        </w:rPr>
        <w:t>:</w:t>
      </w:r>
      <w:r w:rsidRPr="003A3DA4">
        <w:rPr>
          <w:rFonts w:ascii="Tahoma" w:hAnsi="Tahoma" w:cs="Tahoma"/>
          <w:sz w:val="22"/>
          <w:szCs w:val="22"/>
        </w:rPr>
        <w:t xml:space="preserve"> </w:t>
      </w:r>
    </w:p>
    <w:p w14:paraId="1EAF2FF9" w14:textId="77777777" w:rsidR="00AA6693" w:rsidRPr="00123273" w:rsidRDefault="00AA6693" w:rsidP="00AA6693">
      <w:pPr>
        <w:pStyle w:val="Prrafodelista"/>
        <w:numPr>
          <w:ilvl w:val="0"/>
          <w:numId w:val="17"/>
        </w:numPr>
        <w:tabs>
          <w:tab w:val="left" w:pos="851"/>
        </w:tabs>
        <w:spacing w:before="120"/>
        <w:ind w:left="851" w:hanging="284"/>
        <w:jc w:val="both"/>
        <w:rPr>
          <w:rFonts w:ascii="Tahoma" w:hAnsi="Tahoma" w:cs="Tahoma"/>
          <w:color w:val="004990"/>
          <w:sz w:val="22"/>
          <w:szCs w:val="22"/>
        </w:rPr>
      </w:pPr>
      <w:r w:rsidRPr="00123273">
        <w:rPr>
          <w:rFonts w:ascii="Tahoma" w:hAnsi="Tahoma" w:cs="Tahoma"/>
          <w:color w:val="004990"/>
          <w:sz w:val="22"/>
          <w:szCs w:val="22"/>
        </w:rPr>
        <w:t>Los documentos que deben presentar las personas jurídicas son:</w:t>
      </w:r>
    </w:p>
    <w:p w14:paraId="41D019A1" w14:textId="77777777" w:rsidR="00AA6693" w:rsidRPr="00123273" w:rsidRDefault="00AA6693" w:rsidP="00AA6693">
      <w:pPr>
        <w:numPr>
          <w:ilvl w:val="0"/>
          <w:numId w:val="19"/>
        </w:numPr>
        <w:tabs>
          <w:tab w:val="left" w:pos="2268"/>
        </w:tabs>
        <w:spacing w:before="120"/>
        <w:ind w:left="2268" w:hanging="567"/>
        <w:jc w:val="both"/>
        <w:rPr>
          <w:rFonts w:ascii="Tahoma" w:hAnsi="Tahoma" w:cs="Tahoma"/>
          <w:color w:val="004990"/>
          <w:sz w:val="22"/>
          <w:szCs w:val="22"/>
        </w:rPr>
      </w:pPr>
      <w:r w:rsidRPr="00123273">
        <w:rPr>
          <w:rFonts w:ascii="Tahoma" w:hAnsi="Tahoma" w:cs="Tahoma"/>
          <w:color w:val="004990"/>
          <w:sz w:val="22"/>
          <w:szCs w:val="22"/>
        </w:rPr>
        <w:t>Copia legalizada de la escritura de Constitución de la Sociedad o firma comercial y con el resellado de inscripción ante Fundempresa (si corresponde).</w:t>
      </w:r>
    </w:p>
    <w:p w14:paraId="67741BD7" w14:textId="77777777" w:rsidR="00AA6693" w:rsidRPr="00123273" w:rsidRDefault="00AA6693" w:rsidP="00AA6693">
      <w:pPr>
        <w:numPr>
          <w:ilvl w:val="0"/>
          <w:numId w:val="19"/>
        </w:numPr>
        <w:tabs>
          <w:tab w:val="left" w:pos="2268"/>
        </w:tabs>
        <w:spacing w:before="120"/>
        <w:ind w:left="2268" w:hanging="567"/>
        <w:jc w:val="both"/>
        <w:rPr>
          <w:rFonts w:ascii="Tahoma" w:hAnsi="Tahoma" w:cs="Tahoma"/>
          <w:color w:val="004990"/>
          <w:sz w:val="22"/>
          <w:szCs w:val="22"/>
        </w:rPr>
      </w:pPr>
      <w:r w:rsidRPr="00123273">
        <w:rPr>
          <w:rFonts w:ascii="Tahoma" w:hAnsi="Tahoma" w:cs="Tahoma"/>
          <w:color w:val="004990"/>
          <w:sz w:val="22"/>
          <w:szCs w:val="22"/>
        </w:rPr>
        <w:t>Copia legalizada del Testimonio de Poder del Representante Legal debidamente inscrito ante Fundempresa (si corresponde).</w:t>
      </w:r>
    </w:p>
    <w:p w14:paraId="6C5CE596" w14:textId="77777777" w:rsidR="00AA6693" w:rsidRDefault="00AA6693" w:rsidP="00AA6693">
      <w:pPr>
        <w:numPr>
          <w:ilvl w:val="0"/>
          <w:numId w:val="19"/>
        </w:numPr>
        <w:tabs>
          <w:tab w:val="left" w:pos="2268"/>
        </w:tabs>
        <w:spacing w:before="120"/>
        <w:ind w:left="2268" w:hanging="567"/>
        <w:jc w:val="both"/>
        <w:rPr>
          <w:rFonts w:ascii="Tahoma" w:hAnsi="Tahoma" w:cs="Tahoma"/>
          <w:color w:val="004990"/>
          <w:sz w:val="22"/>
          <w:szCs w:val="22"/>
        </w:rPr>
      </w:pPr>
      <w:r>
        <w:rPr>
          <w:rFonts w:ascii="Tahoma" w:hAnsi="Tahoma" w:cs="Tahoma"/>
          <w:color w:val="004990"/>
          <w:sz w:val="22"/>
          <w:szCs w:val="22"/>
        </w:rPr>
        <w:t xml:space="preserve">Certificado original de actualización de la </w:t>
      </w:r>
      <w:r w:rsidRPr="00123273">
        <w:rPr>
          <w:rFonts w:ascii="Tahoma" w:hAnsi="Tahoma" w:cs="Tahoma"/>
          <w:color w:val="004990"/>
          <w:sz w:val="22"/>
          <w:szCs w:val="22"/>
        </w:rPr>
        <w:t>Matricula de Comercio</w:t>
      </w:r>
      <w:r>
        <w:rPr>
          <w:rFonts w:ascii="Tahoma" w:hAnsi="Tahoma" w:cs="Tahoma"/>
          <w:color w:val="004990"/>
          <w:sz w:val="22"/>
          <w:szCs w:val="22"/>
        </w:rPr>
        <w:t xml:space="preserve"> emitido por FUNDEMPRESA vigente</w:t>
      </w:r>
      <w:r w:rsidRPr="00123273">
        <w:rPr>
          <w:rFonts w:ascii="Tahoma" w:hAnsi="Tahoma" w:cs="Tahoma"/>
          <w:color w:val="004990"/>
          <w:sz w:val="22"/>
          <w:szCs w:val="22"/>
        </w:rPr>
        <w:t>.</w:t>
      </w:r>
    </w:p>
    <w:p w14:paraId="42E0AD91" w14:textId="77777777" w:rsidR="00AA6693" w:rsidRPr="000879BA" w:rsidRDefault="00AA6693" w:rsidP="00AA6693">
      <w:pPr>
        <w:numPr>
          <w:ilvl w:val="0"/>
          <w:numId w:val="19"/>
        </w:numPr>
        <w:tabs>
          <w:tab w:val="left" w:pos="2268"/>
        </w:tabs>
        <w:spacing w:before="120"/>
        <w:ind w:left="2268" w:hanging="567"/>
        <w:jc w:val="both"/>
        <w:rPr>
          <w:rFonts w:ascii="Tahoma" w:hAnsi="Tahoma" w:cs="Tahoma"/>
          <w:color w:val="004990"/>
          <w:sz w:val="22"/>
          <w:szCs w:val="22"/>
        </w:rPr>
      </w:pPr>
      <w:r w:rsidRPr="000879BA">
        <w:rPr>
          <w:rFonts w:ascii="Tahoma" w:hAnsi="Tahoma" w:cs="Tahoma"/>
          <w:color w:val="004990"/>
          <w:sz w:val="22"/>
          <w:szCs w:val="22"/>
        </w:rPr>
        <w:t>Certificación electrónica del Número de Identificación Tributaria (N.I.T.) vigente y actual.</w:t>
      </w:r>
    </w:p>
    <w:p w14:paraId="406F7A1A" w14:textId="77777777" w:rsidR="00AA6693" w:rsidRPr="00123273" w:rsidRDefault="00AA6693" w:rsidP="00AA6693">
      <w:pPr>
        <w:numPr>
          <w:ilvl w:val="0"/>
          <w:numId w:val="19"/>
        </w:numPr>
        <w:tabs>
          <w:tab w:val="left" w:pos="2268"/>
        </w:tabs>
        <w:spacing w:before="120"/>
        <w:ind w:left="2268" w:hanging="567"/>
        <w:jc w:val="both"/>
        <w:rPr>
          <w:rFonts w:ascii="Tahoma" w:hAnsi="Tahoma" w:cs="Tahoma"/>
          <w:color w:val="004990"/>
          <w:sz w:val="22"/>
          <w:szCs w:val="22"/>
        </w:rPr>
      </w:pPr>
      <w:r w:rsidRPr="000879BA">
        <w:rPr>
          <w:rFonts w:ascii="Tahoma" w:hAnsi="Tahoma" w:cs="Tahoma"/>
          <w:color w:val="004990"/>
          <w:sz w:val="22"/>
          <w:szCs w:val="22"/>
        </w:rPr>
        <w:t>Fotocopia simple de la Cédula de Identidad o Pasaporte del Representante Legal, vigente a la fecha de presentación de la propuesta</w:t>
      </w:r>
      <w:r>
        <w:rPr>
          <w:rFonts w:ascii="Tahoma" w:hAnsi="Tahoma" w:cs="Tahoma"/>
          <w:color w:val="004990"/>
          <w:sz w:val="22"/>
          <w:szCs w:val="22"/>
        </w:rPr>
        <w:t>.</w:t>
      </w:r>
    </w:p>
    <w:p w14:paraId="0FAC1CE7" w14:textId="77777777" w:rsidR="00AA6693" w:rsidRDefault="00AA6693" w:rsidP="00AA6693">
      <w:pPr>
        <w:numPr>
          <w:ilvl w:val="0"/>
          <w:numId w:val="47"/>
        </w:numPr>
        <w:tabs>
          <w:tab w:val="left" w:pos="851"/>
        </w:tabs>
        <w:spacing w:before="120"/>
        <w:ind w:left="851" w:hanging="284"/>
        <w:jc w:val="both"/>
        <w:rPr>
          <w:rFonts w:ascii="Tahoma" w:hAnsi="Tahoma" w:cs="Tahoma"/>
          <w:color w:val="004990"/>
          <w:sz w:val="22"/>
          <w:szCs w:val="22"/>
        </w:rPr>
      </w:pPr>
      <w:r w:rsidRPr="00123273">
        <w:rPr>
          <w:rFonts w:ascii="Tahoma" w:hAnsi="Tahoma" w:cs="Tahoma"/>
          <w:color w:val="004990"/>
          <w:sz w:val="22"/>
          <w:szCs w:val="22"/>
        </w:rPr>
        <w:t>Garantía</w:t>
      </w:r>
      <w:r>
        <w:rPr>
          <w:rFonts w:ascii="Tahoma" w:hAnsi="Tahoma" w:cs="Tahoma"/>
          <w:color w:val="004990"/>
          <w:sz w:val="22"/>
          <w:szCs w:val="22"/>
        </w:rPr>
        <w:t>s requeridas de acuerdo a lo señalado en el punto 9 del TBC (Términos Básicos de Contratación).</w:t>
      </w:r>
      <w:r w:rsidRPr="00123273" w:rsidDel="000879BA">
        <w:rPr>
          <w:rFonts w:ascii="Tahoma" w:hAnsi="Tahoma" w:cs="Tahoma"/>
          <w:color w:val="004990"/>
          <w:sz w:val="22"/>
          <w:szCs w:val="22"/>
        </w:rPr>
        <w:t xml:space="preserve"> </w:t>
      </w:r>
    </w:p>
    <w:p w14:paraId="58DD7B25" w14:textId="77777777" w:rsidR="002B653F" w:rsidRPr="005E4A7B" w:rsidRDefault="002B653F" w:rsidP="002B653F">
      <w:pPr>
        <w:pStyle w:val="Prrafodelista"/>
        <w:tabs>
          <w:tab w:val="left" w:pos="2835"/>
        </w:tabs>
        <w:ind w:left="2835"/>
        <w:jc w:val="both"/>
        <w:outlineLvl w:val="0"/>
        <w:rPr>
          <w:rFonts w:ascii="Tahoma" w:hAnsi="Tahoma" w:cs="Tahoma"/>
          <w:color w:val="004990"/>
          <w:sz w:val="22"/>
          <w:szCs w:val="22"/>
        </w:rPr>
      </w:pPr>
    </w:p>
    <w:p w14:paraId="43CA213E" w14:textId="77777777" w:rsidR="002B653F" w:rsidRDefault="002B653F" w:rsidP="001E2F46">
      <w:pPr>
        <w:pStyle w:val="Prrafodelista"/>
        <w:numPr>
          <w:ilvl w:val="1"/>
          <w:numId w:val="27"/>
        </w:numPr>
        <w:ind w:left="1276" w:hanging="709"/>
        <w:jc w:val="both"/>
        <w:rPr>
          <w:rFonts w:ascii="Tahoma" w:hAnsi="Tahoma" w:cs="Tahoma"/>
          <w:b/>
          <w:color w:val="004990"/>
          <w:sz w:val="22"/>
          <w:szCs w:val="22"/>
          <w:u w:val="single"/>
        </w:rPr>
      </w:pPr>
      <w:bookmarkStart w:id="12" w:name="_Toc316503611"/>
      <w:r w:rsidRPr="004F4AF8">
        <w:rPr>
          <w:rFonts w:ascii="Tahoma" w:hAnsi="Tahoma" w:cs="Tahoma"/>
          <w:b/>
          <w:color w:val="004990"/>
          <w:sz w:val="22"/>
          <w:szCs w:val="22"/>
          <w:u w:val="single"/>
        </w:rPr>
        <w:t>Forma de Pago</w:t>
      </w:r>
      <w:bookmarkEnd w:id="12"/>
    </w:p>
    <w:p w14:paraId="3C6A2975" w14:textId="77777777" w:rsidR="0065607C" w:rsidRDefault="0065607C" w:rsidP="0065607C">
      <w:pPr>
        <w:pStyle w:val="Prrafodelista"/>
        <w:ind w:left="1276"/>
        <w:jc w:val="both"/>
        <w:rPr>
          <w:rFonts w:ascii="Tahoma" w:hAnsi="Tahoma" w:cs="Tahoma"/>
          <w:b/>
          <w:color w:val="004990"/>
          <w:sz w:val="22"/>
          <w:szCs w:val="22"/>
          <w:u w:val="single"/>
        </w:rPr>
      </w:pPr>
    </w:p>
    <w:p w14:paraId="4FC5307D" w14:textId="77777777" w:rsidR="0065607C" w:rsidRPr="00612356" w:rsidRDefault="0065607C" w:rsidP="0065607C">
      <w:pPr>
        <w:ind w:left="708" w:firstLine="568"/>
        <w:jc w:val="both"/>
        <w:rPr>
          <w:rFonts w:ascii="Tahoma" w:hAnsi="Tahoma" w:cs="Tahoma"/>
          <w:color w:val="004990"/>
          <w:sz w:val="22"/>
          <w:szCs w:val="22"/>
          <w:lang w:val="es-BO"/>
        </w:rPr>
      </w:pPr>
      <w:r w:rsidRPr="00612356">
        <w:rPr>
          <w:rFonts w:ascii="Tahoma" w:hAnsi="Tahoma" w:cs="Tahoma"/>
          <w:color w:val="004990"/>
          <w:sz w:val="22"/>
          <w:szCs w:val="22"/>
          <w:lang w:val="es-BO"/>
        </w:rPr>
        <w:t xml:space="preserve">La forma de pago será realizada de la siguiente </w:t>
      </w:r>
      <w:r>
        <w:rPr>
          <w:rFonts w:ascii="Tahoma" w:hAnsi="Tahoma" w:cs="Tahoma"/>
          <w:color w:val="004990"/>
          <w:sz w:val="22"/>
          <w:szCs w:val="22"/>
          <w:lang w:val="es-BO"/>
        </w:rPr>
        <w:t>manera</w:t>
      </w:r>
      <w:r w:rsidRPr="00612356">
        <w:rPr>
          <w:rFonts w:ascii="Tahoma" w:hAnsi="Tahoma" w:cs="Tahoma"/>
          <w:color w:val="004990"/>
          <w:sz w:val="22"/>
          <w:szCs w:val="22"/>
          <w:lang w:val="es-BO"/>
        </w:rPr>
        <w:t>:</w:t>
      </w:r>
    </w:p>
    <w:p w14:paraId="5AE21415" w14:textId="77777777" w:rsidR="0065607C" w:rsidRPr="00F94F17" w:rsidRDefault="0065607C" w:rsidP="0065607C">
      <w:pPr>
        <w:ind w:left="708" w:firstLine="708"/>
        <w:jc w:val="both"/>
        <w:rPr>
          <w:rFonts w:ascii="Tahoma" w:hAnsi="Tahoma" w:cs="Tahoma"/>
          <w:color w:val="004E70"/>
          <w:sz w:val="22"/>
          <w:szCs w:val="22"/>
          <w:lang w:val="es-BO"/>
        </w:rPr>
      </w:pPr>
    </w:p>
    <w:p w14:paraId="2E296051" w14:textId="130581B5" w:rsidR="008121CD" w:rsidRPr="009868D8" w:rsidRDefault="008121CD" w:rsidP="008121CD">
      <w:pPr>
        <w:pStyle w:val="Prrafodelista"/>
        <w:numPr>
          <w:ilvl w:val="1"/>
          <w:numId w:val="18"/>
        </w:numPr>
        <w:jc w:val="both"/>
        <w:rPr>
          <w:rFonts w:ascii="Tahoma" w:hAnsi="Tahoma" w:cs="Tahoma"/>
          <w:color w:val="004990"/>
          <w:sz w:val="22"/>
          <w:szCs w:val="22"/>
          <w:lang w:val="es-BO"/>
        </w:rPr>
      </w:pPr>
      <w:r w:rsidRPr="009868D8">
        <w:rPr>
          <w:rFonts w:ascii="Tahoma" w:hAnsi="Tahoma" w:cs="Tahoma"/>
          <w:color w:val="004990"/>
          <w:sz w:val="22"/>
          <w:szCs w:val="22"/>
          <w:lang w:val="es-BO"/>
        </w:rPr>
        <w:t>La Agencia Aduanera previamente a la recepción de los pagos por parte de ENTEL S.A. deberá hacer la entrega de una carpeta con la planilla de rendición donde detallara todos los gastos incurridos, adjuntando toda la documentación necesaria (Facturas Fiscales, Declaración Única de Importación (DUI), Declaración Única de Exportación (DUE), gastos de transporte, manipuleo y descargo sobre los servicios, por importaciones atribuibles a ENTEL S.A., estas facturas deberán estar a nombre de ENTEL S.A. con el N</w:t>
      </w:r>
      <w:r w:rsidR="00AA6693">
        <w:rPr>
          <w:rFonts w:ascii="Tahoma" w:hAnsi="Tahoma" w:cs="Tahoma"/>
          <w:color w:val="004990"/>
          <w:sz w:val="22"/>
          <w:szCs w:val="22"/>
          <w:lang w:val="es-BO"/>
        </w:rPr>
        <w:t>IT</w:t>
      </w:r>
      <w:r w:rsidRPr="009868D8">
        <w:rPr>
          <w:rFonts w:ascii="Tahoma" w:hAnsi="Tahoma" w:cs="Tahoma"/>
          <w:color w:val="004990"/>
          <w:sz w:val="22"/>
          <w:szCs w:val="22"/>
          <w:lang w:val="es-BO"/>
        </w:rPr>
        <w:t xml:space="preserve"> correspondiente. </w:t>
      </w:r>
    </w:p>
    <w:p w14:paraId="0460D27B" w14:textId="77777777" w:rsidR="008121CD" w:rsidRDefault="008121CD" w:rsidP="008121CD">
      <w:pPr>
        <w:ind w:left="426"/>
        <w:jc w:val="both"/>
        <w:rPr>
          <w:rFonts w:ascii="Tahoma" w:hAnsi="Tahoma" w:cs="Tahoma"/>
          <w:color w:val="004990"/>
          <w:sz w:val="22"/>
          <w:szCs w:val="22"/>
          <w:lang w:val="es-BO"/>
        </w:rPr>
      </w:pPr>
    </w:p>
    <w:p w14:paraId="11775E00" w14:textId="77777777" w:rsidR="008121CD" w:rsidRDefault="008121CD" w:rsidP="008121CD">
      <w:pPr>
        <w:pStyle w:val="Prrafodelista"/>
        <w:numPr>
          <w:ilvl w:val="1"/>
          <w:numId w:val="18"/>
        </w:numPr>
        <w:jc w:val="both"/>
        <w:rPr>
          <w:rFonts w:ascii="Tahoma" w:hAnsi="Tahoma" w:cs="Tahoma"/>
          <w:color w:val="004990"/>
          <w:sz w:val="22"/>
          <w:szCs w:val="22"/>
          <w:lang w:val="es-BO"/>
        </w:rPr>
      </w:pPr>
      <w:r w:rsidRPr="009868D8">
        <w:rPr>
          <w:rFonts w:ascii="Tahoma" w:hAnsi="Tahoma" w:cs="Tahoma"/>
          <w:color w:val="004990"/>
          <w:sz w:val="22"/>
          <w:szCs w:val="22"/>
          <w:lang w:val="es-BO"/>
        </w:rPr>
        <w:t xml:space="preserve">ENTEL S.A. pagara el valor total de la planilla de servicios prestados dentro de los </w:t>
      </w:r>
      <w:r w:rsidR="00C33547">
        <w:rPr>
          <w:rFonts w:ascii="Tahoma" w:hAnsi="Tahoma" w:cs="Tahoma"/>
          <w:color w:val="004990"/>
          <w:sz w:val="22"/>
          <w:szCs w:val="22"/>
          <w:lang w:val="es-BO"/>
        </w:rPr>
        <w:t>30</w:t>
      </w:r>
      <w:r w:rsidRPr="009868D8">
        <w:rPr>
          <w:rFonts w:ascii="Tahoma" w:hAnsi="Tahoma" w:cs="Tahoma"/>
          <w:color w:val="004990"/>
          <w:sz w:val="22"/>
          <w:szCs w:val="22"/>
          <w:lang w:val="es-BO"/>
        </w:rPr>
        <w:t xml:space="preserve"> </w:t>
      </w:r>
      <w:r w:rsidR="00C33547" w:rsidRPr="009868D8">
        <w:rPr>
          <w:rFonts w:ascii="Tahoma" w:hAnsi="Tahoma" w:cs="Tahoma"/>
          <w:color w:val="004990"/>
          <w:sz w:val="22"/>
          <w:szCs w:val="22"/>
          <w:lang w:val="es-BO"/>
        </w:rPr>
        <w:t>días</w:t>
      </w:r>
      <w:r w:rsidRPr="009868D8">
        <w:rPr>
          <w:rFonts w:ascii="Tahoma" w:hAnsi="Tahoma" w:cs="Tahoma"/>
          <w:color w:val="004990"/>
          <w:sz w:val="22"/>
          <w:szCs w:val="22"/>
          <w:lang w:val="es-BO"/>
        </w:rPr>
        <w:t xml:space="preserve"> posteriores a la presentación de la carpeta y planillas con todos los documentos que presentara la Agencia Aduanera.</w:t>
      </w:r>
    </w:p>
    <w:p w14:paraId="2B5DEB03" w14:textId="77777777" w:rsidR="008121CD" w:rsidRPr="008121CD" w:rsidRDefault="008121CD" w:rsidP="0065607C">
      <w:pPr>
        <w:ind w:left="1276"/>
        <w:jc w:val="both"/>
        <w:rPr>
          <w:rFonts w:ascii="Tahoma" w:hAnsi="Tahoma" w:cs="Tahoma"/>
          <w:color w:val="004990"/>
          <w:sz w:val="22"/>
          <w:szCs w:val="22"/>
          <w:lang w:val="es-BO"/>
        </w:rPr>
      </w:pPr>
    </w:p>
    <w:p w14:paraId="4D0D90BB" w14:textId="77777777" w:rsidR="0065607C" w:rsidRDefault="0065607C" w:rsidP="0065607C">
      <w:pPr>
        <w:pStyle w:val="Prrafodelista"/>
        <w:ind w:left="1276"/>
        <w:jc w:val="both"/>
        <w:rPr>
          <w:rFonts w:ascii="Tahoma" w:hAnsi="Tahoma" w:cs="Tahoma"/>
          <w:b/>
          <w:color w:val="004990"/>
          <w:sz w:val="22"/>
          <w:szCs w:val="22"/>
          <w:u w:val="single"/>
        </w:rPr>
      </w:pPr>
    </w:p>
    <w:p w14:paraId="1C762A15" w14:textId="77777777" w:rsidR="0065607C" w:rsidRDefault="0065607C" w:rsidP="001E2F46">
      <w:pPr>
        <w:pStyle w:val="Prrafodelista"/>
        <w:numPr>
          <w:ilvl w:val="1"/>
          <w:numId w:val="27"/>
        </w:numPr>
        <w:ind w:left="1276" w:hanging="709"/>
        <w:jc w:val="both"/>
        <w:rPr>
          <w:rFonts w:ascii="Tahoma" w:hAnsi="Tahoma" w:cs="Tahoma"/>
          <w:b/>
          <w:color w:val="004990"/>
          <w:sz w:val="22"/>
          <w:szCs w:val="22"/>
          <w:u w:val="single"/>
        </w:rPr>
      </w:pPr>
      <w:r>
        <w:rPr>
          <w:rFonts w:ascii="Tahoma" w:hAnsi="Tahoma" w:cs="Tahoma"/>
          <w:b/>
          <w:color w:val="004990"/>
          <w:sz w:val="22"/>
          <w:szCs w:val="22"/>
          <w:u w:val="single"/>
        </w:rPr>
        <w:t>Penalidades.</w:t>
      </w:r>
    </w:p>
    <w:p w14:paraId="7C391A6D" w14:textId="77777777" w:rsidR="0065607C" w:rsidRDefault="0065607C" w:rsidP="0065607C">
      <w:pPr>
        <w:pStyle w:val="Prrafodelista"/>
        <w:ind w:left="1276"/>
        <w:jc w:val="both"/>
        <w:rPr>
          <w:rFonts w:ascii="Tahoma" w:hAnsi="Tahoma" w:cs="Tahoma"/>
          <w:b/>
          <w:color w:val="004990"/>
          <w:sz w:val="22"/>
          <w:szCs w:val="22"/>
          <w:u w:val="single"/>
        </w:rPr>
      </w:pPr>
    </w:p>
    <w:p w14:paraId="35B7CDA5" w14:textId="77777777" w:rsidR="008F291D" w:rsidRDefault="00C33547" w:rsidP="0083313B">
      <w:pPr>
        <w:ind w:left="1276"/>
        <w:jc w:val="both"/>
        <w:rPr>
          <w:rFonts w:ascii="Tahoma" w:hAnsi="Tahoma" w:cs="Tahoma"/>
          <w:color w:val="004990"/>
          <w:sz w:val="22"/>
          <w:szCs w:val="22"/>
          <w:lang w:val="es-BO"/>
        </w:rPr>
      </w:pPr>
      <w:r>
        <w:rPr>
          <w:rFonts w:ascii="Tahoma" w:hAnsi="Tahoma" w:cs="Tahoma"/>
          <w:color w:val="1F497D"/>
          <w:sz w:val="22"/>
          <w:szCs w:val="22"/>
        </w:rPr>
        <w:t xml:space="preserve">Este punto se halla descrito en Parte II Información Técnica de la Contratación punto </w:t>
      </w:r>
      <w:r w:rsidR="007551F1">
        <w:rPr>
          <w:rFonts w:ascii="Tahoma" w:hAnsi="Tahoma" w:cs="Tahoma"/>
          <w:color w:val="1F497D"/>
          <w:sz w:val="22"/>
          <w:szCs w:val="22"/>
        </w:rPr>
        <w:t>8</w:t>
      </w:r>
      <w:r>
        <w:rPr>
          <w:rFonts w:ascii="Tahoma" w:hAnsi="Tahoma" w:cs="Tahoma"/>
          <w:color w:val="1F497D"/>
          <w:sz w:val="22"/>
          <w:szCs w:val="22"/>
        </w:rPr>
        <w:t xml:space="preserve"> Multas. </w:t>
      </w:r>
    </w:p>
    <w:p w14:paraId="67590B21" w14:textId="77777777" w:rsidR="00A06823" w:rsidRDefault="00A06823" w:rsidP="004D07BD">
      <w:pPr>
        <w:ind w:left="708" w:firstLine="708"/>
        <w:jc w:val="both"/>
        <w:rPr>
          <w:rFonts w:ascii="Tahoma" w:hAnsi="Tahoma" w:cs="Tahoma"/>
          <w:color w:val="004990"/>
          <w:sz w:val="22"/>
          <w:szCs w:val="22"/>
          <w:lang w:val="es-BO"/>
        </w:rPr>
      </w:pPr>
    </w:p>
    <w:p w14:paraId="5E0CE92C" w14:textId="77777777" w:rsidR="00A06823" w:rsidRDefault="00A06823" w:rsidP="004D07BD">
      <w:pPr>
        <w:ind w:left="708" w:firstLine="708"/>
        <w:jc w:val="both"/>
        <w:rPr>
          <w:rFonts w:ascii="Tahoma" w:hAnsi="Tahoma" w:cs="Tahoma"/>
          <w:color w:val="004990"/>
          <w:sz w:val="22"/>
          <w:szCs w:val="22"/>
          <w:lang w:val="es-BO"/>
        </w:rPr>
      </w:pPr>
    </w:p>
    <w:p w14:paraId="305A2450" w14:textId="77777777" w:rsidR="0083313B" w:rsidRDefault="0083313B" w:rsidP="004D07BD">
      <w:pPr>
        <w:ind w:left="708" w:firstLine="708"/>
        <w:jc w:val="both"/>
        <w:rPr>
          <w:rFonts w:ascii="Tahoma" w:hAnsi="Tahoma" w:cs="Tahoma"/>
          <w:color w:val="004990"/>
          <w:sz w:val="22"/>
          <w:szCs w:val="22"/>
          <w:lang w:val="es-BO"/>
        </w:rPr>
      </w:pPr>
      <w:bookmarkStart w:id="13" w:name="_GoBack"/>
      <w:bookmarkEnd w:id="13"/>
    </w:p>
    <w:p w14:paraId="0D2FD70D" w14:textId="77777777" w:rsidR="0083313B" w:rsidRDefault="0083313B" w:rsidP="004D07BD">
      <w:pPr>
        <w:ind w:left="708" w:firstLine="708"/>
        <w:jc w:val="both"/>
        <w:rPr>
          <w:rFonts w:ascii="Tahoma" w:hAnsi="Tahoma" w:cs="Tahoma"/>
          <w:color w:val="004990"/>
          <w:sz w:val="22"/>
          <w:szCs w:val="22"/>
          <w:lang w:val="es-BO"/>
        </w:rPr>
      </w:pPr>
    </w:p>
    <w:p w14:paraId="02EFF352" w14:textId="77777777" w:rsidR="009D726B" w:rsidRDefault="009D726B" w:rsidP="004D07BD">
      <w:pPr>
        <w:ind w:left="708" w:firstLine="708"/>
        <w:jc w:val="both"/>
        <w:rPr>
          <w:rFonts w:ascii="Tahoma" w:hAnsi="Tahoma" w:cs="Tahoma"/>
          <w:color w:val="004990"/>
          <w:sz w:val="22"/>
          <w:szCs w:val="22"/>
          <w:lang w:val="es-BO"/>
        </w:rPr>
      </w:pPr>
    </w:p>
    <w:p w14:paraId="4A564431" w14:textId="77777777" w:rsidR="009D726B" w:rsidRDefault="009D726B" w:rsidP="004D07BD">
      <w:pPr>
        <w:ind w:left="708" w:firstLine="708"/>
        <w:jc w:val="both"/>
        <w:rPr>
          <w:rFonts w:ascii="Tahoma" w:hAnsi="Tahoma" w:cs="Tahoma"/>
          <w:color w:val="004990"/>
          <w:sz w:val="22"/>
          <w:szCs w:val="22"/>
          <w:lang w:val="es-BO"/>
        </w:rPr>
      </w:pPr>
    </w:p>
    <w:p w14:paraId="6A82D681" w14:textId="77777777" w:rsidR="009D726B" w:rsidRDefault="009D726B" w:rsidP="004D07BD">
      <w:pPr>
        <w:ind w:left="708" w:firstLine="708"/>
        <w:jc w:val="both"/>
        <w:rPr>
          <w:rFonts w:ascii="Tahoma" w:hAnsi="Tahoma" w:cs="Tahoma"/>
          <w:color w:val="004990"/>
          <w:sz w:val="22"/>
          <w:szCs w:val="22"/>
          <w:lang w:val="es-BO"/>
        </w:rPr>
      </w:pPr>
    </w:p>
    <w:p w14:paraId="386C0761" w14:textId="77777777" w:rsidR="009D726B" w:rsidRDefault="009D726B" w:rsidP="004D07BD">
      <w:pPr>
        <w:ind w:left="708" w:firstLine="708"/>
        <w:jc w:val="both"/>
        <w:rPr>
          <w:rFonts w:ascii="Tahoma" w:hAnsi="Tahoma" w:cs="Tahoma"/>
          <w:color w:val="004990"/>
          <w:sz w:val="22"/>
          <w:szCs w:val="22"/>
          <w:lang w:val="es-BO"/>
        </w:rPr>
      </w:pPr>
    </w:p>
    <w:p w14:paraId="2363D906" w14:textId="77777777" w:rsidR="009D726B" w:rsidRDefault="009D726B" w:rsidP="004D07BD">
      <w:pPr>
        <w:ind w:left="708" w:firstLine="708"/>
        <w:jc w:val="both"/>
        <w:rPr>
          <w:rFonts w:ascii="Tahoma" w:hAnsi="Tahoma" w:cs="Tahoma"/>
          <w:color w:val="004990"/>
          <w:sz w:val="22"/>
          <w:szCs w:val="22"/>
          <w:lang w:val="es-BO"/>
        </w:rPr>
      </w:pPr>
    </w:p>
    <w:p w14:paraId="48898B47" w14:textId="77777777" w:rsidR="009D726B" w:rsidRDefault="009D726B" w:rsidP="004D07BD">
      <w:pPr>
        <w:ind w:left="708" w:firstLine="708"/>
        <w:jc w:val="both"/>
        <w:rPr>
          <w:rFonts w:ascii="Tahoma" w:hAnsi="Tahoma" w:cs="Tahoma"/>
          <w:color w:val="004990"/>
          <w:sz w:val="22"/>
          <w:szCs w:val="22"/>
          <w:lang w:val="es-BO"/>
        </w:rPr>
      </w:pPr>
    </w:p>
    <w:p w14:paraId="5FB1034D" w14:textId="77777777" w:rsidR="009D726B" w:rsidRDefault="009D726B" w:rsidP="004D07BD">
      <w:pPr>
        <w:ind w:left="708" w:firstLine="708"/>
        <w:jc w:val="both"/>
        <w:rPr>
          <w:rFonts w:ascii="Tahoma" w:hAnsi="Tahoma" w:cs="Tahoma"/>
          <w:color w:val="004990"/>
          <w:sz w:val="22"/>
          <w:szCs w:val="22"/>
          <w:lang w:val="es-BO"/>
        </w:rPr>
      </w:pPr>
    </w:p>
    <w:p w14:paraId="24D87904" w14:textId="77777777" w:rsidR="009D726B" w:rsidRDefault="009D726B" w:rsidP="004D07BD">
      <w:pPr>
        <w:ind w:left="708" w:firstLine="708"/>
        <w:jc w:val="both"/>
        <w:rPr>
          <w:rFonts w:ascii="Tahoma" w:hAnsi="Tahoma" w:cs="Tahoma"/>
          <w:color w:val="004990"/>
          <w:sz w:val="22"/>
          <w:szCs w:val="22"/>
          <w:lang w:val="es-BO"/>
        </w:rPr>
      </w:pPr>
    </w:p>
    <w:p w14:paraId="1FA75257" w14:textId="77777777" w:rsidR="009D726B" w:rsidRDefault="009D726B" w:rsidP="004D07BD">
      <w:pPr>
        <w:ind w:left="708" w:firstLine="708"/>
        <w:jc w:val="both"/>
        <w:rPr>
          <w:rFonts w:ascii="Tahoma" w:hAnsi="Tahoma" w:cs="Tahoma"/>
          <w:color w:val="004990"/>
          <w:sz w:val="22"/>
          <w:szCs w:val="22"/>
          <w:lang w:val="es-BO"/>
        </w:rPr>
      </w:pPr>
    </w:p>
    <w:p w14:paraId="710E9CCF" w14:textId="77777777" w:rsidR="009D726B" w:rsidRDefault="009D726B" w:rsidP="004D07BD">
      <w:pPr>
        <w:ind w:left="708" w:firstLine="708"/>
        <w:jc w:val="both"/>
        <w:rPr>
          <w:rFonts w:ascii="Tahoma" w:hAnsi="Tahoma" w:cs="Tahoma"/>
          <w:color w:val="004990"/>
          <w:sz w:val="22"/>
          <w:szCs w:val="22"/>
          <w:lang w:val="es-BO"/>
        </w:rPr>
      </w:pPr>
    </w:p>
    <w:p w14:paraId="58A29CCC" w14:textId="77777777" w:rsidR="009D726B" w:rsidRDefault="009D726B" w:rsidP="004D07BD">
      <w:pPr>
        <w:ind w:left="708" w:firstLine="708"/>
        <w:jc w:val="both"/>
        <w:rPr>
          <w:rFonts w:ascii="Tahoma" w:hAnsi="Tahoma" w:cs="Tahoma"/>
          <w:color w:val="004990"/>
          <w:sz w:val="22"/>
          <w:szCs w:val="22"/>
          <w:lang w:val="es-BO"/>
        </w:rPr>
      </w:pPr>
    </w:p>
    <w:p w14:paraId="716611A7" w14:textId="77777777" w:rsidR="009D726B" w:rsidRDefault="009D726B" w:rsidP="004D07BD">
      <w:pPr>
        <w:ind w:left="708" w:firstLine="708"/>
        <w:jc w:val="both"/>
        <w:rPr>
          <w:rFonts w:ascii="Tahoma" w:hAnsi="Tahoma" w:cs="Tahoma"/>
          <w:color w:val="004990"/>
          <w:sz w:val="22"/>
          <w:szCs w:val="22"/>
          <w:lang w:val="es-BO"/>
        </w:rPr>
      </w:pPr>
    </w:p>
    <w:p w14:paraId="73C021CF" w14:textId="77777777" w:rsidR="009D726B" w:rsidRDefault="009D726B" w:rsidP="004D07BD">
      <w:pPr>
        <w:ind w:left="708" w:firstLine="708"/>
        <w:jc w:val="both"/>
        <w:rPr>
          <w:rFonts w:ascii="Tahoma" w:hAnsi="Tahoma" w:cs="Tahoma"/>
          <w:color w:val="004990"/>
          <w:sz w:val="22"/>
          <w:szCs w:val="22"/>
          <w:lang w:val="es-BO"/>
        </w:rPr>
      </w:pPr>
    </w:p>
    <w:p w14:paraId="2CDE0301" w14:textId="77777777" w:rsidR="009D726B" w:rsidRDefault="009D726B" w:rsidP="004D07BD">
      <w:pPr>
        <w:ind w:left="708" w:firstLine="708"/>
        <w:jc w:val="both"/>
        <w:rPr>
          <w:rFonts w:ascii="Tahoma" w:hAnsi="Tahoma" w:cs="Tahoma"/>
          <w:color w:val="004990"/>
          <w:sz w:val="22"/>
          <w:szCs w:val="22"/>
          <w:lang w:val="es-BO"/>
        </w:rPr>
      </w:pPr>
    </w:p>
    <w:p w14:paraId="5C25FA21" w14:textId="77777777" w:rsidR="009D726B" w:rsidRDefault="009D726B" w:rsidP="004D07BD">
      <w:pPr>
        <w:ind w:left="708" w:firstLine="708"/>
        <w:jc w:val="both"/>
        <w:rPr>
          <w:rFonts w:ascii="Tahoma" w:hAnsi="Tahoma" w:cs="Tahoma"/>
          <w:color w:val="004990"/>
          <w:sz w:val="22"/>
          <w:szCs w:val="22"/>
          <w:lang w:val="es-BO"/>
        </w:rPr>
      </w:pPr>
    </w:p>
    <w:p w14:paraId="37F9A9BE" w14:textId="77777777" w:rsidR="009D726B" w:rsidRDefault="009D726B" w:rsidP="004D07BD">
      <w:pPr>
        <w:ind w:left="708" w:firstLine="708"/>
        <w:jc w:val="both"/>
        <w:rPr>
          <w:rFonts w:ascii="Tahoma" w:hAnsi="Tahoma" w:cs="Tahoma"/>
          <w:color w:val="004990"/>
          <w:sz w:val="22"/>
          <w:szCs w:val="22"/>
          <w:lang w:val="es-BO"/>
        </w:rPr>
      </w:pPr>
    </w:p>
    <w:p w14:paraId="7FF1AB1F" w14:textId="77777777" w:rsidR="009D726B" w:rsidRDefault="009D726B" w:rsidP="004D07BD">
      <w:pPr>
        <w:ind w:left="708" w:firstLine="708"/>
        <w:jc w:val="both"/>
        <w:rPr>
          <w:rFonts w:ascii="Tahoma" w:hAnsi="Tahoma" w:cs="Tahoma"/>
          <w:color w:val="004990"/>
          <w:sz w:val="22"/>
          <w:szCs w:val="22"/>
          <w:lang w:val="es-BO"/>
        </w:rPr>
      </w:pPr>
    </w:p>
    <w:p w14:paraId="753EC0F1" w14:textId="77777777" w:rsidR="009D726B" w:rsidRDefault="009D726B" w:rsidP="004D07BD">
      <w:pPr>
        <w:ind w:left="708" w:firstLine="708"/>
        <w:jc w:val="both"/>
        <w:rPr>
          <w:rFonts w:ascii="Tahoma" w:hAnsi="Tahoma" w:cs="Tahoma"/>
          <w:color w:val="004990"/>
          <w:sz w:val="22"/>
          <w:szCs w:val="22"/>
          <w:lang w:val="es-BO"/>
        </w:rPr>
      </w:pPr>
    </w:p>
    <w:p w14:paraId="037CC0FC" w14:textId="77777777" w:rsidR="009D726B" w:rsidRDefault="009D726B" w:rsidP="004D07BD">
      <w:pPr>
        <w:ind w:left="708" w:firstLine="708"/>
        <w:jc w:val="both"/>
        <w:rPr>
          <w:rFonts w:ascii="Tahoma" w:hAnsi="Tahoma" w:cs="Tahoma"/>
          <w:color w:val="004990"/>
          <w:sz w:val="22"/>
          <w:szCs w:val="22"/>
          <w:lang w:val="es-BO"/>
        </w:rPr>
      </w:pPr>
    </w:p>
    <w:p w14:paraId="64043885" w14:textId="77777777" w:rsidR="009D726B" w:rsidRDefault="009D726B" w:rsidP="004D07BD">
      <w:pPr>
        <w:ind w:left="708" w:firstLine="708"/>
        <w:jc w:val="both"/>
        <w:rPr>
          <w:rFonts w:ascii="Tahoma" w:hAnsi="Tahoma" w:cs="Tahoma"/>
          <w:color w:val="004990"/>
          <w:sz w:val="22"/>
          <w:szCs w:val="22"/>
          <w:lang w:val="es-BO"/>
        </w:rPr>
      </w:pPr>
    </w:p>
    <w:p w14:paraId="10F93045" w14:textId="77777777" w:rsidR="009D726B" w:rsidRDefault="009D726B" w:rsidP="004D07BD">
      <w:pPr>
        <w:ind w:left="708" w:firstLine="708"/>
        <w:jc w:val="both"/>
        <w:rPr>
          <w:rFonts w:ascii="Tahoma" w:hAnsi="Tahoma" w:cs="Tahoma"/>
          <w:color w:val="004990"/>
          <w:sz w:val="22"/>
          <w:szCs w:val="22"/>
          <w:lang w:val="es-BO"/>
        </w:rPr>
      </w:pPr>
    </w:p>
    <w:p w14:paraId="42BD7466" w14:textId="77777777" w:rsidR="009D726B" w:rsidRDefault="009D726B" w:rsidP="004D07BD">
      <w:pPr>
        <w:ind w:left="708" w:firstLine="708"/>
        <w:jc w:val="both"/>
        <w:rPr>
          <w:rFonts w:ascii="Tahoma" w:hAnsi="Tahoma" w:cs="Tahoma"/>
          <w:color w:val="004990"/>
          <w:sz w:val="22"/>
          <w:szCs w:val="22"/>
          <w:lang w:val="es-BO"/>
        </w:rPr>
      </w:pPr>
    </w:p>
    <w:p w14:paraId="792742C5" w14:textId="77777777" w:rsidR="009D726B" w:rsidRDefault="009D726B" w:rsidP="004D07BD">
      <w:pPr>
        <w:ind w:left="708" w:firstLine="708"/>
        <w:jc w:val="both"/>
        <w:rPr>
          <w:rFonts w:ascii="Tahoma" w:hAnsi="Tahoma" w:cs="Tahoma"/>
          <w:color w:val="004990"/>
          <w:sz w:val="22"/>
          <w:szCs w:val="22"/>
          <w:lang w:val="es-BO"/>
        </w:rPr>
      </w:pPr>
    </w:p>
    <w:p w14:paraId="723977F9" w14:textId="77777777" w:rsidR="009D726B" w:rsidRDefault="009D726B" w:rsidP="004D07BD">
      <w:pPr>
        <w:ind w:left="708" w:firstLine="708"/>
        <w:jc w:val="both"/>
        <w:rPr>
          <w:rFonts w:ascii="Tahoma" w:hAnsi="Tahoma" w:cs="Tahoma"/>
          <w:color w:val="004990"/>
          <w:sz w:val="22"/>
          <w:szCs w:val="22"/>
          <w:lang w:val="es-BO"/>
        </w:rPr>
      </w:pPr>
    </w:p>
    <w:p w14:paraId="21BC87C4" w14:textId="77777777" w:rsidR="009D726B" w:rsidRDefault="009D726B" w:rsidP="004D07BD">
      <w:pPr>
        <w:ind w:left="708" w:firstLine="708"/>
        <w:jc w:val="both"/>
        <w:rPr>
          <w:rFonts w:ascii="Tahoma" w:hAnsi="Tahoma" w:cs="Tahoma"/>
          <w:color w:val="004990"/>
          <w:sz w:val="22"/>
          <w:szCs w:val="22"/>
          <w:lang w:val="es-BO"/>
        </w:rPr>
      </w:pPr>
    </w:p>
    <w:p w14:paraId="58B12ADD" w14:textId="77777777" w:rsidR="009D726B" w:rsidRDefault="009D726B" w:rsidP="004D07BD">
      <w:pPr>
        <w:ind w:left="708" w:firstLine="708"/>
        <w:jc w:val="both"/>
        <w:rPr>
          <w:rFonts w:ascii="Tahoma" w:hAnsi="Tahoma" w:cs="Tahoma"/>
          <w:color w:val="004990"/>
          <w:sz w:val="22"/>
          <w:szCs w:val="22"/>
          <w:lang w:val="es-BO"/>
        </w:rPr>
      </w:pPr>
    </w:p>
    <w:p w14:paraId="1FC65720" w14:textId="77777777" w:rsidR="009D726B" w:rsidRDefault="009D726B" w:rsidP="004D07BD">
      <w:pPr>
        <w:ind w:left="708" w:firstLine="708"/>
        <w:jc w:val="both"/>
        <w:rPr>
          <w:rFonts w:ascii="Tahoma" w:hAnsi="Tahoma" w:cs="Tahoma"/>
          <w:color w:val="004990"/>
          <w:sz w:val="22"/>
          <w:szCs w:val="22"/>
          <w:lang w:val="es-BO"/>
        </w:rPr>
      </w:pPr>
    </w:p>
    <w:p w14:paraId="17091D40" w14:textId="77777777" w:rsidR="009D726B" w:rsidRDefault="009D726B" w:rsidP="004D07BD">
      <w:pPr>
        <w:ind w:left="708" w:firstLine="708"/>
        <w:jc w:val="both"/>
        <w:rPr>
          <w:rFonts w:ascii="Tahoma" w:hAnsi="Tahoma" w:cs="Tahoma"/>
          <w:color w:val="004990"/>
          <w:sz w:val="22"/>
          <w:szCs w:val="22"/>
          <w:lang w:val="es-BO"/>
        </w:rPr>
      </w:pPr>
    </w:p>
    <w:p w14:paraId="7F59B3DC" w14:textId="77777777" w:rsidR="0083313B" w:rsidRDefault="0083313B" w:rsidP="004D07BD">
      <w:pPr>
        <w:ind w:left="708" w:firstLine="708"/>
        <w:jc w:val="both"/>
        <w:rPr>
          <w:rFonts w:ascii="Tahoma" w:hAnsi="Tahoma" w:cs="Tahoma"/>
          <w:color w:val="004990"/>
          <w:sz w:val="22"/>
          <w:szCs w:val="22"/>
          <w:lang w:val="es-BO"/>
        </w:rPr>
      </w:pPr>
    </w:p>
    <w:p w14:paraId="15C79AF4" w14:textId="77777777" w:rsidR="00720A0C" w:rsidRDefault="00720A0C" w:rsidP="00982234">
      <w:pPr>
        <w:ind w:left="708" w:firstLine="708"/>
        <w:jc w:val="center"/>
        <w:rPr>
          <w:ins w:id="14" w:author="Maria Nydia Camberos Guerrero" w:date="2017-03-17T15:16:00Z"/>
          <w:rFonts w:ascii="Tahoma" w:hAnsi="Tahoma" w:cs="Tahoma"/>
          <w:b/>
          <w:color w:val="004990"/>
          <w:sz w:val="28"/>
          <w:szCs w:val="28"/>
        </w:rPr>
      </w:pPr>
      <w:bookmarkStart w:id="15" w:name="_Toc330030631"/>
    </w:p>
    <w:p w14:paraId="2590512B" w14:textId="77777777" w:rsidR="00720A0C" w:rsidRDefault="00720A0C" w:rsidP="00982234">
      <w:pPr>
        <w:ind w:left="708" w:firstLine="708"/>
        <w:jc w:val="center"/>
        <w:rPr>
          <w:ins w:id="16" w:author="Maria Nydia Camberos Guerrero" w:date="2017-03-17T15:16:00Z"/>
          <w:rFonts w:ascii="Tahoma" w:hAnsi="Tahoma" w:cs="Tahoma"/>
          <w:b/>
          <w:color w:val="004990"/>
          <w:sz w:val="28"/>
          <w:szCs w:val="28"/>
        </w:rPr>
      </w:pPr>
    </w:p>
    <w:p w14:paraId="2C869FE3" w14:textId="77777777" w:rsidR="00720A0C" w:rsidRDefault="00720A0C" w:rsidP="00982234">
      <w:pPr>
        <w:ind w:left="708" w:firstLine="708"/>
        <w:jc w:val="center"/>
        <w:rPr>
          <w:ins w:id="17" w:author="Maria Nydia Camberos Guerrero" w:date="2017-03-17T15:16:00Z"/>
          <w:rFonts w:ascii="Tahoma" w:hAnsi="Tahoma" w:cs="Tahoma"/>
          <w:b/>
          <w:color w:val="004990"/>
          <w:sz w:val="28"/>
          <w:szCs w:val="28"/>
        </w:rPr>
      </w:pPr>
    </w:p>
    <w:p w14:paraId="43B082F5" w14:textId="77777777" w:rsidR="00720A0C" w:rsidRDefault="00720A0C" w:rsidP="00982234">
      <w:pPr>
        <w:ind w:left="708" w:firstLine="708"/>
        <w:jc w:val="center"/>
        <w:rPr>
          <w:ins w:id="18" w:author="Maria Nydia Camberos Guerrero" w:date="2017-03-17T15:16:00Z"/>
          <w:rFonts w:ascii="Tahoma" w:hAnsi="Tahoma" w:cs="Tahoma"/>
          <w:b/>
          <w:color w:val="004990"/>
          <w:sz w:val="28"/>
          <w:szCs w:val="28"/>
        </w:rPr>
      </w:pPr>
    </w:p>
    <w:p w14:paraId="4C664366" w14:textId="77777777" w:rsidR="00720A0C" w:rsidRDefault="00720A0C" w:rsidP="00982234">
      <w:pPr>
        <w:ind w:left="708" w:firstLine="708"/>
        <w:jc w:val="center"/>
        <w:rPr>
          <w:ins w:id="19" w:author="Maria Nydia Camberos Guerrero" w:date="2017-03-17T15:16:00Z"/>
          <w:rFonts w:ascii="Tahoma" w:hAnsi="Tahoma" w:cs="Tahoma"/>
          <w:b/>
          <w:color w:val="004990"/>
          <w:sz w:val="28"/>
          <w:szCs w:val="28"/>
        </w:rPr>
      </w:pPr>
    </w:p>
    <w:p w14:paraId="2F55EA38" w14:textId="77777777" w:rsidR="00C61025" w:rsidRPr="00982234" w:rsidRDefault="00C61025" w:rsidP="00982234">
      <w:pPr>
        <w:ind w:left="708" w:firstLine="708"/>
        <w:jc w:val="center"/>
        <w:rPr>
          <w:rFonts w:ascii="Tahoma" w:hAnsi="Tahoma" w:cs="Tahoma"/>
          <w:b/>
          <w:color w:val="004990"/>
          <w:sz w:val="28"/>
          <w:szCs w:val="28"/>
        </w:rPr>
      </w:pPr>
      <w:r w:rsidRPr="00982234">
        <w:rPr>
          <w:rFonts w:ascii="Tahoma" w:hAnsi="Tahoma" w:cs="Tahoma"/>
          <w:b/>
          <w:color w:val="004990"/>
          <w:sz w:val="28"/>
          <w:szCs w:val="28"/>
        </w:rPr>
        <w:t>PARTE II</w:t>
      </w:r>
      <w:bookmarkEnd w:id="15"/>
    </w:p>
    <w:p w14:paraId="0E074462" w14:textId="77777777" w:rsidR="002C3600" w:rsidRPr="002275B2" w:rsidRDefault="002C3600" w:rsidP="002C3600">
      <w:pPr>
        <w:rPr>
          <w:sz w:val="28"/>
          <w:szCs w:val="28"/>
          <w:lang w:val="es-MX"/>
        </w:rPr>
      </w:pPr>
    </w:p>
    <w:p w14:paraId="47D71581" w14:textId="77777777"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2160CEA8" w14:textId="77777777" w:rsidR="00393ED2" w:rsidRDefault="00393ED2" w:rsidP="00393ED2">
      <w:pPr>
        <w:rPr>
          <w:rFonts w:ascii="Tahoma" w:hAnsi="Tahoma" w:cs="Tahoma"/>
          <w:color w:val="004990"/>
          <w:lang w:val="pt-BR"/>
        </w:rPr>
      </w:pPr>
    </w:p>
    <w:p w14:paraId="19E4BFE0" w14:textId="77777777" w:rsidR="00393ED2" w:rsidRPr="009C2DE5" w:rsidRDefault="00393ED2" w:rsidP="00393ED2">
      <w:pPr>
        <w:rPr>
          <w:rFonts w:ascii="Tahoma" w:hAnsi="Tahoma" w:cs="Tahoma"/>
          <w:color w:val="004990"/>
          <w:lang w:val="pt-BR"/>
        </w:rPr>
      </w:pPr>
    </w:p>
    <w:p w14:paraId="77A1BABB" w14:textId="77777777" w:rsidR="00393ED2" w:rsidRDefault="00393ED2" w:rsidP="001E2F46">
      <w:pPr>
        <w:pStyle w:val="TITULOS"/>
        <w:numPr>
          <w:ilvl w:val="0"/>
          <w:numId w:val="25"/>
        </w:numPr>
        <w:spacing w:after="0"/>
        <w:ind w:left="425" w:hanging="426"/>
        <w:rPr>
          <w:rFonts w:ascii="Tahoma" w:hAnsi="Tahoma" w:cs="Tahoma"/>
          <w:color w:val="004990"/>
          <w:sz w:val="22"/>
          <w:szCs w:val="22"/>
        </w:rPr>
      </w:pPr>
      <w:bookmarkStart w:id="20" w:name="_Toc309124151"/>
      <w:r w:rsidRPr="009C2DE5">
        <w:rPr>
          <w:rFonts w:ascii="Tahoma" w:hAnsi="Tahoma" w:cs="Tahoma"/>
          <w:color w:val="004990"/>
          <w:sz w:val="22"/>
          <w:szCs w:val="22"/>
        </w:rPr>
        <w:t>CONDICIONES PARA LA PRESENTACIÓN DE PROPUESTAS TÉCNICAS</w:t>
      </w:r>
      <w:bookmarkEnd w:id="20"/>
    </w:p>
    <w:p w14:paraId="12858748" w14:textId="77777777" w:rsidR="00232721" w:rsidRPr="009C2DE5" w:rsidRDefault="00232721" w:rsidP="00746121">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F20A3A">
        <w:rPr>
          <w:rFonts w:ascii="Tahoma" w:hAnsi="Tahoma" w:cs="Tahoma"/>
          <w:i/>
          <w:color w:val="004990"/>
          <w:sz w:val="22"/>
          <w:szCs w:val="22"/>
          <w:highlight w:val="lightGray"/>
          <w:lang w:val="es-ES_tradnl" w:bidi="en-US"/>
        </w:rPr>
        <w:t>(MANDATORIO)</w:t>
      </w:r>
    </w:p>
    <w:p w14:paraId="27A385A3" w14:textId="554DA750" w:rsidR="00232721" w:rsidRPr="009C2DE5" w:rsidRDefault="00232721" w:rsidP="00746121">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CALIFICABLE se basarán en la tabla de calificación.</w:t>
      </w:r>
    </w:p>
    <w:p w14:paraId="474A85B2" w14:textId="77777777" w:rsidR="00232721" w:rsidRPr="009C2DE5" w:rsidRDefault="00232721" w:rsidP="00746121">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14:paraId="10F7E272" w14:textId="77777777" w:rsidR="00232721" w:rsidRPr="009C2DE5" w:rsidRDefault="00232721" w:rsidP="00232721">
      <w:pPr>
        <w:ind w:left="720"/>
        <w:rPr>
          <w:rFonts w:ascii="Tahoma" w:hAnsi="Tahoma" w:cs="Tahoma"/>
          <w:color w:val="004990"/>
          <w:lang w:val="es-ES_tradnl"/>
        </w:rPr>
      </w:pPr>
      <w:r w:rsidRPr="009C2DE5">
        <w:rPr>
          <w:rFonts w:ascii="Tahoma" w:hAnsi="Tahoma" w:cs="Tahoma"/>
          <w:color w:val="004990"/>
          <w:lang w:val="es-ES_tradnl"/>
        </w:rPr>
        <w:t>Referencias:</w:t>
      </w:r>
    </w:p>
    <w:p w14:paraId="10B6EEA8" w14:textId="77777777" w:rsidR="00232721" w:rsidRPr="009C2DE5" w:rsidRDefault="00201702" w:rsidP="00232721">
      <w:pPr>
        <w:ind w:left="720"/>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00232721" w:rsidRPr="009C2DE5">
        <w:rPr>
          <w:rFonts w:ascii="Tahoma" w:hAnsi="Tahoma" w:cs="Tahoma"/>
          <w:color w:val="004990"/>
          <w:lang w:val="es-ES_tradnl"/>
        </w:rPr>
        <w:instrText xml:space="preserve"> FORMCHECKBOX </w:instrText>
      </w:r>
      <w:r w:rsidR="00854354">
        <w:rPr>
          <w:rFonts w:ascii="Tahoma" w:hAnsi="Tahoma" w:cs="Tahoma"/>
          <w:color w:val="004990"/>
          <w:lang w:val="es-ES_tradnl"/>
        </w:rPr>
      </w:r>
      <w:r w:rsidR="00854354">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232721" w:rsidRPr="009C2DE5">
        <w:rPr>
          <w:rFonts w:ascii="Tahoma" w:hAnsi="Tahoma" w:cs="Tahoma"/>
          <w:color w:val="004990"/>
          <w:lang w:val="es-ES_tradnl"/>
        </w:rPr>
        <w:tab/>
        <w:t>: Requerido por ENTEL S.A.</w:t>
      </w:r>
    </w:p>
    <w:p w14:paraId="54EE6232" w14:textId="77777777" w:rsidR="00232721" w:rsidRPr="009C2DE5" w:rsidRDefault="00201702" w:rsidP="00232721">
      <w:pPr>
        <w:ind w:left="720"/>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00232721" w:rsidRPr="009C2DE5">
        <w:rPr>
          <w:rFonts w:ascii="Tahoma" w:hAnsi="Tahoma" w:cs="Tahoma"/>
          <w:color w:val="004990"/>
          <w:lang w:val="es-ES_tradnl"/>
        </w:rPr>
        <w:instrText xml:space="preserve"> FORMCHECKBOX </w:instrText>
      </w:r>
      <w:r w:rsidR="00854354">
        <w:rPr>
          <w:rFonts w:ascii="Tahoma" w:hAnsi="Tahoma" w:cs="Tahoma"/>
          <w:color w:val="004990"/>
          <w:lang w:val="es-ES_tradnl"/>
        </w:rPr>
      </w:r>
      <w:r w:rsidR="00854354">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232721" w:rsidRPr="009C2DE5">
        <w:rPr>
          <w:rFonts w:ascii="Tahoma" w:hAnsi="Tahoma" w:cs="Tahoma"/>
          <w:color w:val="004990"/>
          <w:lang w:val="es-ES_tradnl"/>
        </w:rPr>
        <w:tab/>
        <w:t>: No requerido por ENTEL S.A.</w:t>
      </w:r>
    </w:p>
    <w:p w14:paraId="5839F6B9" w14:textId="77777777" w:rsidR="00232721" w:rsidRPr="009C2DE5" w:rsidRDefault="00232721" w:rsidP="00232721">
      <w:pPr>
        <w:ind w:left="720"/>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42BAF9E3" w14:textId="77777777" w:rsidR="00232721" w:rsidRDefault="00232721" w:rsidP="00232721">
      <w:pPr>
        <w:rPr>
          <w:lang w:val="es-BO" w:eastAsia="en-US"/>
        </w:rPr>
      </w:pPr>
    </w:p>
    <w:p w14:paraId="1A115BC6" w14:textId="77777777" w:rsidR="00C33547" w:rsidRPr="009C2DE5" w:rsidRDefault="00C33547" w:rsidP="00C33547">
      <w:pPr>
        <w:pStyle w:val="Prrafodelista"/>
        <w:spacing w:line="240" w:lineRule="atLeast"/>
        <w:ind w:left="1843"/>
        <w:rPr>
          <w:rFonts w:ascii="Tahoma" w:hAnsi="Tahoma" w:cs="Tahoma"/>
          <w:color w:val="004990"/>
          <w:lang w:val="es-ES_tradnl"/>
        </w:rPr>
      </w:pPr>
    </w:p>
    <w:p w14:paraId="26FA7A65" w14:textId="77777777" w:rsidR="00C33547" w:rsidRPr="009C2DE5" w:rsidRDefault="00C33547" w:rsidP="00C33547">
      <w:pPr>
        <w:pStyle w:val="Prrafodelista"/>
        <w:spacing w:line="240" w:lineRule="atLeast"/>
        <w:ind w:hanging="720"/>
        <w:rPr>
          <w:rFonts w:ascii="Tahoma" w:hAnsi="Tahoma" w:cs="Tahoma"/>
          <w:b/>
          <w:color w:val="004990"/>
          <w:lang w:val="es-ES_tradnl"/>
        </w:rPr>
      </w:pPr>
    </w:p>
    <w:p w14:paraId="723648C2" w14:textId="77777777" w:rsidR="00C33547" w:rsidRPr="009C2DE5" w:rsidRDefault="00C33547" w:rsidP="00C33547">
      <w:pPr>
        <w:pStyle w:val="Prrafodelista"/>
        <w:spacing w:line="240" w:lineRule="atLeast"/>
        <w:ind w:hanging="720"/>
        <w:jc w:val="center"/>
        <w:rPr>
          <w:rFonts w:ascii="Tahoma" w:hAnsi="Tahoma" w:cs="Tahoma"/>
          <w:color w:val="004990"/>
          <w:lang w:val="es-ES_tradnl"/>
        </w:rPr>
      </w:pPr>
    </w:p>
    <w:tbl>
      <w:tblPr>
        <w:tblW w:w="42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5"/>
        <w:gridCol w:w="1111"/>
        <w:gridCol w:w="1074"/>
        <w:gridCol w:w="1186"/>
        <w:gridCol w:w="1218"/>
        <w:gridCol w:w="1218"/>
        <w:gridCol w:w="1350"/>
      </w:tblGrid>
      <w:tr w:rsidR="00C33547" w:rsidRPr="009C2DE5" w14:paraId="5D6D5D75" w14:textId="77777777" w:rsidTr="00A665E7">
        <w:trPr>
          <w:trHeight w:val="910"/>
          <w:jc w:val="center"/>
        </w:trPr>
        <w:tc>
          <w:tcPr>
            <w:tcW w:w="360"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2792330A" w14:textId="77777777" w:rsidR="00C33547" w:rsidRPr="00363D85" w:rsidRDefault="00C33547" w:rsidP="00F526C1">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No.</w:t>
            </w:r>
          </w:p>
        </w:tc>
        <w:tc>
          <w:tcPr>
            <w:tcW w:w="720"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2EBCC426" w14:textId="77777777" w:rsidR="00C33547" w:rsidRPr="00363D85" w:rsidRDefault="00C33547" w:rsidP="00F526C1">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Item</w:t>
            </w:r>
          </w:p>
        </w:tc>
        <w:tc>
          <w:tcPr>
            <w:tcW w:w="696"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1ABDC484" w14:textId="77777777" w:rsidR="00C33547" w:rsidRPr="00363D85" w:rsidRDefault="00C33547" w:rsidP="00F526C1">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Cantidad</w:t>
            </w:r>
          </w:p>
        </w:tc>
        <w:tc>
          <w:tcPr>
            <w:tcW w:w="769"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7D28C634" w14:textId="77777777" w:rsidR="00C33547" w:rsidRPr="00363D85" w:rsidRDefault="00C33547" w:rsidP="00F526C1">
            <w:pPr>
              <w:rPr>
                <w:rFonts w:ascii="Tahoma" w:hAnsi="Tahoma" w:cs="Tahoma"/>
                <w:b/>
                <w:color w:val="FFFFFF" w:themeColor="background1"/>
                <w:lang w:val="es-ES_tradnl"/>
              </w:rPr>
            </w:pPr>
            <w:r w:rsidRPr="00363D85">
              <w:rPr>
                <w:rFonts w:ascii="Tahoma" w:hAnsi="Tahoma" w:cs="Tahoma"/>
                <w:b/>
                <w:color w:val="FFFFFF" w:themeColor="background1"/>
                <w:lang w:val="es-ES_tradnl"/>
              </w:rPr>
              <w:t>Característica 1</w:t>
            </w:r>
          </w:p>
        </w:tc>
        <w:tc>
          <w:tcPr>
            <w:tcW w:w="790"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2048B952" w14:textId="77777777" w:rsidR="00C33547" w:rsidRPr="00363D85" w:rsidRDefault="00C33547" w:rsidP="00F526C1">
            <w:pPr>
              <w:rPr>
                <w:rFonts w:ascii="Tahoma" w:hAnsi="Tahoma" w:cs="Tahoma"/>
                <w:b/>
                <w:color w:val="FFFFFF" w:themeColor="background1"/>
                <w:lang w:val="es-ES_tradnl"/>
              </w:rPr>
            </w:pPr>
            <w:r w:rsidRPr="00363D85">
              <w:rPr>
                <w:rFonts w:ascii="Tahoma" w:hAnsi="Tahoma" w:cs="Tahoma"/>
                <w:b/>
                <w:color w:val="FFFFFF" w:themeColor="background1"/>
                <w:lang w:val="es-ES_tradnl"/>
              </w:rPr>
              <w:t>Característica 2</w:t>
            </w:r>
          </w:p>
        </w:tc>
        <w:tc>
          <w:tcPr>
            <w:tcW w:w="790"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20FA3F28" w14:textId="77777777" w:rsidR="00C33547" w:rsidRPr="00363D85" w:rsidRDefault="00C33547" w:rsidP="00F526C1">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Caract</w:t>
            </w:r>
            <w:r>
              <w:rPr>
                <w:rFonts w:ascii="Tahoma" w:hAnsi="Tahoma" w:cs="Tahoma"/>
                <w:b/>
                <w:color w:val="FFFFFF" w:themeColor="background1"/>
                <w:lang w:val="es-ES_tradnl"/>
              </w:rPr>
              <w:t>erística 3</w:t>
            </w:r>
          </w:p>
        </w:tc>
        <w:tc>
          <w:tcPr>
            <w:tcW w:w="875"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3B559622" w14:textId="77777777" w:rsidR="00C33547" w:rsidRPr="00363D85" w:rsidRDefault="00C33547" w:rsidP="00F526C1">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 xml:space="preserve">Característica </w:t>
            </w:r>
            <w:r>
              <w:rPr>
                <w:rFonts w:ascii="Tahoma" w:hAnsi="Tahoma" w:cs="Tahoma"/>
                <w:b/>
                <w:color w:val="FFFFFF" w:themeColor="background1"/>
                <w:lang w:val="es-ES_tradnl"/>
              </w:rPr>
              <w:t xml:space="preserve"> 4</w:t>
            </w:r>
          </w:p>
        </w:tc>
      </w:tr>
      <w:tr w:rsidR="00C33547" w:rsidRPr="009C2DE5" w14:paraId="3919F086" w14:textId="77777777" w:rsidTr="00A665E7">
        <w:trPr>
          <w:trHeight w:val="770"/>
          <w:jc w:val="center"/>
        </w:trPr>
        <w:tc>
          <w:tcPr>
            <w:tcW w:w="360" w:type="pct"/>
            <w:tcBorders>
              <w:top w:val="single" w:sz="4" w:space="0" w:color="004990"/>
              <w:left w:val="single" w:sz="4" w:space="0" w:color="004990"/>
              <w:bottom w:val="single" w:sz="4" w:space="0" w:color="004990"/>
              <w:right w:val="single" w:sz="4" w:space="0" w:color="004990"/>
            </w:tcBorders>
            <w:vAlign w:val="center"/>
            <w:hideMark/>
          </w:tcPr>
          <w:p w14:paraId="47A739CE" w14:textId="77777777" w:rsidR="00C33547" w:rsidRPr="009C2DE5" w:rsidRDefault="00C33547" w:rsidP="00F526C1">
            <w:pPr>
              <w:jc w:val="center"/>
              <w:rPr>
                <w:rFonts w:ascii="Tahoma" w:hAnsi="Tahoma" w:cs="Tahoma"/>
                <w:color w:val="004990"/>
                <w:sz w:val="18"/>
                <w:lang w:val="es-ES_tradnl"/>
              </w:rPr>
            </w:pPr>
            <w:r>
              <w:rPr>
                <w:rFonts w:ascii="Tahoma" w:hAnsi="Tahoma" w:cs="Tahoma"/>
                <w:color w:val="004990"/>
                <w:sz w:val="18"/>
                <w:lang w:val="es-ES_tradnl"/>
              </w:rPr>
              <w:t>1</w:t>
            </w:r>
          </w:p>
        </w:tc>
        <w:tc>
          <w:tcPr>
            <w:tcW w:w="720" w:type="pct"/>
            <w:tcBorders>
              <w:top w:val="single" w:sz="4" w:space="0" w:color="004990"/>
              <w:left w:val="single" w:sz="4" w:space="0" w:color="004990"/>
              <w:bottom w:val="single" w:sz="4" w:space="0" w:color="004990"/>
              <w:right w:val="single" w:sz="4" w:space="0" w:color="004990"/>
            </w:tcBorders>
            <w:vAlign w:val="center"/>
            <w:hideMark/>
          </w:tcPr>
          <w:p w14:paraId="756167AE" w14:textId="77777777" w:rsidR="00C33547" w:rsidRPr="009C2DE5" w:rsidRDefault="00C33547" w:rsidP="00F526C1">
            <w:pPr>
              <w:jc w:val="center"/>
              <w:rPr>
                <w:rFonts w:ascii="Tahoma" w:hAnsi="Tahoma" w:cs="Tahoma"/>
                <w:color w:val="004990"/>
                <w:sz w:val="18"/>
                <w:lang w:val="es-ES_tradnl"/>
              </w:rPr>
            </w:pPr>
            <w:r>
              <w:rPr>
                <w:rFonts w:ascii="Tahoma" w:hAnsi="Tahoma" w:cs="Tahoma"/>
                <w:color w:val="004990"/>
                <w:sz w:val="18"/>
                <w:lang w:val="es-ES_tradnl"/>
              </w:rPr>
              <w:t xml:space="preserve">Contratación de Agencias Despachantes de Aduana  </w:t>
            </w:r>
          </w:p>
        </w:tc>
        <w:tc>
          <w:tcPr>
            <w:tcW w:w="696" w:type="pct"/>
            <w:tcBorders>
              <w:top w:val="single" w:sz="4" w:space="0" w:color="004990"/>
              <w:left w:val="single" w:sz="4" w:space="0" w:color="004990"/>
              <w:bottom w:val="single" w:sz="4" w:space="0" w:color="004990"/>
              <w:right w:val="single" w:sz="4" w:space="0" w:color="004990"/>
            </w:tcBorders>
            <w:vAlign w:val="center"/>
            <w:hideMark/>
          </w:tcPr>
          <w:p w14:paraId="34D361DE" w14:textId="77777777" w:rsidR="00C33547" w:rsidRPr="009C2DE5" w:rsidRDefault="00A665E7" w:rsidP="00C36340">
            <w:pPr>
              <w:jc w:val="center"/>
              <w:rPr>
                <w:rFonts w:ascii="Tahoma" w:hAnsi="Tahoma" w:cs="Tahoma"/>
                <w:color w:val="004990"/>
                <w:sz w:val="18"/>
                <w:lang w:val="es-ES_tradnl"/>
              </w:rPr>
            </w:pPr>
            <w:r>
              <w:rPr>
                <w:rFonts w:ascii="Tahoma" w:hAnsi="Tahoma" w:cs="Tahoma"/>
                <w:color w:val="004990"/>
                <w:sz w:val="18"/>
                <w:lang w:val="es-ES_tradnl"/>
              </w:rPr>
              <w:t>2</w:t>
            </w:r>
            <w:r w:rsidR="00C36340">
              <w:rPr>
                <w:rFonts w:ascii="Tahoma" w:hAnsi="Tahoma" w:cs="Tahoma"/>
                <w:color w:val="004990"/>
                <w:sz w:val="18"/>
                <w:lang w:val="es-ES_tradnl"/>
              </w:rPr>
              <w:t xml:space="preserve"> </w:t>
            </w:r>
            <w:r w:rsidR="00C33547">
              <w:rPr>
                <w:rFonts w:ascii="Tahoma" w:hAnsi="Tahoma" w:cs="Tahoma"/>
                <w:color w:val="004990"/>
                <w:sz w:val="18"/>
                <w:lang w:val="es-ES_tradnl"/>
              </w:rPr>
              <w:t>empresa</w:t>
            </w:r>
            <w:r>
              <w:rPr>
                <w:rFonts w:ascii="Tahoma" w:hAnsi="Tahoma" w:cs="Tahoma"/>
                <w:color w:val="004990"/>
                <w:sz w:val="18"/>
                <w:lang w:val="es-ES_tradnl"/>
              </w:rPr>
              <w:t>s</w:t>
            </w:r>
          </w:p>
        </w:tc>
        <w:tc>
          <w:tcPr>
            <w:tcW w:w="769" w:type="pct"/>
            <w:tcBorders>
              <w:top w:val="single" w:sz="4" w:space="0" w:color="004990"/>
              <w:left w:val="single" w:sz="4" w:space="0" w:color="004990"/>
              <w:bottom w:val="single" w:sz="4" w:space="0" w:color="004990"/>
              <w:right w:val="single" w:sz="4" w:space="0" w:color="004990"/>
            </w:tcBorders>
            <w:vAlign w:val="center"/>
            <w:hideMark/>
          </w:tcPr>
          <w:p w14:paraId="2C5E4B9B" w14:textId="77777777" w:rsidR="00C33547" w:rsidRPr="009C2DE5" w:rsidRDefault="00C33547" w:rsidP="00F526C1">
            <w:pPr>
              <w:jc w:val="center"/>
              <w:rPr>
                <w:rFonts w:ascii="Tahoma" w:hAnsi="Tahoma" w:cs="Tahoma"/>
                <w:color w:val="004990"/>
                <w:sz w:val="18"/>
                <w:lang w:val="es-ES_tradnl"/>
              </w:rPr>
            </w:pPr>
            <w:r>
              <w:rPr>
                <w:rFonts w:ascii="Tahoma" w:hAnsi="Tahoma" w:cs="Tahoma"/>
                <w:color w:val="004990"/>
                <w:sz w:val="18"/>
                <w:lang w:val="es-ES_tradnl"/>
              </w:rPr>
              <w:t xml:space="preserve">Financiar el costo de las desaduanizaciones de ENTEL S.A. </w:t>
            </w:r>
          </w:p>
        </w:tc>
        <w:tc>
          <w:tcPr>
            <w:tcW w:w="790" w:type="pct"/>
            <w:tcBorders>
              <w:top w:val="single" w:sz="4" w:space="0" w:color="004990"/>
              <w:left w:val="single" w:sz="4" w:space="0" w:color="004990"/>
              <w:bottom w:val="single" w:sz="4" w:space="0" w:color="004990"/>
              <w:right w:val="single" w:sz="4" w:space="0" w:color="004990"/>
            </w:tcBorders>
            <w:vAlign w:val="center"/>
            <w:hideMark/>
          </w:tcPr>
          <w:p w14:paraId="38873780" w14:textId="77777777" w:rsidR="00C33547" w:rsidRPr="009C2DE5" w:rsidRDefault="00C33547" w:rsidP="00F526C1">
            <w:pPr>
              <w:jc w:val="center"/>
              <w:rPr>
                <w:rFonts w:ascii="Tahoma" w:hAnsi="Tahoma" w:cs="Tahoma"/>
                <w:color w:val="004990"/>
                <w:sz w:val="18"/>
                <w:lang w:val="es-ES_tradnl"/>
              </w:rPr>
            </w:pPr>
            <w:r>
              <w:rPr>
                <w:rFonts w:ascii="Tahoma" w:hAnsi="Tahoma" w:cs="Tahoma"/>
                <w:color w:val="004990"/>
                <w:sz w:val="18"/>
                <w:lang w:val="es-ES_tradnl"/>
              </w:rPr>
              <w:t xml:space="preserve">Atención de los despachos Aduaneros de ENTEL S.A.   </w:t>
            </w:r>
          </w:p>
        </w:tc>
        <w:tc>
          <w:tcPr>
            <w:tcW w:w="790" w:type="pct"/>
            <w:tcBorders>
              <w:top w:val="single" w:sz="4" w:space="0" w:color="004990"/>
              <w:left w:val="single" w:sz="4" w:space="0" w:color="004990"/>
              <w:bottom w:val="single" w:sz="4" w:space="0" w:color="004990"/>
              <w:right w:val="single" w:sz="4" w:space="0" w:color="004990"/>
            </w:tcBorders>
            <w:vAlign w:val="center"/>
          </w:tcPr>
          <w:p w14:paraId="3668FA33" w14:textId="77777777" w:rsidR="00C33547" w:rsidRPr="009C2DE5" w:rsidRDefault="00C33547" w:rsidP="00F526C1">
            <w:pPr>
              <w:jc w:val="center"/>
              <w:rPr>
                <w:rFonts w:ascii="Tahoma" w:hAnsi="Tahoma" w:cs="Tahoma"/>
                <w:color w:val="004990"/>
                <w:sz w:val="18"/>
                <w:lang w:val="es-ES_tradnl"/>
              </w:rPr>
            </w:pPr>
            <w:r>
              <w:rPr>
                <w:rFonts w:ascii="Tahoma" w:hAnsi="Tahoma" w:cs="Tahoma"/>
                <w:color w:val="004990"/>
                <w:sz w:val="18"/>
                <w:lang w:val="es-ES_tradnl"/>
              </w:rPr>
              <w:t xml:space="preserve">Gestiones inherentes a operación de Comercio Exterior por cuenta de Terceros  </w:t>
            </w:r>
          </w:p>
        </w:tc>
        <w:tc>
          <w:tcPr>
            <w:tcW w:w="875" w:type="pct"/>
            <w:tcBorders>
              <w:top w:val="single" w:sz="4" w:space="0" w:color="004990"/>
              <w:left w:val="single" w:sz="4" w:space="0" w:color="004990"/>
              <w:bottom w:val="single" w:sz="4" w:space="0" w:color="004990"/>
              <w:right w:val="single" w:sz="4" w:space="0" w:color="004990"/>
            </w:tcBorders>
            <w:vAlign w:val="center"/>
          </w:tcPr>
          <w:p w14:paraId="7453420D" w14:textId="77777777" w:rsidR="00C33547" w:rsidRDefault="00C33547" w:rsidP="00F526C1">
            <w:pPr>
              <w:jc w:val="center"/>
              <w:rPr>
                <w:rFonts w:ascii="Tahoma" w:hAnsi="Tahoma" w:cs="Tahoma"/>
                <w:color w:val="004990"/>
                <w:sz w:val="18"/>
                <w:lang w:val="es-ES_tradnl"/>
              </w:rPr>
            </w:pPr>
            <w:r>
              <w:rPr>
                <w:rFonts w:ascii="Tahoma" w:hAnsi="Tahoma" w:cs="Tahoma"/>
                <w:color w:val="004990"/>
                <w:sz w:val="18"/>
                <w:lang w:val="es-ES_tradnl"/>
              </w:rPr>
              <w:t xml:space="preserve">Brindar asesoramiento técnico y operativo </w:t>
            </w:r>
          </w:p>
        </w:tc>
      </w:tr>
    </w:tbl>
    <w:p w14:paraId="332D0BA3" w14:textId="77777777" w:rsidR="00C33547" w:rsidRPr="009C2DE5" w:rsidRDefault="00C33547" w:rsidP="00C33547">
      <w:pPr>
        <w:pStyle w:val="Prrafodelista"/>
        <w:spacing w:line="240" w:lineRule="atLeast"/>
        <w:ind w:hanging="720"/>
        <w:jc w:val="center"/>
        <w:rPr>
          <w:rFonts w:ascii="Tahoma" w:hAnsi="Tahoma" w:cs="Tahoma"/>
          <w:color w:val="004990"/>
          <w:lang w:val="es-ES_tradnl"/>
        </w:rPr>
      </w:pPr>
    </w:p>
    <w:p w14:paraId="62244694" w14:textId="77777777" w:rsidR="00154648" w:rsidRPr="004B10F9" w:rsidRDefault="00C33547" w:rsidP="00154648">
      <w:pPr>
        <w:jc w:val="center"/>
        <w:rPr>
          <w:rFonts w:ascii="Tahoma" w:hAnsi="Tahoma" w:cs="Tahoma"/>
          <w:b/>
          <w:bCs/>
          <w:color w:val="1F497D" w:themeColor="text2"/>
          <w:szCs w:val="18"/>
          <w:lang w:eastAsia="es-BO"/>
        </w:rPr>
      </w:pPr>
      <w:r w:rsidRPr="009C2DE5">
        <w:rPr>
          <w:rFonts w:ascii="Tahoma" w:hAnsi="Tahoma" w:cs="Tahoma"/>
          <w:b/>
          <w:color w:val="004990"/>
          <w:lang w:val="es-ES_tradnl"/>
        </w:rPr>
        <w:br w:type="page"/>
      </w:r>
      <w:r w:rsidR="00154648" w:rsidRPr="004B10F9">
        <w:rPr>
          <w:rFonts w:ascii="Tahoma" w:hAnsi="Tahoma" w:cs="Tahoma"/>
          <w:b/>
          <w:bCs/>
          <w:color w:val="1F497D" w:themeColor="text2"/>
          <w:szCs w:val="18"/>
          <w:lang w:eastAsia="es-BO"/>
        </w:rPr>
        <w:t>REQUERIMIENTO DE ENTEL S.A.</w:t>
      </w:r>
    </w:p>
    <w:p w14:paraId="24B477DB" w14:textId="77777777" w:rsidR="00C33547" w:rsidRPr="004B10F9" w:rsidRDefault="00154648" w:rsidP="00154648">
      <w:pPr>
        <w:jc w:val="center"/>
        <w:rPr>
          <w:rFonts w:ascii="Tahoma" w:hAnsi="Tahoma" w:cs="Tahoma"/>
          <w:b/>
          <w:bCs/>
          <w:color w:val="1F497D" w:themeColor="text2"/>
          <w:szCs w:val="18"/>
          <w:lang w:eastAsia="es-BO"/>
        </w:rPr>
      </w:pPr>
      <w:r w:rsidRPr="004B10F9">
        <w:rPr>
          <w:rFonts w:ascii="Tahoma" w:hAnsi="Tahoma" w:cs="Tahoma"/>
          <w:b/>
          <w:bCs/>
          <w:color w:val="1F497D" w:themeColor="text2"/>
          <w:szCs w:val="18"/>
          <w:lang w:eastAsia="es-BO"/>
        </w:rPr>
        <w:t>CONDICIONES PARA LA PRESENTACIÓN DE PROPUESTAS TÉCNICAS</w:t>
      </w:r>
    </w:p>
    <w:p w14:paraId="3A66C91A" w14:textId="77777777" w:rsidR="00154648" w:rsidRDefault="00154648" w:rsidP="00154648">
      <w:pPr>
        <w:rPr>
          <w:rFonts w:ascii="Tahoma" w:hAnsi="Tahoma" w:cs="Tahoma"/>
          <w:b/>
          <w:bCs/>
          <w:color w:val="FFFFFF" w:themeColor="background1"/>
          <w:szCs w:val="18"/>
          <w:lang w:eastAsia="es-BO"/>
        </w:rPr>
      </w:pPr>
    </w:p>
    <w:p w14:paraId="143DBB4C" w14:textId="77777777" w:rsidR="00154648" w:rsidRDefault="00154648" w:rsidP="00154648">
      <w:pPr>
        <w:rPr>
          <w:rFonts w:ascii="Tahoma" w:hAnsi="Tahoma" w:cs="Tahoma"/>
          <w:b/>
          <w:bCs/>
          <w:color w:val="FFFFFF" w:themeColor="background1"/>
          <w:szCs w:val="18"/>
          <w:lang w:eastAsia="es-BO"/>
        </w:rPr>
      </w:pPr>
    </w:p>
    <w:tbl>
      <w:tblPr>
        <w:tblW w:w="0" w:type="auto"/>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474"/>
      </w:tblGrid>
      <w:tr w:rsidR="00154648" w:rsidRPr="009C2DE5" w14:paraId="02B2EC51" w14:textId="77777777" w:rsidTr="004B10F9">
        <w:trPr>
          <w:trHeight w:val="315"/>
        </w:trPr>
        <w:tc>
          <w:tcPr>
            <w:tcW w:w="9474" w:type="dxa"/>
            <w:tcBorders>
              <w:top w:val="nil"/>
            </w:tcBorders>
            <w:shd w:val="clear" w:color="auto" w:fill="auto"/>
            <w:vAlign w:val="center"/>
          </w:tcPr>
          <w:p w14:paraId="1F4705B6" w14:textId="77777777" w:rsidR="00154648" w:rsidRPr="009C2DE5" w:rsidRDefault="00154648" w:rsidP="00C36340">
            <w:pPr>
              <w:jc w:val="both"/>
              <w:rPr>
                <w:rFonts w:ascii="Tahoma" w:hAnsi="Tahoma" w:cs="Tahoma"/>
                <w:b/>
                <w:bCs/>
                <w:color w:val="004990"/>
                <w:sz w:val="18"/>
                <w:lang w:eastAsia="es-BO"/>
              </w:rPr>
            </w:pPr>
            <w:r w:rsidRPr="009C2DE5">
              <w:rPr>
                <w:rFonts w:ascii="Tahoma" w:hAnsi="Tahoma" w:cs="Tahoma"/>
                <w:b/>
                <w:color w:val="004990"/>
                <w:sz w:val="18"/>
              </w:rPr>
              <w:t>1.1.</w:t>
            </w:r>
            <w:r w:rsidRPr="009C2DE5">
              <w:rPr>
                <w:rFonts w:ascii="Tahoma" w:hAnsi="Tahoma" w:cs="Tahoma"/>
                <w:color w:val="004990"/>
                <w:sz w:val="18"/>
              </w:rPr>
              <w:t xml:space="preserve"> Las respuestas presentadas para el presente pliego de especificaciones deben realizarse </w:t>
            </w:r>
            <w:r w:rsidRPr="009C2DE5">
              <w:rPr>
                <w:rFonts w:ascii="Tahoma" w:hAnsi="Tahoma" w:cs="Tahoma"/>
                <w:b/>
                <w:color w:val="004990"/>
                <w:sz w:val="18"/>
                <w:u w:val="single"/>
              </w:rPr>
              <w:t>ITEM por ITEM</w:t>
            </w:r>
            <w:r w:rsidRPr="009C2DE5">
              <w:rPr>
                <w:rFonts w:ascii="Tahoma" w:hAnsi="Tahoma" w:cs="Tahoma"/>
                <w:color w:val="004990"/>
                <w:sz w:val="18"/>
              </w:rPr>
              <w:t xml:space="preserve"> respetando el orden del presente documento. Se debe iniciar con las palabras </w:t>
            </w:r>
            <w:r w:rsidRPr="009C2DE5">
              <w:rPr>
                <w:rFonts w:ascii="Tahoma" w:hAnsi="Tahoma" w:cs="Tahoma"/>
                <w:b/>
                <w:color w:val="004990"/>
                <w:sz w:val="18"/>
              </w:rPr>
              <w:t>CUMPLE o NO CUMPLE,</w:t>
            </w:r>
            <w:r w:rsidRPr="009C2DE5">
              <w:rPr>
                <w:rFonts w:ascii="Tahoma" w:hAnsi="Tahoma" w:cs="Tahoma"/>
                <w:color w:val="004990"/>
                <w:sz w:val="18"/>
              </w:rPr>
              <w:t xml:space="preserve"> seguidas de un </w:t>
            </w:r>
            <w:r w:rsidRPr="009C2DE5">
              <w:rPr>
                <w:rFonts w:ascii="Tahoma" w:hAnsi="Tahoma" w:cs="Tahoma"/>
                <w:b/>
                <w:color w:val="004990"/>
                <w:sz w:val="18"/>
              </w:rPr>
              <w:t>breve y claro comentario.</w:t>
            </w:r>
            <w:r>
              <w:rPr>
                <w:rFonts w:ascii="Tahoma" w:hAnsi="Tahoma" w:cs="Tahoma"/>
                <w:b/>
                <w:color w:val="1F497D"/>
                <w:sz w:val="18"/>
              </w:rPr>
              <w:t xml:space="preserve"> . </w:t>
            </w:r>
            <w:r>
              <w:rPr>
                <w:rFonts w:ascii="Tahoma" w:hAnsi="Tahoma" w:cs="Tahoma"/>
                <w:color w:val="1F497D"/>
                <w:sz w:val="18"/>
              </w:rPr>
              <w:t xml:space="preserve">Debe tener referencia puntual hacia algún DOCUMENTO TÉCNICO acerca del tópico de la pregunta, identificando el nombre del </w:t>
            </w:r>
            <w:r>
              <w:rPr>
                <w:rFonts w:ascii="Tahoma" w:hAnsi="Tahoma" w:cs="Tahoma"/>
                <w:b/>
                <w:color w:val="1F497D"/>
                <w:sz w:val="18"/>
              </w:rPr>
              <w:t xml:space="preserve">Documento, número de Página y Referencia </w:t>
            </w:r>
            <w:r>
              <w:rPr>
                <w:rFonts w:ascii="Tahoma" w:hAnsi="Tahoma" w:cs="Tahoma"/>
                <w:color w:val="1F497D"/>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r w:rsidR="004B10F9">
              <w:rPr>
                <w:rFonts w:ascii="Tahoma" w:hAnsi="Tahoma" w:cs="Tahoma"/>
                <w:color w:val="1F497D"/>
                <w:sz w:val="18"/>
              </w:rPr>
              <w:t xml:space="preserve"> </w:t>
            </w:r>
          </w:p>
        </w:tc>
      </w:tr>
      <w:tr w:rsidR="00154648" w:rsidRPr="009C2DE5" w14:paraId="6AF5F904" w14:textId="77777777" w:rsidTr="00C36340">
        <w:trPr>
          <w:trHeight w:val="315"/>
        </w:trPr>
        <w:tc>
          <w:tcPr>
            <w:tcW w:w="9474" w:type="dxa"/>
            <w:shd w:val="clear" w:color="auto" w:fill="auto"/>
            <w:vAlign w:val="center"/>
          </w:tcPr>
          <w:p w14:paraId="252080B2" w14:textId="77777777" w:rsidR="00154648" w:rsidRPr="009C2DE5" w:rsidRDefault="00154648" w:rsidP="00C36340">
            <w:pPr>
              <w:jc w:val="both"/>
              <w:rPr>
                <w:rFonts w:ascii="Tahoma" w:hAnsi="Tahoma" w:cs="Tahoma"/>
                <w:b/>
                <w:bCs/>
                <w:color w:val="004990"/>
                <w:sz w:val="18"/>
                <w:lang w:eastAsia="es-BO"/>
              </w:rPr>
            </w:pPr>
            <w:r w:rsidRPr="009C2DE5">
              <w:rPr>
                <w:rFonts w:ascii="Tahoma" w:hAnsi="Tahoma" w:cs="Tahoma"/>
                <w:b/>
                <w:color w:val="004990"/>
                <w:sz w:val="18"/>
              </w:rPr>
              <w:t xml:space="preserve">1.2. </w:t>
            </w:r>
            <w:r w:rsidRPr="009C2DE5">
              <w:rPr>
                <w:rFonts w:ascii="Tahoma" w:hAnsi="Tahoma" w:cs="Tahoma"/>
                <w:color w:val="004990"/>
                <w:sz w:val="18"/>
              </w:rPr>
              <w:t>ENTEL S.A. se reserva el derecho de realizar la adjudicación total o parcial del objeto del presente documento de acuerdo a la mejor solución técnico – económica y a los intereses de ENTEL S.A.</w:t>
            </w:r>
          </w:p>
        </w:tc>
      </w:tr>
      <w:tr w:rsidR="00154648" w:rsidRPr="009C2DE5" w14:paraId="4CFBE936" w14:textId="77777777" w:rsidTr="00C36340">
        <w:trPr>
          <w:trHeight w:val="315"/>
        </w:trPr>
        <w:tc>
          <w:tcPr>
            <w:tcW w:w="9474" w:type="dxa"/>
            <w:shd w:val="clear" w:color="auto" w:fill="auto"/>
            <w:vAlign w:val="center"/>
          </w:tcPr>
          <w:p w14:paraId="795F02D0" w14:textId="77777777" w:rsidR="00154648" w:rsidRPr="009C2DE5" w:rsidRDefault="00154648" w:rsidP="00C36340">
            <w:pPr>
              <w:jc w:val="both"/>
              <w:rPr>
                <w:rFonts w:ascii="Tahoma" w:hAnsi="Tahoma" w:cs="Tahoma"/>
                <w:b/>
                <w:bCs/>
                <w:color w:val="004990"/>
                <w:sz w:val="18"/>
                <w:lang w:eastAsia="es-BO"/>
              </w:rPr>
            </w:pPr>
            <w:r w:rsidRPr="009C2DE5">
              <w:rPr>
                <w:rFonts w:ascii="Tahoma" w:hAnsi="Tahoma" w:cs="Tahoma"/>
                <w:b/>
                <w:color w:val="004990"/>
                <w:sz w:val="18"/>
              </w:rPr>
              <w:t xml:space="preserve">1.3. </w:t>
            </w:r>
            <w:r w:rsidRPr="009C2DE5">
              <w:rPr>
                <w:rFonts w:ascii="Tahoma" w:hAnsi="Tahoma" w:cs="Tahoma"/>
                <w:color w:val="004990"/>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154648" w:rsidRPr="009C2DE5" w14:paraId="52238E9B" w14:textId="77777777" w:rsidTr="00C36340">
        <w:trPr>
          <w:trHeight w:val="315"/>
        </w:trPr>
        <w:tc>
          <w:tcPr>
            <w:tcW w:w="9474" w:type="dxa"/>
            <w:shd w:val="clear" w:color="auto" w:fill="auto"/>
            <w:vAlign w:val="center"/>
          </w:tcPr>
          <w:p w14:paraId="772E9BFF" w14:textId="77777777" w:rsidR="00154648" w:rsidRPr="009C2DE5" w:rsidRDefault="00154648" w:rsidP="00C36340">
            <w:pPr>
              <w:jc w:val="both"/>
              <w:rPr>
                <w:rFonts w:ascii="Tahoma" w:hAnsi="Tahoma" w:cs="Tahoma"/>
                <w:b/>
                <w:bCs/>
                <w:color w:val="004990"/>
                <w:sz w:val="18"/>
                <w:lang w:eastAsia="es-BO"/>
              </w:rPr>
            </w:pPr>
            <w:r w:rsidRPr="009C2DE5">
              <w:rPr>
                <w:rFonts w:ascii="Tahoma" w:hAnsi="Tahoma" w:cs="Tahoma"/>
                <w:b/>
                <w:color w:val="004990"/>
                <w:sz w:val="18"/>
              </w:rPr>
              <w:t>1.</w:t>
            </w:r>
            <w:r>
              <w:rPr>
                <w:rFonts w:ascii="Tahoma" w:hAnsi="Tahoma" w:cs="Tahoma"/>
                <w:b/>
                <w:color w:val="004990"/>
                <w:sz w:val="18"/>
              </w:rPr>
              <w:t>4</w:t>
            </w:r>
            <w:r w:rsidRPr="009C2DE5">
              <w:rPr>
                <w:rFonts w:ascii="Tahoma" w:hAnsi="Tahoma" w:cs="Tahoma"/>
                <w:b/>
                <w:color w:val="004990"/>
                <w:sz w:val="18"/>
              </w:rPr>
              <w:t xml:space="preserve">. </w:t>
            </w:r>
            <w:r w:rsidRPr="009C2DE5">
              <w:rPr>
                <w:rFonts w:ascii="Tahoma" w:hAnsi="Tahoma" w:cs="Tahoma"/>
                <w:color w:val="004990"/>
                <w:sz w:val="18"/>
              </w:rPr>
              <w:t xml:space="preserve">La propuesta debe garantizar que todos los bienes </w:t>
            </w:r>
            <w:r>
              <w:rPr>
                <w:rFonts w:ascii="Tahoma" w:hAnsi="Tahoma" w:cs="Tahoma"/>
                <w:color w:val="004990"/>
                <w:sz w:val="18"/>
              </w:rPr>
              <w:t xml:space="preserve">y servicios </w:t>
            </w:r>
            <w:r w:rsidRPr="009C2DE5">
              <w:rPr>
                <w:rFonts w:ascii="Tahoma" w:hAnsi="Tahoma" w:cs="Tahoma"/>
                <w:color w:val="004990"/>
                <w:sz w:val="18"/>
              </w:rPr>
              <w:t>ofertados cumplan con todas las recomendaciones, estándares y normas de organismos nacionales e internacionales reconocidos en el área de telecomunicaciones.</w:t>
            </w:r>
            <w:r w:rsidR="004B10F9">
              <w:rPr>
                <w:rFonts w:ascii="Tahoma" w:hAnsi="Tahoma" w:cs="Tahoma"/>
                <w:color w:val="004990"/>
                <w:sz w:val="18"/>
              </w:rPr>
              <w:t xml:space="preserve"> </w:t>
            </w:r>
          </w:p>
        </w:tc>
      </w:tr>
    </w:tbl>
    <w:p w14:paraId="3922ABA6" w14:textId="77777777" w:rsidR="00154648" w:rsidRPr="00154648" w:rsidRDefault="00154648" w:rsidP="00154648">
      <w:pPr>
        <w:rPr>
          <w:lang w:eastAsia="en-US"/>
        </w:rPr>
      </w:pPr>
    </w:p>
    <w:p w14:paraId="021FC2E5" w14:textId="77777777" w:rsidR="00B03A5D" w:rsidRPr="009C2DE5" w:rsidRDefault="00B03A5D" w:rsidP="00B03A5D">
      <w:pPr>
        <w:jc w:val="both"/>
        <w:rPr>
          <w:rFonts w:ascii="Tahoma" w:hAnsi="Tahoma" w:cs="Tahoma"/>
          <w:color w:val="004990"/>
          <w:highlight w:val="yellow"/>
          <w:lang w:val="es-BO"/>
        </w:rPr>
      </w:pPr>
      <w:bookmarkStart w:id="21" w:name="_Toc330030632"/>
    </w:p>
    <w:p w14:paraId="17847887" w14:textId="77777777" w:rsidR="00255289" w:rsidRPr="00255289" w:rsidRDefault="00255289" w:rsidP="001E2F46">
      <w:pPr>
        <w:pStyle w:val="Prrafodelista"/>
        <w:numPr>
          <w:ilvl w:val="0"/>
          <w:numId w:val="37"/>
        </w:numPr>
        <w:ind w:left="360"/>
        <w:outlineLvl w:val="0"/>
        <w:rPr>
          <w:rFonts w:ascii="Tahoma" w:hAnsi="Tahoma" w:cs="Tahoma"/>
          <w:b/>
          <w:bCs/>
          <w:vanish/>
          <w:color w:val="365F91"/>
          <w:kern w:val="28"/>
          <w:sz w:val="22"/>
          <w:szCs w:val="22"/>
          <w:lang w:bidi="en-US"/>
        </w:rPr>
      </w:pPr>
      <w:bookmarkStart w:id="22" w:name="_Toc306784016"/>
      <w:bookmarkStart w:id="23" w:name="_Toc359234677"/>
    </w:p>
    <w:bookmarkEnd w:id="22"/>
    <w:bookmarkEnd w:id="23"/>
    <w:p w14:paraId="50108266" w14:textId="77777777" w:rsidR="006D121D" w:rsidRDefault="006D121D" w:rsidP="006D121D">
      <w:pPr>
        <w:pStyle w:val="TITULOS"/>
        <w:spacing w:before="120" w:after="120" w:line="240" w:lineRule="auto"/>
        <w:rPr>
          <w:rFonts w:ascii="Tahoma" w:hAnsi="Tahoma" w:cs="Tahoma"/>
          <w:color w:val="1F497D"/>
          <w:sz w:val="22"/>
          <w:szCs w:val="22"/>
        </w:rPr>
      </w:pPr>
      <w:r>
        <w:rPr>
          <w:rFonts w:ascii="Tahoma" w:hAnsi="Tahoma" w:cs="Tahoma"/>
          <w:color w:val="1F497D"/>
          <w:sz w:val="22"/>
          <w:szCs w:val="22"/>
        </w:rPr>
        <w:t xml:space="preserve">2. FORMA DE CALIFICACIÓN    </w:t>
      </w:r>
    </w:p>
    <w:p w14:paraId="24676C1B" w14:textId="77777777" w:rsidR="006D121D" w:rsidRDefault="006D121D" w:rsidP="006D121D">
      <w:pPr>
        <w:pStyle w:val="Continuarlista"/>
        <w:ind w:left="426"/>
        <w:rPr>
          <w:rFonts w:ascii="Tahoma" w:hAnsi="Tahoma" w:cs="Tahoma"/>
          <w:color w:val="1F497D"/>
          <w:sz w:val="22"/>
          <w:szCs w:val="22"/>
          <w:lang w:val="es-ES_tradnl"/>
        </w:rPr>
      </w:pPr>
      <w:r>
        <w:rPr>
          <w:rFonts w:ascii="Tahoma" w:hAnsi="Tahoma" w:cs="Tahoma"/>
          <w:color w:val="1F497D"/>
          <w:sz w:val="22"/>
          <w:szCs w:val="22"/>
          <w:lang w:val="es-ES_tradnl"/>
        </w:rPr>
        <w:t xml:space="preserve">La forma de calificación está relacionada al cumplimiento estricto de los incisos marcados como MANDATORIO, donde la calificación será CUMPLE o NO CUMPLE. </w:t>
      </w:r>
      <w:r>
        <w:rPr>
          <w:rFonts w:ascii="Tahoma" w:hAnsi="Tahoma" w:cs="Tahoma"/>
          <w:color w:val="004990"/>
          <w:sz w:val="22"/>
          <w:szCs w:val="22"/>
          <w:lang w:val="es-ES_tradnl"/>
        </w:rPr>
        <w:t>Mientras que los incisos marcados como CALIFICABLE, se basarán en la tabla de calificación de Criterios Calificables y las fórmulas de calificación adjuntas a este documento.</w:t>
      </w:r>
    </w:p>
    <w:p w14:paraId="2EAB149D" w14:textId="77777777" w:rsidR="006D121D" w:rsidRDefault="006D121D" w:rsidP="006D121D">
      <w:pPr>
        <w:pStyle w:val="Continuarlista"/>
        <w:ind w:left="426"/>
        <w:rPr>
          <w:rFonts w:ascii="Tahoma" w:hAnsi="Tahoma" w:cs="Tahoma"/>
          <w:color w:val="1F497D"/>
          <w:sz w:val="22"/>
          <w:szCs w:val="22"/>
          <w:lang w:val="es-ES_tradnl"/>
        </w:rPr>
      </w:pPr>
      <w:r>
        <w:rPr>
          <w:rFonts w:ascii="Tahoma" w:hAnsi="Tahoma" w:cs="Tahoma"/>
          <w:color w:val="1F497D"/>
          <w:sz w:val="22"/>
          <w:szCs w:val="22"/>
          <w:lang w:val="es-ES_tradnl"/>
        </w:rPr>
        <w:t>A continuación se definen las palabras CUMPLE, NO CUMPLE:</w:t>
      </w:r>
    </w:p>
    <w:p w14:paraId="7442857A" w14:textId="77777777" w:rsidR="006D121D" w:rsidRDefault="006D121D" w:rsidP="006D121D">
      <w:pPr>
        <w:pStyle w:val="Continuarlista"/>
        <w:ind w:left="426"/>
        <w:rPr>
          <w:rFonts w:ascii="Tahoma" w:hAnsi="Tahoma" w:cs="Tahoma"/>
          <w:color w:val="1F497D"/>
          <w:sz w:val="22"/>
          <w:szCs w:val="22"/>
          <w:lang w:val="es-ES_tradnl"/>
        </w:rPr>
      </w:pPr>
      <w:r>
        <w:rPr>
          <w:rFonts w:ascii="Tahoma" w:hAnsi="Tahoma" w:cs="Tahoma"/>
          <w:b/>
          <w:bCs/>
          <w:color w:val="1F497D"/>
          <w:sz w:val="22"/>
          <w:szCs w:val="22"/>
          <w:lang w:val="es-ES_tradnl"/>
        </w:rPr>
        <w:t>CUMPLE.</w:t>
      </w:r>
      <w:r>
        <w:rPr>
          <w:rFonts w:ascii="Tahoma" w:hAnsi="Tahoma" w:cs="Tahoma"/>
          <w:color w:val="1F497D"/>
          <w:sz w:val="22"/>
          <w:szCs w:val="22"/>
          <w:lang w:val="es-ES_tradnl"/>
        </w:rPr>
        <w:t xml:space="preserve"> Define que satisface completamente el requisito técnico solicitado, a simple requerimiento de parte de ENTEL S.A. y se entiende que está incluido en la propuesta técnica-económica del OFERENTE.</w:t>
      </w:r>
    </w:p>
    <w:p w14:paraId="37078D3C" w14:textId="77777777" w:rsidR="006D121D" w:rsidRDefault="006D121D" w:rsidP="006D121D">
      <w:pPr>
        <w:pStyle w:val="Continuarlista"/>
        <w:ind w:left="426"/>
        <w:rPr>
          <w:rFonts w:ascii="Tahoma" w:hAnsi="Tahoma" w:cs="Tahoma"/>
          <w:color w:val="1F497D"/>
          <w:sz w:val="22"/>
          <w:szCs w:val="22"/>
          <w:lang w:val="es-ES_tradnl"/>
        </w:rPr>
      </w:pPr>
      <w:r>
        <w:rPr>
          <w:rFonts w:ascii="Tahoma" w:hAnsi="Tahoma" w:cs="Tahoma"/>
          <w:b/>
          <w:bCs/>
          <w:color w:val="1F497D"/>
          <w:sz w:val="22"/>
          <w:szCs w:val="22"/>
          <w:lang w:val="es-ES_tradnl"/>
        </w:rPr>
        <w:t>NO CUMPLE</w:t>
      </w:r>
      <w:r>
        <w:rPr>
          <w:rFonts w:ascii="Tahoma" w:hAnsi="Tahoma" w:cs="Tahoma"/>
          <w:color w:val="1F497D"/>
          <w:sz w:val="22"/>
          <w:szCs w:val="22"/>
          <w:lang w:val="es-ES_tradnl"/>
        </w:rPr>
        <w:t>. Define que no satisface parcial o completamente el requisito técnico solicitado.</w:t>
      </w:r>
    </w:p>
    <w:p w14:paraId="37C210A3" w14:textId="77777777" w:rsidR="006D121D" w:rsidRDefault="006D121D" w:rsidP="006D121D">
      <w:pPr>
        <w:pStyle w:val="Continuarlista"/>
        <w:ind w:left="0"/>
        <w:contextualSpacing/>
        <w:rPr>
          <w:rFonts w:ascii="Tahoma" w:hAnsi="Tahoma" w:cs="Tahoma"/>
          <w:b/>
          <w:bCs/>
          <w:color w:val="1F497D"/>
          <w:sz w:val="22"/>
          <w:szCs w:val="22"/>
          <w:lang w:val="es-ES_tradnl"/>
        </w:rPr>
      </w:pPr>
      <w:r>
        <w:rPr>
          <w:rFonts w:ascii="Tahoma" w:hAnsi="Tahoma" w:cs="Tahoma"/>
          <w:b/>
          <w:bCs/>
          <w:color w:val="1F497D"/>
          <w:sz w:val="22"/>
          <w:szCs w:val="22"/>
        </w:rPr>
        <w:t>2.1 CRITERIOS MANDATORIOS</w:t>
      </w:r>
    </w:p>
    <w:p w14:paraId="2B050EE3" w14:textId="77777777" w:rsidR="006D121D" w:rsidRDefault="006D121D" w:rsidP="006D121D">
      <w:pPr>
        <w:pStyle w:val="Continuarlista"/>
        <w:ind w:left="1080"/>
        <w:contextualSpacing/>
        <w:rPr>
          <w:rFonts w:ascii="Tahoma" w:hAnsi="Tahoma" w:cs="Tahoma"/>
          <w:b/>
          <w:bCs/>
          <w:color w:val="1F497D"/>
          <w:sz w:val="22"/>
          <w:szCs w:val="22"/>
          <w:lang w:val="es-ES_tradnl"/>
        </w:rPr>
      </w:pPr>
    </w:p>
    <w:p w14:paraId="7C18F3DA" w14:textId="77777777" w:rsidR="006D121D" w:rsidRDefault="006D121D" w:rsidP="006D121D">
      <w:pPr>
        <w:pStyle w:val="Continuarlista"/>
        <w:spacing w:before="120"/>
        <w:ind w:left="426"/>
        <w:rPr>
          <w:rFonts w:ascii="Tahoma" w:hAnsi="Tahoma" w:cs="Tahoma"/>
          <w:color w:val="1F497D"/>
          <w:sz w:val="22"/>
          <w:szCs w:val="22"/>
        </w:rPr>
      </w:pPr>
      <w:r>
        <w:rPr>
          <w:rFonts w:ascii="Tahoma" w:hAnsi="Tahoma" w:cs="Tahoma"/>
          <w:color w:val="1F497D"/>
          <w:sz w:val="22"/>
          <w:szCs w:val="22"/>
        </w:rPr>
        <w:t>Los criterios MANDATORIOS serán evaluados bajo la modalidad CUMPLE o NO CUMPLE, con una ponderación de 70% (Setenta por ciento) del total de la calificación cuando existan criterios calificables, caso contrario su calificación corresponde al 100% (Cien por ciento).</w:t>
      </w:r>
    </w:p>
    <w:p w14:paraId="644FE6C8" w14:textId="77777777" w:rsidR="006D121D" w:rsidRDefault="006D121D" w:rsidP="006D121D">
      <w:pPr>
        <w:pStyle w:val="Continuarlista"/>
        <w:spacing w:before="120"/>
        <w:ind w:left="426"/>
        <w:rPr>
          <w:rFonts w:ascii="Tahoma" w:hAnsi="Tahoma" w:cs="Tahoma"/>
          <w:color w:val="1F497D"/>
          <w:sz w:val="22"/>
          <w:szCs w:val="22"/>
        </w:rPr>
      </w:pPr>
      <w:r>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14:paraId="685578C5" w14:textId="77777777" w:rsidR="006D121D" w:rsidRDefault="006D121D" w:rsidP="006D121D">
      <w:pPr>
        <w:pStyle w:val="Continuarlista"/>
        <w:numPr>
          <w:ilvl w:val="1"/>
          <w:numId w:val="41"/>
        </w:numPr>
        <w:spacing w:before="120" w:after="0"/>
        <w:ind w:left="426" w:hanging="426"/>
        <w:rPr>
          <w:rFonts w:ascii="Tahoma" w:hAnsi="Tahoma" w:cs="Tahoma"/>
          <w:b/>
          <w:bCs/>
          <w:color w:val="1F497D"/>
          <w:sz w:val="22"/>
          <w:szCs w:val="22"/>
        </w:rPr>
      </w:pPr>
      <w:r>
        <w:rPr>
          <w:rFonts w:ascii="Tahoma" w:hAnsi="Tahoma" w:cs="Tahoma"/>
          <w:b/>
          <w:bCs/>
          <w:color w:val="1F497D"/>
          <w:sz w:val="22"/>
          <w:szCs w:val="22"/>
        </w:rPr>
        <w:t>CRITERIOS CALIFICABLES.</w:t>
      </w:r>
    </w:p>
    <w:p w14:paraId="32070FE8" w14:textId="77777777" w:rsidR="006D121D" w:rsidRDefault="006D121D" w:rsidP="006D121D">
      <w:pPr>
        <w:pStyle w:val="Continuarlista"/>
        <w:spacing w:before="120" w:after="0"/>
        <w:ind w:left="426"/>
        <w:rPr>
          <w:rFonts w:ascii="Tahoma" w:hAnsi="Tahoma" w:cs="Tahoma"/>
          <w:color w:val="1F497D"/>
          <w:sz w:val="22"/>
          <w:szCs w:val="22"/>
        </w:rPr>
      </w:pPr>
      <w:r>
        <w:rPr>
          <w:rFonts w:ascii="Tahoma" w:hAnsi="Tahoma" w:cs="Tahoma"/>
          <w:color w:val="1F497D"/>
          <w:sz w:val="22"/>
          <w:szCs w:val="22"/>
        </w:rPr>
        <w:t>Los criterios Calificables, tendrán una ponderación de 30% (Treinta por ciento) y serán evaluados de acuerdo a las siguientes formulas.</w:t>
      </w:r>
    </w:p>
    <w:p w14:paraId="53FA182A" w14:textId="77777777" w:rsidR="006D121D" w:rsidRDefault="006D121D" w:rsidP="006D121D">
      <w:pPr>
        <w:pStyle w:val="Continuarlista"/>
        <w:numPr>
          <w:ilvl w:val="0"/>
          <w:numId w:val="42"/>
        </w:numPr>
        <w:spacing w:before="120" w:after="0"/>
        <w:ind w:left="426" w:firstLine="0"/>
        <w:rPr>
          <w:rFonts w:ascii="Tahoma" w:hAnsi="Tahoma" w:cs="Tahoma"/>
          <w:color w:val="1F497D"/>
          <w:sz w:val="22"/>
          <w:szCs w:val="22"/>
        </w:rPr>
      </w:pPr>
      <w:r>
        <w:rPr>
          <w:rFonts w:ascii="Tahoma" w:hAnsi="Tahoma" w:cs="Tahoma"/>
          <w:color w:val="1F497D"/>
          <w:sz w:val="22"/>
          <w:szCs w:val="22"/>
        </w:rPr>
        <w:t>Fórmula para la calificación de ítems en los que ENTEL S.A. requiere menor tiempo/sensibilidad y otros es:</w:t>
      </w:r>
    </w:p>
    <w:p w14:paraId="3C7DD7C7" w14:textId="77777777" w:rsidR="006D121D" w:rsidRDefault="006D121D" w:rsidP="006D121D">
      <w:pPr>
        <w:pStyle w:val="Continuarlista"/>
        <w:spacing w:before="120" w:after="0"/>
        <w:rPr>
          <w:rFonts w:ascii="Tahoma" w:hAnsi="Tahoma" w:cs="Tahoma"/>
          <w:color w:val="1F497D"/>
          <w:sz w:val="22"/>
          <w:szCs w:val="22"/>
        </w:rPr>
      </w:pPr>
    </w:p>
    <w:p w14:paraId="42CBC2F0" w14:textId="77777777" w:rsidR="006D121D" w:rsidRDefault="006D121D" w:rsidP="006D121D">
      <w:pPr>
        <w:pStyle w:val="Continuarlista"/>
        <w:spacing w:before="120" w:after="0"/>
        <w:ind w:left="1412"/>
        <w:jc w:val="center"/>
        <w:rPr>
          <w:color w:val="1F497D"/>
          <w:position w:val="-28"/>
          <w:sz w:val="18"/>
          <w:szCs w:val="18"/>
        </w:rPr>
      </w:pPr>
      <w:r>
        <w:rPr>
          <w:noProof/>
          <w:color w:val="1F497D"/>
          <w:position w:val="-28"/>
          <w:sz w:val="18"/>
          <w:szCs w:val="18"/>
          <w:lang w:eastAsia="es-BO"/>
        </w:rPr>
        <w:drawing>
          <wp:inline distT="0" distB="0" distL="0" distR="0" wp14:anchorId="1F8434A2" wp14:editId="2DE3FEB3">
            <wp:extent cx="1866900" cy="438150"/>
            <wp:effectExtent l="0" t="0" r="0" b="0"/>
            <wp:docPr id="4" name="Imagen 4" descr="cid:image001.png@01D29734.A421F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1.png@01D29734.A421FC70"/>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1866900" cy="438150"/>
                    </a:xfrm>
                    <a:prstGeom prst="rect">
                      <a:avLst/>
                    </a:prstGeom>
                    <a:noFill/>
                    <a:ln>
                      <a:noFill/>
                    </a:ln>
                  </pic:spPr>
                </pic:pic>
              </a:graphicData>
            </a:graphic>
          </wp:inline>
        </w:drawing>
      </w:r>
    </w:p>
    <w:p w14:paraId="1E023C45" w14:textId="77777777" w:rsidR="006D121D" w:rsidRDefault="006D121D" w:rsidP="006D121D">
      <w:pPr>
        <w:pStyle w:val="Continuarlista"/>
        <w:spacing w:before="120" w:after="0"/>
        <w:ind w:left="1636" w:firstLine="65"/>
        <w:jc w:val="left"/>
        <w:rPr>
          <w:rFonts w:ascii="Tahoma" w:hAnsi="Tahoma" w:cs="Tahoma"/>
          <w:color w:val="1F497D"/>
        </w:rPr>
      </w:pPr>
      <w:r>
        <w:rPr>
          <w:rFonts w:ascii="Tahoma" w:hAnsi="Tahoma" w:cs="Tahoma"/>
          <w:color w:val="1F497D"/>
        </w:rPr>
        <w:t>Dónde:</w:t>
      </w:r>
    </w:p>
    <w:p w14:paraId="56CED6B1" w14:textId="77777777" w:rsidR="006D121D" w:rsidRDefault="006D121D" w:rsidP="006D121D">
      <w:pPr>
        <w:pStyle w:val="Continuarlista"/>
        <w:spacing w:before="120" w:after="0"/>
        <w:ind w:left="1701"/>
        <w:contextualSpacing/>
        <w:jc w:val="left"/>
        <w:rPr>
          <w:rFonts w:ascii="Tahoma" w:hAnsi="Tahoma" w:cs="Tahoma"/>
          <w:color w:val="1F497D"/>
        </w:rPr>
      </w:pPr>
      <w:r>
        <w:rPr>
          <w:rFonts w:ascii="Tahoma" w:hAnsi="Tahoma" w:cs="Tahoma"/>
          <w:color w:val="1F497D"/>
        </w:rPr>
        <w:t>C_Mínima = Cantidad mínima ofrecida de todas las propuestas.</w:t>
      </w:r>
    </w:p>
    <w:p w14:paraId="580F23E8" w14:textId="77777777" w:rsidR="006D121D" w:rsidRDefault="006D121D" w:rsidP="006D121D">
      <w:pPr>
        <w:pStyle w:val="Continuarlista"/>
        <w:spacing w:before="120" w:after="0"/>
        <w:ind w:left="1701"/>
        <w:contextualSpacing/>
        <w:jc w:val="left"/>
        <w:rPr>
          <w:rFonts w:ascii="Tahoma" w:hAnsi="Tahoma" w:cs="Tahoma"/>
          <w:color w:val="1F497D"/>
        </w:rPr>
      </w:pPr>
      <w:r>
        <w:rPr>
          <w:rFonts w:ascii="Tahoma" w:hAnsi="Tahoma" w:cs="Tahoma"/>
          <w:color w:val="1F497D"/>
        </w:rPr>
        <w:t>C_Ofrecida = Cantidad ofrecida en la propuesta.</w:t>
      </w:r>
    </w:p>
    <w:p w14:paraId="57E172CA" w14:textId="77777777" w:rsidR="006D121D" w:rsidRDefault="006D121D" w:rsidP="006D121D">
      <w:pPr>
        <w:pStyle w:val="Continuarlista"/>
        <w:spacing w:before="120" w:after="0"/>
        <w:ind w:left="1701"/>
        <w:contextualSpacing/>
        <w:jc w:val="left"/>
        <w:rPr>
          <w:rFonts w:ascii="Tahoma" w:hAnsi="Tahoma" w:cs="Tahoma"/>
          <w:color w:val="1F497D"/>
        </w:rPr>
      </w:pPr>
      <w:r>
        <w:rPr>
          <w:rFonts w:ascii="Tahoma" w:hAnsi="Tahoma" w:cs="Tahoma"/>
          <w:color w:val="1F497D"/>
        </w:rPr>
        <w:t xml:space="preserve">Ponderación = De acuerdo a tabla de Calificación Técnica </w:t>
      </w:r>
    </w:p>
    <w:p w14:paraId="7EFDA4B8" w14:textId="77777777" w:rsidR="006D121D" w:rsidRDefault="006D121D" w:rsidP="006D121D">
      <w:pPr>
        <w:pStyle w:val="Continuarlista"/>
        <w:numPr>
          <w:ilvl w:val="0"/>
          <w:numId w:val="42"/>
        </w:numPr>
        <w:spacing w:before="120" w:after="0"/>
        <w:ind w:left="709" w:hanging="283"/>
        <w:rPr>
          <w:rFonts w:ascii="Tahoma" w:hAnsi="Tahoma" w:cs="Tahoma"/>
          <w:color w:val="1F497D"/>
          <w:sz w:val="22"/>
          <w:szCs w:val="22"/>
        </w:rPr>
      </w:pPr>
      <w:r>
        <w:rPr>
          <w:rFonts w:ascii="Tahoma" w:hAnsi="Tahoma" w:cs="Tahoma"/>
          <w:color w:val="1F497D"/>
          <w:sz w:val="22"/>
          <w:szCs w:val="22"/>
        </w:rPr>
        <w:t>Fórmula para la calificación de ítems en los que ENTEL S.A. requiere la mayor cantidad/capacidad y otros es:</w:t>
      </w:r>
    </w:p>
    <w:p w14:paraId="63A511EA" w14:textId="77777777" w:rsidR="006D121D" w:rsidRDefault="006D121D" w:rsidP="006D121D">
      <w:pPr>
        <w:pStyle w:val="Continuarlista"/>
        <w:spacing w:before="120" w:after="0"/>
        <w:ind w:left="1412"/>
        <w:jc w:val="center"/>
        <w:rPr>
          <w:rFonts w:ascii="Tahoma" w:hAnsi="Tahoma" w:cs="Tahoma"/>
          <w:color w:val="1F497D"/>
        </w:rPr>
      </w:pPr>
      <w:r>
        <w:rPr>
          <w:noProof/>
          <w:color w:val="1F497D"/>
          <w:position w:val="-28"/>
          <w:sz w:val="18"/>
          <w:szCs w:val="18"/>
          <w:lang w:eastAsia="es-BO"/>
        </w:rPr>
        <w:drawing>
          <wp:inline distT="0" distB="0" distL="0" distR="0" wp14:anchorId="1EAED652" wp14:editId="3460D198">
            <wp:extent cx="1866900" cy="438150"/>
            <wp:effectExtent l="0" t="0" r="0" b="0"/>
            <wp:docPr id="3" name="Imagen 3" descr="cid:image002.png@01D29734.A421F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id:image002.png@01D29734.A421FC70"/>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866900" cy="438150"/>
                    </a:xfrm>
                    <a:prstGeom prst="rect">
                      <a:avLst/>
                    </a:prstGeom>
                    <a:noFill/>
                    <a:ln>
                      <a:noFill/>
                    </a:ln>
                  </pic:spPr>
                </pic:pic>
              </a:graphicData>
            </a:graphic>
          </wp:inline>
        </w:drawing>
      </w:r>
    </w:p>
    <w:p w14:paraId="4EAD2D93" w14:textId="77777777" w:rsidR="006D121D" w:rsidRDefault="006D121D" w:rsidP="006D121D">
      <w:pPr>
        <w:pStyle w:val="Continuarlista"/>
        <w:spacing w:before="120" w:after="0"/>
        <w:ind w:left="1636" w:firstLine="65"/>
        <w:jc w:val="left"/>
        <w:rPr>
          <w:rFonts w:ascii="Tahoma" w:hAnsi="Tahoma" w:cs="Tahoma"/>
          <w:color w:val="1F497D"/>
        </w:rPr>
      </w:pPr>
      <w:r>
        <w:rPr>
          <w:rFonts w:ascii="Tahoma" w:hAnsi="Tahoma" w:cs="Tahoma"/>
          <w:color w:val="1F497D"/>
        </w:rPr>
        <w:t>Dónde:</w:t>
      </w:r>
    </w:p>
    <w:p w14:paraId="64BA4BFF" w14:textId="77777777" w:rsidR="006D121D" w:rsidRDefault="006D121D" w:rsidP="006D121D">
      <w:pPr>
        <w:pStyle w:val="Continuarlista"/>
        <w:spacing w:before="120" w:after="0"/>
        <w:ind w:left="1701"/>
        <w:contextualSpacing/>
        <w:jc w:val="left"/>
        <w:rPr>
          <w:rFonts w:ascii="Tahoma" w:hAnsi="Tahoma" w:cs="Tahoma"/>
          <w:color w:val="1F497D"/>
        </w:rPr>
      </w:pPr>
      <w:r>
        <w:rPr>
          <w:rFonts w:ascii="Tahoma" w:hAnsi="Tahoma" w:cs="Tahoma"/>
          <w:color w:val="1F497D"/>
        </w:rPr>
        <w:t>C_Ofrecida = Cantidad ofrecida en la propuesta.</w:t>
      </w:r>
    </w:p>
    <w:p w14:paraId="5A026F8B" w14:textId="77777777" w:rsidR="006D121D" w:rsidRDefault="006D121D" w:rsidP="006D121D">
      <w:pPr>
        <w:pStyle w:val="Continuarlista"/>
        <w:spacing w:before="120" w:after="0"/>
        <w:ind w:left="1701"/>
        <w:contextualSpacing/>
        <w:jc w:val="left"/>
        <w:rPr>
          <w:rFonts w:ascii="Tahoma" w:hAnsi="Tahoma" w:cs="Tahoma"/>
          <w:color w:val="1F497D"/>
        </w:rPr>
      </w:pPr>
      <w:r>
        <w:rPr>
          <w:rFonts w:ascii="Tahoma" w:hAnsi="Tahoma" w:cs="Tahoma"/>
          <w:color w:val="1F497D"/>
        </w:rPr>
        <w:t>C_Máxima = Cantidad máxima ofrecida de todas las propuestas.</w:t>
      </w:r>
    </w:p>
    <w:p w14:paraId="2A7E15A4" w14:textId="77777777" w:rsidR="006D121D" w:rsidRDefault="006D121D" w:rsidP="006D121D">
      <w:pPr>
        <w:pStyle w:val="Continuarlista"/>
        <w:spacing w:before="120" w:after="0"/>
        <w:ind w:left="1701"/>
        <w:contextualSpacing/>
        <w:jc w:val="left"/>
        <w:rPr>
          <w:rFonts w:ascii="Tahoma" w:hAnsi="Tahoma" w:cs="Tahoma"/>
          <w:color w:val="1F497D"/>
        </w:rPr>
      </w:pPr>
      <w:r>
        <w:rPr>
          <w:rFonts w:ascii="Tahoma" w:hAnsi="Tahoma" w:cs="Tahoma"/>
          <w:color w:val="1F497D"/>
        </w:rPr>
        <w:t>Ponderación = De acuerdo a tabla de Calificación Técnica.</w:t>
      </w:r>
    </w:p>
    <w:p w14:paraId="42110EDE" w14:textId="77777777" w:rsidR="006D121D" w:rsidRDefault="006D121D" w:rsidP="006D121D">
      <w:pPr>
        <w:jc w:val="both"/>
        <w:rPr>
          <w:rFonts w:ascii="Tahoma" w:hAnsi="Tahoma" w:cs="Tahoma"/>
          <w:color w:val="1F497D"/>
          <w:sz w:val="20"/>
          <w:szCs w:val="20"/>
        </w:rPr>
      </w:pPr>
    </w:p>
    <w:p w14:paraId="23742FC5" w14:textId="77777777" w:rsidR="006D121D" w:rsidRDefault="006D121D" w:rsidP="006D121D">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La ponderación está descrita en el CUADRO DE CALIFICACIÓN RESUMEN DE CRITERIOS MANDATORIOS Y CALIFICABLES.</w:t>
      </w:r>
    </w:p>
    <w:p w14:paraId="3B59593B" w14:textId="77777777" w:rsidR="00A06823" w:rsidRDefault="00A06823" w:rsidP="00A06823">
      <w:pPr>
        <w:ind w:left="2127"/>
        <w:jc w:val="both"/>
        <w:rPr>
          <w:rFonts w:ascii="Tahoma" w:hAnsi="Tahoma" w:cs="Tahoma"/>
          <w:color w:val="365F91"/>
          <w:sz w:val="14"/>
        </w:rPr>
      </w:pPr>
    </w:p>
    <w:p w14:paraId="6DC0FCE7" w14:textId="77777777" w:rsidR="00255289" w:rsidRPr="00255289" w:rsidRDefault="00255289" w:rsidP="001E2F46">
      <w:pPr>
        <w:pStyle w:val="Prrafodelista"/>
        <w:numPr>
          <w:ilvl w:val="0"/>
          <w:numId w:val="25"/>
        </w:numPr>
        <w:spacing w:line="276" w:lineRule="auto"/>
        <w:ind w:left="426" w:hanging="426"/>
        <w:rPr>
          <w:rFonts w:ascii="Tahoma" w:hAnsi="Tahoma" w:cs="Tahoma"/>
          <w:b/>
          <w:bCs/>
          <w:vanish/>
          <w:color w:val="004990"/>
          <w:sz w:val="22"/>
          <w:szCs w:val="22"/>
          <w:lang w:val="es-BO"/>
        </w:rPr>
      </w:pPr>
    </w:p>
    <w:p w14:paraId="1FB32D45" w14:textId="77777777" w:rsidR="00A06823" w:rsidRDefault="00A06823" w:rsidP="001E2F46">
      <w:pPr>
        <w:pStyle w:val="TITULOS"/>
        <w:numPr>
          <w:ilvl w:val="0"/>
          <w:numId w:val="25"/>
        </w:numPr>
        <w:spacing w:after="0"/>
        <w:ind w:left="426" w:hanging="426"/>
        <w:rPr>
          <w:rFonts w:ascii="Tahoma" w:hAnsi="Tahoma" w:cs="Tahoma"/>
          <w:color w:val="004990"/>
          <w:sz w:val="22"/>
          <w:szCs w:val="22"/>
        </w:rPr>
      </w:pPr>
      <w:r>
        <w:rPr>
          <w:rFonts w:ascii="Tahoma" w:hAnsi="Tahoma" w:cs="Tahoma"/>
          <w:color w:val="004990"/>
          <w:sz w:val="22"/>
          <w:szCs w:val="22"/>
        </w:rPr>
        <w:t>CARACTERÍSTICAS</w:t>
      </w:r>
      <w:r w:rsidRPr="009C2DE5">
        <w:rPr>
          <w:rFonts w:ascii="Tahoma" w:hAnsi="Tahoma" w:cs="Tahoma"/>
          <w:color w:val="004990"/>
          <w:sz w:val="22"/>
          <w:szCs w:val="22"/>
        </w:rPr>
        <w:t xml:space="preserve"> </w:t>
      </w:r>
      <w:r w:rsidR="00B03A5D">
        <w:rPr>
          <w:rFonts w:ascii="Tahoma" w:hAnsi="Tahoma" w:cs="Tahoma"/>
          <w:color w:val="004990"/>
          <w:sz w:val="22"/>
          <w:szCs w:val="22"/>
        </w:rPr>
        <w:t xml:space="preserve">GENERALES Y </w:t>
      </w:r>
      <w:r w:rsidRPr="009C2DE5">
        <w:rPr>
          <w:rFonts w:ascii="Tahoma" w:hAnsi="Tahoma" w:cs="Tahoma"/>
          <w:color w:val="004990"/>
          <w:sz w:val="22"/>
          <w:szCs w:val="22"/>
        </w:rPr>
        <w:t xml:space="preserve">ESPECÍFICAS </w:t>
      </w:r>
    </w:p>
    <w:p w14:paraId="37DC7394" w14:textId="77777777" w:rsidR="001078C1" w:rsidRDefault="001078C1" w:rsidP="001078C1">
      <w:pPr>
        <w:rPr>
          <w:lang w:val="es-BO" w:eastAsia="en-US"/>
        </w:rPr>
      </w:pPr>
    </w:p>
    <w:p w14:paraId="1F4AC17F" w14:textId="77777777" w:rsidR="001078C1" w:rsidRPr="001078C1" w:rsidRDefault="001078C1" w:rsidP="001078C1">
      <w:pPr>
        <w:rPr>
          <w:lang w:val="es-BO" w:eastAsia="en-US"/>
        </w:rPr>
      </w:pPr>
    </w:p>
    <w:p w14:paraId="11EDD89E" w14:textId="77777777" w:rsidR="00A06823" w:rsidRPr="00BA6563" w:rsidRDefault="00A06823" w:rsidP="00A06823">
      <w:pPr>
        <w:rPr>
          <w:lang w:val="es-BO"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3"/>
        <w:gridCol w:w="4157"/>
        <w:gridCol w:w="1049"/>
        <w:gridCol w:w="944"/>
        <w:gridCol w:w="690"/>
        <w:gridCol w:w="1765"/>
      </w:tblGrid>
      <w:tr w:rsidR="00A06823" w:rsidRPr="009C2DE5" w14:paraId="0FCC31BF" w14:textId="77777777" w:rsidTr="000F1291">
        <w:trPr>
          <w:trHeight w:val="171"/>
          <w:tblHeader/>
        </w:trPr>
        <w:tc>
          <w:tcPr>
            <w:tcW w:w="3107"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6C9BD0B4" w14:textId="77777777" w:rsidR="00A06823" w:rsidRPr="00EE0C0D" w:rsidRDefault="00A06823" w:rsidP="001E2F46">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526" w:type="pct"/>
            <w:tcBorders>
              <w:top w:val="single" w:sz="4" w:space="0" w:color="004990"/>
              <w:left w:val="single" w:sz="4" w:space="0" w:color="FFFFFF"/>
              <w:bottom w:val="single" w:sz="4" w:space="0" w:color="FFFFFF"/>
              <w:right w:val="single" w:sz="4" w:space="0" w:color="FFFFFF"/>
            </w:tcBorders>
            <w:shd w:val="clear" w:color="auto" w:fill="004990"/>
          </w:tcPr>
          <w:p w14:paraId="30A28925" w14:textId="77777777" w:rsidR="00A06823" w:rsidRPr="00EE0C0D" w:rsidRDefault="00A06823" w:rsidP="001E2F46">
            <w:pPr>
              <w:jc w:val="center"/>
              <w:rPr>
                <w:rFonts w:ascii="Tahoma" w:hAnsi="Tahoma" w:cs="Tahoma"/>
                <w:b/>
                <w:bCs/>
                <w:color w:val="FFFFFF"/>
                <w:sz w:val="18"/>
                <w:szCs w:val="18"/>
                <w:lang w:eastAsia="es-BO"/>
              </w:rPr>
            </w:pPr>
          </w:p>
        </w:tc>
        <w:tc>
          <w:tcPr>
            <w:tcW w:w="1367"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66741EBD" w14:textId="77777777" w:rsidR="00A06823" w:rsidRPr="00EE0C0D" w:rsidRDefault="00A06823" w:rsidP="001E2F46">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A06823" w:rsidRPr="009C2DE5" w14:paraId="7D5FBA11" w14:textId="77777777" w:rsidTr="000F1291">
        <w:trPr>
          <w:trHeight w:val="50"/>
          <w:tblHeader/>
        </w:trPr>
        <w:tc>
          <w:tcPr>
            <w:tcW w:w="2523"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79D343F" w14:textId="77777777" w:rsidR="00A06823" w:rsidRPr="00EE0C0D" w:rsidRDefault="00A06823" w:rsidP="001E2F46">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 xml:space="preserve">CARACTERÍSTICAS TÉCNICAS </w:t>
            </w:r>
            <w:r>
              <w:rPr>
                <w:rFonts w:ascii="Tahoma" w:hAnsi="Tahoma" w:cs="Tahoma"/>
                <w:b/>
                <w:bCs/>
                <w:color w:val="FFFFFF"/>
                <w:sz w:val="18"/>
                <w:szCs w:val="18"/>
                <w:lang w:eastAsia="es-BO"/>
              </w:rPr>
              <w:t>ESPECIFICAS</w:t>
            </w:r>
          </w:p>
        </w:tc>
        <w:tc>
          <w:tcPr>
            <w:tcW w:w="1110" w:type="pct"/>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4EA0FC8" w14:textId="77777777" w:rsidR="00A06823" w:rsidRPr="00EE0C0D" w:rsidRDefault="00A06823" w:rsidP="001E2F46">
            <w:pPr>
              <w:jc w:val="center"/>
              <w:rPr>
                <w:rFonts w:ascii="Tahoma" w:hAnsi="Tahoma" w:cs="Tahoma"/>
                <w:b/>
                <w:bCs/>
                <w:color w:val="FFFFFF"/>
                <w:sz w:val="18"/>
                <w:szCs w:val="18"/>
                <w:lang w:eastAsia="es-BO"/>
              </w:rPr>
            </w:pPr>
            <w:r w:rsidRPr="00EE0C0D">
              <w:rPr>
                <w:rFonts w:ascii="Tahoma" w:hAnsi="Tahoma" w:cs="Tahoma"/>
                <w:b/>
                <w:bCs/>
                <w:color w:val="FFFFFF"/>
                <w:sz w:val="12"/>
                <w:szCs w:val="18"/>
                <w:lang w:val="en-GB" w:eastAsia="es-BO"/>
              </w:rPr>
              <w:t>CONDICIÓN</w:t>
            </w:r>
          </w:p>
        </w:tc>
        <w:tc>
          <w:tcPr>
            <w:tcW w:w="1367"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326C3CA8" w14:textId="77777777" w:rsidR="00A06823" w:rsidRPr="00EE0C0D" w:rsidRDefault="00A06823" w:rsidP="001E2F46">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(Llenado Obligatorio)</w:t>
            </w:r>
          </w:p>
        </w:tc>
      </w:tr>
      <w:tr w:rsidR="00A06823" w:rsidRPr="009C2DE5" w14:paraId="1680F810" w14:textId="77777777" w:rsidTr="000F1291">
        <w:trPr>
          <w:trHeight w:val="347"/>
          <w:tblHeader/>
        </w:trPr>
        <w:tc>
          <w:tcPr>
            <w:tcW w:w="208" w:type="pct"/>
            <w:tcBorders>
              <w:top w:val="single" w:sz="4" w:space="0" w:color="FFFFFF"/>
              <w:left w:val="single" w:sz="4" w:space="0" w:color="004990"/>
              <w:bottom w:val="single" w:sz="4" w:space="0" w:color="004990"/>
              <w:right w:val="single" w:sz="4" w:space="0" w:color="FFFFFF"/>
            </w:tcBorders>
            <w:shd w:val="clear" w:color="auto" w:fill="004990"/>
            <w:vAlign w:val="center"/>
          </w:tcPr>
          <w:p w14:paraId="5C72117D" w14:textId="77777777" w:rsidR="00A06823" w:rsidRPr="00EE0C0D" w:rsidRDefault="00A06823" w:rsidP="001E2F46">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N°</w:t>
            </w:r>
          </w:p>
        </w:tc>
        <w:tc>
          <w:tcPr>
            <w:tcW w:w="2315"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1F15D73B" w14:textId="77777777" w:rsidR="00A06823" w:rsidRPr="00EE0C0D" w:rsidRDefault="00A06823" w:rsidP="001E2F46">
            <w:pPr>
              <w:jc w:val="center"/>
              <w:rPr>
                <w:rFonts w:ascii="Tahoma" w:hAnsi="Tahoma" w:cs="Tahoma"/>
                <w:color w:val="FFFFFF"/>
                <w:sz w:val="18"/>
                <w:szCs w:val="18"/>
                <w:lang w:eastAsia="es-BO"/>
              </w:rPr>
            </w:pPr>
            <w:r w:rsidRPr="00EE0C0D">
              <w:rPr>
                <w:rFonts w:ascii="Tahoma" w:hAnsi="Tahoma" w:cs="Tahoma"/>
                <w:b/>
                <w:color w:val="FFFFFF"/>
                <w:sz w:val="18"/>
                <w:szCs w:val="18"/>
                <w:lang w:eastAsia="es-BO"/>
              </w:rPr>
              <w:t>DESCRIPCIÓN</w:t>
            </w:r>
          </w:p>
        </w:tc>
        <w:tc>
          <w:tcPr>
            <w:tcW w:w="584"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23EEBEB6" w14:textId="77777777" w:rsidR="00A06823" w:rsidRPr="00EE0C0D" w:rsidRDefault="00A06823" w:rsidP="001E2F46">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MANDATORIO</w:t>
            </w:r>
          </w:p>
        </w:tc>
        <w:tc>
          <w:tcPr>
            <w:tcW w:w="526" w:type="pct"/>
            <w:tcBorders>
              <w:top w:val="single" w:sz="4" w:space="0" w:color="FFFFFF"/>
              <w:left w:val="single" w:sz="4" w:space="0" w:color="FFFFFF"/>
              <w:bottom w:val="single" w:sz="4" w:space="0" w:color="004990"/>
              <w:right w:val="single" w:sz="4" w:space="0" w:color="FFFFFF"/>
            </w:tcBorders>
            <w:shd w:val="clear" w:color="auto" w:fill="004990"/>
          </w:tcPr>
          <w:p w14:paraId="3E3A11BC" w14:textId="77777777" w:rsidR="004F0AC1" w:rsidRDefault="004F0AC1" w:rsidP="001E2F46">
            <w:pPr>
              <w:jc w:val="center"/>
              <w:rPr>
                <w:rFonts w:ascii="Tahoma" w:hAnsi="Tahoma" w:cs="Tahoma"/>
                <w:b/>
                <w:bCs/>
                <w:color w:val="FFFFFF"/>
                <w:sz w:val="12"/>
                <w:szCs w:val="12"/>
                <w:lang w:val="en-GB" w:eastAsia="es-BO"/>
              </w:rPr>
            </w:pPr>
          </w:p>
          <w:p w14:paraId="19172283" w14:textId="77777777" w:rsidR="00A06823" w:rsidRPr="00EE0C0D" w:rsidRDefault="00A06823" w:rsidP="001E2F46">
            <w:pPr>
              <w:jc w:val="center"/>
              <w:rPr>
                <w:rFonts w:ascii="Tahoma" w:hAnsi="Tahoma" w:cs="Tahoma"/>
                <w:b/>
                <w:bCs/>
                <w:color w:val="FFFFFF"/>
                <w:sz w:val="12"/>
                <w:szCs w:val="12"/>
                <w:lang w:val="en-GB" w:eastAsia="es-BO"/>
              </w:rPr>
            </w:pPr>
            <w:r>
              <w:rPr>
                <w:rFonts w:ascii="Tahoma" w:hAnsi="Tahoma" w:cs="Tahoma"/>
                <w:b/>
                <w:bCs/>
                <w:color w:val="FFFFFF"/>
                <w:sz w:val="12"/>
                <w:szCs w:val="12"/>
                <w:lang w:val="en-GB" w:eastAsia="es-BO"/>
              </w:rPr>
              <w:t>CALIFICABLE</w:t>
            </w:r>
          </w:p>
        </w:tc>
        <w:tc>
          <w:tcPr>
            <w:tcW w:w="384"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2793BFA0" w14:textId="77777777" w:rsidR="00A06823" w:rsidRPr="00EE0C0D" w:rsidRDefault="00A06823" w:rsidP="001E2F46">
            <w:pPr>
              <w:jc w:val="center"/>
              <w:rPr>
                <w:rFonts w:ascii="Tahoma" w:hAnsi="Tahoma" w:cs="Tahoma"/>
                <w:b/>
                <w:bCs/>
                <w:color w:val="FFFFFF"/>
                <w:sz w:val="12"/>
                <w:szCs w:val="12"/>
                <w:lang w:val="en-GB" w:eastAsia="es-BO"/>
              </w:rPr>
            </w:pPr>
            <w:r w:rsidRPr="00EE0C0D">
              <w:rPr>
                <w:rFonts w:ascii="Tahoma" w:hAnsi="Tahoma" w:cs="Tahoma"/>
                <w:b/>
                <w:bCs/>
                <w:color w:val="FFFFFF"/>
                <w:sz w:val="12"/>
                <w:szCs w:val="12"/>
                <w:lang w:val="en-GB" w:eastAsia="es-BO"/>
              </w:rPr>
              <w:t>Cumple / No cumple</w:t>
            </w:r>
          </w:p>
        </w:tc>
        <w:tc>
          <w:tcPr>
            <w:tcW w:w="983" w:type="pct"/>
            <w:tcBorders>
              <w:top w:val="single" w:sz="4" w:space="0" w:color="FFFFFF"/>
              <w:left w:val="single" w:sz="4" w:space="0" w:color="FFFFFF"/>
              <w:bottom w:val="single" w:sz="4" w:space="0" w:color="004990"/>
              <w:right w:val="single" w:sz="4" w:space="0" w:color="004990"/>
            </w:tcBorders>
            <w:shd w:val="clear" w:color="auto" w:fill="004990"/>
            <w:vAlign w:val="center"/>
          </w:tcPr>
          <w:p w14:paraId="6A2B3444" w14:textId="77777777" w:rsidR="00A06823" w:rsidRPr="00EE0C0D" w:rsidRDefault="00A06823" w:rsidP="001E2F46">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DOCUMENTO, PÁGINA, REFERENCIA</w:t>
            </w:r>
          </w:p>
        </w:tc>
      </w:tr>
      <w:tr w:rsidR="00A06823" w:rsidRPr="009C2DE5" w14:paraId="41676D0B"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B92BBE" w14:textId="77777777" w:rsidR="00A06823" w:rsidRPr="00076C2C" w:rsidRDefault="00A06823" w:rsidP="001E2F46">
            <w:pPr>
              <w:jc w:val="center"/>
              <w:rPr>
                <w:rFonts w:ascii="Tahoma" w:hAnsi="Tahoma" w:cs="Tahoma"/>
                <w:color w:val="004990"/>
                <w:sz w:val="18"/>
                <w:szCs w:val="18"/>
                <w:lang w:eastAsia="es-BO"/>
              </w:rPr>
            </w:pPr>
            <w:r w:rsidRPr="00076C2C">
              <w:rPr>
                <w:rFonts w:ascii="Tahoma" w:hAnsi="Tahoma" w:cs="Tahoma"/>
                <w:color w:val="004990"/>
                <w:sz w:val="18"/>
                <w:szCs w:val="18"/>
                <w:lang w:eastAsia="es-BO"/>
              </w:rPr>
              <w:t>1</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16CFFF21" w14:textId="1F18887F" w:rsidR="00A06823" w:rsidRPr="00076C2C" w:rsidRDefault="001078C1" w:rsidP="001078C1">
            <w:pPr>
              <w:jc w:val="both"/>
              <w:rPr>
                <w:rFonts w:ascii="Tahoma" w:hAnsi="Tahoma" w:cs="Tahoma"/>
                <w:color w:val="1F497D"/>
                <w:sz w:val="18"/>
                <w:szCs w:val="18"/>
                <w:lang w:val="es-BO" w:eastAsia="es-BO"/>
              </w:rPr>
            </w:pPr>
            <w:r>
              <w:rPr>
                <w:rFonts w:ascii="Tahoma" w:hAnsi="Tahoma" w:cs="Tahoma"/>
                <w:color w:val="004990"/>
                <w:sz w:val="18"/>
              </w:rPr>
              <w:t>La Agencia Despachante debe responder solidaria e indivisiblemente con ENTEL S.A. D</w:t>
            </w:r>
            <w:r w:rsidR="006B17A9">
              <w:rPr>
                <w:rFonts w:ascii="Tahoma" w:hAnsi="Tahoma" w:cs="Tahoma"/>
                <w:color w:val="004990"/>
                <w:sz w:val="18"/>
              </w:rPr>
              <w:t>e acuerdo</w:t>
            </w:r>
            <w:r>
              <w:rPr>
                <w:rFonts w:ascii="Tahoma" w:hAnsi="Tahoma" w:cs="Tahoma"/>
                <w:color w:val="004990"/>
                <w:sz w:val="18"/>
              </w:rPr>
              <w:t xml:space="preserve"> </w:t>
            </w:r>
            <w:r w:rsidR="006B17A9">
              <w:rPr>
                <w:rFonts w:ascii="Tahoma" w:hAnsi="Tahoma" w:cs="Tahoma"/>
                <w:color w:val="004990"/>
                <w:sz w:val="18"/>
              </w:rPr>
              <w:t>al</w:t>
            </w:r>
            <w:r>
              <w:rPr>
                <w:rFonts w:ascii="Tahoma" w:hAnsi="Tahoma" w:cs="Tahoma"/>
                <w:color w:val="004990"/>
                <w:sz w:val="18"/>
              </w:rPr>
              <w:t xml:space="preserve"> Art. 61 de la Reglamentaci</w:t>
            </w:r>
            <w:r w:rsidR="006B17A9">
              <w:rPr>
                <w:rFonts w:ascii="Tahoma" w:hAnsi="Tahoma" w:cs="Tahoma"/>
                <w:color w:val="004990"/>
                <w:sz w:val="18"/>
              </w:rPr>
              <w:t>ó</w:t>
            </w:r>
            <w:r>
              <w:rPr>
                <w:rFonts w:ascii="Tahoma" w:hAnsi="Tahoma" w:cs="Tahoma"/>
                <w:color w:val="004990"/>
                <w:sz w:val="18"/>
              </w:rPr>
              <w:t xml:space="preserve">n de la Ley General de Aduanas y demás disposiciones de la Aduana Nacional de Bolivia.   </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47B4611" w14:textId="77777777" w:rsidR="00A06823"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A06823" w:rsidRPr="009C2DE5">
              <w:rPr>
                <w:b/>
                <w:color w:val="004990"/>
                <w:sz w:val="20"/>
                <w:szCs w:val="20"/>
              </w:rPr>
              <w:instrText xml:space="preserve"> FORMCHECKBOX </w:instrText>
            </w:r>
            <w:r w:rsidR="00854354">
              <w:rPr>
                <w:b/>
                <w:color w:val="004990"/>
                <w:sz w:val="20"/>
                <w:szCs w:val="20"/>
              </w:rPr>
            </w:r>
            <w:r w:rsidR="00854354">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483BD30A" w14:textId="77777777" w:rsidR="00A06823" w:rsidRPr="009C2DE5" w:rsidRDefault="00A06823"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A1C10CF" w14:textId="77777777" w:rsidR="00A06823" w:rsidRPr="009C2DE5" w:rsidRDefault="00A06823"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1BD976F" w14:textId="77777777" w:rsidR="00A06823" w:rsidRPr="009C2DE5" w:rsidRDefault="00A06823" w:rsidP="001E2F46">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A06823" w:rsidRPr="009C2DE5" w14:paraId="7677F149" w14:textId="77777777" w:rsidTr="000F1291">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7CF122B" w14:textId="77777777" w:rsidR="00A06823" w:rsidRPr="00076C2C" w:rsidRDefault="00A06823" w:rsidP="001E2F46">
            <w:pPr>
              <w:jc w:val="center"/>
              <w:rPr>
                <w:rFonts w:ascii="Tahoma" w:hAnsi="Tahoma" w:cs="Tahoma"/>
                <w:color w:val="004990"/>
                <w:sz w:val="18"/>
                <w:szCs w:val="18"/>
                <w:lang w:eastAsia="es-BO"/>
              </w:rPr>
            </w:pPr>
            <w:r w:rsidRPr="00076C2C">
              <w:rPr>
                <w:rFonts w:ascii="Tahoma" w:hAnsi="Tahoma" w:cs="Tahoma"/>
                <w:color w:val="004990"/>
                <w:sz w:val="18"/>
                <w:szCs w:val="18"/>
                <w:lang w:eastAsia="es-BO"/>
              </w:rPr>
              <w:t>2</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1DF8C6ED" w14:textId="77777777" w:rsidR="00A06823" w:rsidRPr="00076C2C" w:rsidRDefault="001078C1" w:rsidP="001E2F46">
            <w:pPr>
              <w:jc w:val="both"/>
              <w:rPr>
                <w:rFonts w:ascii="Tahoma" w:hAnsi="Tahoma" w:cs="Tahoma"/>
                <w:color w:val="1F497D"/>
                <w:sz w:val="18"/>
                <w:szCs w:val="18"/>
                <w:lang w:val="es-BO" w:eastAsia="es-BO"/>
              </w:rPr>
            </w:pPr>
            <w:r>
              <w:rPr>
                <w:rFonts w:ascii="Tahoma" w:hAnsi="Tahoma" w:cs="Tahoma"/>
                <w:color w:val="004990"/>
                <w:sz w:val="18"/>
              </w:rPr>
              <w:t>Prestar los servicios contratados con diligencia y responsabilidad, en observancia plena a la Ley General de Aduanas, su Reglamento General y demás disposiciones emitidas por la Aduana Nacional de Bolivia</w:t>
            </w:r>
            <w:r w:rsidR="00A06823" w:rsidRPr="00076C2C">
              <w:rPr>
                <w:rFonts w:ascii="Tahoma" w:hAnsi="Tahoma" w:cs="Tahoma"/>
                <w:color w:val="1F497D"/>
                <w:sz w:val="18"/>
                <w:szCs w:val="18"/>
                <w:lang w:val="es-BO" w:eastAsia="es-BO"/>
              </w:rPr>
              <w:t>.</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BF43AA0" w14:textId="77777777" w:rsidR="00A06823"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A06823" w:rsidRPr="009C2DE5">
              <w:rPr>
                <w:b/>
                <w:color w:val="004990"/>
                <w:sz w:val="20"/>
                <w:szCs w:val="20"/>
              </w:rPr>
              <w:instrText xml:space="preserve"> FORMCHECKBOX </w:instrText>
            </w:r>
            <w:r w:rsidR="00854354">
              <w:rPr>
                <w:b/>
                <w:color w:val="004990"/>
                <w:sz w:val="20"/>
                <w:szCs w:val="20"/>
              </w:rPr>
            </w:r>
            <w:r w:rsidR="00854354">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137A05BD" w14:textId="77777777" w:rsidR="00A06823" w:rsidRPr="009C2DE5" w:rsidRDefault="00A06823"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B3ACFA5" w14:textId="77777777" w:rsidR="00A06823" w:rsidRPr="009C2DE5" w:rsidRDefault="00A06823"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A3CB852" w14:textId="77777777" w:rsidR="00A06823" w:rsidRPr="009C2DE5" w:rsidRDefault="00A06823" w:rsidP="001E2F46">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A06823" w:rsidRPr="009C2DE5" w14:paraId="421C2098" w14:textId="77777777" w:rsidTr="000F1291">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2707301" w14:textId="77777777" w:rsidR="00A06823" w:rsidRPr="00076C2C" w:rsidRDefault="00A06823" w:rsidP="001E2F46">
            <w:pPr>
              <w:jc w:val="center"/>
              <w:rPr>
                <w:rFonts w:ascii="Tahoma" w:hAnsi="Tahoma" w:cs="Tahoma"/>
                <w:color w:val="004990"/>
                <w:sz w:val="18"/>
                <w:szCs w:val="18"/>
                <w:lang w:eastAsia="es-BO"/>
              </w:rPr>
            </w:pPr>
            <w:r w:rsidRPr="00076C2C">
              <w:rPr>
                <w:rFonts w:ascii="Tahoma" w:hAnsi="Tahoma" w:cs="Tahoma"/>
                <w:color w:val="004990"/>
                <w:sz w:val="18"/>
                <w:szCs w:val="18"/>
                <w:lang w:eastAsia="es-BO"/>
              </w:rPr>
              <w:t>3</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5EF8E65F" w14:textId="77777777" w:rsidR="00A06823" w:rsidRPr="00076C2C" w:rsidRDefault="001078C1" w:rsidP="001E2F46">
            <w:pPr>
              <w:jc w:val="both"/>
              <w:rPr>
                <w:rFonts w:ascii="Tahoma" w:hAnsi="Tahoma" w:cs="Tahoma"/>
                <w:color w:val="1F497D"/>
                <w:sz w:val="18"/>
                <w:szCs w:val="18"/>
                <w:lang w:val="es-BO" w:eastAsia="es-BO"/>
              </w:rPr>
            </w:pPr>
            <w:r>
              <w:rPr>
                <w:rFonts w:ascii="Tahoma" w:hAnsi="Tahoma" w:cs="Tahoma"/>
                <w:color w:val="004990"/>
                <w:sz w:val="18"/>
              </w:rPr>
              <w:t>Brindar el asesoramiento técnico y operativo, proporcionando sus conocimientos en estricta sujeción a lo que establecen los preceptos de Comercio Internacional y la correcta aplicación de la nomenclatura arancelaria de los Códigos Naladiza, Nandina, de Naciones Unidas y otros sin descuidar los alcances de los Acuerdos y Convenios Internaciones que mantiene nuestro País con el resto del mundo.</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DAAB1D7" w14:textId="77777777" w:rsidR="00A06823"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A06823" w:rsidRPr="009C2DE5">
              <w:rPr>
                <w:b/>
                <w:color w:val="004990"/>
                <w:sz w:val="20"/>
                <w:szCs w:val="20"/>
              </w:rPr>
              <w:instrText xml:space="preserve"> FORMCHECKBOX </w:instrText>
            </w:r>
            <w:r w:rsidR="00854354">
              <w:rPr>
                <w:b/>
                <w:color w:val="004990"/>
                <w:sz w:val="20"/>
                <w:szCs w:val="20"/>
              </w:rPr>
            </w:r>
            <w:r w:rsidR="00854354">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68754B16" w14:textId="77777777" w:rsidR="00A06823" w:rsidRPr="009C2DE5" w:rsidRDefault="00A06823"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6CE7DDB" w14:textId="77777777" w:rsidR="00A06823" w:rsidRPr="009C2DE5" w:rsidRDefault="00A06823"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ABF25DB" w14:textId="77777777" w:rsidR="00A06823" w:rsidRPr="009C2DE5" w:rsidRDefault="00A06823" w:rsidP="001E2F46">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A06823" w:rsidRPr="009C2DE5" w14:paraId="55B6395B" w14:textId="77777777" w:rsidTr="000F1291">
        <w:trPr>
          <w:trHeight w:val="336"/>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C1B3F7C" w14:textId="77777777" w:rsidR="00A06823" w:rsidRPr="00076C2C" w:rsidRDefault="00A06823" w:rsidP="001E2F46">
            <w:pPr>
              <w:jc w:val="center"/>
              <w:rPr>
                <w:rFonts w:ascii="Tahoma" w:hAnsi="Tahoma" w:cs="Tahoma"/>
                <w:color w:val="004990"/>
                <w:sz w:val="18"/>
                <w:szCs w:val="18"/>
                <w:lang w:eastAsia="es-BO"/>
              </w:rPr>
            </w:pPr>
            <w:r w:rsidRPr="00076C2C">
              <w:rPr>
                <w:rFonts w:ascii="Tahoma" w:hAnsi="Tahoma" w:cs="Tahoma"/>
                <w:color w:val="004990"/>
                <w:sz w:val="18"/>
                <w:szCs w:val="18"/>
                <w:lang w:eastAsia="es-BO"/>
              </w:rPr>
              <w:t>4</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4C5F50D6" w14:textId="77777777" w:rsidR="00A06823" w:rsidRPr="00076C2C" w:rsidRDefault="001078C1" w:rsidP="001078C1">
            <w:pPr>
              <w:jc w:val="both"/>
              <w:rPr>
                <w:rFonts w:ascii="Tahoma" w:hAnsi="Tahoma" w:cs="Tahoma"/>
                <w:color w:val="1F497D"/>
                <w:sz w:val="18"/>
                <w:szCs w:val="18"/>
                <w:lang w:val="es-BO" w:eastAsia="es-BO"/>
              </w:rPr>
            </w:pPr>
            <w:r>
              <w:rPr>
                <w:rFonts w:ascii="Tahoma" w:hAnsi="Tahoma" w:cs="Tahoma"/>
                <w:color w:val="004990"/>
                <w:sz w:val="18"/>
              </w:rPr>
              <w:t>Asesorar a ENTEL S.A. con diligencia y responsabilidad, considerando los alcances que implica el comercio internacional.</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FAD04F2" w14:textId="77777777" w:rsidR="00A06823"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A06823" w:rsidRPr="009C2DE5">
              <w:rPr>
                <w:b/>
                <w:color w:val="004990"/>
                <w:sz w:val="20"/>
                <w:szCs w:val="20"/>
              </w:rPr>
              <w:instrText xml:space="preserve"> FORMCHECKBOX </w:instrText>
            </w:r>
            <w:r w:rsidR="00854354">
              <w:rPr>
                <w:b/>
                <w:color w:val="004990"/>
                <w:sz w:val="20"/>
                <w:szCs w:val="20"/>
              </w:rPr>
            </w:r>
            <w:r w:rsidR="00854354">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2BA3A4A3" w14:textId="77777777" w:rsidR="00A06823" w:rsidRPr="009C2DE5" w:rsidRDefault="00A06823"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FEFCA45" w14:textId="77777777" w:rsidR="00A06823" w:rsidRPr="009C2DE5" w:rsidRDefault="00A06823"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D2F96B9" w14:textId="77777777" w:rsidR="00A06823" w:rsidRPr="009C2DE5" w:rsidRDefault="00A06823" w:rsidP="001E2F46">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85146C" w:rsidRPr="009C2DE5" w14:paraId="3D28702D" w14:textId="77777777" w:rsidTr="000F1291">
        <w:trPr>
          <w:trHeight w:val="336"/>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AC34587" w14:textId="77777777" w:rsidR="0085146C" w:rsidRPr="00076C2C" w:rsidRDefault="0085146C" w:rsidP="001E2F46">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404F3458" w14:textId="77777777" w:rsidR="0085146C" w:rsidRPr="00076C2C" w:rsidRDefault="000F1291" w:rsidP="000F1291">
            <w:pPr>
              <w:jc w:val="both"/>
              <w:rPr>
                <w:rFonts w:ascii="Tahoma" w:hAnsi="Tahoma" w:cs="Tahoma"/>
                <w:color w:val="1F497D"/>
                <w:sz w:val="18"/>
                <w:szCs w:val="18"/>
                <w:lang w:val="es-BO" w:eastAsia="es-BO"/>
              </w:rPr>
            </w:pPr>
            <w:r>
              <w:rPr>
                <w:rFonts w:ascii="Tahoma" w:hAnsi="Tahoma" w:cs="Tahoma"/>
                <w:color w:val="004990"/>
                <w:sz w:val="18"/>
              </w:rPr>
              <w:t>Otorgar un trato de atención preferencial a nuestros despachos aduaneros en cualquier aduana de entrada que dispone el país.</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997E7D0" w14:textId="77777777" w:rsidR="0085146C" w:rsidRPr="009C2DE5" w:rsidRDefault="00334218"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54354">
              <w:rPr>
                <w:b/>
                <w:color w:val="004990"/>
                <w:sz w:val="20"/>
                <w:szCs w:val="20"/>
              </w:rPr>
            </w:r>
            <w:r w:rsidR="00854354">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13A4FA38" w14:textId="77777777" w:rsidR="0085146C" w:rsidRPr="009C2DE5" w:rsidRDefault="0085146C"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B200026" w14:textId="77777777" w:rsidR="0085146C" w:rsidRPr="009C2DE5" w:rsidRDefault="0085146C"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5B2886C" w14:textId="77777777" w:rsidR="0085146C" w:rsidRPr="009C2DE5" w:rsidRDefault="0085146C" w:rsidP="001E2F46">
            <w:pPr>
              <w:jc w:val="center"/>
              <w:rPr>
                <w:rFonts w:ascii="Tahoma" w:hAnsi="Tahoma" w:cs="Tahoma"/>
                <w:color w:val="004990"/>
                <w:sz w:val="18"/>
                <w:szCs w:val="18"/>
                <w:lang w:eastAsia="es-BO"/>
              </w:rPr>
            </w:pPr>
          </w:p>
        </w:tc>
      </w:tr>
      <w:tr w:rsidR="0085146C" w:rsidRPr="009C2DE5" w14:paraId="68EFF5B4"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3643920" w14:textId="77777777" w:rsidR="0085146C" w:rsidRPr="00076C2C" w:rsidRDefault="0085146C" w:rsidP="001E2F46">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46F0651B" w14:textId="77777777" w:rsidR="0085146C" w:rsidRPr="00076C2C" w:rsidRDefault="000F1291" w:rsidP="00C8609D">
            <w:pPr>
              <w:jc w:val="both"/>
              <w:rPr>
                <w:rFonts w:ascii="Tahoma" w:hAnsi="Tahoma" w:cs="Tahoma"/>
                <w:color w:val="1F497D"/>
                <w:sz w:val="18"/>
                <w:szCs w:val="18"/>
                <w:lang w:val="es-BO" w:eastAsia="es-BO"/>
              </w:rPr>
            </w:pPr>
            <w:r>
              <w:rPr>
                <w:rFonts w:ascii="Tahoma" w:hAnsi="Tahoma" w:cs="Tahoma"/>
                <w:color w:val="004990"/>
                <w:sz w:val="18"/>
              </w:rPr>
              <w:t>Realizar los despachos ad</w:t>
            </w:r>
            <w:r w:rsidR="00C8609D">
              <w:rPr>
                <w:rFonts w:ascii="Tahoma" w:hAnsi="Tahoma" w:cs="Tahoma"/>
                <w:color w:val="004990"/>
                <w:sz w:val="18"/>
              </w:rPr>
              <w:t>uaneros en la ciudad de La Paz, Santa Cruz y Cochabamba; si no cuentan con oficinas en las dos últimas ciudades,  deberán</w:t>
            </w:r>
            <w:r>
              <w:rPr>
                <w:rFonts w:ascii="Tahoma" w:hAnsi="Tahoma" w:cs="Tahoma"/>
                <w:color w:val="004990"/>
                <w:sz w:val="18"/>
              </w:rPr>
              <w:t xml:space="preserve"> presentar convenio</w:t>
            </w:r>
            <w:r w:rsidR="002741C8">
              <w:rPr>
                <w:rFonts w:ascii="Tahoma" w:hAnsi="Tahoma" w:cs="Tahoma"/>
                <w:color w:val="004990"/>
                <w:sz w:val="18"/>
              </w:rPr>
              <w:t>s</w:t>
            </w:r>
            <w:r>
              <w:rPr>
                <w:rFonts w:ascii="Tahoma" w:hAnsi="Tahoma" w:cs="Tahoma"/>
                <w:color w:val="004990"/>
                <w:sz w:val="18"/>
              </w:rPr>
              <w:t xml:space="preserve"> con una agencia para realizar despachos aduaneros en la ciudad de Santa Cruz y Cochabamba</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F63868B" w14:textId="77777777" w:rsidR="0085146C"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AA0637" w:rsidRPr="009C2DE5">
              <w:rPr>
                <w:b/>
                <w:color w:val="004990"/>
                <w:sz w:val="20"/>
                <w:szCs w:val="20"/>
              </w:rPr>
              <w:instrText xml:space="preserve"> FORMCHECKBOX </w:instrText>
            </w:r>
            <w:r w:rsidR="00854354">
              <w:rPr>
                <w:b/>
                <w:color w:val="004990"/>
                <w:sz w:val="20"/>
                <w:szCs w:val="20"/>
              </w:rPr>
            </w:r>
            <w:r w:rsidR="00854354">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782D2BC7" w14:textId="77777777" w:rsidR="0085146C" w:rsidRPr="009C2DE5" w:rsidRDefault="004715B3" w:rsidP="00AA0637">
            <w:pPr>
              <w:jc w:val="center"/>
              <w:rPr>
                <w:rFonts w:ascii="Tahoma" w:hAnsi="Tahoma" w:cs="Tahoma"/>
                <w:color w:val="004990"/>
                <w:sz w:val="18"/>
                <w:szCs w:val="18"/>
                <w:lang w:eastAsia="es-BO"/>
              </w:rPr>
            </w:pPr>
            <w:r>
              <w:rPr>
                <w:b/>
                <w:color w:val="004990"/>
                <w:sz w:val="20"/>
                <w:szCs w:val="20"/>
              </w:rPr>
              <w:t xml:space="preserve">          </w:t>
            </w: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7F574B7" w14:textId="77777777" w:rsidR="0085146C" w:rsidRPr="009C2DE5" w:rsidRDefault="0085146C"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E8B8166" w14:textId="77777777" w:rsidR="0085146C" w:rsidRPr="009C2DE5" w:rsidRDefault="0085146C" w:rsidP="001E2F46">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C8609D" w:rsidRPr="009C2DE5" w14:paraId="44C3F8A6"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8B1D773" w14:textId="77777777" w:rsidR="00C8609D" w:rsidRDefault="00A665E7" w:rsidP="001E2F46">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39A3478C" w14:textId="2E877CA0" w:rsidR="00C8609D" w:rsidRDefault="00C8609D" w:rsidP="009E0815">
            <w:pPr>
              <w:jc w:val="both"/>
              <w:rPr>
                <w:rFonts w:ascii="Tahoma" w:hAnsi="Tahoma" w:cs="Tahoma"/>
                <w:color w:val="004990"/>
                <w:sz w:val="18"/>
              </w:rPr>
            </w:pPr>
            <w:r>
              <w:rPr>
                <w:rFonts w:ascii="Tahoma" w:hAnsi="Tahoma" w:cs="Tahoma"/>
                <w:color w:val="004990"/>
                <w:sz w:val="18"/>
              </w:rPr>
              <w:t xml:space="preserve">Los costos que corresponden a pago de impuestos, gastos de puerto, almacenaje, desconsolidación, gastos de transporte internacional y todos los gastos por concepto de desaduanización, </w:t>
            </w:r>
            <w:r w:rsidR="009E0815">
              <w:rPr>
                <w:rFonts w:ascii="Tahoma" w:hAnsi="Tahoma" w:cs="Tahoma"/>
                <w:color w:val="004990"/>
                <w:sz w:val="18"/>
              </w:rPr>
              <w:t>deberán</w:t>
            </w:r>
            <w:r>
              <w:rPr>
                <w:rFonts w:ascii="Tahoma" w:hAnsi="Tahoma" w:cs="Tahoma"/>
                <w:color w:val="004990"/>
                <w:sz w:val="18"/>
              </w:rPr>
              <w:t xml:space="preserve"> ser financiados por la Agencia Aduanera, tomando en cuenta que </w:t>
            </w:r>
            <w:r w:rsidR="009E0815">
              <w:rPr>
                <w:rFonts w:ascii="Tahoma" w:hAnsi="Tahoma" w:cs="Tahoma"/>
                <w:color w:val="004990"/>
                <w:sz w:val="18"/>
              </w:rPr>
              <w:t>un solo proceso puede alcanzar hasta Bs. 500.000</w:t>
            </w:r>
            <w:r w:rsidR="007551F1">
              <w:rPr>
                <w:rFonts w:ascii="Tahoma" w:hAnsi="Tahoma" w:cs="Tahoma"/>
                <w:color w:val="004990"/>
                <w:sz w:val="18"/>
              </w:rPr>
              <w:t>.- (Quinientos mil 00/100</w:t>
            </w:r>
            <w:r w:rsidR="006D121D">
              <w:rPr>
                <w:rFonts w:ascii="Tahoma" w:hAnsi="Tahoma" w:cs="Tahoma"/>
                <w:color w:val="004990"/>
                <w:sz w:val="18"/>
              </w:rPr>
              <w:t xml:space="preserve"> Bolivianos</w:t>
            </w:r>
            <w:r w:rsidR="007551F1">
              <w:rPr>
                <w:rFonts w:ascii="Tahoma" w:hAnsi="Tahoma" w:cs="Tahoma"/>
                <w:color w:val="004990"/>
                <w:sz w:val="18"/>
              </w:rPr>
              <w:t>)</w:t>
            </w:r>
            <w:r w:rsidR="009E0815">
              <w:rPr>
                <w:rFonts w:ascii="Tahoma" w:hAnsi="Tahoma" w:cs="Tahoma"/>
                <w:color w:val="004990"/>
                <w:sz w:val="18"/>
              </w:rPr>
              <w:t xml:space="preserve">, teniendo varios </w:t>
            </w:r>
            <w:r w:rsidR="007551F1">
              <w:rPr>
                <w:rFonts w:ascii="Tahoma" w:hAnsi="Tahoma" w:cs="Tahoma"/>
                <w:color w:val="004990"/>
                <w:sz w:val="18"/>
              </w:rPr>
              <w:t>procesos</w:t>
            </w:r>
            <w:r w:rsidR="009E0815">
              <w:rPr>
                <w:rFonts w:ascii="Tahoma" w:hAnsi="Tahoma" w:cs="Tahoma"/>
                <w:color w:val="004990"/>
                <w:sz w:val="18"/>
              </w:rPr>
              <w:t xml:space="preserve"> en un mes</w:t>
            </w:r>
            <w:r w:rsidR="007551F1">
              <w:rPr>
                <w:rFonts w:ascii="Tahoma" w:hAnsi="Tahoma" w:cs="Tahoma"/>
                <w:color w:val="004990"/>
                <w:sz w:val="18"/>
              </w:rPr>
              <w:t xml:space="preserve">, los </w:t>
            </w:r>
            <w:r w:rsidR="006D121D">
              <w:rPr>
                <w:rFonts w:ascii="Tahoma" w:hAnsi="Tahoma" w:cs="Tahoma"/>
                <w:color w:val="004990"/>
                <w:sz w:val="18"/>
              </w:rPr>
              <w:t>que</w:t>
            </w:r>
            <w:r w:rsidR="007551F1">
              <w:rPr>
                <w:rFonts w:ascii="Tahoma" w:hAnsi="Tahoma" w:cs="Tahoma"/>
                <w:color w:val="004990"/>
                <w:sz w:val="18"/>
              </w:rPr>
              <w:t xml:space="preserve"> deben ser</w:t>
            </w:r>
            <w:r w:rsidR="006D121D">
              <w:rPr>
                <w:rFonts w:ascii="Tahoma" w:hAnsi="Tahoma" w:cs="Tahoma"/>
                <w:color w:val="004990"/>
                <w:sz w:val="18"/>
              </w:rPr>
              <w:t xml:space="preserve"> atendidos y </w:t>
            </w:r>
            <w:r w:rsidR="007551F1">
              <w:rPr>
                <w:rFonts w:ascii="Tahoma" w:hAnsi="Tahoma" w:cs="Tahoma"/>
                <w:color w:val="004990"/>
                <w:sz w:val="18"/>
              </w:rPr>
              <w:t>financiados por la Agencia Aduanera.</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7FC877F" w14:textId="77777777" w:rsidR="00C8609D" w:rsidRPr="009C2DE5" w:rsidRDefault="00485E27"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54354">
              <w:rPr>
                <w:b/>
                <w:color w:val="004990"/>
                <w:sz w:val="20"/>
                <w:szCs w:val="20"/>
              </w:rPr>
            </w:r>
            <w:r w:rsidR="00854354">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3DE6F179" w14:textId="77777777" w:rsidR="00C8609D" w:rsidRPr="009C2DE5" w:rsidRDefault="00C8609D"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FCA7CBB" w14:textId="77777777" w:rsidR="00C8609D" w:rsidRPr="009C2DE5" w:rsidRDefault="00C8609D"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620009A" w14:textId="77777777" w:rsidR="00C8609D" w:rsidRPr="009C2DE5" w:rsidRDefault="00C8609D" w:rsidP="001E2F46">
            <w:pPr>
              <w:jc w:val="center"/>
              <w:rPr>
                <w:rFonts w:ascii="Tahoma" w:hAnsi="Tahoma" w:cs="Tahoma"/>
                <w:color w:val="004990"/>
                <w:sz w:val="18"/>
                <w:szCs w:val="18"/>
                <w:lang w:eastAsia="es-BO"/>
              </w:rPr>
            </w:pPr>
          </w:p>
        </w:tc>
      </w:tr>
      <w:tr w:rsidR="000F1291" w:rsidRPr="009C2DE5" w14:paraId="4C641085"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D26D6F1" w14:textId="77777777" w:rsidR="000F1291" w:rsidRDefault="00A665E7" w:rsidP="001E2F46">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06AA55EE" w14:textId="1EC4CEF5" w:rsidR="00A665E7" w:rsidRDefault="000F1291" w:rsidP="00C8609D">
            <w:pPr>
              <w:jc w:val="both"/>
              <w:rPr>
                <w:rFonts w:ascii="Tahoma" w:hAnsi="Tahoma" w:cs="Tahoma"/>
                <w:color w:val="004990"/>
                <w:sz w:val="18"/>
              </w:rPr>
            </w:pPr>
            <w:r>
              <w:rPr>
                <w:rFonts w:ascii="Tahoma" w:hAnsi="Tahoma" w:cs="Tahoma"/>
                <w:color w:val="004990"/>
                <w:sz w:val="18"/>
              </w:rPr>
              <w:t xml:space="preserve">Los costos </w:t>
            </w:r>
            <w:r w:rsidR="00C8609D">
              <w:rPr>
                <w:rFonts w:ascii="Tahoma" w:hAnsi="Tahoma" w:cs="Tahoma"/>
                <w:color w:val="004990"/>
                <w:sz w:val="18"/>
              </w:rPr>
              <w:t xml:space="preserve">relacionados por exportaciones definitivas y temporales </w:t>
            </w:r>
            <w:r w:rsidR="009E0815">
              <w:rPr>
                <w:rFonts w:ascii="Tahoma" w:hAnsi="Tahoma" w:cs="Tahoma"/>
                <w:color w:val="004990"/>
                <w:sz w:val="18"/>
              </w:rPr>
              <w:t>deberán</w:t>
            </w:r>
            <w:r w:rsidR="00C8609D">
              <w:rPr>
                <w:rFonts w:ascii="Tahoma" w:hAnsi="Tahoma" w:cs="Tahoma"/>
                <w:color w:val="004990"/>
                <w:sz w:val="18"/>
              </w:rPr>
              <w:t xml:space="preserve"> ser financiados por la Agencia Aduanera.</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FAF4B4D" w14:textId="77777777" w:rsidR="000F1291"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4715B3" w:rsidRPr="009C2DE5">
              <w:rPr>
                <w:b/>
                <w:color w:val="004990"/>
                <w:sz w:val="20"/>
                <w:szCs w:val="20"/>
              </w:rPr>
              <w:instrText xml:space="preserve"> FORMCHECKBOX </w:instrText>
            </w:r>
            <w:r w:rsidR="00854354">
              <w:rPr>
                <w:b/>
                <w:color w:val="004990"/>
                <w:sz w:val="20"/>
                <w:szCs w:val="20"/>
              </w:rPr>
            </w:r>
            <w:r w:rsidR="00854354">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12E89986" w14:textId="77777777" w:rsidR="000F1291" w:rsidRPr="009C2DE5" w:rsidRDefault="000F1291"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0566746" w14:textId="77777777" w:rsidR="000F1291" w:rsidRPr="009C2DE5" w:rsidRDefault="000F1291"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DC4A7BF" w14:textId="77777777" w:rsidR="000F1291" w:rsidRPr="009C2DE5" w:rsidRDefault="000F1291" w:rsidP="001E2F46">
            <w:pPr>
              <w:jc w:val="center"/>
              <w:rPr>
                <w:rFonts w:ascii="Tahoma" w:hAnsi="Tahoma" w:cs="Tahoma"/>
                <w:color w:val="004990"/>
                <w:sz w:val="18"/>
                <w:szCs w:val="18"/>
                <w:lang w:eastAsia="es-BO"/>
              </w:rPr>
            </w:pPr>
          </w:p>
        </w:tc>
      </w:tr>
      <w:tr w:rsidR="00C8609D" w:rsidRPr="009C2DE5" w14:paraId="521EEF58"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5DAA720" w14:textId="77777777" w:rsidR="00C8609D" w:rsidRDefault="00A665E7" w:rsidP="001E2F46">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204A3664" w14:textId="77777777" w:rsidR="00C8609D" w:rsidRDefault="00C8609D" w:rsidP="001E2F46">
            <w:pPr>
              <w:jc w:val="both"/>
              <w:rPr>
                <w:rFonts w:ascii="Tahoma" w:hAnsi="Tahoma" w:cs="Tahoma"/>
                <w:color w:val="004990"/>
                <w:sz w:val="18"/>
              </w:rPr>
            </w:pPr>
            <w:r>
              <w:rPr>
                <w:rFonts w:ascii="Tahoma" w:hAnsi="Tahoma" w:cs="Tahoma"/>
                <w:color w:val="004990"/>
                <w:sz w:val="18"/>
              </w:rPr>
              <w:t xml:space="preserve">La Agencia adjudicada no podrá negarse a realizar las desaduanizaciones que le sean asignadas, debiendo comenzar los </w:t>
            </w:r>
            <w:r w:rsidR="00485E27">
              <w:rPr>
                <w:rFonts w:ascii="Tahoma" w:hAnsi="Tahoma" w:cs="Tahoma"/>
                <w:color w:val="004990"/>
                <w:sz w:val="18"/>
              </w:rPr>
              <w:t>trámites</w:t>
            </w:r>
            <w:r>
              <w:rPr>
                <w:rFonts w:ascii="Tahoma" w:hAnsi="Tahoma" w:cs="Tahoma"/>
                <w:color w:val="004990"/>
                <w:sz w:val="18"/>
              </w:rPr>
              <w:t xml:space="preserve"> ante la Aduana inmediatamente entregado los documentos. </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A1563E8" w14:textId="77777777" w:rsidR="00C8609D" w:rsidRPr="009C2DE5" w:rsidRDefault="00485E27"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54354">
              <w:rPr>
                <w:b/>
                <w:color w:val="004990"/>
                <w:sz w:val="20"/>
                <w:szCs w:val="20"/>
              </w:rPr>
            </w:r>
            <w:r w:rsidR="00854354">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01A6A35C" w14:textId="77777777" w:rsidR="00C8609D" w:rsidRPr="009C2DE5" w:rsidRDefault="00C8609D"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0D5BF5C" w14:textId="77777777" w:rsidR="00C8609D" w:rsidRPr="009C2DE5" w:rsidRDefault="00C8609D"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31B1C71" w14:textId="77777777" w:rsidR="00C8609D" w:rsidRPr="009C2DE5" w:rsidRDefault="00C8609D" w:rsidP="001E2F46">
            <w:pPr>
              <w:jc w:val="center"/>
              <w:rPr>
                <w:rFonts w:ascii="Tahoma" w:hAnsi="Tahoma" w:cs="Tahoma"/>
                <w:color w:val="004990"/>
                <w:sz w:val="18"/>
                <w:szCs w:val="18"/>
                <w:lang w:eastAsia="es-BO"/>
              </w:rPr>
            </w:pPr>
          </w:p>
        </w:tc>
      </w:tr>
      <w:tr w:rsidR="009E0815" w:rsidRPr="009C2DE5" w14:paraId="6E1D4434"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7D0EA13" w14:textId="77777777" w:rsidR="009E0815" w:rsidRDefault="00A665E7" w:rsidP="001E2F46">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74B08BFA" w14:textId="77777777" w:rsidR="009E0815" w:rsidRDefault="009E0815" w:rsidP="001E2F46">
            <w:pPr>
              <w:jc w:val="both"/>
              <w:rPr>
                <w:rFonts w:ascii="Tahoma" w:hAnsi="Tahoma" w:cs="Tahoma"/>
                <w:color w:val="004990"/>
                <w:sz w:val="18"/>
              </w:rPr>
            </w:pPr>
            <w:r>
              <w:rPr>
                <w:rFonts w:ascii="Tahoma" w:hAnsi="Tahoma" w:cs="Tahoma"/>
                <w:color w:val="004990"/>
                <w:sz w:val="18"/>
              </w:rPr>
              <w:t xml:space="preserve">El financiamiento que realice la Agencia Aduanera, será devuelto en el término de 30 días, previa presentación de la carpeta con toda la documentación de la importación o exportación. </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3F6F50D" w14:textId="77777777" w:rsidR="009E0815" w:rsidRPr="009C2DE5" w:rsidRDefault="009E0815"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54354">
              <w:rPr>
                <w:b/>
                <w:color w:val="004990"/>
                <w:sz w:val="20"/>
                <w:szCs w:val="20"/>
              </w:rPr>
            </w:r>
            <w:r w:rsidR="00854354">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2423B7AF" w14:textId="77777777" w:rsidR="009E0815" w:rsidRPr="009C2DE5" w:rsidRDefault="009E0815"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94A84C0" w14:textId="77777777" w:rsidR="009E0815" w:rsidRPr="009C2DE5" w:rsidRDefault="009E0815"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AD37ADE" w14:textId="77777777" w:rsidR="009E0815" w:rsidRPr="009C2DE5" w:rsidRDefault="009E0815" w:rsidP="001E2F46">
            <w:pPr>
              <w:jc w:val="center"/>
              <w:rPr>
                <w:rFonts w:ascii="Tahoma" w:hAnsi="Tahoma" w:cs="Tahoma"/>
                <w:color w:val="004990"/>
                <w:sz w:val="18"/>
                <w:szCs w:val="18"/>
                <w:lang w:eastAsia="es-BO"/>
              </w:rPr>
            </w:pPr>
          </w:p>
        </w:tc>
      </w:tr>
      <w:tr w:rsidR="000F1291" w:rsidRPr="009C2DE5" w14:paraId="1DF4B351"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3CE6983" w14:textId="77777777" w:rsidR="000F1291" w:rsidRDefault="00A665E7" w:rsidP="001E2F46">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50B2B2B6" w14:textId="77777777" w:rsidR="000F1291" w:rsidRDefault="000F1291" w:rsidP="001E2F46">
            <w:pPr>
              <w:jc w:val="both"/>
              <w:rPr>
                <w:rFonts w:ascii="Tahoma" w:hAnsi="Tahoma" w:cs="Tahoma"/>
                <w:color w:val="004990"/>
                <w:sz w:val="18"/>
              </w:rPr>
            </w:pPr>
            <w:r>
              <w:rPr>
                <w:rFonts w:ascii="Tahoma" w:hAnsi="Tahoma" w:cs="Tahoma"/>
                <w:color w:val="004990"/>
                <w:sz w:val="18"/>
              </w:rPr>
              <w:t xml:space="preserve">En caso de presentarse despachos el </w:t>
            </w:r>
            <w:r w:rsidR="007551F1">
              <w:rPr>
                <w:rFonts w:ascii="Tahoma" w:hAnsi="Tahoma" w:cs="Tahoma"/>
                <w:color w:val="004990"/>
                <w:sz w:val="18"/>
              </w:rPr>
              <w:t>último</w:t>
            </w:r>
            <w:r>
              <w:rPr>
                <w:rFonts w:ascii="Tahoma" w:hAnsi="Tahoma" w:cs="Tahoma"/>
                <w:color w:val="004990"/>
                <w:sz w:val="18"/>
              </w:rPr>
              <w:t xml:space="preserve"> día del mes, presentar una fotocopia de la Declaración Única de Importación y todas las facturas y/o documentos fiscales correspondientes al mes, para evitar la pérdida del crédito fiscal, caso contrario asumir dicha pérdida.    </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27ECE26" w14:textId="77777777" w:rsidR="000F1291"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4715B3" w:rsidRPr="009C2DE5">
              <w:rPr>
                <w:b/>
                <w:color w:val="004990"/>
                <w:sz w:val="20"/>
                <w:szCs w:val="20"/>
              </w:rPr>
              <w:instrText xml:space="preserve"> FORMCHECKBOX </w:instrText>
            </w:r>
            <w:r w:rsidR="00854354">
              <w:rPr>
                <w:b/>
                <w:color w:val="004990"/>
                <w:sz w:val="20"/>
                <w:szCs w:val="20"/>
              </w:rPr>
            </w:r>
            <w:r w:rsidR="00854354">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05B78670" w14:textId="77777777" w:rsidR="000F1291" w:rsidRPr="009C2DE5" w:rsidRDefault="000F1291"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AD2943" w14:textId="77777777" w:rsidR="000F1291" w:rsidRPr="009C2DE5" w:rsidRDefault="000F1291"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A14E07B" w14:textId="77777777" w:rsidR="000F1291" w:rsidRPr="009C2DE5" w:rsidRDefault="000F1291" w:rsidP="001E2F46">
            <w:pPr>
              <w:jc w:val="center"/>
              <w:rPr>
                <w:rFonts w:ascii="Tahoma" w:hAnsi="Tahoma" w:cs="Tahoma"/>
                <w:color w:val="004990"/>
                <w:sz w:val="18"/>
                <w:szCs w:val="18"/>
                <w:lang w:eastAsia="es-BO"/>
              </w:rPr>
            </w:pPr>
          </w:p>
        </w:tc>
      </w:tr>
      <w:tr w:rsidR="000F1291" w:rsidRPr="009C2DE5" w14:paraId="40D49F53"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F8FDBBA" w14:textId="77777777" w:rsidR="000F1291" w:rsidRDefault="00A665E7" w:rsidP="001E2F46">
            <w:pPr>
              <w:jc w:val="center"/>
              <w:rPr>
                <w:rFonts w:ascii="Tahoma" w:hAnsi="Tahoma" w:cs="Tahoma"/>
                <w:color w:val="004990"/>
                <w:sz w:val="18"/>
                <w:szCs w:val="18"/>
                <w:lang w:eastAsia="es-BO"/>
              </w:rPr>
            </w:pPr>
            <w:r>
              <w:rPr>
                <w:rFonts w:ascii="Tahoma" w:hAnsi="Tahoma" w:cs="Tahoma"/>
                <w:color w:val="004990"/>
                <w:sz w:val="18"/>
                <w:szCs w:val="18"/>
                <w:lang w:eastAsia="es-BO"/>
              </w:rPr>
              <w:t>12</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5CED5C57" w14:textId="7F4455C1" w:rsidR="000F1291" w:rsidRDefault="000F1291" w:rsidP="001E2F46">
            <w:pPr>
              <w:jc w:val="both"/>
              <w:rPr>
                <w:rFonts w:ascii="Tahoma" w:hAnsi="Tahoma" w:cs="Tahoma"/>
                <w:color w:val="004990"/>
                <w:sz w:val="18"/>
              </w:rPr>
            </w:pPr>
            <w:r>
              <w:rPr>
                <w:rFonts w:ascii="Tahoma" w:hAnsi="Tahoma" w:cs="Tahoma"/>
                <w:color w:val="004990"/>
                <w:sz w:val="18"/>
              </w:rPr>
              <w:t>Mantener estricta confidencialidad sobre la información que ENTEL S.A. sobre las importaciones y exportaciones que se realicen.</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8FC536B" w14:textId="77777777" w:rsidR="000F1291"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4715B3" w:rsidRPr="009C2DE5">
              <w:rPr>
                <w:b/>
                <w:color w:val="004990"/>
                <w:sz w:val="20"/>
                <w:szCs w:val="20"/>
              </w:rPr>
              <w:instrText xml:space="preserve"> FORMCHECKBOX </w:instrText>
            </w:r>
            <w:r w:rsidR="00854354">
              <w:rPr>
                <w:b/>
                <w:color w:val="004990"/>
                <w:sz w:val="20"/>
                <w:szCs w:val="20"/>
              </w:rPr>
            </w:r>
            <w:r w:rsidR="00854354">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2318F33C" w14:textId="77777777" w:rsidR="000F1291" w:rsidRPr="009C2DE5" w:rsidRDefault="000F1291"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F380397" w14:textId="77777777" w:rsidR="000F1291" w:rsidRPr="009C2DE5" w:rsidRDefault="000F1291"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2EE7392" w14:textId="77777777" w:rsidR="000F1291" w:rsidRPr="009C2DE5" w:rsidRDefault="000F1291" w:rsidP="001E2F46">
            <w:pPr>
              <w:jc w:val="center"/>
              <w:rPr>
                <w:rFonts w:ascii="Tahoma" w:hAnsi="Tahoma" w:cs="Tahoma"/>
                <w:color w:val="004990"/>
                <w:sz w:val="18"/>
                <w:szCs w:val="18"/>
                <w:lang w:eastAsia="es-BO"/>
              </w:rPr>
            </w:pPr>
          </w:p>
        </w:tc>
      </w:tr>
      <w:tr w:rsidR="000F1291" w:rsidRPr="009C2DE5" w14:paraId="74069A96"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7F11396" w14:textId="77777777" w:rsidR="000F1291" w:rsidRDefault="00A665E7" w:rsidP="001E2F46">
            <w:pPr>
              <w:jc w:val="center"/>
              <w:rPr>
                <w:rFonts w:ascii="Tahoma" w:hAnsi="Tahoma" w:cs="Tahoma"/>
                <w:color w:val="004990"/>
                <w:sz w:val="18"/>
                <w:szCs w:val="18"/>
                <w:lang w:eastAsia="es-BO"/>
              </w:rPr>
            </w:pPr>
            <w:r>
              <w:rPr>
                <w:rFonts w:ascii="Tahoma" w:hAnsi="Tahoma" w:cs="Tahoma"/>
                <w:color w:val="004990"/>
                <w:sz w:val="18"/>
                <w:szCs w:val="18"/>
                <w:lang w:eastAsia="es-BO"/>
              </w:rPr>
              <w:t>13</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36893291" w14:textId="77777777" w:rsidR="000F1291" w:rsidRDefault="000F1291" w:rsidP="001E2F46">
            <w:pPr>
              <w:jc w:val="both"/>
              <w:rPr>
                <w:rFonts w:ascii="Tahoma" w:hAnsi="Tahoma" w:cs="Tahoma"/>
                <w:color w:val="004990"/>
                <w:sz w:val="18"/>
              </w:rPr>
            </w:pPr>
            <w:r>
              <w:rPr>
                <w:rFonts w:ascii="Tahoma" w:hAnsi="Tahoma" w:cs="Tahoma"/>
                <w:color w:val="004990"/>
                <w:sz w:val="18"/>
              </w:rPr>
              <w:t>Efectuar el seguimiento necesario a los plazos establecidos para las exportaciones de carácter temporal que ENTEL S.A. le asigne. Dar prioridad al despacho de este régimen por ser material de equipos y/o material de telecomunicación que van a reparación y su posterior retorno.</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865ACAF" w14:textId="77777777" w:rsidR="000F1291"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4715B3" w:rsidRPr="009C2DE5">
              <w:rPr>
                <w:b/>
                <w:color w:val="004990"/>
                <w:sz w:val="20"/>
                <w:szCs w:val="20"/>
              </w:rPr>
              <w:instrText xml:space="preserve"> FORMCHECKBOX </w:instrText>
            </w:r>
            <w:r w:rsidR="00854354">
              <w:rPr>
                <w:b/>
                <w:color w:val="004990"/>
                <w:sz w:val="20"/>
                <w:szCs w:val="20"/>
              </w:rPr>
            </w:r>
            <w:r w:rsidR="00854354">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7F9E7E67" w14:textId="77777777" w:rsidR="000F1291" w:rsidRPr="009C2DE5" w:rsidRDefault="000F1291"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E642488" w14:textId="77777777" w:rsidR="000F1291" w:rsidRPr="009C2DE5" w:rsidRDefault="000F1291"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2DA83FE" w14:textId="77777777" w:rsidR="000F1291" w:rsidRPr="009C2DE5" w:rsidRDefault="000F1291" w:rsidP="001E2F46">
            <w:pPr>
              <w:jc w:val="center"/>
              <w:rPr>
                <w:rFonts w:ascii="Tahoma" w:hAnsi="Tahoma" w:cs="Tahoma"/>
                <w:color w:val="004990"/>
                <w:sz w:val="18"/>
                <w:szCs w:val="18"/>
                <w:lang w:eastAsia="es-BO"/>
              </w:rPr>
            </w:pPr>
          </w:p>
        </w:tc>
      </w:tr>
      <w:tr w:rsidR="000F1291" w:rsidRPr="009C2DE5" w14:paraId="556EE774"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C655B3D" w14:textId="77777777" w:rsidR="000F1291" w:rsidRDefault="00A665E7" w:rsidP="001E2F46">
            <w:pPr>
              <w:jc w:val="center"/>
              <w:rPr>
                <w:rFonts w:ascii="Tahoma" w:hAnsi="Tahoma" w:cs="Tahoma"/>
                <w:color w:val="004990"/>
                <w:sz w:val="18"/>
                <w:szCs w:val="18"/>
                <w:lang w:eastAsia="es-BO"/>
              </w:rPr>
            </w:pPr>
            <w:r>
              <w:rPr>
                <w:rFonts w:ascii="Tahoma" w:hAnsi="Tahoma" w:cs="Tahoma"/>
                <w:color w:val="004990"/>
                <w:sz w:val="18"/>
                <w:szCs w:val="18"/>
                <w:lang w:eastAsia="es-BO"/>
              </w:rPr>
              <w:t>14</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1769F89F" w14:textId="77777777" w:rsidR="000F1291" w:rsidRDefault="000F1291" w:rsidP="001E2F46">
            <w:pPr>
              <w:jc w:val="both"/>
              <w:rPr>
                <w:rFonts w:ascii="Tahoma" w:hAnsi="Tahoma" w:cs="Tahoma"/>
                <w:color w:val="004990"/>
                <w:sz w:val="18"/>
              </w:rPr>
            </w:pPr>
            <w:r>
              <w:rPr>
                <w:rFonts w:ascii="Tahoma" w:hAnsi="Tahoma" w:cs="Tahoma"/>
                <w:color w:val="004990"/>
                <w:sz w:val="18"/>
              </w:rPr>
              <w:t>La contravención que surja del incumplimiento de los plazos de la Exportación Temporal, será responsabilidad de Agencia Aduanera.</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773ADD9" w14:textId="77777777" w:rsidR="000F1291"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4715B3" w:rsidRPr="009C2DE5">
              <w:rPr>
                <w:b/>
                <w:color w:val="004990"/>
                <w:sz w:val="20"/>
                <w:szCs w:val="20"/>
              </w:rPr>
              <w:instrText xml:space="preserve"> FORMCHECKBOX </w:instrText>
            </w:r>
            <w:r w:rsidR="00854354">
              <w:rPr>
                <w:b/>
                <w:color w:val="004990"/>
                <w:sz w:val="20"/>
                <w:szCs w:val="20"/>
              </w:rPr>
            </w:r>
            <w:r w:rsidR="00854354">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0BE13F9E" w14:textId="77777777" w:rsidR="000F1291" w:rsidRPr="009C2DE5" w:rsidRDefault="000F1291"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B524572" w14:textId="77777777" w:rsidR="000F1291" w:rsidRPr="009C2DE5" w:rsidRDefault="000F1291"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E3F1754" w14:textId="77777777" w:rsidR="000F1291" w:rsidRPr="009C2DE5" w:rsidRDefault="000F1291" w:rsidP="001E2F46">
            <w:pPr>
              <w:jc w:val="center"/>
              <w:rPr>
                <w:rFonts w:ascii="Tahoma" w:hAnsi="Tahoma" w:cs="Tahoma"/>
                <w:color w:val="004990"/>
                <w:sz w:val="18"/>
                <w:szCs w:val="18"/>
                <w:lang w:eastAsia="es-BO"/>
              </w:rPr>
            </w:pPr>
          </w:p>
        </w:tc>
      </w:tr>
      <w:tr w:rsidR="000F1291" w:rsidRPr="009C2DE5" w14:paraId="3767BF58"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AB22363" w14:textId="77777777" w:rsidR="000F1291" w:rsidRDefault="00A665E7" w:rsidP="001E2F46">
            <w:pPr>
              <w:jc w:val="center"/>
              <w:rPr>
                <w:rFonts w:ascii="Tahoma" w:hAnsi="Tahoma" w:cs="Tahoma"/>
                <w:color w:val="004990"/>
                <w:sz w:val="18"/>
                <w:szCs w:val="18"/>
                <w:lang w:eastAsia="es-BO"/>
              </w:rPr>
            </w:pPr>
            <w:r>
              <w:rPr>
                <w:rFonts w:ascii="Tahoma" w:hAnsi="Tahoma" w:cs="Tahoma"/>
                <w:color w:val="004990"/>
                <w:sz w:val="18"/>
                <w:szCs w:val="18"/>
                <w:lang w:eastAsia="es-BO"/>
              </w:rPr>
              <w:t>15</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3F044310" w14:textId="77777777" w:rsidR="000F1291" w:rsidRDefault="000F1291" w:rsidP="001E2F46">
            <w:pPr>
              <w:jc w:val="both"/>
              <w:rPr>
                <w:rFonts w:ascii="Tahoma" w:hAnsi="Tahoma" w:cs="Tahoma"/>
                <w:color w:val="004990"/>
                <w:sz w:val="18"/>
              </w:rPr>
            </w:pPr>
            <w:r>
              <w:rPr>
                <w:rFonts w:ascii="Tahoma" w:hAnsi="Tahoma" w:cs="Tahoma"/>
                <w:color w:val="004990"/>
                <w:sz w:val="18"/>
              </w:rPr>
              <w:t>A requerimiento de ENTEL S.A. solicitar la documentación de exportación temporal a las empresas de transporte internacional</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18D9C33" w14:textId="77777777" w:rsidR="000F1291"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4715B3" w:rsidRPr="009C2DE5">
              <w:rPr>
                <w:b/>
                <w:color w:val="004990"/>
                <w:sz w:val="20"/>
                <w:szCs w:val="20"/>
              </w:rPr>
              <w:instrText xml:space="preserve"> FORMCHECKBOX </w:instrText>
            </w:r>
            <w:r w:rsidR="00854354">
              <w:rPr>
                <w:b/>
                <w:color w:val="004990"/>
                <w:sz w:val="20"/>
                <w:szCs w:val="20"/>
              </w:rPr>
            </w:r>
            <w:r w:rsidR="00854354">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50AE0CC5" w14:textId="77777777" w:rsidR="000F1291" w:rsidRPr="009C2DE5" w:rsidRDefault="000F1291"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02CBCE8" w14:textId="77777777" w:rsidR="000F1291" w:rsidRPr="009C2DE5" w:rsidRDefault="000F1291"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F57D3DF" w14:textId="77777777" w:rsidR="000F1291" w:rsidRPr="009C2DE5" w:rsidRDefault="000F1291" w:rsidP="001E2F46">
            <w:pPr>
              <w:jc w:val="center"/>
              <w:rPr>
                <w:rFonts w:ascii="Tahoma" w:hAnsi="Tahoma" w:cs="Tahoma"/>
                <w:color w:val="004990"/>
                <w:sz w:val="18"/>
                <w:szCs w:val="18"/>
                <w:lang w:eastAsia="es-BO"/>
              </w:rPr>
            </w:pPr>
          </w:p>
        </w:tc>
      </w:tr>
      <w:tr w:rsidR="00485E27" w:rsidRPr="009C2DE5" w14:paraId="23DF8FF8"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22468B0" w14:textId="77777777" w:rsidR="00485E27" w:rsidRDefault="00A665E7" w:rsidP="001E2F46">
            <w:pPr>
              <w:jc w:val="center"/>
              <w:rPr>
                <w:rFonts w:ascii="Tahoma" w:hAnsi="Tahoma" w:cs="Tahoma"/>
                <w:color w:val="004990"/>
                <w:sz w:val="18"/>
                <w:szCs w:val="18"/>
                <w:lang w:eastAsia="es-BO"/>
              </w:rPr>
            </w:pPr>
            <w:r>
              <w:rPr>
                <w:rFonts w:ascii="Tahoma" w:hAnsi="Tahoma" w:cs="Tahoma"/>
                <w:color w:val="004990"/>
                <w:sz w:val="18"/>
                <w:szCs w:val="18"/>
                <w:lang w:eastAsia="es-BO"/>
              </w:rPr>
              <w:t>16</w:t>
            </w:r>
          </w:p>
        </w:tc>
        <w:tc>
          <w:tcPr>
            <w:tcW w:w="231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9D0F9FB" w14:textId="77777777" w:rsidR="00485E27" w:rsidRDefault="00485E27" w:rsidP="00485E27">
            <w:pPr>
              <w:jc w:val="both"/>
              <w:rPr>
                <w:rFonts w:ascii="Tahoma" w:hAnsi="Tahoma" w:cs="Tahoma"/>
                <w:color w:val="004990"/>
                <w:sz w:val="18"/>
              </w:rPr>
            </w:pPr>
            <w:r>
              <w:rPr>
                <w:rFonts w:ascii="Tahoma" w:hAnsi="Tahoma" w:cs="Tahoma"/>
                <w:color w:val="004990"/>
                <w:sz w:val="18"/>
              </w:rPr>
              <w:t>Las Agencias Aduaneras deberán estar certificadas con ISO, debiendo presentar una fotocopia de este docu</w:t>
            </w:r>
            <w:r w:rsidR="00A665E7">
              <w:rPr>
                <w:rFonts w:ascii="Tahoma" w:hAnsi="Tahoma" w:cs="Tahoma"/>
                <w:color w:val="004990"/>
                <w:sz w:val="18"/>
              </w:rPr>
              <w:t>m</w:t>
            </w:r>
            <w:r>
              <w:rPr>
                <w:rFonts w:ascii="Tahoma" w:hAnsi="Tahoma" w:cs="Tahoma"/>
                <w:color w:val="004990"/>
                <w:sz w:val="18"/>
              </w:rPr>
              <w:t xml:space="preserve">ento. </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1130E6B" w14:textId="77777777" w:rsidR="00485E27" w:rsidRPr="009C2DE5" w:rsidRDefault="00485E27"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54354">
              <w:rPr>
                <w:b/>
                <w:color w:val="004990"/>
                <w:sz w:val="20"/>
                <w:szCs w:val="20"/>
              </w:rPr>
            </w:r>
            <w:r w:rsidR="00854354">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231CD87E" w14:textId="77777777" w:rsidR="00485E27" w:rsidRPr="009C2DE5" w:rsidRDefault="00485E27"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4AA2767" w14:textId="77777777" w:rsidR="00485E27" w:rsidRPr="009C2DE5" w:rsidRDefault="00485E27"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EB654CA" w14:textId="77777777" w:rsidR="00485E27" w:rsidRPr="009C2DE5" w:rsidRDefault="00485E27" w:rsidP="001E2F46">
            <w:pPr>
              <w:jc w:val="center"/>
              <w:rPr>
                <w:rFonts w:ascii="Tahoma" w:hAnsi="Tahoma" w:cs="Tahoma"/>
                <w:color w:val="004990"/>
                <w:sz w:val="18"/>
                <w:szCs w:val="18"/>
                <w:lang w:eastAsia="es-BO"/>
              </w:rPr>
            </w:pPr>
          </w:p>
        </w:tc>
      </w:tr>
      <w:tr w:rsidR="000F1291" w:rsidRPr="009C2DE5" w14:paraId="316A8ED8"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2A2D49D" w14:textId="77777777" w:rsidR="000F1291" w:rsidRDefault="00A665E7" w:rsidP="001E2F46">
            <w:pPr>
              <w:jc w:val="center"/>
              <w:rPr>
                <w:rFonts w:ascii="Tahoma" w:hAnsi="Tahoma" w:cs="Tahoma"/>
                <w:color w:val="004990"/>
                <w:sz w:val="18"/>
                <w:szCs w:val="18"/>
                <w:lang w:eastAsia="es-BO"/>
              </w:rPr>
            </w:pPr>
            <w:r>
              <w:rPr>
                <w:rFonts w:ascii="Tahoma" w:hAnsi="Tahoma" w:cs="Tahoma"/>
                <w:color w:val="004990"/>
                <w:sz w:val="18"/>
                <w:szCs w:val="18"/>
                <w:lang w:eastAsia="es-BO"/>
              </w:rPr>
              <w:t>17</w:t>
            </w:r>
          </w:p>
        </w:tc>
        <w:tc>
          <w:tcPr>
            <w:tcW w:w="231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BC37BBA" w14:textId="77777777" w:rsidR="000F1291" w:rsidRDefault="000F1291" w:rsidP="000F1291">
            <w:pPr>
              <w:jc w:val="both"/>
              <w:rPr>
                <w:rFonts w:ascii="Tahoma" w:hAnsi="Tahoma" w:cs="Tahoma"/>
                <w:color w:val="004990"/>
                <w:sz w:val="18"/>
              </w:rPr>
            </w:pPr>
            <w:r>
              <w:rPr>
                <w:rFonts w:ascii="Tahoma" w:hAnsi="Tahoma" w:cs="Tahoma"/>
                <w:color w:val="004990"/>
                <w:sz w:val="18"/>
              </w:rPr>
              <w:t xml:space="preserve">Proporcionar cinco (5) fotocopias legalizadas de la Póliza de Importación  como parte de cada desaduanización  sin costo alguno </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56E6F9B" w14:textId="77777777" w:rsidR="000F1291"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4715B3" w:rsidRPr="009C2DE5">
              <w:rPr>
                <w:b/>
                <w:color w:val="004990"/>
                <w:sz w:val="20"/>
                <w:szCs w:val="20"/>
              </w:rPr>
              <w:instrText xml:space="preserve"> FORMCHECKBOX </w:instrText>
            </w:r>
            <w:r w:rsidR="00854354">
              <w:rPr>
                <w:b/>
                <w:color w:val="004990"/>
                <w:sz w:val="20"/>
                <w:szCs w:val="20"/>
              </w:rPr>
            </w:r>
            <w:r w:rsidR="00854354">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18BC4967" w14:textId="77777777" w:rsidR="000F1291" w:rsidRPr="009C2DE5" w:rsidRDefault="000F1291"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A58C1D3" w14:textId="77777777" w:rsidR="000F1291" w:rsidRPr="009C2DE5" w:rsidRDefault="000F1291"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A10611F" w14:textId="77777777" w:rsidR="000F1291" w:rsidRPr="009C2DE5" w:rsidRDefault="000F1291" w:rsidP="001E2F46">
            <w:pPr>
              <w:jc w:val="center"/>
              <w:rPr>
                <w:rFonts w:ascii="Tahoma" w:hAnsi="Tahoma" w:cs="Tahoma"/>
                <w:color w:val="004990"/>
                <w:sz w:val="18"/>
                <w:szCs w:val="18"/>
                <w:lang w:eastAsia="es-BO"/>
              </w:rPr>
            </w:pPr>
          </w:p>
        </w:tc>
      </w:tr>
      <w:tr w:rsidR="000F1291" w:rsidRPr="009C2DE5" w14:paraId="75C1A3FB" w14:textId="77777777"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FF6D13A" w14:textId="77777777" w:rsidR="000F1291" w:rsidRDefault="004715B3" w:rsidP="001E2F46">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A665E7">
              <w:rPr>
                <w:rFonts w:ascii="Tahoma" w:hAnsi="Tahoma" w:cs="Tahoma"/>
                <w:color w:val="004990"/>
                <w:sz w:val="18"/>
                <w:szCs w:val="18"/>
                <w:lang w:eastAsia="es-BO"/>
              </w:rPr>
              <w:t>8</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14:paraId="1AC59954" w14:textId="77777777" w:rsidR="000F1291" w:rsidRDefault="000F1291" w:rsidP="00C36340">
            <w:pPr>
              <w:jc w:val="both"/>
              <w:rPr>
                <w:rFonts w:ascii="Tahoma" w:hAnsi="Tahoma" w:cs="Tahoma"/>
                <w:color w:val="004990"/>
                <w:sz w:val="18"/>
              </w:rPr>
            </w:pPr>
            <w:r>
              <w:rPr>
                <w:rFonts w:ascii="Tahoma" w:hAnsi="Tahoma" w:cs="Tahoma"/>
                <w:color w:val="004990"/>
                <w:sz w:val="18"/>
              </w:rPr>
              <w:t>Proporcionar</w:t>
            </w:r>
            <w:r w:rsidR="00C36340">
              <w:rPr>
                <w:rFonts w:ascii="Tahoma" w:hAnsi="Tahoma" w:cs="Tahoma"/>
                <w:color w:val="004990"/>
                <w:sz w:val="18"/>
              </w:rPr>
              <w:t xml:space="preserve"> cinco </w:t>
            </w:r>
            <w:r>
              <w:rPr>
                <w:rFonts w:ascii="Tahoma" w:hAnsi="Tahoma" w:cs="Tahoma"/>
                <w:color w:val="004990"/>
                <w:sz w:val="18"/>
              </w:rPr>
              <w:t xml:space="preserve"> (5) fotocopias legalizadas de la factura Comercial como parte de cada desaduanización sin costo alguno</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997FDA4" w14:textId="77777777" w:rsidR="000F1291" w:rsidRPr="009C2DE5" w:rsidRDefault="00201702"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4715B3" w:rsidRPr="009C2DE5">
              <w:rPr>
                <w:b/>
                <w:color w:val="004990"/>
                <w:sz w:val="20"/>
                <w:szCs w:val="20"/>
              </w:rPr>
              <w:instrText xml:space="preserve"> FORMCHECKBOX </w:instrText>
            </w:r>
            <w:r w:rsidR="00854354">
              <w:rPr>
                <w:b/>
                <w:color w:val="004990"/>
                <w:sz w:val="20"/>
                <w:szCs w:val="20"/>
              </w:rPr>
            </w:r>
            <w:r w:rsidR="00854354">
              <w:rPr>
                <w:b/>
                <w:color w:val="004990"/>
                <w:sz w:val="20"/>
                <w:szCs w:val="20"/>
              </w:rPr>
              <w:fldChar w:fldCharType="separate"/>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46EA330D" w14:textId="77777777" w:rsidR="000F1291" w:rsidRPr="009C2DE5" w:rsidRDefault="000F1291"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1B55596" w14:textId="77777777" w:rsidR="000F1291" w:rsidRPr="009C2DE5" w:rsidRDefault="000F1291"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4A1297E" w14:textId="77777777" w:rsidR="000F1291" w:rsidRPr="009C2DE5" w:rsidRDefault="000F1291" w:rsidP="001E2F46">
            <w:pPr>
              <w:jc w:val="center"/>
              <w:rPr>
                <w:rFonts w:ascii="Tahoma" w:hAnsi="Tahoma" w:cs="Tahoma"/>
                <w:color w:val="004990"/>
                <w:sz w:val="18"/>
                <w:szCs w:val="18"/>
                <w:lang w:eastAsia="es-BO"/>
              </w:rPr>
            </w:pPr>
          </w:p>
        </w:tc>
      </w:tr>
    </w:tbl>
    <w:p w14:paraId="20BCD2E4" w14:textId="77777777" w:rsidR="00A06823" w:rsidRPr="00BA6563" w:rsidRDefault="00A06823" w:rsidP="00A06823">
      <w:pPr>
        <w:rPr>
          <w:lang w:val="es-BO" w:eastAsia="en-US"/>
        </w:rPr>
      </w:pPr>
    </w:p>
    <w:p w14:paraId="06F32E4D" w14:textId="77777777" w:rsidR="00A06823" w:rsidRDefault="00A06823" w:rsidP="00A06823">
      <w:pPr>
        <w:rPr>
          <w:sz w:val="8"/>
          <w:szCs w:val="8"/>
        </w:rPr>
      </w:pPr>
    </w:p>
    <w:p w14:paraId="2B5F6B8E" w14:textId="77777777" w:rsidR="00A06823" w:rsidRDefault="009C5103" w:rsidP="001E2F46">
      <w:pPr>
        <w:pStyle w:val="Puesto"/>
        <w:numPr>
          <w:ilvl w:val="0"/>
          <w:numId w:val="25"/>
        </w:numPr>
        <w:spacing w:before="0" w:after="0" w:line="240" w:lineRule="auto"/>
        <w:ind w:left="360"/>
        <w:jc w:val="left"/>
        <w:rPr>
          <w:rFonts w:ascii="Tahoma" w:hAnsi="Tahoma" w:cs="Tahoma"/>
          <w:color w:val="365F91"/>
          <w:sz w:val="22"/>
          <w:szCs w:val="22"/>
        </w:rPr>
      </w:pPr>
      <w:r>
        <w:rPr>
          <w:rFonts w:ascii="Tahoma" w:hAnsi="Tahoma" w:cs="Tahoma"/>
          <w:color w:val="365F91"/>
          <w:sz w:val="22"/>
          <w:szCs w:val="22"/>
        </w:rPr>
        <w:t xml:space="preserve">TIEMPOS DE ENTREGA </w:t>
      </w:r>
    </w:p>
    <w:p w14:paraId="06ADFAF6" w14:textId="77777777" w:rsidR="009C5103" w:rsidRDefault="009C5103" w:rsidP="009C5103">
      <w:pPr>
        <w:rPr>
          <w:lang w:eastAsia="en-US" w:bidi="en-US"/>
        </w:rPr>
      </w:pPr>
    </w:p>
    <w:p w14:paraId="5B8150B5" w14:textId="77777777" w:rsidR="009C5103" w:rsidRPr="009C2DE5" w:rsidRDefault="009C5103" w:rsidP="009C5103">
      <w:pPr>
        <w:rPr>
          <w:color w:val="004990"/>
          <w:lang w:val="es-BO"/>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9C5103" w:rsidRPr="009C2DE5" w14:paraId="2ED118C0" w14:textId="77777777" w:rsidTr="00C632DB">
        <w:trPr>
          <w:trHeight w:val="277"/>
          <w:tblHeader/>
        </w:trPr>
        <w:tc>
          <w:tcPr>
            <w:tcW w:w="666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0B022971" w14:textId="77777777" w:rsidR="009C5103" w:rsidRPr="00363D85" w:rsidRDefault="009C5103" w:rsidP="00C632D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31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CFC86ED" w14:textId="77777777" w:rsidR="009C5103" w:rsidRPr="00363D85" w:rsidRDefault="009C5103" w:rsidP="00C632D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9C5103" w:rsidRPr="009C2DE5" w14:paraId="5ED51A23" w14:textId="77777777" w:rsidTr="00C632DB">
        <w:trPr>
          <w:trHeight w:val="281"/>
          <w:tblHeader/>
        </w:trPr>
        <w:tc>
          <w:tcPr>
            <w:tcW w:w="553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6AF51E5" w14:textId="77777777" w:rsidR="009C5103" w:rsidRPr="00363D85" w:rsidRDefault="009E0815" w:rsidP="00C632DB">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 xml:space="preserve">TIEMPOS DE ENTREGA </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EE5975C" w14:textId="77777777" w:rsidR="009C5103" w:rsidRPr="00363D85" w:rsidRDefault="009C5103" w:rsidP="00C632D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Cs w:val="18"/>
                <w:lang w:val="en-GB" w:eastAsia="es-BO"/>
              </w:rPr>
              <w:t>CONDICIÓN</w:t>
            </w:r>
          </w:p>
        </w:tc>
        <w:tc>
          <w:tcPr>
            <w:tcW w:w="31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8EC5DBE" w14:textId="77777777" w:rsidR="009C5103" w:rsidRPr="00363D85" w:rsidRDefault="009C5103" w:rsidP="00C632D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9C5103" w:rsidRPr="009C2DE5" w14:paraId="1C3A0D47" w14:textId="77777777" w:rsidTr="00C632DB">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3058A1EF" w14:textId="77777777" w:rsidR="009C5103" w:rsidRPr="00363D85" w:rsidRDefault="009C5103" w:rsidP="00C632DB">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1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34912E8" w14:textId="77777777" w:rsidR="009C5103" w:rsidRPr="00363D85" w:rsidRDefault="009C5103" w:rsidP="00C632DB">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5673A41" w14:textId="77777777" w:rsidR="009C5103" w:rsidRPr="00363D85" w:rsidRDefault="009C5103" w:rsidP="00C632DB">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4329FA3" w14:textId="77777777" w:rsidR="009C5103" w:rsidRPr="00363D85" w:rsidRDefault="009C5103" w:rsidP="00C632DB">
            <w:pPr>
              <w:jc w:val="center"/>
              <w:rPr>
                <w:rFonts w:ascii="Tahoma" w:hAnsi="Tahoma" w:cs="Tahoma"/>
                <w:b/>
                <w:bCs/>
                <w:color w:val="FFFFFF" w:themeColor="background1"/>
                <w:sz w:val="10"/>
                <w:szCs w:val="10"/>
                <w:lang w:val="en-GB" w:eastAsia="es-BO"/>
              </w:rPr>
            </w:pPr>
            <w:r w:rsidRPr="00363D85">
              <w:rPr>
                <w:rFonts w:ascii="Tahoma" w:hAnsi="Tahoma" w:cs="Tahoma"/>
                <w:b/>
                <w:bCs/>
                <w:color w:val="FFFFFF" w:themeColor="background1"/>
                <w:sz w:val="10"/>
                <w:szCs w:val="10"/>
                <w:lang w:val="en-GB" w:eastAsia="es-BO"/>
              </w:rPr>
              <w:t>Cumple / No cumple</w:t>
            </w:r>
          </w:p>
        </w:tc>
        <w:tc>
          <w:tcPr>
            <w:tcW w:w="226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352309C1" w14:textId="77777777" w:rsidR="009C5103" w:rsidRPr="00363D85" w:rsidRDefault="009C5103" w:rsidP="00C632DB">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9C5103" w:rsidRPr="009C2DE5" w14:paraId="4810508E" w14:textId="77777777" w:rsidTr="00C632DB">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1C204D" w14:textId="77777777" w:rsidR="009C5103" w:rsidRPr="009C2DE5" w:rsidRDefault="009C5103" w:rsidP="00C632D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101D11" w14:textId="35BDB134" w:rsidR="007E60CB" w:rsidRDefault="009C5103" w:rsidP="00C632DB">
            <w:pPr>
              <w:jc w:val="both"/>
              <w:rPr>
                <w:rFonts w:ascii="Tahoma" w:hAnsi="Tahoma" w:cs="Tahoma"/>
                <w:color w:val="004990"/>
                <w:sz w:val="18"/>
              </w:rPr>
            </w:pPr>
            <w:r>
              <w:rPr>
                <w:rFonts w:ascii="Tahoma" w:hAnsi="Tahoma" w:cs="Tahoma"/>
                <w:color w:val="004990"/>
                <w:sz w:val="18"/>
              </w:rPr>
              <w:t xml:space="preserve">La Agencia Despachante de Aduana deberá efectuar los procesos de </w:t>
            </w:r>
            <w:r w:rsidR="00EC287D">
              <w:rPr>
                <w:rFonts w:ascii="Tahoma" w:hAnsi="Tahoma" w:cs="Tahoma"/>
                <w:color w:val="004990"/>
                <w:sz w:val="18"/>
              </w:rPr>
              <w:t>desaduanización</w:t>
            </w:r>
            <w:r>
              <w:rPr>
                <w:rFonts w:ascii="Tahoma" w:hAnsi="Tahoma" w:cs="Tahoma"/>
                <w:color w:val="004990"/>
                <w:sz w:val="18"/>
              </w:rPr>
              <w:t xml:space="preserve"> y los despachos asignados por ENTEL </w:t>
            </w:r>
            <w:r w:rsidR="007E60CB">
              <w:rPr>
                <w:rFonts w:ascii="Tahoma" w:hAnsi="Tahoma" w:cs="Tahoma"/>
                <w:color w:val="004990"/>
                <w:sz w:val="18"/>
              </w:rPr>
              <w:t xml:space="preserve">máximo </w:t>
            </w:r>
            <w:r>
              <w:rPr>
                <w:rFonts w:ascii="Tahoma" w:hAnsi="Tahoma" w:cs="Tahoma"/>
                <w:color w:val="004990"/>
                <w:sz w:val="18"/>
              </w:rPr>
              <w:t xml:space="preserve">dentro los </w:t>
            </w:r>
            <w:r w:rsidR="007E60CB">
              <w:rPr>
                <w:rFonts w:ascii="Tahoma" w:hAnsi="Tahoma" w:cs="Tahoma"/>
                <w:color w:val="004990"/>
                <w:sz w:val="18"/>
              </w:rPr>
              <w:t>5</w:t>
            </w:r>
            <w:r>
              <w:rPr>
                <w:rFonts w:ascii="Tahoma" w:hAnsi="Tahoma" w:cs="Tahoma"/>
                <w:color w:val="004990"/>
                <w:sz w:val="18"/>
              </w:rPr>
              <w:t xml:space="preserve"> (</w:t>
            </w:r>
            <w:r w:rsidR="007E60CB">
              <w:rPr>
                <w:rFonts w:ascii="Tahoma" w:hAnsi="Tahoma" w:cs="Tahoma"/>
                <w:color w:val="004990"/>
                <w:sz w:val="18"/>
              </w:rPr>
              <w:t>cinco</w:t>
            </w:r>
            <w:r>
              <w:rPr>
                <w:rFonts w:ascii="Tahoma" w:hAnsi="Tahoma" w:cs="Tahoma"/>
                <w:color w:val="004990"/>
                <w:sz w:val="18"/>
              </w:rPr>
              <w:t xml:space="preserve">) días hábiles luego de haber recibido </w:t>
            </w:r>
            <w:r w:rsidR="007E60CB">
              <w:rPr>
                <w:rFonts w:ascii="Tahoma" w:hAnsi="Tahoma" w:cs="Tahoma"/>
                <w:color w:val="004990"/>
                <w:sz w:val="18"/>
              </w:rPr>
              <w:t xml:space="preserve">todos los documentos y </w:t>
            </w:r>
            <w:r>
              <w:rPr>
                <w:rFonts w:ascii="Tahoma" w:hAnsi="Tahoma" w:cs="Tahoma"/>
                <w:color w:val="004990"/>
                <w:sz w:val="18"/>
              </w:rPr>
              <w:t xml:space="preserve">la DAV firmada </w:t>
            </w:r>
            <w:r w:rsidR="007E60CB">
              <w:rPr>
                <w:rFonts w:ascii="Tahoma" w:hAnsi="Tahoma" w:cs="Tahoma"/>
                <w:color w:val="004990"/>
                <w:sz w:val="18"/>
              </w:rPr>
              <w:t xml:space="preserve">para su proceso de despacho aduanero </w:t>
            </w:r>
            <w:r>
              <w:rPr>
                <w:rFonts w:ascii="Tahoma" w:hAnsi="Tahoma" w:cs="Tahoma"/>
                <w:color w:val="004990"/>
                <w:sz w:val="18"/>
              </w:rPr>
              <w:t>dependiendo del canal asignado:</w:t>
            </w:r>
          </w:p>
          <w:p w14:paraId="1937C8A7" w14:textId="77777777" w:rsidR="007E60CB" w:rsidRDefault="007E60CB" w:rsidP="00C632DB">
            <w:pPr>
              <w:jc w:val="both"/>
              <w:rPr>
                <w:rFonts w:ascii="Tahoma" w:hAnsi="Tahoma" w:cs="Tahoma"/>
                <w:color w:val="004990"/>
                <w:sz w:val="18"/>
              </w:rPr>
            </w:pPr>
            <w:r>
              <w:rPr>
                <w:rFonts w:ascii="Tahoma" w:hAnsi="Tahoma" w:cs="Tahoma"/>
                <w:b/>
                <w:color w:val="004990"/>
                <w:sz w:val="18"/>
              </w:rPr>
              <w:t>Documentos para desaduanizació</w:t>
            </w:r>
            <w:r w:rsidRPr="007E60CB">
              <w:rPr>
                <w:rFonts w:ascii="Tahoma" w:hAnsi="Tahoma" w:cs="Tahoma"/>
                <w:b/>
                <w:color w:val="004990"/>
                <w:sz w:val="18"/>
              </w:rPr>
              <w:t>n</w:t>
            </w:r>
            <w:r>
              <w:rPr>
                <w:rFonts w:ascii="Tahoma" w:hAnsi="Tahoma" w:cs="Tahoma"/>
                <w:color w:val="004990"/>
                <w:sz w:val="18"/>
              </w:rPr>
              <w:t xml:space="preserve">: </w:t>
            </w:r>
            <w:r w:rsidR="009C5103">
              <w:rPr>
                <w:rFonts w:ascii="Tahoma" w:hAnsi="Tahoma" w:cs="Tahoma"/>
                <w:color w:val="004990"/>
                <w:sz w:val="18"/>
              </w:rPr>
              <w:t xml:space="preserve"> </w:t>
            </w:r>
          </w:p>
          <w:p w14:paraId="0C198058" w14:textId="77777777" w:rsidR="009C5103" w:rsidRDefault="0014640B" w:rsidP="00C632DB">
            <w:pPr>
              <w:jc w:val="both"/>
              <w:rPr>
                <w:rFonts w:ascii="Tahoma" w:hAnsi="Tahoma" w:cs="Tahoma"/>
                <w:color w:val="004990"/>
                <w:sz w:val="18"/>
              </w:rPr>
            </w:pPr>
            <w:r w:rsidRPr="00D11F3E">
              <w:rPr>
                <w:rFonts w:ascii="Tahoma" w:hAnsi="Tahoma" w:cs="Tahoma"/>
                <w:b/>
                <w:color w:val="004990"/>
                <w:sz w:val="18"/>
              </w:rPr>
              <w:t>Vía</w:t>
            </w:r>
            <w:r w:rsidR="009C5103" w:rsidRPr="00D11F3E">
              <w:rPr>
                <w:rFonts w:ascii="Tahoma" w:hAnsi="Tahoma" w:cs="Tahoma"/>
                <w:b/>
                <w:color w:val="004990"/>
                <w:sz w:val="18"/>
              </w:rPr>
              <w:t xml:space="preserve"> </w:t>
            </w:r>
            <w:r w:rsidRPr="00D11F3E">
              <w:rPr>
                <w:rFonts w:ascii="Tahoma" w:hAnsi="Tahoma" w:cs="Tahoma"/>
                <w:b/>
                <w:color w:val="004990"/>
                <w:sz w:val="18"/>
              </w:rPr>
              <w:t>Aérea</w:t>
            </w:r>
            <w:r w:rsidR="009C5103">
              <w:rPr>
                <w:rFonts w:ascii="Tahoma" w:hAnsi="Tahoma" w:cs="Tahoma"/>
                <w:color w:val="004990"/>
                <w:sz w:val="18"/>
              </w:rPr>
              <w:t xml:space="preserve"> </w:t>
            </w:r>
            <w:r>
              <w:rPr>
                <w:rFonts w:ascii="Tahoma" w:hAnsi="Tahoma" w:cs="Tahoma"/>
                <w:color w:val="004990"/>
                <w:sz w:val="18"/>
              </w:rPr>
              <w:t>Guía</w:t>
            </w:r>
            <w:r w:rsidR="009C5103">
              <w:rPr>
                <w:rFonts w:ascii="Tahoma" w:hAnsi="Tahoma" w:cs="Tahoma"/>
                <w:color w:val="004990"/>
                <w:sz w:val="18"/>
              </w:rPr>
              <w:t xml:space="preserve"> Aérea, Factura Comercial Original, Lista de Empaque, Parte de </w:t>
            </w:r>
            <w:r w:rsidR="00467BA1">
              <w:rPr>
                <w:rFonts w:ascii="Tahoma" w:hAnsi="Tahoma" w:cs="Tahoma"/>
                <w:color w:val="004990"/>
                <w:sz w:val="18"/>
              </w:rPr>
              <w:t>Recepción</w:t>
            </w:r>
            <w:r w:rsidR="009C5103">
              <w:rPr>
                <w:rFonts w:ascii="Tahoma" w:hAnsi="Tahoma" w:cs="Tahoma"/>
                <w:color w:val="004990"/>
                <w:sz w:val="18"/>
              </w:rPr>
              <w:t xml:space="preserve">, </w:t>
            </w:r>
            <w:r w:rsidR="00467BA1">
              <w:rPr>
                <w:rFonts w:ascii="Tahoma" w:hAnsi="Tahoma" w:cs="Tahoma"/>
                <w:color w:val="004990"/>
                <w:sz w:val="18"/>
              </w:rPr>
              <w:t>Póliza</w:t>
            </w:r>
            <w:r w:rsidR="009C5103">
              <w:rPr>
                <w:rFonts w:ascii="Tahoma" w:hAnsi="Tahoma" w:cs="Tahoma"/>
                <w:color w:val="004990"/>
                <w:sz w:val="18"/>
              </w:rPr>
              <w:t xml:space="preserve"> de Seguro, Certificado de Origen y </w:t>
            </w:r>
            <w:r w:rsidR="00467BA1">
              <w:rPr>
                <w:rFonts w:ascii="Tahoma" w:hAnsi="Tahoma" w:cs="Tahoma"/>
                <w:color w:val="004990"/>
                <w:sz w:val="18"/>
              </w:rPr>
              <w:t>Declaración</w:t>
            </w:r>
            <w:r w:rsidR="009C5103">
              <w:rPr>
                <w:rFonts w:ascii="Tahoma" w:hAnsi="Tahoma" w:cs="Tahoma"/>
                <w:color w:val="004990"/>
                <w:sz w:val="18"/>
              </w:rPr>
              <w:t xml:space="preserve"> Jurada del Valor en Aduana con firma del Representante Legal </w:t>
            </w:r>
            <w:r w:rsidR="00467BA1">
              <w:rPr>
                <w:rFonts w:ascii="Tahoma" w:hAnsi="Tahoma" w:cs="Tahoma"/>
                <w:color w:val="004990"/>
                <w:sz w:val="18"/>
              </w:rPr>
              <w:t>designado</w:t>
            </w:r>
            <w:r w:rsidR="009C5103">
              <w:rPr>
                <w:rFonts w:ascii="Tahoma" w:hAnsi="Tahoma" w:cs="Tahoma"/>
                <w:color w:val="004990"/>
                <w:sz w:val="18"/>
              </w:rPr>
              <w:t xml:space="preserve"> por ENTEL. S.A.</w:t>
            </w:r>
          </w:p>
          <w:p w14:paraId="495D62FF" w14:textId="77777777" w:rsidR="009C5103" w:rsidRPr="009C2DE5" w:rsidRDefault="009C5103" w:rsidP="00C632DB">
            <w:pPr>
              <w:jc w:val="both"/>
              <w:rPr>
                <w:rFonts w:ascii="Tahoma" w:hAnsi="Tahoma" w:cs="Tahoma"/>
                <w:color w:val="004990"/>
                <w:sz w:val="18"/>
              </w:rPr>
            </w:pPr>
            <w:r w:rsidRPr="00D11F3E">
              <w:rPr>
                <w:rFonts w:ascii="Tahoma" w:hAnsi="Tahoma" w:cs="Tahoma"/>
                <w:b/>
                <w:color w:val="004990"/>
                <w:sz w:val="18"/>
              </w:rPr>
              <w:t>Despacho de Ultra Mar</w:t>
            </w:r>
            <w:r>
              <w:rPr>
                <w:rFonts w:ascii="Tahoma" w:hAnsi="Tahoma" w:cs="Tahoma"/>
                <w:color w:val="004990"/>
                <w:sz w:val="18"/>
              </w:rPr>
              <w:t xml:space="preserve"> Conocimiento </w:t>
            </w:r>
            <w:r w:rsidR="00467BA1">
              <w:rPr>
                <w:rFonts w:ascii="Tahoma" w:hAnsi="Tahoma" w:cs="Tahoma"/>
                <w:color w:val="004990"/>
                <w:sz w:val="18"/>
              </w:rPr>
              <w:t>Marítimo</w:t>
            </w:r>
            <w:r>
              <w:rPr>
                <w:rFonts w:ascii="Tahoma" w:hAnsi="Tahoma" w:cs="Tahoma"/>
                <w:color w:val="004990"/>
                <w:sz w:val="18"/>
              </w:rPr>
              <w:t xml:space="preserve"> indicando Flete Origen- Puerto, Planilla de Gastos (ASPB), Carta de porte (flete Dos), Factura Comercial Original, Lista de Empaque, Parte de </w:t>
            </w:r>
            <w:r w:rsidR="00467BA1">
              <w:rPr>
                <w:rFonts w:ascii="Tahoma" w:hAnsi="Tahoma" w:cs="Tahoma"/>
                <w:color w:val="004990"/>
                <w:sz w:val="18"/>
              </w:rPr>
              <w:t>Recepción</w:t>
            </w:r>
            <w:r>
              <w:rPr>
                <w:rFonts w:ascii="Tahoma" w:hAnsi="Tahoma" w:cs="Tahoma"/>
                <w:color w:val="004990"/>
                <w:sz w:val="18"/>
              </w:rPr>
              <w:t xml:space="preserve">, </w:t>
            </w:r>
            <w:r w:rsidR="00467BA1">
              <w:rPr>
                <w:rFonts w:ascii="Tahoma" w:hAnsi="Tahoma" w:cs="Tahoma"/>
                <w:color w:val="004990"/>
                <w:sz w:val="18"/>
              </w:rPr>
              <w:t>Póliza</w:t>
            </w:r>
            <w:r>
              <w:rPr>
                <w:rFonts w:ascii="Tahoma" w:hAnsi="Tahoma" w:cs="Tahoma"/>
                <w:color w:val="004990"/>
                <w:sz w:val="18"/>
              </w:rPr>
              <w:t xml:space="preserve"> de Seguro, Certificado de Origen y </w:t>
            </w:r>
            <w:r w:rsidR="00467BA1">
              <w:rPr>
                <w:rFonts w:ascii="Tahoma" w:hAnsi="Tahoma" w:cs="Tahoma"/>
                <w:color w:val="004990"/>
                <w:sz w:val="18"/>
              </w:rPr>
              <w:t>Declaración</w:t>
            </w:r>
            <w:r>
              <w:rPr>
                <w:rFonts w:ascii="Tahoma" w:hAnsi="Tahoma" w:cs="Tahoma"/>
                <w:color w:val="004990"/>
                <w:sz w:val="18"/>
              </w:rPr>
              <w:t xml:space="preserve"> Jurada de Valor en Aduana con la firma del Representante Legal designado por ENTEL S.A.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AB9EDD" w14:textId="77777777" w:rsidR="009C5103" w:rsidRPr="009C2DE5" w:rsidRDefault="00201702" w:rsidP="00C632D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9C5103" w:rsidRPr="009C2DE5">
              <w:rPr>
                <w:rFonts w:ascii="Tahoma" w:hAnsi="Tahoma" w:cs="Tahoma"/>
                <w:color w:val="004990"/>
                <w:sz w:val="18"/>
                <w:szCs w:val="18"/>
              </w:rPr>
              <w:instrText xml:space="preserve"> FORMCHECKBOX </w:instrText>
            </w:r>
            <w:r w:rsidR="00854354">
              <w:rPr>
                <w:rFonts w:ascii="Tahoma" w:hAnsi="Tahoma" w:cs="Tahoma"/>
                <w:color w:val="004990"/>
                <w:sz w:val="18"/>
                <w:szCs w:val="18"/>
              </w:rPr>
            </w:r>
            <w:r w:rsidR="00854354">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FA500A" w14:textId="77777777" w:rsidR="009C5103" w:rsidRPr="009C2DE5" w:rsidRDefault="009C5103" w:rsidP="00C632DB">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DD5B9B" w14:textId="77777777" w:rsidR="009C5103" w:rsidRPr="009C2DE5" w:rsidRDefault="009C5103" w:rsidP="00C632DB">
            <w:pPr>
              <w:jc w:val="center"/>
              <w:rPr>
                <w:rFonts w:ascii="Tahoma" w:hAnsi="Tahoma" w:cs="Tahoma"/>
                <w:color w:val="004990"/>
                <w:sz w:val="18"/>
                <w:szCs w:val="18"/>
                <w:lang w:eastAsia="es-BO"/>
              </w:rPr>
            </w:pPr>
            <w:r w:rsidRPr="00C96858">
              <w:rPr>
                <w:rFonts w:ascii="Tahoma" w:hAnsi="Tahoma" w:cs="Tahoma"/>
                <w:color w:val="004990"/>
                <w:sz w:val="18"/>
                <w:szCs w:val="18"/>
                <w:lang w:val="es-BO" w:eastAsia="es-BO"/>
              </w:rPr>
              <w:t> </w:t>
            </w:r>
          </w:p>
        </w:tc>
      </w:tr>
      <w:tr w:rsidR="009C5103" w:rsidRPr="009C2DE5" w14:paraId="00387778" w14:textId="77777777" w:rsidTr="00C632DB">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EF2C2E" w14:textId="77777777" w:rsidR="009C5103" w:rsidRPr="009C2DE5" w:rsidRDefault="009C5103" w:rsidP="00C632DB">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7EBD52" w14:textId="14F1146B" w:rsidR="009C5103" w:rsidRPr="009C2DE5" w:rsidRDefault="009C5103" w:rsidP="00C632DB">
            <w:pPr>
              <w:jc w:val="both"/>
              <w:rPr>
                <w:rFonts w:ascii="Tahoma" w:hAnsi="Tahoma" w:cs="Tahoma"/>
                <w:color w:val="004990"/>
                <w:sz w:val="18"/>
              </w:rPr>
            </w:pPr>
            <w:r>
              <w:rPr>
                <w:rFonts w:ascii="Tahoma" w:hAnsi="Tahoma" w:cs="Tahoma"/>
                <w:color w:val="004990"/>
                <w:sz w:val="18"/>
              </w:rPr>
              <w:t xml:space="preserve">Las rendiciones de </w:t>
            </w:r>
            <w:r w:rsidR="00467BA1">
              <w:rPr>
                <w:rFonts w:ascii="Tahoma" w:hAnsi="Tahoma" w:cs="Tahoma"/>
                <w:color w:val="004990"/>
                <w:sz w:val="18"/>
              </w:rPr>
              <w:t>Importación</w:t>
            </w:r>
            <w:r>
              <w:rPr>
                <w:rFonts w:ascii="Tahoma" w:hAnsi="Tahoma" w:cs="Tahoma"/>
                <w:color w:val="004990"/>
                <w:sz w:val="18"/>
              </w:rPr>
              <w:t xml:space="preserve"> y entrega de carpetas con la planilla de liquidación y toda la documentación que respalda la desaduanizaci</w:t>
            </w:r>
            <w:r w:rsidR="003224F6">
              <w:rPr>
                <w:rFonts w:ascii="Tahoma" w:hAnsi="Tahoma" w:cs="Tahoma"/>
                <w:color w:val="004990"/>
                <w:sz w:val="18"/>
              </w:rPr>
              <w:t>ó</w:t>
            </w:r>
            <w:r>
              <w:rPr>
                <w:rFonts w:ascii="Tahoma" w:hAnsi="Tahoma" w:cs="Tahoma"/>
                <w:color w:val="004990"/>
                <w:sz w:val="18"/>
              </w:rPr>
              <w:t xml:space="preserve">n, deberán ser presentadas dentro los 3 (tres) días hábiles de </w:t>
            </w:r>
            <w:r w:rsidR="00467BA1">
              <w:rPr>
                <w:rFonts w:ascii="Tahoma" w:hAnsi="Tahoma" w:cs="Tahoma"/>
                <w:color w:val="004990"/>
                <w:sz w:val="18"/>
              </w:rPr>
              <w:t>extraída</w:t>
            </w:r>
            <w:r>
              <w:rPr>
                <w:rFonts w:ascii="Tahoma" w:hAnsi="Tahoma" w:cs="Tahoma"/>
                <w:color w:val="004990"/>
                <w:sz w:val="18"/>
              </w:rPr>
              <w:t xml:space="preserve"> la </w:t>
            </w:r>
            <w:r w:rsidR="00467BA1">
              <w:rPr>
                <w:rFonts w:ascii="Tahoma" w:hAnsi="Tahoma" w:cs="Tahoma"/>
                <w:color w:val="004990"/>
                <w:sz w:val="18"/>
              </w:rPr>
              <w:t>mercadería</w:t>
            </w:r>
            <w:r>
              <w:rPr>
                <w:rFonts w:ascii="Tahoma" w:hAnsi="Tahoma" w:cs="Tahoma"/>
                <w:color w:val="004990"/>
                <w:sz w:val="18"/>
              </w:rPr>
              <w:t xml:space="preserve"> y desaduanizados del recinto aduanero.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31E01C" w14:textId="77777777" w:rsidR="009C5103" w:rsidRPr="009C2DE5" w:rsidRDefault="00201702" w:rsidP="00C632DB">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9C5103" w:rsidRPr="009C2DE5">
              <w:rPr>
                <w:rFonts w:ascii="Tahoma" w:hAnsi="Tahoma" w:cs="Tahoma"/>
                <w:color w:val="004990"/>
                <w:sz w:val="18"/>
                <w:szCs w:val="18"/>
              </w:rPr>
              <w:instrText xml:space="preserve"> FORMCHECKBOX </w:instrText>
            </w:r>
            <w:r w:rsidR="00854354">
              <w:rPr>
                <w:rFonts w:ascii="Tahoma" w:hAnsi="Tahoma" w:cs="Tahoma"/>
                <w:color w:val="004990"/>
                <w:sz w:val="18"/>
                <w:szCs w:val="18"/>
              </w:rPr>
            </w:r>
            <w:r w:rsidR="00854354">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6F6C89" w14:textId="77777777" w:rsidR="009C5103" w:rsidRPr="009C2DE5" w:rsidRDefault="009C5103" w:rsidP="00C632DB">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A39FDB" w14:textId="77777777" w:rsidR="009C5103" w:rsidRPr="00C96858" w:rsidRDefault="009C5103" w:rsidP="00C632DB">
            <w:pPr>
              <w:jc w:val="center"/>
              <w:rPr>
                <w:rFonts w:ascii="Tahoma" w:hAnsi="Tahoma" w:cs="Tahoma"/>
                <w:color w:val="004990"/>
                <w:sz w:val="18"/>
                <w:szCs w:val="18"/>
                <w:lang w:val="es-BO" w:eastAsia="es-BO"/>
              </w:rPr>
            </w:pPr>
          </w:p>
        </w:tc>
      </w:tr>
      <w:tr w:rsidR="009C5103" w:rsidRPr="009C2DE5" w14:paraId="4ED03040" w14:textId="77777777" w:rsidTr="00C632DB">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4BE115" w14:textId="77777777" w:rsidR="009C5103" w:rsidRPr="009C2DE5" w:rsidRDefault="009C5103" w:rsidP="00C632DB">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0695BC" w14:textId="7FA90F8E" w:rsidR="009C5103" w:rsidRPr="009C2DE5" w:rsidRDefault="009C5103" w:rsidP="007E60CB">
            <w:pPr>
              <w:jc w:val="both"/>
              <w:rPr>
                <w:rFonts w:ascii="Tahoma" w:hAnsi="Tahoma" w:cs="Tahoma"/>
                <w:color w:val="004990"/>
                <w:sz w:val="18"/>
              </w:rPr>
            </w:pPr>
            <w:r>
              <w:rPr>
                <w:rFonts w:ascii="Tahoma" w:hAnsi="Tahoma" w:cs="Tahoma"/>
                <w:color w:val="004990"/>
                <w:sz w:val="18"/>
              </w:rPr>
              <w:t>Las rendic</w:t>
            </w:r>
            <w:r w:rsidR="00467BA1">
              <w:rPr>
                <w:rFonts w:ascii="Tahoma" w:hAnsi="Tahoma" w:cs="Tahoma"/>
                <w:color w:val="004990"/>
                <w:sz w:val="18"/>
              </w:rPr>
              <w:t>i</w:t>
            </w:r>
            <w:r>
              <w:rPr>
                <w:rFonts w:ascii="Tahoma" w:hAnsi="Tahoma" w:cs="Tahoma"/>
                <w:color w:val="004990"/>
                <w:sz w:val="18"/>
              </w:rPr>
              <w:t xml:space="preserve">ones por concepto de exportaciones deberán ser presentadas dentro de los </w:t>
            </w:r>
            <w:r w:rsidR="007E60CB">
              <w:rPr>
                <w:rFonts w:ascii="Tahoma" w:hAnsi="Tahoma" w:cs="Tahoma"/>
                <w:color w:val="004990"/>
                <w:sz w:val="18"/>
              </w:rPr>
              <w:t>7</w:t>
            </w:r>
            <w:r>
              <w:rPr>
                <w:rFonts w:ascii="Tahoma" w:hAnsi="Tahoma" w:cs="Tahoma"/>
                <w:color w:val="004990"/>
                <w:sz w:val="18"/>
              </w:rPr>
              <w:t xml:space="preserve"> (</w:t>
            </w:r>
            <w:r w:rsidR="007E60CB">
              <w:rPr>
                <w:rFonts w:ascii="Tahoma" w:hAnsi="Tahoma" w:cs="Tahoma"/>
                <w:color w:val="004990"/>
                <w:sz w:val="18"/>
              </w:rPr>
              <w:t>siete</w:t>
            </w:r>
            <w:r>
              <w:rPr>
                <w:rFonts w:ascii="Tahoma" w:hAnsi="Tahoma" w:cs="Tahoma"/>
                <w:color w:val="004990"/>
                <w:sz w:val="18"/>
              </w:rPr>
              <w:t>) días hábiles  una vez la Aduana entregue el Certificado de Salida del mercadería del País.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AB0A7F" w14:textId="77777777" w:rsidR="009C5103" w:rsidRPr="009C2DE5" w:rsidRDefault="00201702" w:rsidP="00C632DB">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9C5103" w:rsidRPr="009C2DE5">
              <w:rPr>
                <w:rFonts w:ascii="Tahoma" w:hAnsi="Tahoma" w:cs="Tahoma"/>
                <w:color w:val="004990"/>
                <w:sz w:val="18"/>
                <w:szCs w:val="18"/>
              </w:rPr>
              <w:instrText xml:space="preserve"> FORMCHECKBOX </w:instrText>
            </w:r>
            <w:r w:rsidR="00854354">
              <w:rPr>
                <w:rFonts w:ascii="Tahoma" w:hAnsi="Tahoma" w:cs="Tahoma"/>
                <w:color w:val="004990"/>
                <w:sz w:val="18"/>
                <w:szCs w:val="18"/>
              </w:rPr>
            </w:r>
            <w:r w:rsidR="00854354">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BE74D7" w14:textId="77777777" w:rsidR="009C5103" w:rsidRPr="009C2DE5" w:rsidRDefault="009C5103" w:rsidP="00C632DB">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95399E" w14:textId="77777777" w:rsidR="009C5103" w:rsidRPr="00C96858" w:rsidRDefault="009C5103" w:rsidP="00C632DB">
            <w:pPr>
              <w:jc w:val="center"/>
              <w:rPr>
                <w:rFonts w:ascii="Tahoma" w:hAnsi="Tahoma" w:cs="Tahoma"/>
                <w:color w:val="004990"/>
                <w:sz w:val="18"/>
                <w:szCs w:val="18"/>
                <w:lang w:val="es-BO" w:eastAsia="es-BO"/>
              </w:rPr>
            </w:pPr>
          </w:p>
        </w:tc>
      </w:tr>
      <w:tr w:rsidR="009C5103" w:rsidRPr="009C2DE5" w14:paraId="09D37892" w14:textId="77777777" w:rsidTr="00C632DB">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D7D687" w14:textId="77777777" w:rsidR="009C5103" w:rsidRPr="009C2DE5" w:rsidRDefault="009C5103" w:rsidP="00C632DB">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4DB344" w14:textId="77777777" w:rsidR="009C5103" w:rsidRDefault="009C5103" w:rsidP="00DC79E4">
            <w:pPr>
              <w:jc w:val="both"/>
              <w:rPr>
                <w:rFonts w:ascii="Tahoma" w:hAnsi="Tahoma" w:cs="Tahoma"/>
                <w:color w:val="004990"/>
                <w:sz w:val="18"/>
              </w:rPr>
            </w:pPr>
            <w:r>
              <w:rPr>
                <w:rFonts w:ascii="Tahoma" w:hAnsi="Tahoma" w:cs="Tahoma"/>
                <w:color w:val="004990"/>
                <w:sz w:val="18"/>
              </w:rPr>
              <w:t xml:space="preserve">La emisión de la </w:t>
            </w:r>
            <w:r w:rsidR="00467BA1">
              <w:rPr>
                <w:rFonts w:ascii="Tahoma" w:hAnsi="Tahoma" w:cs="Tahoma"/>
                <w:color w:val="004990"/>
                <w:sz w:val="18"/>
              </w:rPr>
              <w:t>Declaración</w:t>
            </w:r>
            <w:r>
              <w:rPr>
                <w:rFonts w:ascii="Tahoma" w:hAnsi="Tahoma" w:cs="Tahoma"/>
                <w:color w:val="004990"/>
                <w:sz w:val="18"/>
              </w:rPr>
              <w:t xml:space="preserve"> Jurada debe ser entregada a ENTEL para la firma  </w:t>
            </w:r>
            <w:r w:rsidR="00467BA1">
              <w:rPr>
                <w:rFonts w:ascii="Tahoma" w:hAnsi="Tahoma" w:cs="Tahoma"/>
                <w:color w:val="004990"/>
                <w:sz w:val="18"/>
              </w:rPr>
              <w:t>máximo</w:t>
            </w:r>
            <w:r>
              <w:rPr>
                <w:rFonts w:ascii="Tahoma" w:hAnsi="Tahoma" w:cs="Tahoma"/>
                <w:color w:val="004990"/>
                <w:sz w:val="18"/>
              </w:rPr>
              <w:t xml:space="preserve"> hasta 24 horas después de entregar</w:t>
            </w:r>
            <w:r w:rsidR="007E60CB">
              <w:rPr>
                <w:rFonts w:ascii="Tahoma" w:hAnsi="Tahoma" w:cs="Tahoma"/>
                <w:color w:val="004990"/>
                <w:sz w:val="18"/>
              </w:rPr>
              <w:t xml:space="preserve"> de toda </w:t>
            </w:r>
            <w:r>
              <w:rPr>
                <w:rFonts w:ascii="Tahoma" w:hAnsi="Tahoma" w:cs="Tahoma"/>
                <w:color w:val="004990"/>
                <w:sz w:val="18"/>
              </w:rPr>
              <w:t>la documentación</w:t>
            </w:r>
            <w:r w:rsidR="00DC79E4">
              <w:rPr>
                <w:rFonts w:ascii="Tahoma" w:hAnsi="Tahoma" w:cs="Tahoma"/>
                <w:color w:val="004990"/>
                <w:sz w:val="18"/>
              </w:rPr>
              <w:t xml:space="preserve"> y haber obtenido el Parte de Recepción de la Aduana.  </w:t>
            </w:r>
            <w:r>
              <w:rPr>
                <w:rFonts w:ascii="Tahoma" w:hAnsi="Tahoma" w:cs="Tahoma"/>
                <w:color w:val="004990"/>
                <w:sz w:val="18"/>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E2F05A" w14:textId="77777777" w:rsidR="009C5103" w:rsidRPr="009C2DE5" w:rsidRDefault="00201702" w:rsidP="00C632DB">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9C5103" w:rsidRPr="009C2DE5">
              <w:rPr>
                <w:rFonts w:ascii="Tahoma" w:hAnsi="Tahoma" w:cs="Tahoma"/>
                <w:color w:val="004990"/>
                <w:sz w:val="18"/>
                <w:szCs w:val="18"/>
              </w:rPr>
              <w:instrText xml:space="preserve"> FORMCHECKBOX </w:instrText>
            </w:r>
            <w:r w:rsidR="00854354">
              <w:rPr>
                <w:rFonts w:ascii="Tahoma" w:hAnsi="Tahoma" w:cs="Tahoma"/>
                <w:color w:val="004990"/>
                <w:sz w:val="18"/>
                <w:szCs w:val="18"/>
              </w:rPr>
            </w:r>
            <w:r w:rsidR="00854354">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2B6C75" w14:textId="77777777" w:rsidR="009C5103" w:rsidRPr="009C2DE5" w:rsidRDefault="009C5103" w:rsidP="00C632DB">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ECB472" w14:textId="77777777" w:rsidR="009C5103" w:rsidRPr="00C96858" w:rsidRDefault="009C5103" w:rsidP="00C632DB">
            <w:pPr>
              <w:jc w:val="center"/>
              <w:rPr>
                <w:rFonts w:ascii="Tahoma" w:hAnsi="Tahoma" w:cs="Tahoma"/>
                <w:color w:val="004990"/>
                <w:sz w:val="18"/>
                <w:szCs w:val="18"/>
                <w:lang w:val="es-BO" w:eastAsia="es-BO"/>
              </w:rPr>
            </w:pPr>
          </w:p>
        </w:tc>
      </w:tr>
    </w:tbl>
    <w:p w14:paraId="10C535F5" w14:textId="77777777" w:rsidR="009C5103" w:rsidRDefault="009C5103" w:rsidP="009C5103">
      <w:pPr>
        <w:rPr>
          <w:rFonts w:ascii="Tahoma" w:hAnsi="Tahoma" w:cs="Tahoma"/>
          <w:color w:val="004990"/>
          <w:sz w:val="14"/>
        </w:rPr>
      </w:pPr>
    </w:p>
    <w:p w14:paraId="144FB650" w14:textId="77777777" w:rsidR="009D726B" w:rsidRPr="00E5706B" w:rsidRDefault="009D726B" w:rsidP="00A463B6">
      <w:pPr>
        <w:rPr>
          <w:lang w:val="es-BO" w:eastAsia="en-US"/>
        </w:rPr>
      </w:pPr>
    </w:p>
    <w:p w14:paraId="23A612BD" w14:textId="77777777" w:rsidR="00A463B6" w:rsidRPr="00E5706B" w:rsidRDefault="00A463B6" w:rsidP="00A463B6">
      <w:pPr>
        <w:rPr>
          <w:lang w:val="es-BO" w:eastAsia="en-US"/>
        </w:rPr>
      </w:pPr>
    </w:p>
    <w:p w14:paraId="3529B3CE" w14:textId="77777777" w:rsidR="00A463B6" w:rsidRPr="00EE5A0D" w:rsidRDefault="00A463B6" w:rsidP="00F3234C">
      <w:pPr>
        <w:pStyle w:val="Puesto"/>
        <w:numPr>
          <w:ilvl w:val="0"/>
          <w:numId w:val="25"/>
        </w:numPr>
        <w:spacing w:before="0" w:after="0" w:line="240" w:lineRule="auto"/>
        <w:ind w:left="360"/>
        <w:jc w:val="left"/>
      </w:pPr>
      <w:r w:rsidRPr="00F3234C">
        <w:rPr>
          <w:rFonts w:ascii="Tahoma" w:hAnsi="Tahoma" w:cs="Tahoma"/>
          <w:color w:val="365F91"/>
          <w:sz w:val="22"/>
          <w:szCs w:val="22"/>
        </w:rPr>
        <w:t>CUADRO DE CALIFICACIÓN RESUMEN DE CRITERIOS MANDATORIOS</w:t>
      </w:r>
      <w:r w:rsidRPr="00EE5A0D">
        <w:rPr>
          <w:rFonts w:ascii="Tahoma" w:hAnsi="Tahoma" w:cs="Tahoma"/>
          <w:color w:val="004990"/>
          <w:sz w:val="22"/>
          <w:szCs w:val="22"/>
        </w:rPr>
        <w:t xml:space="preserve"> </w:t>
      </w:r>
    </w:p>
    <w:p w14:paraId="1BE3A2D5" w14:textId="77777777" w:rsidR="00A463B6" w:rsidRPr="009C2DE5" w:rsidRDefault="00A463B6" w:rsidP="00A463B6">
      <w:pPr>
        <w:rPr>
          <w:rFonts w:ascii="Tahoma" w:hAnsi="Tahoma" w:cs="Tahoma"/>
          <w:color w:val="004990"/>
          <w:sz w:val="12"/>
          <w:lang w:val="pt-BR"/>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A463B6" w:rsidRPr="009C2DE5" w14:paraId="139E80F3" w14:textId="77777777" w:rsidTr="00C632DB">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06EA7350" w14:textId="77777777" w:rsidR="00A463B6" w:rsidRPr="00090EA2" w:rsidRDefault="00A463B6" w:rsidP="00C632DB">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B5684CC" w14:textId="77777777" w:rsidR="00A463B6" w:rsidRPr="00090EA2" w:rsidRDefault="00A463B6" w:rsidP="00C632DB">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713183E9" w14:textId="77777777" w:rsidR="00A463B6" w:rsidRPr="00090EA2" w:rsidRDefault="00A463B6" w:rsidP="00EE5A0D">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w:t>
            </w:r>
            <w:r w:rsidR="00EE5A0D">
              <w:rPr>
                <w:rFonts w:ascii="Tahoma" w:hAnsi="Tahoma" w:cs="Tahoma"/>
                <w:b/>
                <w:bCs/>
                <w:color w:val="FFFFFF" w:themeColor="background1"/>
                <w:sz w:val="20"/>
                <w:szCs w:val="20"/>
                <w:lang w:val="es-BO" w:eastAsia="es-BO"/>
              </w:rPr>
              <w:t>10</w:t>
            </w:r>
            <w:r w:rsidRPr="00090EA2">
              <w:rPr>
                <w:rFonts w:ascii="Tahoma" w:hAnsi="Tahoma" w:cs="Tahoma"/>
                <w:b/>
                <w:bCs/>
                <w:color w:val="FFFFFF" w:themeColor="background1"/>
                <w:sz w:val="20"/>
                <w:szCs w:val="20"/>
                <w:lang w:val="es-BO" w:eastAsia="es-BO"/>
              </w:rPr>
              <w:t>0%)</w:t>
            </w:r>
          </w:p>
        </w:tc>
      </w:tr>
      <w:tr w:rsidR="00A463B6" w:rsidRPr="009C2DE5" w14:paraId="1E5CD7A3" w14:textId="77777777" w:rsidTr="00C632DB">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14:paraId="42C5B522" w14:textId="77777777" w:rsidR="00A463B6" w:rsidRPr="009C2DE5" w:rsidRDefault="00A463B6" w:rsidP="00C632DB">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14:paraId="35C29E70" w14:textId="77777777" w:rsidR="00A463B6" w:rsidRPr="009C2DE5" w:rsidRDefault="00A463B6" w:rsidP="0064439C">
            <w:pPr>
              <w:rPr>
                <w:rFonts w:ascii="Tahoma" w:hAnsi="Tahoma" w:cs="Tahoma"/>
                <w:color w:val="004990"/>
                <w:sz w:val="20"/>
                <w:szCs w:val="20"/>
                <w:lang w:val="es-BO" w:eastAsia="es-BO"/>
              </w:rPr>
            </w:pPr>
            <w:r>
              <w:rPr>
                <w:rFonts w:ascii="Tahoma" w:hAnsi="Tahoma" w:cs="Tahoma"/>
                <w:color w:val="004990"/>
                <w:sz w:val="20"/>
                <w:szCs w:val="20"/>
                <w:lang w:val="es-BO" w:eastAsia="es-BO"/>
              </w:rPr>
              <w:t xml:space="preserve">Características Técnicas </w:t>
            </w:r>
            <w:r w:rsidR="0064439C">
              <w:rPr>
                <w:rFonts w:ascii="Tahoma" w:hAnsi="Tahoma" w:cs="Tahoma"/>
                <w:color w:val="004990"/>
                <w:sz w:val="20"/>
                <w:szCs w:val="20"/>
                <w:lang w:val="es-BO" w:eastAsia="es-BO"/>
              </w:rPr>
              <w:t xml:space="preserve">Específicas y </w:t>
            </w:r>
            <w:r>
              <w:rPr>
                <w:rFonts w:ascii="Tahoma" w:hAnsi="Tahoma" w:cs="Tahoma"/>
                <w:color w:val="004990"/>
                <w:sz w:val="20"/>
                <w:szCs w:val="20"/>
                <w:lang w:val="es-BO" w:eastAsia="es-BO"/>
              </w:rPr>
              <w:t xml:space="preserve">Generales </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0644F44D" w14:textId="77777777" w:rsidR="00A463B6" w:rsidRPr="009C2DE5" w:rsidRDefault="00A463B6" w:rsidP="00EE5A0D">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w:t>
            </w:r>
          </w:p>
        </w:tc>
      </w:tr>
      <w:tr w:rsidR="00A463B6" w:rsidRPr="009C2DE5" w14:paraId="14752CFE" w14:textId="77777777" w:rsidTr="00C632DB">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14:paraId="6AC93B63" w14:textId="77777777" w:rsidR="00A463B6" w:rsidRPr="009C2DE5" w:rsidRDefault="00A463B6" w:rsidP="00C632DB">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2</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14:paraId="44F8477D" w14:textId="77777777" w:rsidR="00A463B6" w:rsidRPr="009C2DE5" w:rsidRDefault="00A463B6" w:rsidP="00C632DB">
            <w:pPr>
              <w:rPr>
                <w:rFonts w:ascii="Tahoma" w:hAnsi="Tahoma" w:cs="Tahoma"/>
                <w:color w:val="004990"/>
                <w:sz w:val="20"/>
                <w:szCs w:val="20"/>
                <w:lang w:val="es-BO" w:eastAsia="es-BO"/>
              </w:rPr>
            </w:pPr>
            <w:r>
              <w:rPr>
                <w:rFonts w:ascii="Tahoma" w:hAnsi="Tahoma" w:cs="Tahoma"/>
                <w:color w:val="004990"/>
                <w:sz w:val="20"/>
                <w:szCs w:val="20"/>
                <w:lang w:val="es-BO" w:eastAsia="es-BO"/>
              </w:rPr>
              <w:t xml:space="preserve">Tiempo de Entrega </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03DB7070" w14:textId="77777777" w:rsidR="00A463B6" w:rsidRPr="009C2DE5" w:rsidRDefault="00A463B6" w:rsidP="00EE5A0D">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w:t>
            </w:r>
          </w:p>
        </w:tc>
      </w:tr>
      <w:tr w:rsidR="00A463B6" w:rsidRPr="009C2DE5" w14:paraId="4BEB840C" w14:textId="77777777" w:rsidTr="00C632DB">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14:paraId="6E4BB781" w14:textId="77777777" w:rsidR="00A463B6" w:rsidRPr="009C2DE5" w:rsidRDefault="00A463B6" w:rsidP="00C632DB">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3</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14:paraId="69CBC8A5" w14:textId="77777777" w:rsidR="00A463B6" w:rsidRPr="009C2DE5" w:rsidRDefault="00A463B6" w:rsidP="00C632DB">
            <w:pPr>
              <w:rPr>
                <w:rFonts w:ascii="Tahoma" w:hAnsi="Tahoma" w:cs="Tahoma"/>
                <w:color w:val="004990"/>
                <w:sz w:val="20"/>
                <w:szCs w:val="20"/>
                <w:lang w:val="es-BO" w:eastAsia="es-BO"/>
              </w:rPr>
            </w:pPr>
            <w:r>
              <w:rPr>
                <w:rFonts w:ascii="Tahoma" w:hAnsi="Tahoma" w:cs="Tahoma"/>
                <w:color w:val="004990"/>
                <w:sz w:val="20"/>
                <w:szCs w:val="20"/>
                <w:lang w:val="es-BO" w:eastAsia="es-BO"/>
              </w:rPr>
              <w:t xml:space="preserve">Garantía </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49DD5AA7" w14:textId="77777777" w:rsidR="00A463B6" w:rsidRPr="009C2DE5" w:rsidRDefault="00A463B6" w:rsidP="00EE5A0D">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w:t>
            </w:r>
          </w:p>
        </w:tc>
      </w:tr>
      <w:tr w:rsidR="00A463B6" w:rsidRPr="009C2DE5" w14:paraId="38DA3102" w14:textId="77777777" w:rsidTr="00C632DB">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25358FDC" w14:textId="77777777" w:rsidR="00A463B6" w:rsidRPr="009C2DE5" w:rsidRDefault="0064439C" w:rsidP="00C632DB">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 xml:space="preserve">TOTAL CRITERIOS MANDATORIOS </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12DCBA0D" w14:textId="77777777" w:rsidR="00A463B6" w:rsidRPr="009C2DE5" w:rsidRDefault="00EE5A0D" w:rsidP="00C632DB">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00A463B6" w:rsidRPr="009C2DE5">
              <w:rPr>
                <w:rFonts w:ascii="Tahoma" w:hAnsi="Tahoma" w:cs="Tahoma"/>
                <w:b/>
                <w:bCs/>
                <w:color w:val="004990"/>
                <w:sz w:val="20"/>
                <w:szCs w:val="20"/>
                <w:lang w:val="es-BO" w:eastAsia="es-BO"/>
              </w:rPr>
              <w:t>0%</w:t>
            </w:r>
          </w:p>
        </w:tc>
      </w:tr>
      <w:tr w:rsidR="00A463B6" w:rsidRPr="009C2DE5" w14:paraId="67C31921" w14:textId="77777777" w:rsidTr="00C632DB">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2596DA9E" w14:textId="77777777" w:rsidR="00A463B6" w:rsidRPr="009C2DE5" w:rsidRDefault="00A463B6" w:rsidP="00C632DB">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274D9E6A" w14:textId="77777777" w:rsidR="00A463B6" w:rsidRPr="009C2DE5" w:rsidRDefault="00A463B6" w:rsidP="00C632DB">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14:paraId="42A7F1E9" w14:textId="77777777" w:rsidR="00A463B6" w:rsidRPr="009C2DE5" w:rsidRDefault="00A463B6" w:rsidP="00A463B6">
      <w:pPr>
        <w:jc w:val="both"/>
        <w:rPr>
          <w:rFonts w:ascii="Tahoma" w:hAnsi="Tahoma" w:cs="Tahoma"/>
          <w:i/>
          <w:color w:val="004990"/>
          <w:sz w:val="18"/>
          <w:szCs w:val="18"/>
          <w:lang w:val="es-ES_tradnl"/>
        </w:rPr>
      </w:pPr>
    </w:p>
    <w:p w14:paraId="3FF85934" w14:textId="77777777" w:rsidR="00A463B6" w:rsidRDefault="00A463B6" w:rsidP="00A463B6">
      <w:pPr>
        <w:ind w:firstLine="426"/>
        <w:jc w:val="both"/>
        <w:rPr>
          <w:rFonts w:ascii="Tahoma" w:hAnsi="Tahoma" w:cs="Tahoma"/>
          <w:b/>
          <w:color w:val="004990"/>
          <w:sz w:val="18"/>
          <w:szCs w:val="18"/>
          <w:lang w:val="es-ES_tradnl"/>
        </w:rPr>
      </w:pPr>
      <w:r w:rsidRPr="009C2DE5">
        <w:rPr>
          <w:rFonts w:ascii="Tahoma" w:hAnsi="Tahoma" w:cs="Tahoma"/>
          <w:b/>
          <w:color w:val="004990"/>
          <w:sz w:val="18"/>
          <w:szCs w:val="18"/>
          <w:lang w:val="es-ES_tradnl"/>
        </w:rPr>
        <w:t>La nota de aprobaci</w:t>
      </w:r>
      <w:r w:rsidR="0064439C">
        <w:rPr>
          <w:rFonts w:ascii="Tahoma" w:hAnsi="Tahoma" w:cs="Tahoma"/>
          <w:b/>
          <w:color w:val="004990"/>
          <w:sz w:val="18"/>
          <w:szCs w:val="18"/>
          <w:lang w:val="es-ES_tradnl"/>
        </w:rPr>
        <w:t xml:space="preserve">ón es de </w:t>
      </w:r>
      <w:r w:rsidR="00EE5A0D">
        <w:rPr>
          <w:rFonts w:ascii="Tahoma" w:hAnsi="Tahoma" w:cs="Tahoma"/>
          <w:b/>
          <w:color w:val="004990"/>
          <w:sz w:val="18"/>
          <w:szCs w:val="18"/>
          <w:lang w:val="es-ES_tradnl"/>
        </w:rPr>
        <w:t>10</w:t>
      </w:r>
      <w:r w:rsidR="0064439C">
        <w:rPr>
          <w:rFonts w:ascii="Tahoma" w:hAnsi="Tahoma" w:cs="Tahoma"/>
          <w:b/>
          <w:color w:val="004990"/>
          <w:sz w:val="18"/>
          <w:szCs w:val="18"/>
          <w:lang w:val="es-ES_tradnl"/>
        </w:rPr>
        <w:t>0% de la Calificación.</w:t>
      </w:r>
    </w:p>
    <w:p w14:paraId="3582E666" w14:textId="77777777" w:rsidR="00A463B6" w:rsidRPr="00A463B6" w:rsidRDefault="00A463B6" w:rsidP="00A463B6">
      <w:pPr>
        <w:ind w:left="426"/>
        <w:rPr>
          <w:rFonts w:ascii="Tahoma" w:hAnsi="Tahoma" w:cs="Tahoma"/>
          <w:color w:val="004990"/>
          <w:sz w:val="22"/>
          <w:szCs w:val="22"/>
          <w:lang w:val="es-ES_tradnl"/>
        </w:rPr>
      </w:pPr>
    </w:p>
    <w:p w14:paraId="79CDADF8" w14:textId="77777777" w:rsidR="009C5103" w:rsidRPr="00A463B6" w:rsidRDefault="009C5103" w:rsidP="009C5103">
      <w:pPr>
        <w:rPr>
          <w:lang w:val="es-BO" w:eastAsia="en-US" w:bidi="en-US"/>
        </w:rPr>
      </w:pPr>
    </w:p>
    <w:p w14:paraId="6297F7E8" w14:textId="77777777" w:rsidR="00C632DB" w:rsidRDefault="00C632DB" w:rsidP="00C632DB">
      <w:pPr>
        <w:pStyle w:val="TITULOS"/>
        <w:numPr>
          <w:ilvl w:val="0"/>
          <w:numId w:val="25"/>
        </w:numPr>
        <w:spacing w:after="0"/>
        <w:ind w:left="426" w:hanging="426"/>
        <w:jc w:val="both"/>
        <w:rPr>
          <w:rFonts w:ascii="Tahoma" w:hAnsi="Tahoma" w:cs="Tahoma"/>
          <w:color w:val="004990"/>
          <w:sz w:val="22"/>
          <w:szCs w:val="22"/>
        </w:rPr>
      </w:pPr>
      <w:r>
        <w:rPr>
          <w:rFonts w:ascii="Tahoma" w:hAnsi="Tahoma" w:cs="Tahoma"/>
          <w:color w:val="004990"/>
          <w:sz w:val="22"/>
          <w:szCs w:val="22"/>
        </w:rPr>
        <w:t>FORMA DE PAGO</w:t>
      </w:r>
    </w:p>
    <w:p w14:paraId="63449851" w14:textId="77777777" w:rsidR="003224F6" w:rsidRDefault="003224F6" w:rsidP="00C632DB">
      <w:pPr>
        <w:ind w:left="426"/>
        <w:rPr>
          <w:rFonts w:ascii="Tahoma" w:hAnsi="Tahoma" w:cs="Tahoma"/>
          <w:color w:val="004990"/>
          <w:sz w:val="22"/>
          <w:szCs w:val="22"/>
          <w:lang w:val="es-BO"/>
        </w:rPr>
      </w:pPr>
    </w:p>
    <w:p w14:paraId="4653774E" w14:textId="791B6CE3" w:rsidR="00C632DB" w:rsidRDefault="00C632DB" w:rsidP="009D726B">
      <w:pPr>
        <w:ind w:left="426"/>
        <w:jc w:val="both"/>
        <w:rPr>
          <w:rFonts w:ascii="Tahoma" w:hAnsi="Tahoma" w:cs="Tahoma"/>
          <w:color w:val="004990"/>
          <w:sz w:val="22"/>
          <w:szCs w:val="22"/>
          <w:lang w:val="es-BO"/>
        </w:rPr>
      </w:pPr>
      <w:r>
        <w:rPr>
          <w:rFonts w:ascii="Tahoma" w:hAnsi="Tahoma" w:cs="Tahoma"/>
          <w:color w:val="004990"/>
          <w:sz w:val="22"/>
          <w:szCs w:val="22"/>
          <w:lang w:val="es-BO"/>
        </w:rPr>
        <w:t xml:space="preserve">La Agencia Aduanera previamente a la </w:t>
      </w:r>
      <w:r w:rsidR="007E60CB">
        <w:rPr>
          <w:rFonts w:ascii="Tahoma" w:hAnsi="Tahoma" w:cs="Tahoma"/>
          <w:color w:val="004990"/>
          <w:sz w:val="22"/>
          <w:szCs w:val="22"/>
          <w:lang w:val="es-BO"/>
        </w:rPr>
        <w:t>recepción</w:t>
      </w:r>
      <w:r>
        <w:rPr>
          <w:rFonts w:ascii="Tahoma" w:hAnsi="Tahoma" w:cs="Tahoma"/>
          <w:color w:val="004990"/>
          <w:sz w:val="22"/>
          <w:szCs w:val="22"/>
          <w:lang w:val="es-BO"/>
        </w:rPr>
        <w:t xml:space="preserve"> de los pagos por parte de ENTEL S.A. deberá hacer la entrega de una carpeta con la planilla de rendición donde detallara todos los gastos incurridos, adjuntando toda la documentación necesaria (Facturas Fiscales, </w:t>
      </w:r>
      <w:r w:rsidR="004E5254">
        <w:rPr>
          <w:rFonts w:ascii="Tahoma" w:hAnsi="Tahoma" w:cs="Tahoma"/>
          <w:color w:val="004990"/>
          <w:sz w:val="22"/>
          <w:szCs w:val="22"/>
          <w:lang w:val="es-BO"/>
        </w:rPr>
        <w:t>Declaración</w:t>
      </w:r>
      <w:r>
        <w:rPr>
          <w:rFonts w:ascii="Tahoma" w:hAnsi="Tahoma" w:cs="Tahoma"/>
          <w:color w:val="004990"/>
          <w:sz w:val="22"/>
          <w:szCs w:val="22"/>
          <w:lang w:val="es-BO"/>
        </w:rPr>
        <w:t xml:space="preserve"> </w:t>
      </w:r>
      <w:r w:rsidR="007E60CB">
        <w:rPr>
          <w:rFonts w:ascii="Tahoma" w:hAnsi="Tahoma" w:cs="Tahoma"/>
          <w:color w:val="004990"/>
          <w:sz w:val="22"/>
          <w:szCs w:val="22"/>
          <w:lang w:val="es-BO"/>
        </w:rPr>
        <w:t>Única</w:t>
      </w:r>
      <w:r>
        <w:rPr>
          <w:rFonts w:ascii="Tahoma" w:hAnsi="Tahoma" w:cs="Tahoma"/>
          <w:color w:val="004990"/>
          <w:sz w:val="22"/>
          <w:szCs w:val="22"/>
          <w:lang w:val="es-BO"/>
        </w:rPr>
        <w:t xml:space="preserve"> de </w:t>
      </w:r>
      <w:r w:rsidR="007E60CB">
        <w:rPr>
          <w:rFonts w:ascii="Tahoma" w:hAnsi="Tahoma" w:cs="Tahoma"/>
          <w:color w:val="004990"/>
          <w:sz w:val="22"/>
          <w:szCs w:val="22"/>
          <w:lang w:val="es-BO"/>
        </w:rPr>
        <w:t>Importación</w:t>
      </w:r>
      <w:r>
        <w:rPr>
          <w:rFonts w:ascii="Tahoma" w:hAnsi="Tahoma" w:cs="Tahoma"/>
          <w:color w:val="004990"/>
          <w:sz w:val="22"/>
          <w:szCs w:val="22"/>
          <w:lang w:val="es-BO"/>
        </w:rPr>
        <w:t xml:space="preserve"> (DUI), </w:t>
      </w:r>
      <w:r w:rsidR="007E60CB">
        <w:rPr>
          <w:rFonts w:ascii="Tahoma" w:hAnsi="Tahoma" w:cs="Tahoma"/>
          <w:color w:val="004990"/>
          <w:sz w:val="22"/>
          <w:szCs w:val="22"/>
          <w:lang w:val="es-BO"/>
        </w:rPr>
        <w:t>Declaración</w:t>
      </w:r>
      <w:r>
        <w:rPr>
          <w:rFonts w:ascii="Tahoma" w:hAnsi="Tahoma" w:cs="Tahoma"/>
          <w:color w:val="004990"/>
          <w:sz w:val="22"/>
          <w:szCs w:val="22"/>
          <w:lang w:val="es-BO"/>
        </w:rPr>
        <w:t xml:space="preserve"> </w:t>
      </w:r>
      <w:r w:rsidR="007E60CB">
        <w:rPr>
          <w:rFonts w:ascii="Tahoma" w:hAnsi="Tahoma" w:cs="Tahoma"/>
          <w:color w:val="004990"/>
          <w:sz w:val="22"/>
          <w:szCs w:val="22"/>
          <w:lang w:val="es-BO"/>
        </w:rPr>
        <w:t>Única</w:t>
      </w:r>
      <w:r>
        <w:rPr>
          <w:rFonts w:ascii="Tahoma" w:hAnsi="Tahoma" w:cs="Tahoma"/>
          <w:color w:val="004990"/>
          <w:sz w:val="22"/>
          <w:szCs w:val="22"/>
          <w:lang w:val="es-BO"/>
        </w:rPr>
        <w:t xml:space="preserve"> de </w:t>
      </w:r>
      <w:r w:rsidR="007E60CB">
        <w:rPr>
          <w:rFonts w:ascii="Tahoma" w:hAnsi="Tahoma" w:cs="Tahoma"/>
          <w:color w:val="004990"/>
          <w:sz w:val="22"/>
          <w:szCs w:val="22"/>
          <w:lang w:val="es-BO"/>
        </w:rPr>
        <w:t>Exportación</w:t>
      </w:r>
      <w:r>
        <w:rPr>
          <w:rFonts w:ascii="Tahoma" w:hAnsi="Tahoma" w:cs="Tahoma"/>
          <w:color w:val="004990"/>
          <w:sz w:val="22"/>
          <w:szCs w:val="22"/>
          <w:lang w:val="es-BO"/>
        </w:rPr>
        <w:t xml:space="preserve"> (DUE), gastos de transporte, manipuleo y descargo sobre los servicios, por importaciones atribuibles a ENTEL S.A., </w:t>
      </w:r>
      <w:r w:rsidR="00C83F5C">
        <w:rPr>
          <w:rFonts w:ascii="Tahoma" w:hAnsi="Tahoma" w:cs="Tahoma"/>
          <w:color w:val="004990"/>
          <w:sz w:val="22"/>
          <w:szCs w:val="22"/>
          <w:lang w:val="es-BO"/>
        </w:rPr>
        <w:t>y previa emisión del Cer</w:t>
      </w:r>
      <w:r w:rsidR="00751423">
        <w:rPr>
          <w:rFonts w:ascii="Tahoma" w:hAnsi="Tahoma" w:cs="Tahoma"/>
          <w:color w:val="004990"/>
          <w:sz w:val="22"/>
          <w:szCs w:val="22"/>
          <w:lang w:val="es-BO"/>
        </w:rPr>
        <w:t xml:space="preserve">tificado de Control de Calidad. Las </w:t>
      </w:r>
      <w:r>
        <w:rPr>
          <w:rFonts w:ascii="Tahoma" w:hAnsi="Tahoma" w:cs="Tahoma"/>
          <w:color w:val="004990"/>
          <w:sz w:val="22"/>
          <w:szCs w:val="22"/>
          <w:lang w:val="es-BO"/>
        </w:rPr>
        <w:t xml:space="preserve">facturas deberán estar a nombre de ENTEL S.A. con el Nit correspondiente. </w:t>
      </w:r>
    </w:p>
    <w:p w14:paraId="0B14C3AE" w14:textId="77777777" w:rsidR="00C632DB" w:rsidRDefault="00C632DB" w:rsidP="009D726B">
      <w:pPr>
        <w:ind w:left="426"/>
        <w:jc w:val="both"/>
        <w:rPr>
          <w:rFonts w:ascii="Tahoma" w:hAnsi="Tahoma" w:cs="Tahoma"/>
          <w:color w:val="004990"/>
          <w:sz w:val="22"/>
          <w:szCs w:val="22"/>
          <w:lang w:val="es-BO"/>
        </w:rPr>
      </w:pPr>
    </w:p>
    <w:p w14:paraId="36A3A39B" w14:textId="112CD7CD" w:rsidR="00C632DB" w:rsidRDefault="00C632DB" w:rsidP="009D726B">
      <w:pPr>
        <w:ind w:left="426"/>
        <w:jc w:val="both"/>
        <w:rPr>
          <w:rFonts w:ascii="Tahoma" w:hAnsi="Tahoma" w:cs="Tahoma"/>
          <w:color w:val="004990"/>
          <w:sz w:val="22"/>
          <w:szCs w:val="22"/>
          <w:lang w:val="es-BO"/>
        </w:rPr>
      </w:pPr>
      <w:r>
        <w:rPr>
          <w:rFonts w:ascii="Tahoma" w:hAnsi="Tahoma" w:cs="Tahoma"/>
          <w:color w:val="004990"/>
          <w:sz w:val="22"/>
          <w:szCs w:val="22"/>
          <w:lang w:val="es-BO"/>
        </w:rPr>
        <w:t>ENTEL S.A. pagara el valor total de la planilla de servicios prestados dentro de los 30 días posteriores a la presentación de la carpeta y planillas con todos los documentos que presentara la Agencia Aduanera.</w:t>
      </w:r>
      <w:r w:rsidR="00F3234C">
        <w:rPr>
          <w:rFonts w:ascii="Tahoma" w:hAnsi="Tahoma" w:cs="Tahoma"/>
          <w:color w:val="004990"/>
          <w:sz w:val="22"/>
          <w:szCs w:val="22"/>
          <w:lang w:val="es-BO"/>
        </w:rPr>
        <w:t xml:space="preserve"> </w:t>
      </w:r>
    </w:p>
    <w:p w14:paraId="1875880B" w14:textId="77777777" w:rsidR="00512620" w:rsidRDefault="00512620" w:rsidP="009D726B">
      <w:pPr>
        <w:pStyle w:val="Prrafodelista"/>
        <w:jc w:val="both"/>
        <w:rPr>
          <w:rFonts w:ascii="Tahoma" w:hAnsi="Tahoma" w:cs="Tahoma"/>
          <w:color w:val="004990"/>
          <w:sz w:val="22"/>
          <w:szCs w:val="22"/>
          <w:lang w:val="es-BO"/>
        </w:rPr>
      </w:pPr>
    </w:p>
    <w:p w14:paraId="64918C14" w14:textId="70BEE1E4" w:rsidR="00512620" w:rsidRDefault="00512620" w:rsidP="009D726B">
      <w:pPr>
        <w:pStyle w:val="TITULOS"/>
        <w:numPr>
          <w:ilvl w:val="0"/>
          <w:numId w:val="25"/>
        </w:numPr>
        <w:spacing w:before="120" w:after="120"/>
        <w:ind w:left="425" w:hanging="425"/>
        <w:rPr>
          <w:rFonts w:ascii="Tahoma" w:hAnsi="Tahoma" w:cs="Tahoma"/>
          <w:color w:val="004990"/>
          <w:sz w:val="22"/>
          <w:szCs w:val="22"/>
        </w:rPr>
      </w:pPr>
      <w:r>
        <w:rPr>
          <w:rFonts w:ascii="Tahoma" w:hAnsi="Tahoma" w:cs="Tahoma"/>
          <w:color w:val="004990"/>
          <w:sz w:val="22"/>
          <w:szCs w:val="22"/>
        </w:rPr>
        <w:t>VIGENCIA</w:t>
      </w:r>
      <w:r w:rsidR="00C83F5C">
        <w:rPr>
          <w:rFonts w:ascii="Tahoma" w:hAnsi="Tahoma" w:cs="Tahoma"/>
          <w:color w:val="004990"/>
          <w:sz w:val="22"/>
          <w:szCs w:val="22"/>
        </w:rPr>
        <w:t xml:space="preserve"> DEL CONTRATO</w:t>
      </w:r>
    </w:p>
    <w:p w14:paraId="27F8027A" w14:textId="77777777" w:rsidR="00C83F5C" w:rsidRPr="009D726B" w:rsidRDefault="00C83F5C" w:rsidP="009D726B">
      <w:pPr>
        <w:ind w:left="425" w:firstLine="1"/>
        <w:jc w:val="both"/>
        <w:rPr>
          <w:rFonts w:ascii="Tahoma" w:hAnsi="Tahoma" w:cs="Tahoma"/>
          <w:color w:val="004990"/>
          <w:sz w:val="22"/>
          <w:szCs w:val="22"/>
          <w:lang w:val="es-BO"/>
        </w:rPr>
      </w:pPr>
      <w:r w:rsidRPr="009D726B">
        <w:rPr>
          <w:rFonts w:ascii="Tahoma" w:hAnsi="Tahoma" w:cs="Tahoma"/>
          <w:color w:val="004990"/>
          <w:sz w:val="22"/>
          <w:szCs w:val="22"/>
          <w:lang w:val="es-BO"/>
        </w:rPr>
        <w:t>La vigencia del servicio será a partir de la suscripción del contrato por el plazo de 2 años.</w:t>
      </w:r>
    </w:p>
    <w:p w14:paraId="3EC85065" w14:textId="77777777" w:rsidR="00C632DB" w:rsidRDefault="00C632DB" w:rsidP="009D726B">
      <w:pPr>
        <w:jc w:val="both"/>
        <w:rPr>
          <w:rFonts w:ascii="Tahoma" w:hAnsi="Tahoma" w:cs="Tahoma"/>
          <w:color w:val="004990"/>
          <w:sz w:val="22"/>
          <w:szCs w:val="22"/>
          <w:lang w:val="es-BO"/>
        </w:rPr>
      </w:pPr>
    </w:p>
    <w:p w14:paraId="25C0F96D" w14:textId="77777777" w:rsidR="00C632DB" w:rsidRPr="008D016E" w:rsidRDefault="00C632DB" w:rsidP="00C632DB">
      <w:pPr>
        <w:pStyle w:val="TITULOS"/>
        <w:numPr>
          <w:ilvl w:val="0"/>
          <w:numId w:val="25"/>
        </w:numPr>
        <w:spacing w:before="120" w:after="120"/>
        <w:ind w:left="425" w:hanging="425"/>
        <w:rPr>
          <w:rFonts w:ascii="Tahoma" w:hAnsi="Tahoma" w:cs="Tahoma"/>
          <w:color w:val="004990"/>
          <w:sz w:val="22"/>
          <w:szCs w:val="22"/>
          <w:lang w:val="es-ES"/>
        </w:rPr>
      </w:pPr>
      <w:r w:rsidRPr="008D016E">
        <w:rPr>
          <w:rFonts w:ascii="Tahoma" w:hAnsi="Tahoma" w:cs="Tahoma"/>
          <w:color w:val="004990"/>
          <w:sz w:val="22"/>
          <w:szCs w:val="22"/>
          <w:lang w:val="es-ES"/>
        </w:rPr>
        <w:t>MULTAS</w:t>
      </w:r>
    </w:p>
    <w:p w14:paraId="772D900E" w14:textId="77777777" w:rsidR="00E965F9" w:rsidRDefault="000E5C1C" w:rsidP="00C632DB">
      <w:pPr>
        <w:ind w:left="425" w:firstLine="1"/>
        <w:jc w:val="both"/>
        <w:rPr>
          <w:rFonts w:ascii="Tahoma" w:hAnsi="Tahoma" w:cs="Tahoma"/>
          <w:color w:val="004990"/>
          <w:sz w:val="22"/>
          <w:szCs w:val="22"/>
          <w:lang w:val="es-BO"/>
        </w:rPr>
      </w:pPr>
      <w:r>
        <w:rPr>
          <w:rFonts w:ascii="Tahoma" w:hAnsi="Tahoma" w:cs="Tahoma"/>
          <w:color w:val="004990"/>
          <w:sz w:val="22"/>
          <w:szCs w:val="22"/>
          <w:lang w:val="es-BO"/>
        </w:rPr>
        <w:t>Se procederá al cobro de multas en los siguientes casos:</w:t>
      </w:r>
    </w:p>
    <w:p w14:paraId="29FC518A" w14:textId="77777777" w:rsidR="000E5C1C" w:rsidRDefault="000E5C1C" w:rsidP="000E5C1C">
      <w:pPr>
        <w:pStyle w:val="Prrafodelista"/>
        <w:numPr>
          <w:ilvl w:val="0"/>
          <w:numId w:val="33"/>
        </w:numPr>
        <w:jc w:val="both"/>
        <w:rPr>
          <w:rFonts w:ascii="Tahoma" w:hAnsi="Tahoma" w:cs="Tahoma"/>
          <w:color w:val="004990"/>
          <w:sz w:val="22"/>
          <w:szCs w:val="22"/>
          <w:lang w:val="es-BO"/>
        </w:rPr>
      </w:pPr>
      <w:r>
        <w:rPr>
          <w:rFonts w:ascii="Tahoma" w:hAnsi="Tahoma" w:cs="Tahoma"/>
          <w:color w:val="004990"/>
          <w:sz w:val="22"/>
          <w:szCs w:val="22"/>
          <w:lang w:val="es-BO"/>
        </w:rPr>
        <w:t xml:space="preserve">Retraso injustificado en la atención de la importación asignada </w:t>
      </w:r>
    </w:p>
    <w:p w14:paraId="4FD0D6B3" w14:textId="48047FA2" w:rsidR="00ED26E9" w:rsidRDefault="000E5C1C" w:rsidP="000E5C1C">
      <w:pPr>
        <w:pStyle w:val="Prrafodelista"/>
        <w:numPr>
          <w:ilvl w:val="0"/>
          <w:numId w:val="33"/>
        </w:numPr>
        <w:jc w:val="both"/>
        <w:rPr>
          <w:rFonts w:ascii="Tahoma" w:hAnsi="Tahoma" w:cs="Tahoma"/>
          <w:color w:val="004990"/>
          <w:sz w:val="22"/>
          <w:szCs w:val="22"/>
          <w:lang w:val="es-BO"/>
        </w:rPr>
      </w:pPr>
      <w:r>
        <w:rPr>
          <w:rFonts w:ascii="Tahoma" w:hAnsi="Tahoma" w:cs="Tahoma"/>
          <w:color w:val="004990"/>
          <w:sz w:val="22"/>
          <w:szCs w:val="22"/>
          <w:lang w:val="es-BO"/>
        </w:rPr>
        <w:t>Falta de financiamiento</w:t>
      </w:r>
      <w:r w:rsidR="00ED26E9">
        <w:rPr>
          <w:rFonts w:ascii="Tahoma" w:hAnsi="Tahoma" w:cs="Tahoma"/>
          <w:color w:val="004990"/>
          <w:sz w:val="22"/>
          <w:szCs w:val="22"/>
          <w:lang w:val="es-BO"/>
        </w:rPr>
        <w:t xml:space="preserve"> para atención de las importaciones o exportaciones de ENTEL S</w:t>
      </w:r>
      <w:r w:rsidR="003224F6">
        <w:rPr>
          <w:rFonts w:ascii="Tahoma" w:hAnsi="Tahoma" w:cs="Tahoma"/>
          <w:color w:val="004990"/>
          <w:sz w:val="22"/>
          <w:szCs w:val="22"/>
          <w:lang w:val="es-BO"/>
        </w:rPr>
        <w:t>.A</w:t>
      </w:r>
      <w:r w:rsidR="00ED26E9">
        <w:rPr>
          <w:rFonts w:ascii="Tahoma" w:hAnsi="Tahoma" w:cs="Tahoma"/>
          <w:color w:val="004990"/>
          <w:sz w:val="22"/>
          <w:szCs w:val="22"/>
          <w:lang w:val="es-BO"/>
        </w:rPr>
        <w:t xml:space="preserve">. </w:t>
      </w:r>
      <w:r>
        <w:rPr>
          <w:rFonts w:ascii="Tahoma" w:hAnsi="Tahoma" w:cs="Tahoma"/>
          <w:color w:val="004990"/>
          <w:sz w:val="22"/>
          <w:szCs w:val="22"/>
          <w:lang w:val="es-BO"/>
        </w:rPr>
        <w:t xml:space="preserve"> descuento que se</w:t>
      </w:r>
      <w:r w:rsidR="00ED26E9">
        <w:rPr>
          <w:rFonts w:ascii="Tahoma" w:hAnsi="Tahoma" w:cs="Tahoma"/>
          <w:color w:val="004990"/>
          <w:sz w:val="22"/>
          <w:szCs w:val="22"/>
          <w:lang w:val="es-BO"/>
        </w:rPr>
        <w:t xml:space="preserve"> efectuara en el siguiente despacho asignado </w:t>
      </w:r>
      <w:r>
        <w:rPr>
          <w:rFonts w:ascii="Tahoma" w:hAnsi="Tahoma" w:cs="Tahoma"/>
          <w:color w:val="004990"/>
          <w:sz w:val="22"/>
          <w:szCs w:val="22"/>
          <w:lang w:val="es-BO"/>
        </w:rPr>
        <w:t xml:space="preserve"> </w:t>
      </w:r>
    </w:p>
    <w:p w14:paraId="19C97A61" w14:textId="6FA13E5E" w:rsidR="000E5C1C" w:rsidRPr="000E5C1C" w:rsidRDefault="000E5C1C" w:rsidP="009D726B">
      <w:pPr>
        <w:pStyle w:val="Prrafodelista"/>
        <w:ind w:left="1776"/>
        <w:jc w:val="both"/>
        <w:rPr>
          <w:rFonts w:ascii="Tahoma" w:hAnsi="Tahoma" w:cs="Tahoma"/>
          <w:color w:val="004990"/>
          <w:sz w:val="22"/>
          <w:szCs w:val="22"/>
          <w:lang w:val="es-BO"/>
        </w:rPr>
      </w:pPr>
    </w:p>
    <w:p w14:paraId="61689D8C" w14:textId="77777777" w:rsidR="00EB4C61" w:rsidRDefault="00EB4C61" w:rsidP="00C632DB">
      <w:pPr>
        <w:ind w:left="425" w:firstLine="1"/>
        <w:jc w:val="both"/>
        <w:rPr>
          <w:rFonts w:ascii="Tahoma" w:hAnsi="Tahoma" w:cs="Tahoma"/>
          <w:color w:val="004990"/>
          <w:sz w:val="22"/>
          <w:szCs w:val="22"/>
          <w:lang w:val="es-BO"/>
        </w:rPr>
      </w:pPr>
      <w:r w:rsidRPr="009E25DD">
        <w:rPr>
          <w:rFonts w:ascii="Tahoma" w:hAnsi="Tahoma" w:cs="Tahoma"/>
          <w:color w:val="004990"/>
          <w:sz w:val="22"/>
          <w:szCs w:val="22"/>
          <w:lang w:val="es-BO"/>
        </w:rPr>
        <w:t xml:space="preserve">A la primera infracción, el proponente adjudicado </w:t>
      </w:r>
      <w:r w:rsidR="00E965F9" w:rsidRPr="009E25DD">
        <w:rPr>
          <w:rFonts w:ascii="Tahoma" w:hAnsi="Tahoma" w:cs="Tahoma"/>
          <w:color w:val="004990"/>
          <w:sz w:val="22"/>
          <w:szCs w:val="22"/>
          <w:lang w:val="es-BO"/>
        </w:rPr>
        <w:t>será</w:t>
      </w:r>
      <w:r w:rsidRPr="009E25DD">
        <w:rPr>
          <w:rFonts w:ascii="Tahoma" w:hAnsi="Tahoma" w:cs="Tahoma"/>
          <w:color w:val="004990"/>
          <w:sz w:val="22"/>
          <w:szCs w:val="22"/>
          <w:lang w:val="es-BO"/>
        </w:rPr>
        <w:t xml:space="preserve"> pasible a una llamada de </w:t>
      </w:r>
      <w:r w:rsidR="00E965F9" w:rsidRPr="009E25DD">
        <w:rPr>
          <w:rFonts w:ascii="Tahoma" w:hAnsi="Tahoma" w:cs="Tahoma"/>
          <w:color w:val="004990"/>
          <w:sz w:val="22"/>
          <w:szCs w:val="22"/>
          <w:lang w:val="es-BO"/>
        </w:rPr>
        <w:t>atención</w:t>
      </w:r>
      <w:r w:rsidRPr="009E25DD">
        <w:rPr>
          <w:rFonts w:ascii="Tahoma" w:hAnsi="Tahoma" w:cs="Tahoma"/>
          <w:color w:val="004990"/>
          <w:sz w:val="22"/>
          <w:szCs w:val="22"/>
          <w:lang w:val="es-BO"/>
        </w:rPr>
        <w:t xml:space="preserve">, a través de una nota escrita firmada por la Subgerencia de </w:t>
      </w:r>
      <w:r w:rsidR="00F07858" w:rsidRPr="009E25DD">
        <w:rPr>
          <w:rFonts w:ascii="Tahoma" w:hAnsi="Tahoma" w:cs="Tahoma"/>
          <w:color w:val="004990"/>
          <w:sz w:val="22"/>
          <w:szCs w:val="22"/>
          <w:lang w:val="es-BO"/>
        </w:rPr>
        <w:t>Servicios Generales y Almacenes</w:t>
      </w:r>
      <w:r w:rsidRPr="009E25DD">
        <w:rPr>
          <w:rFonts w:ascii="Tahoma" w:hAnsi="Tahoma" w:cs="Tahoma"/>
          <w:color w:val="004990"/>
          <w:sz w:val="22"/>
          <w:szCs w:val="22"/>
          <w:lang w:val="es-BO"/>
        </w:rPr>
        <w:t xml:space="preserve"> de ENTEL S.A. </w:t>
      </w:r>
    </w:p>
    <w:p w14:paraId="0570FA8D" w14:textId="77777777" w:rsidR="00E965F9" w:rsidRPr="009E25DD" w:rsidRDefault="00E965F9" w:rsidP="00C632DB">
      <w:pPr>
        <w:ind w:left="425" w:firstLine="1"/>
        <w:jc w:val="both"/>
        <w:rPr>
          <w:rFonts w:ascii="Tahoma" w:hAnsi="Tahoma" w:cs="Tahoma"/>
          <w:color w:val="004990"/>
          <w:sz w:val="22"/>
          <w:szCs w:val="22"/>
          <w:lang w:val="es-BO"/>
        </w:rPr>
      </w:pPr>
    </w:p>
    <w:p w14:paraId="5A489BE8" w14:textId="77777777" w:rsidR="00E965F9" w:rsidRPr="009E25DD" w:rsidRDefault="008D14ED" w:rsidP="00C632DB">
      <w:pPr>
        <w:ind w:left="425" w:firstLine="1"/>
        <w:jc w:val="both"/>
        <w:rPr>
          <w:rFonts w:ascii="Tahoma" w:hAnsi="Tahoma" w:cs="Tahoma"/>
          <w:color w:val="004990"/>
          <w:sz w:val="22"/>
          <w:szCs w:val="22"/>
          <w:lang w:val="es-BO"/>
        </w:rPr>
      </w:pPr>
      <w:r w:rsidRPr="009E25DD">
        <w:rPr>
          <w:rFonts w:ascii="Tahoma" w:hAnsi="Tahoma" w:cs="Tahoma"/>
          <w:color w:val="004990"/>
          <w:sz w:val="22"/>
          <w:szCs w:val="22"/>
          <w:lang w:val="es-BO"/>
        </w:rPr>
        <w:t xml:space="preserve">2da. Infracción 5% </w:t>
      </w:r>
      <w:r w:rsidR="00E965F9" w:rsidRPr="009E25DD">
        <w:rPr>
          <w:rFonts w:ascii="Tahoma" w:hAnsi="Tahoma" w:cs="Tahoma"/>
          <w:color w:val="004990"/>
          <w:sz w:val="22"/>
          <w:szCs w:val="22"/>
          <w:lang w:val="es-BO"/>
        </w:rPr>
        <w:t>del costo de la comisión correspondiente a esa importación.</w:t>
      </w:r>
    </w:p>
    <w:p w14:paraId="2E920553" w14:textId="77777777" w:rsidR="00E965F9" w:rsidRPr="009E25DD" w:rsidRDefault="00E965F9" w:rsidP="00C632DB">
      <w:pPr>
        <w:ind w:left="425" w:firstLine="1"/>
        <w:jc w:val="both"/>
        <w:rPr>
          <w:rFonts w:ascii="Tahoma" w:hAnsi="Tahoma" w:cs="Tahoma"/>
          <w:color w:val="004990"/>
          <w:sz w:val="22"/>
          <w:szCs w:val="22"/>
          <w:lang w:val="es-BO"/>
        </w:rPr>
      </w:pPr>
      <w:r w:rsidRPr="009E25DD">
        <w:rPr>
          <w:rFonts w:ascii="Tahoma" w:hAnsi="Tahoma" w:cs="Tahoma"/>
          <w:color w:val="004990"/>
          <w:sz w:val="22"/>
          <w:szCs w:val="22"/>
          <w:lang w:val="es-BO"/>
        </w:rPr>
        <w:t xml:space="preserve">3ra. Infracción 10% del costo de la comisión correspondiente a esa importación </w:t>
      </w:r>
    </w:p>
    <w:p w14:paraId="32E3062A" w14:textId="77777777" w:rsidR="00E965F9" w:rsidRPr="009E25DD" w:rsidRDefault="00E965F9" w:rsidP="00C632DB">
      <w:pPr>
        <w:ind w:left="425" w:firstLine="1"/>
        <w:jc w:val="both"/>
        <w:rPr>
          <w:rFonts w:ascii="Tahoma" w:hAnsi="Tahoma" w:cs="Tahoma"/>
          <w:color w:val="004990"/>
          <w:sz w:val="22"/>
          <w:szCs w:val="22"/>
          <w:lang w:val="es-BO"/>
        </w:rPr>
      </w:pPr>
      <w:r w:rsidRPr="009E25DD">
        <w:rPr>
          <w:rFonts w:ascii="Tahoma" w:hAnsi="Tahoma" w:cs="Tahoma"/>
          <w:color w:val="004990"/>
          <w:sz w:val="22"/>
          <w:szCs w:val="22"/>
          <w:lang w:val="es-BO"/>
        </w:rPr>
        <w:t xml:space="preserve">4ta. Infracción 15% del costo de la comisión correspondiente a esa importación </w:t>
      </w:r>
    </w:p>
    <w:p w14:paraId="4A7037E6" w14:textId="77777777" w:rsidR="00357751" w:rsidRDefault="00E965F9" w:rsidP="00C632DB">
      <w:pPr>
        <w:ind w:left="425" w:firstLine="1"/>
        <w:jc w:val="both"/>
        <w:rPr>
          <w:rFonts w:ascii="Tahoma" w:hAnsi="Tahoma" w:cs="Tahoma"/>
          <w:color w:val="004990"/>
          <w:sz w:val="22"/>
          <w:szCs w:val="22"/>
          <w:lang w:val="es-BO"/>
        </w:rPr>
      </w:pPr>
      <w:r w:rsidRPr="009E25DD">
        <w:rPr>
          <w:rFonts w:ascii="Tahoma" w:hAnsi="Tahoma" w:cs="Tahoma"/>
          <w:color w:val="004990"/>
          <w:sz w:val="22"/>
          <w:szCs w:val="22"/>
          <w:lang w:val="es-BO"/>
        </w:rPr>
        <w:t xml:space="preserve">5ta. Infracción Resolución del contrato </w:t>
      </w:r>
      <w:r w:rsidR="00357751" w:rsidRPr="009E25DD">
        <w:rPr>
          <w:rFonts w:ascii="Tahoma" w:hAnsi="Tahoma" w:cs="Tahoma"/>
          <w:color w:val="004990"/>
          <w:sz w:val="22"/>
          <w:szCs w:val="22"/>
          <w:lang w:val="es-BO"/>
        </w:rPr>
        <w:t>y la ejecución de la Garan</w:t>
      </w:r>
      <w:r w:rsidR="00F07858" w:rsidRPr="009E25DD">
        <w:rPr>
          <w:rFonts w:ascii="Tahoma" w:hAnsi="Tahoma" w:cs="Tahoma"/>
          <w:color w:val="004990"/>
          <w:sz w:val="22"/>
          <w:szCs w:val="22"/>
          <w:lang w:val="es-BO"/>
        </w:rPr>
        <w:t>tía de Cumplimiento de Contrato.</w:t>
      </w:r>
      <w:r w:rsidR="00357751" w:rsidRPr="009E25DD">
        <w:rPr>
          <w:rFonts w:ascii="Tahoma" w:hAnsi="Tahoma" w:cs="Tahoma"/>
          <w:color w:val="004990"/>
          <w:sz w:val="22"/>
          <w:szCs w:val="22"/>
          <w:lang w:val="es-BO"/>
        </w:rPr>
        <w:t xml:space="preserve"> </w:t>
      </w:r>
    </w:p>
    <w:p w14:paraId="54C71B99" w14:textId="77777777" w:rsidR="004F0AC1" w:rsidRDefault="004F0AC1" w:rsidP="00C632DB">
      <w:pPr>
        <w:ind w:left="425" w:firstLine="1"/>
        <w:jc w:val="both"/>
        <w:rPr>
          <w:rFonts w:ascii="Tahoma" w:hAnsi="Tahoma" w:cs="Tahoma"/>
          <w:color w:val="004990"/>
          <w:sz w:val="22"/>
          <w:szCs w:val="22"/>
          <w:lang w:val="es-BO"/>
        </w:rPr>
      </w:pPr>
    </w:p>
    <w:p w14:paraId="542E1A31" w14:textId="77777777" w:rsidR="00FC51E0" w:rsidRPr="004F0AC1" w:rsidRDefault="00074E38" w:rsidP="00FC51E0">
      <w:pPr>
        <w:ind w:left="426"/>
        <w:jc w:val="both"/>
        <w:rPr>
          <w:rFonts w:ascii="Tahoma" w:hAnsi="Tahoma" w:cs="Tahoma"/>
          <w:color w:val="004990"/>
          <w:sz w:val="22"/>
          <w:szCs w:val="22"/>
          <w:lang w:val="es-BO"/>
        </w:rPr>
      </w:pPr>
      <w:r w:rsidRPr="004F0AC1">
        <w:rPr>
          <w:rFonts w:ascii="Tahoma" w:hAnsi="Tahoma" w:cs="Tahoma"/>
          <w:color w:val="004990"/>
          <w:sz w:val="22"/>
          <w:szCs w:val="22"/>
          <w:lang w:val="es-BO"/>
        </w:rPr>
        <w:t>E</w:t>
      </w:r>
      <w:r w:rsidR="00FC51E0" w:rsidRPr="004F0AC1">
        <w:rPr>
          <w:rFonts w:ascii="Tahoma" w:hAnsi="Tahoma" w:cs="Tahoma"/>
          <w:color w:val="004990"/>
          <w:sz w:val="22"/>
          <w:szCs w:val="22"/>
          <w:lang w:val="es-BO"/>
        </w:rPr>
        <w:t>NTEL S.A. notificara a la Agencia Aduanera, d</w:t>
      </w:r>
      <w:r w:rsidR="00E965F9" w:rsidRPr="004F0AC1">
        <w:rPr>
          <w:rFonts w:ascii="Tahoma" w:hAnsi="Tahoma" w:cs="Tahoma"/>
          <w:color w:val="004990"/>
          <w:sz w:val="22"/>
          <w:szCs w:val="22"/>
          <w:lang w:val="es-BO"/>
        </w:rPr>
        <w:t>e manera ofici</w:t>
      </w:r>
      <w:r w:rsidR="00FC51E0" w:rsidRPr="004F0AC1">
        <w:rPr>
          <w:rFonts w:ascii="Tahoma" w:hAnsi="Tahoma" w:cs="Tahoma"/>
          <w:color w:val="004990"/>
          <w:sz w:val="22"/>
          <w:szCs w:val="22"/>
          <w:lang w:val="es-BO"/>
        </w:rPr>
        <w:t>al y oportuna sobre la aplicación de multas. Asimismo la Agencia Aduanera, deberá presentar los descargos correspondientes dentro de los cinco días calendario posterior a la respectiva notificación en el domicilio señalado, en un plazo similar los descargos serán evaluados por ENTEL S.A. En caso de improcedencia se aplicaran las multas señaladas, comunicando este hecho oficialmente a la Agencia Aduanera.</w:t>
      </w:r>
    </w:p>
    <w:p w14:paraId="07AFA97D" w14:textId="77777777" w:rsidR="00FC51E0" w:rsidRPr="004F0AC1" w:rsidRDefault="00FC51E0" w:rsidP="00FC51E0">
      <w:pPr>
        <w:ind w:left="426"/>
        <w:jc w:val="both"/>
        <w:rPr>
          <w:rFonts w:ascii="Tahoma" w:hAnsi="Tahoma" w:cs="Tahoma"/>
          <w:color w:val="004990"/>
          <w:sz w:val="22"/>
          <w:szCs w:val="22"/>
          <w:lang w:val="es-BO"/>
        </w:rPr>
      </w:pPr>
      <w:r w:rsidRPr="004F0AC1">
        <w:rPr>
          <w:rFonts w:ascii="Tahoma" w:hAnsi="Tahoma" w:cs="Tahoma"/>
          <w:color w:val="004990"/>
          <w:sz w:val="22"/>
          <w:szCs w:val="22"/>
          <w:lang w:val="es-BO"/>
        </w:rPr>
        <w:t xml:space="preserve"> </w:t>
      </w:r>
    </w:p>
    <w:p w14:paraId="7905D229" w14:textId="17E29828" w:rsidR="00C632DB" w:rsidRPr="004F0AC1" w:rsidRDefault="00FC51E0" w:rsidP="00FC51E0">
      <w:pPr>
        <w:ind w:left="426"/>
        <w:jc w:val="both"/>
        <w:rPr>
          <w:rFonts w:ascii="Tahoma" w:hAnsi="Tahoma" w:cs="Tahoma"/>
          <w:color w:val="004990"/>
          <w:sz w:val="22"/>
          <w:szCs w:val="22"/>
          <w:lang w:val="es-BO"/>
        </w:rPr>
      </w:pPr>
      <w:r w:rsidRPr="004F0AC1">
        <w:rPr>
          <w:rFonts w:ascii="Tahoma" w:hAnsi="Tahoma" w:cs="Tahoma"/>
          <w:color w:val="004990"/>
          <w:sz w:val="22"/>
          <w:szCs w:val="22"/>
          <w:lang w:val="es-BO"/>
        </w:rPr>
        <w:t>En caso de que por error u omisión de la Agencia Aduanera o por retrasos en el cumplimiento de las actividades bajo su responsabilidad, ENTEL S.A. realice gastos adicionales de forma extraordinaria, la Agencia Aduanera</w:t>
      </w:r>
      <w:r w:rsidR="00E965F9" w:rsidRPr="004F0AC1">
        <w:rPr>
          <w:rFonts w:ascii="Tahoma" w:hAnsi="Tahoma" w:cs="Tahoma"/>
          <w:color w:val="004990"/>
          <w:sz w:val="22"/>
          <w:szCs w:val="22"/>
          <w:lang w:val="es-BO"/>
        </w:rPr>
        <w:t xml:space="preserve">, </w:t>
      </w:r>
      <w:r w:rsidRPr="004F0AC1">
        <w:rPr>
          <w:rFonts w:ascii="Tahoma" w:hAnsi="Tahoma" w:cs="Tahoma"/>
          <w:color w:val="004990"/>
          <w:sz w:val="22"/>
          <w:szCs w:val="22"/>
          <w:lang w:val="es-BO"/>
        </w:rPr>
        <w:t xml:space="preserve">resarcirá los montos correspondientes a dichos gastos.  </w:t>
      </w:r>
    </w:p>
    <w:p w14:paraId="6F5C601C" w14:textId="77777777" w:rsidR="009C5103" w:rsidRPr="004F0AC1" w:rsidRDefault="009C5103" w:rsidP="009C5103">
      <w:pPr>
        <w:rPr>
          <w:rFonts w:ascii="Tahoma" w:hAnsi="Tahoma" w:cs="Tahoma"/>
          <w:color w:val="004990"/>
          <w:sz w:val="22"/>
          <w:szCs w:val="22"/>
          <w:lang w:val="es-BO"/>
        </w:rPr>
      </w:pPr>
    </w:p>
    <w:p w14:paraId="45DFFDB2" w14:textId="77777777" w:rsidR="00C632DB" w:rsidRDefault="00C632DB" w:rsidP="005B3AD8">
      <w:pPr>
        <w:jc w:val="center"/>
        <w:rPr>
          <w:rFonts w:ascii="Tahoma" w:hAnsi="Tahoma" w:cs="Tahoma"/>
          <w:b/>
          <w:color w:val="004990"/>
          <w:sz w:val="28"/>
          <w:szCs w:val="28"/>
        </w:rPr>
      </w:pPr>
    </w:p>
    <w:p w14:paraId="3D146251" w14:textId="77777777" w:rsidR="00A665E7" w:rsidRDefault="00A665E7" w:rsidP="005B3AD8">
      <w:pPr>
        <w:jc w:val="center"/>
        <w:rPr>
          <w:rFonts w:ascii="Tahoma" w:hAnsi="Tahoma" w:cs="Tahoma"/>
          <w:b/>
          <w:color w:val="004990"/>
          <w:sz w:val="28"/>
          <w:szCs w:val="28"/>
        </w:rPr>
      </w:pPr>
    </w:p>
    <w:p w14:paraId="520C904C" w14:textId="77777777" w:rsidR="00A665E7" w:rsidRDefault="00A665E7" w:rsidP="005B3AD8">
      <w:pPr>
        <w:jc w:val="center"/>
        <w:rPr>
          <w:rFonts w:ascii="Tahoma" w:hAnsi="Tahoma" w:cs="Tahoma"/>
          <w:b/>
          <w:color w:val="004990"/>
          <w:sz w:val="28"/>
          <w:szCs w:val="28"/>
        </w:rPr>
      </w:pPr>
    </w:p>
    <w:p w14:paraId="47088967" w14:textId="77777777" w:rsidR="00A665E7" w:rsidRDefault="00A665E7" w:rsidP="005B3AD8">
      <w:pPr>
        <w:jc w:val="center"/>
        <w:rPr>
          <w:rFonts w:ascii="Tahoma" w:hAnsi="Tahoma" w:cs="Tahoma"/>
          <w:b/>
          <w:color w:val="004990"/>
          <w:sz w:val="28"/>
          <w:szCs w:val="28"/>
        </w:rPr>
      </w:pPr>
    </w:p>
    <w:p w14:paraId="2D8C0D6F" w14:textId="77777777" w:rsidR="00A665E7" w:rsidRDefault="00A665E7" w:rsidP="005B3AD8">
      <w:pPr>
        <w:jc w:val="center"/>
        <w:rPr>
          <w:rFonts w:ascii="Tahoma" w:hAnsi="Tahoma" w:cs="Tahoma"/>
          <w:b/>
          <w:color w:val="004990"/>
          <w:sz w:val="28"/>
          <w:szCs w:val="28"/>
        </w:rPr>
      </w:pPr>
    </w:p>
    <w:p w14:paraId="70EC2D11" w14:textId="77777777" w:rsidR="00A665E7" w:rsidRDefault="00A665E7" w:rsidP="005B3AD8">
      <w:pPr>
        <w:jc w:val="center"/>
        <w:rPr>
          <w:rFonts w:ascii="Tahoma" w:hAnsi="Tahoma" w:cs="Tahoma"/>
          <w:b/>
          <w:color w:val="004990"/>
          <w:sz w:val="28"/>
          <w:szCs w:val="28"/>
        </w:rPr>
      </w:pPr>
    </w:p>
    <w:p w14:paraId="2F89EBE6" w14:textId="77777777" w:rsidR="00A665E7" w:rsidRDefault="00A665E7" w:rsidP="005B3AD8">
      <w:pPr>
        <w:jc w:val="center"/>
        <w:rPr>
          <w:rFonts w:ascii="Tahoma" w:hAnsi="Tahoma" w:cs="Tahoma"/>
          <w:b/>
          <w:color w:val="004990"/>
          <w:sz w:val="28"/>
          <w:szCs w:val="28"/>
        </w:rPr>
      </w:pPr>
    </w:p>
    <w:p w14:paraId="592BA0CF" w14:textId="77777777" w:rsidR="00A665E7" w:rsidRDefault="00A665E7" w:rsidP="005B3AD8">
      <w:pPr>
        <w:jc w:val="center"/>
        <w:rPr>
          <w:rFonts w:ascii="Tahoma" w:hAnsi="Tahoma" w:cs="Tahoma"/>
          <w:b/>
          <w:color w:val="004990"/>
          <w:sz w:val="28"/>
          <w:szCs w:val="28"/>
        </w:rPr>
      </w:pPr>
    </w:p>
    <w:p w14:paraId="79C4FF43" w14:textId="77777777" w:rsidR="00A665E7" w:rsidRDefault="00A665E7" w:rsidP="005B3AD8">
      <w:pPr>
        <w:jc w:val="center"/>
        <w:rPr>
          <w:rFonts w:ascii="Tahoma" w:hAnsi="Tahoma" w:cs="Tahoma"/>
          <w:b/>
          <w:color w:val="004990"/>
          <w:sz w:val="28"/>
          <w:szCs w:val="28"/>
        </w:rPr>
      </w:pPr>
    </w:p>
    <w:p w14:paraId="158193EB" w14:textId="77777777" w:rsidR="00A665E7" w:rsidRDefault="00A665E7" w:rsidP="005B3AD8">
      <w:pPr>
        <w:jc w:val="center"/>
        <w:rPr>
          <w:rFonts w:ascii="Tahoma" w:hAnsi="Tahoma" w:cs="Tahoma"/>
          <w:b/>
          <w:color w:val="004990"/>
          <w:sz w:val="28"/>
          <w:szCs w:val="28"/>
        </w:rPr>
      </w:pPr>
    </w:p>
    <w:p w14:paraId="27146B79" w14:textId="77777777" w:rsidR="00A665E7" w:rsidRDefault="00A665E7" w:rsidP="005B3AD8">
      <w:pPr>
        <w:jc w:val="center"/>
        <w:rPr>
          <w:rFonts w:ascii="Tahoma" w:hAnsi="Tahoma" w:cs="Tahoma"/>
          <w:b/>
          <w:color w:val="004990"/>
          <w:sz w:val="28"/>
          <w:szCs w:val="28"/>
        </w:rPr>
      </w:pPr>
    </w:p>
    <w:p w14:paraId="556BD746" w14:textId="77777777" w:rsidR="00A665E7" w:rsidRDefault="00A665E7" w:rsidP="005B3AD8">
      <w:pPr>
        <w:jc w:val="center"/>
        <w:rPr>
          <w:rFonts w:ascii="Tahoma" w:hAnsi="Tahoma" w:cs="Tahoma"/>
          <w:b/>
          <w:color w:val="004990"/>
          <w:sz w:val="28"/>
          <w:szCs w:val="28"/>
        </w:rPr>
      </w:pPr>
    </w:p>
    <w:p w14:paraId="252E7BDD" w14:textId="77777777" w:rsidR="0014640B" w:rsidRDefault="0014640B" w:rsidP="005B3AD8">
      <w:pPr>
        <w:jc w:val="center"/>
        <w:rPr>
          <w:rFonts w:ascii="Tahoma" w:hAnsi="Tahoma" w:cs="Tahoma"/>
          <w:b/>
          <w:color w:val="004990"/>
          <w:sz w:val="28"/>
          <w:szCs w:val="28"/>
        </w:rPr>
      </w:pPr>
    </w:p>
    <w:p w14:paraId="03528230" w14:textId="77777777" w:rsidR="0014640B" w:rsidRDefault="0014640B" w:rsidP="005B3AD8">
      <w:pPr>
        <w:jc w:val="center"/>
        <w:rPr>
          <w:rFonts w:ascii="Tahoma" w:hAnsi="Tahoma" w:cs="Tahoma"/>
          <w:b/>
          <w:color w:val="004990"/>
          <w:sz w:val="28"/>
          <w:szCs w:val="28"/>
        </w:rPr>
      </w:pPr>
    </w:p>
    <w:p w14:paraId="5111D249" w14:textId="77777777" w:rsidR="009D726B" w:rsidRDefault="009D726B" w:rsidP="005B3AD8">
      <w:pPr>
        <w:jc w:val="center"/>
        <w:rPr>
          <w:rFonts w:ascii="Tahoma" w:hAnsi="Tahoma" w:cs="Tahoma"/>
          <w:b/>
          <w:color w:val="004990"/>
          <w:sz w:val="28"/>
          <w:szCs w:val="28"/>
        </w:rPr>
      </w:pPr>
    </w:p>
    <w:p w14:paraId="33BD0F57" w14:textId="77777777" w:rsidR="009D726B" w:rsidRDefault="009D726B" w:rsidP="005B3AD8">
      <w:pPr>
        <w:jc w:val="center"/>
        <w:rPr>
          <w:rFonts w:ascii="Tahoma" w:hAnsi="Tahoma" w:cs="Tahoma"/>
          <w:b/>
          <w:color w:val="004990"/>
          <w:sz w:val="28"/>
          <w:szCs w:val="28"/>
        </w:rPr>
      </w:pPr>
    </w:p>
    <w:p w14:paraId="770247C1" w14:textId="77777777" w:rsidR="009D726B" w:rsidRDefault="009D726B" w:rsidP="005B3AD8">
      <w:pPr>
        <w:jc w:val="center"/>
        <w:rPr>
          <w:rFonts w:ascii="Tahoma" w:hAnsi="Tahoma" w:cs="Tahoma"/>
          <w:b/>
          <w:color w:val="004990"/>
          <w:sz w:val="28"/>
          <w:szCs w:val="28"/>
        </w:rPr>
      </w:pPr>
    </w:p>
    <w:p w14:paraId="2D87BE6F" w14:textId="77777777" w:rsidR="009D726B" w:rsidRDefault="009D726B" w:rsidP="005B3AD8">
      <w:pPr>
        <w:jc w:val="center"/>
        <w:rPr>
          <w:rFonts w:ascii="Tahoma" w:hAnsi="Tahoma" w:cs="Tahoma"/>
          <w:b/>
          <w:color w:val="004990"/>
          <w:sz w:val="28"/>
          <w:szCs w:val="28"/>
        </w:rPr>
      </w:pPr>
    </w:p>
    <w:p w14:paraId="4BA183F6" w14:textId="77777777" w:rsidR="009D726B" w:rsidRDefault="009D726B" w:rsidP="005B3AD8">
      <w:pPr>
        <w:jc w:val="center"/>
        <w:rPr>
          <w:rFonts w:ascii="Tahoma" w:hAnsi="Tahoma" w:cs="Tahoma"/>
          <w:b/>
          <w:color w:val="004990"/>
          <w:sz w:val="28"/>
          <w:szCs w:val="28"/>
        </w:rPr>
      </w:pPr>
    </w:p>
    <w:p w14:paraId="0F59280F" w14:textId="77777777" w:rsidR="0014640B" w:rsidRDefault="0014640B" w:rsidP="005B3AD8">
      <w:pPr>
        <w:jc w:val="center"/>
        <w:rPr>
          <w:rFonts w:ascii="Tahoma" w:hAnsi="Tahoma" w:cs="Tahoma"/>
          <w:b/>
          <w:color w:val="004990"/>
          <w:sz w:val="28"/>
          <w:szCs w:val="28"/>
        </w:rPr>
      </w:pPr>
    </w:p>
    <w:p w14:paraId="6A6278E7" w14:textId="77777777" w:rsidR="0014640B" w:rsidRDefault="0014640B" w:rsidP="005B3AD8">
      <w:pPr>
        <w:jc w:val="center"/>
        <w:rPr>
          <w:rFonts w:ascii="Tahoma" w:hAnsi="Tahoma" w:cs="Tahoma"/>
          <w:b/>
          <w:color w:val="004990"/>
          <w:sz w:val="28"/>
          <w:szCs w:val="28"/>
        </w:rPr>
      </w:pPr>
    </w:p>
    <w:p w14:paraId="5EC52243" w14:textId="77777777" w:rsidR="0014640B" w:rsidRDefault="0014640B" w:rsidP="005B3AD8">
      <w:pPr>
        <w:jc w:val="center"/>
        <w:rPr>
          <w:rFonts w:ascii="Tahoma" w:hAnsi="Tahoma" w:cs="Tahoma"/>
          <w:b/>
          <w:color w:val="004990"/>
          <w:sz w:val="28"/>
          <w:szCs w:val="28"/>
        </w:rPr>
      </w:pPr>
    </w:p>
    <w:p w14:paraId="4BC05734" w14:textId="77777777" w:rsidR="00A665E7" w:rsidRDefault="00A665E7" w:rsidP="005B3AD8">
      <w:pPr>
        <w:jc w:val="center"/>
        <w:rPr>
          <w:rFonts w:ascii="Tahoma" w:hAnsi="Tahoma" w:cs="Tahoma"/>
          <w:b/>
          <w:color w:val="004990"/>
          <w:sz w:val="28"/>
          <w:szCs w:val="28"/>
        </w:rPr>
      </w:pPr>
    </w:p>
    <w:p w14:paraId="2CDE5130" w14:textId="77777777" w:rsidR="00A665E7" w:rsidRDefault="00A665E7" w:rsidP="005B3AD8">
      <w:pPr>
        <w:jc w:val="center"/>
        <w:rPr>
          <w:rFonts w:ascii="Tahoma" w:hAnsi="Tahoma" w:cs="Tahoma"/>
          <w:b/>
          <w:color w:val="004990"/>
          <w:sz w:val="28"/>
          <w:szCs w:val="28"/>
        </w:rPr>
      </w:pPr>
    </w:p>
    <w:p w14:paraId="67DD7C78" w14:textId="77777777" w:rsidR="00A665E7" w:rsidRDefault="00A665E7" w:rsidP="005B3AD8">
      <w:pPr>
        <w:jc w:val="center"/>
        <w:rPr>
          <w:rFonts w:ascii="Tahoma" w:hAnsi="Tahoma" w:cs="Tahoma"/>
          <w:b/>
          <w:color w:val="004990"/>
          <w:sz w:val="28"/>
          <w:szCs w:val="28"/>
        </w:rPr>
      </w:pPr>
    </w:p>
    <w:p w14:paraId="49A10D06" w14:textId="77777777" w:rsidR="00FB7956" w:rsidRDefault="00FB7956" w:rsidP="005B3AD8">
      <w:pPr>
        <w:jc w:val="center"/>
        <w:rPr>
          <w:rFonts w:ascii="Tahoma" w:hAnsi="Tahoma" w:cs="Tahoma"/>
          <w:b/>
          <w:color w:val="004990"/>
          <w:sz w:val="28"/>
          <w:szCs w:val="28"/>
        </w:rPr>
      </w:pPr>
    </w:p>
    <w:p w14:paraId="427D6AEF" w14:textId="77777777" w:rsidR="00FB7956" w:rsidRDefault="00FB7956" w:rsidP="005B3AD8">
      <w:pPr>
        <w:jc w:val="center"/>
        <w:rPr>
          <w:rFonts w:ascii="Tahoma" w:hAnsi="Tahoma" w:cs="Tahoma"/>
          <w:b/>
          <w:color w:val="004990"/>
          <w:sz w:val="28"/>
          <w:szCs w:val="28"/>
        </w:rPr>
      </w:pPr>
    </w:p>
    <w:p w14:paraId="607C1ECD" w14:textId="77777777" w:rsidR="00FB7956" w:rsidRDefault="00FB7956" w:rsidP="005B3AD8">
      <w:pPr>
        <w:jc w:val="center"/>
        <w:rPr>
          <w:rFonts w:ascii="Tahoma" w:hAnsi="Tahoma" w:cs="Tahoma"/>
          <w:b/>
          <w:color w:val="004990"/>
          <w:sz w:val="28"/>
          <w:szCs w:val="28"/>
        </w:rPr>
      </w:pPr>
    </w:p>
    <w:p w14:paraId="14B67F5C" w14:textId="77777777" w:rsidR="00FB7956" w:rsidRDefault="00FB7956" w:rsidP="005B3AD8">
      <w:pPr>
        <w:jc w:val="center"/>
        <w:rPr>
          <w:rFonts w:ascii="Tahoma" w:hAnsi="Tahoma" w:cs="Tahoma"/>
          <w:b/>
          <w:color w:val="004990"/>
          <w:sz w:val="28"/>
          <w:szCs w:val="28"/>
        </w:rPr>
      </w:pPr>
    </w:p>
    <w:p w14:paraId="36FD0639" w14:textId="77777777" w:rsidR="00A665E7" w:rsidRDefault="00A665E7" w:rsidP="005B3AD8">
      <w:pPr>
        <w:jc w:val="center"/>
        <w:rPr>
          <w:rFonts w:ascii="Tahoma" w:hAnsi="Tahoma" w:cs="Tahoma"/>
          <w:b/>
          <w:color w:val="004990"/>
          <w:sz w:val="28"/>
          <w:szCs w:val="28"/>
        </w:rPr>
      </w:pPr>
    </w:p>
    <w:p w14:paraId="23E49180" w14:textId="77777777" w:rsidR="00ED30FD" w:rsidRPr="005B3AD8" w:rsidRDefault="00ED30FD" w:rsidP="005B3AD8">
      <w:pPr>
        <w:jc w:val="center"/>
        <w:rPr>
          <w:rFonts w:ascii="Tahoma" w:hAnsi="Tahoma" w:cs="Tahoma"/>
          <w:b/>
          <w:color w:val="004990"/>
          <w:sz w:val="28"/>
          <w:szCs w:val="28"/>
        </w:rPr>
      </w:pPr>
      <w:r w:rsidRPr="005B3AD8">
        <w:rPr>
          <w:rFonts w:ascii="Tahoma" w:hAnsi="Tahoma" w:cs="Tahoma"/>
          <w:b/>
          <w:color w:val="004990"/>
          <w:sz w:val="28"/>
          <w:szCs w:val="28"/>
        </w:rPr>
        <w:t>PARTE III</w:t>
      </w:r>
      <w:bookmarkEnd w:id="21"/>
      <w:r w:rsidR="00F420ED">
        <w:rPr>
          <w:rFonts w:ascii="Tahoma" w:hAnsi="Tahoma" w:cs="Tahoma"/>
          <w:b/>
          <w:color w:val="004990"/>
          <w:sz w:val="28"/>
          <w:szCs w:val="28"/>
        </w:rPr>
        <w:t xml:space="preserve"> </w:t>
      </w:r>
    </w:p>
    <w:p w14:paraId="12AE9858" w14:textId="77777777" w:rsidR="002C3600" w:rsidRPr="002275B2" w:rsidRDefault="002C3600" w:rsidP="002C3600">
      <w:pPr>
        <w:rPr>
          <w:sz w:val="28"/>
          <w:szCs w:val="28"/>
          <w:lang w:val="es-MX"/>
        </w:rPr>
      </w:pPr>
    </w:p>
    <w:p w14:paraId="4F172E53" w14:textId="77777777" w:rsidR="00ED30FD" w:rsidRPr="002275B2" w:rsidRDefault="00ED30FD" w:rsidP="00ED30FD">
      <w:pPr>
        <w:jc w:val="center"/>
        <w:rPr>
          <w:rFonts w:ascii="Tahoma" w:hAnsi="Tahoma" w:cs="Tahoma"/>
          <w:b/>
          <w:color w:val="004990"/>
          <w:sz w:val="28"/>
          <w:szCs w:val="28"/>
        </w:rPr>
      </w:pPr>
      <w:r w:rsidRPr="002275B2">
        <w:rPr>
          <w:rFonts w:ascii="Tahoma" w:hAnsi="Tahoma" w:cs="Tahoma"/>
          <w:b/>
          <w:color w:val="004990"/>
          <w:sz w:val="28"/>
          <w:szCs w:val="28"/>
        </w:rPr>
        <w:t>ANEXOS</w:t>
      </w:r>
    </w:p>
    <w:p w14:paraId="4759157F" w14:textId="77777777" w:rsidR="00DD228F" w:rsidRDefault="00DD228F">
      <w:pPr>
        <w:rPr>
          <w:rFonts w:ascii="Arial" w:hAnsi="Arial" w:cs="Arial"/>
          <w:i/>
          <w:szCs w:val="20"/>
        </w:rPr>
      </w:pPr>
    </w:p>
    <w:p w14:paraId="3F9A7FD4" w14:textId="77777777" w:rsidR="00DD228F" w:rsidRDefault="00DD228F" w:rsidP="00DD228F">
      <w:pPr>
        <w:rPr>
          <w:rFonts w:ascii="Arial" w:hAnsi="Arial" w:cs="Arial"/>
          <w:i/>
          <w:szCs w:val="20"/>
        </w:rPr>
      </w:pPr>
    </w:p>
    <w:p w14:paraId="2526C7ED" w14:textId="77777777" w:rsidR="00ED30FD" w:rsidRDefault="00ED30FD" w:rsidP="00DD228F">
      <w:pPr>
        <w:rPr>
          <w:rFonts w:ascii="Arial" w:hAnsi="Arial" w:cs="Arial"/>
          <w:i/>
          <w:szCs w:val="20"/>
        </w:rPr>
      </w:pPr>
    </w:p>
    <w:p w14:paraId="5BD095C1" w14:textId="77777777"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1 </w:t>
      </w:r>
      <w:r w:rsidR="0069280E">
        <w:rPr>
          <w:rFonts w:ascii="Tahoma" w:hAnsi="Tahoma" w:cs="Tahoma"/>
          <w:color w:val="004990"/>
          <w:sz w:val="22"/>
          <w:szCs w:val="22"/>
        </w:rPr>
        <w:t xml:space="preserve">– </w:t>
      </w:r>
      <w:r w:rsidRPr="00ED30FD">
        <w:rPr>
          <w:rFonts w:ascii="Tahoma" w:hAnsi="Tahoma" w:cs="Tahoma"/>
          <w:color w:val="004990"/>
          <w:sz w:val="22"/>
          <w:szCs w:val="22"/>
        </w:rPr>
        <w:t>Con</w:t>
      </w:r>
      <w:r w:rsidR="009F369F">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14:paraId="6C0DF1F7" w14:textId="77777777"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2 </w:t>
      </w:r>
      <w:r w:rsidR="0069280E">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14:paraId="6E087D4D" w14:textId="77777777" w:rsidR="0069280E" w:rsidRDefault="00ED30FD" w:rsidP="006A52BA">
      <w:pPr>
        <w:rPr>
          <w:rFonts w:ascii="Tahoma" w:hAnsi="Tahoma" w:cs="Tahoma"/>
          <w:color w:val="004990"/>
          <w:sz w:val="22"/>
          <w:szCs w:val="22"/>
        </w:rPr>
      </w:pPr>
      <w:r w:rsidRPr="00ED30FD">
        <w:rPr>
          <w:rFonts w:ascii="Tahoma" w:hAnsi="Tahoma" w:cs="Tahoma"/>
          <w:color w:val="004990"/>
          <w:sz w:val="22"/>
          <w:szCs w:val="22"/>
        </w:rPr>
        <w:t xml:space="preserve">Anexo No. 3 </w:t>
      </w:r>
      <w:r w:rsidR="0069280E">
        <w:rPr>
          <w:rFonts w:ascii="Tahoma" w:hAnsi="Tahoma" w:cs="Tahoma"/>
          <w:color w:val="004990"/>
          <w:sz w:val="22"/>
          <w:szCs w:val="22"/>
        </w:rPr>
        <w:t>–</w:t>
      </w:r>
      <w:r w:rsidR="008C40E5">
        <w:rPr>
          <w:rFonts w:ascii="Tahoma" w:hAnsi="Tahoma" w:cs="Tahoma"/>
          <w:color w:val="004990"/>
          <w:sz w:val="22"/>
          <w:szCs w:val="22"/>
        </w:rPr>
        <w:t xml:space="preserve"> Modelo del documento de compra</w:t>
      </w:r>
    </w:p>
    <w:p w14:paraId="56BBD474" w14:textId="77777777" w:rsidR="002A739A" w:rsidRDefault="007E7A6E" w:rsidP="007E7A6E">
      <w:pPr>
        <w:tabs>
          <w:tab w:val="left" w:pos="5475"/>
        </w:tabs>
        <w:rPr>
          <w:rFonts w:ascii="Tahoma" w:hAnsi="Tahoma" w:cs="Tahoma"/>
          <w:color w:val="004990"/>
          <w:sz w:val="22"/>
          <w:szCs w:val="22"/>
        </w:rPr>
      </w:pPr>
      <w:r>
        <w:rPr>
          <w:rFonts w:ascii="Tahoma" w:hAnsi="Tahoma" w:cs="Tahoma"/>
          <w:color w:val="004990"/>
          <w:sz w:val="22"/>
          <w:szCs w:val="22"/>
        </w:rPr>
        <w:tab/>
      </w:r>
    </w:p>
    <w:p w14:paraId="7ED24C1D" w14:textId="77777777" w:rsidR="002A739A" w:rsidRDefault="002A739A" w:rsidP="006A52BA">
      <w:pPr>
        <w:rPr>
          <w:rFonts w:ascii="Tahoma" w:hAnsi="Tahoma" w:cs="Tahoma"/>
          <w:color w:val="004990"/>
          <w:sz w:val="22"/>
          <w:szCs w:val="22"/>
        </w:rPr>
      </w:pPr>
    </w:p>
    <w:p w14:paraId="64BEFCE7" w14:textId="77777777" w:rsidR="002A739A" w:rsidRDefault="002A739A">
      <w:pPr>
        <w:rPr>
          <w:rFonts w:ascii="Tahoma" w:hAnsi="Tahoma" w:cs="Tahoma"/>
          <w:color w:val="004990"/>
          <w:sz w:val="22"/>
          <w:szCs w:val="22"/>
        </w:rPr>
      </w:pPr>
    </w:p>
    <w:p w14:paraId="0DF91A3D" w14:textId="77777777" w:rsidR="008F291D" w:rsidRDefault="008F291D">
      <w:pPr>
        <w:rPr>
          <w:rFonts w:ascii="Tahoma" w:hAnsi="Tahoma" w:cs="Tahoma"/>
          <w:color w:val="004990"/>
          <w:sz w:val="22"/>
          <w:szCs w:val="22"/>
        </w:rPr>
      </w:pPr>
    </w:p>
    <w:p w14:paraId="2870545A" w14:textId="77777777" w:rsidR="008F291D" w:rsidRDefault="008F291D">
      <w:pPr>
        <w:rPr>
          <w:rFonts w:ascii="Tahoma" w:hAnsi="Tahoma" w:cs="Tahoma"/>
          <w:color w:val="004990"/>
          <w:sz w:val="22"/>
          <w:szCs w:val="22"/>
        </w:rPr>
      </w:pPr>
    </w:p>
    <w:p w14:paraId="7860D164" w14:textId="77777777" w:rsidR="008F291D" w:rsidRDefault="008F291D">
      <w:pPr>
        <w:rPr>
          <w:rFonts w:ascii="Tahoma" w:hAnsi="Tahoma" w:cs="Tahoma"/>
          <w:color w:val="004990"/>
          <w:sz w:val="22"/>
          <w:szCs w:val="22"/>
        </w:rPr>
      </w:pPr>
    </w:p>
    <w:p w14:paraId="354DDB38" w14:textId="77777777" w:rsidR="008F291D" w:rsidRDefault="008F291D">
      <w:pPr>
        <w:rPr>
          <w:rFonts w:ascii="Tahoma" w:hAnsi="Tahoma" w:cs="Tahoma"/>
          <w:color w:val="004990"/>
          <w:sz w:val="22"/>
          <w:szCs w:val="22"/>
        </w:rPr>
      </w:pPr>
    </w:p>
    <w:p w14:paraId="06DFD0C8" w14:textId="77777777" w:rsidR="008F291D" w:rsidRDefault="008F291D">
      <w:pPr>
        <w:rPr>
          <w:rFonts w:ascii="Tahoma" w:hAnsi="Tahoma" w:cs="Tahoma"/>
          <w:color w:val="004990"/>
          <w:sz w:val="22"/>
          <w:szCs w:val="22"/>
        </w:rPr>
      </w:pPr>
    </w:p>
    <w:p w14:paraId="53594F8A" w14:textId="77777777" w:rsidR="008F291D" w:rsidRDefault="008F291D">
      <w:pPr>
        <w:rPr>
          <w:rFonts w:ascii="Tahoma" w:hAnsi="Tahoma" w:cs="Tahoma"/>
          <w:color w:val="004990"/>
          <w:sz w:val="22"/>
          <w:szCs w:val="22"/>
        </w:rPr>
      </w:pPr>
    </w:p>
    <w:p w14:paraId="244D3488" w14:textId="77777777" w:rsidR="008F291D" w:rsidRDefault="008F291D">
      <w:pPr>
        <w:rPr>
          <w:rFonts w:ascii="Tahoma" w:hAnsi="Tahoma" w:cs="Tahoma"/>
          <w:color w:val="004990"/>
          <w:sz w:val="22"/>
          <w:szCs w:val="22"/>
        </w:rPr>
      </w:pPr>
    </w:p>
    <w:p w14:paraId="40E4FF40" w14:textId="77777777" w:rsidR="008F291D" w:rsidRDefault="008F291D">
      <w:pPr>
        <w:rPr>
          <w:rFonts w:ascii="Tahoma" w:hAnsi="Tahoma" w:cs="Tahoma"/>
          <w:color w:val="004990"/>
          <w:sz w:val="22"/>
          <w:szCs w:val="22"/>
        </w:rPr>
      </w:pPr>
    </w:p>
    <w:p w14:paraId="2C211CC8" w14:textId="77777777" w:rsidR="008F291D" w:rsidRDefault="008F291D">
      <w:pPr>
        <w:rPr>
          <w:rFonts w:ascii="Tahoma" w:hAnsi="Tahoma" w:cs="Tahoma"/>
          <w:color w:val="004990"/>
          <w:sz w:val="22"/>
          <w:szCs w:val="22"/>
        </w:rPr>
      </w:pPr>
    </w:p>
    <w:p w14:paraId="0D59F907" w14:textId="77777777" w:rsidR="008F291D" w:rsidRDefault="008F291D">
      <w:pPr>
        <w:rPr>
          <w:rFonts w:ascii="Tahoma" w:hAnsi="Tahoma" w:cs="Tahoma"/>
          <w:color w:val="004990"/>
          <w:sz w:val="22"/>
          <w:szCs w:val="22"/>
        </w:rPr>
      </w:pPr>
    </w:p>
    <w:p w14:paraId="4FB34940" w14:textId="77777777" w:rsidR="00A06823" w:rsidRDefault="00A06823">
      <w:pPr>
        <w:rPr>
          <w:rFonts w:ascii="Tahoma" w:hAnsi="Tahoma" w:cs="Tahoma"/>
          <w:color w:val="004990"/>
          <w:sz w:val="22"/>
          <w:szCs w:val="22"/>
        </w:rPr>
      </w:pPr>
    </w:p>
    <w:p w14:paraId="2C0DEF92" w14:textId="77777777" w:rsidR="00A06823" w:rsidRDefault="00A06823">
      <w:pPr>
        <w:rPr>
          <w:rFonts w:ascii="Tahoma" w:hAnsi="Tahoma" w:cs="Tahoma"/>
          <w:color w:val="004990"/>
          <w:sz w:val="22"/>
          <w:szCs w:val="22"/>
        </w:rPr>
      </w:pPr>
    </w:p>
    <w:p w14:paraId="2DAC8D48" w14:textId="77777777" w:rsidR="00A06823" w:rsidRDefault="00A06823">
      <w:pPr>
        <w:rPr>
          <w:rFonts w:ascii="Tahoma" w:hAnsi="Tahoma" w:cs="Tahoma"/>
          <w:color w:val="004990"/>
          <w:sz w:val="22"/>
          <w:szCs w:val="22"/>
        </w:rPr>
      </w:pPr>
    </w:p>
    <w:p w14:paraId="4FB4C372" w14:textId="77777777" w:rsidR="00A06823" w:rsidRDefault="00A06823">
      <w:pPr>
        <w:rPr>
          <w:rFonts w:ascii="Tahoma" w:hAnsi="Tahoma" w:cs="Tahoma"/>
          <w:color w:val="004990"/>
          <w:sz w:val="22"/>
          <w:szCs w:val="22"/>
        </w:rPr>
      </w:pPr>
    </w:p>
    <w:p w14:paraId="64BAC068" w14:textId="77777777" w:rsidR="00A06823" w:rsidRDefault="00A06823">
      <w:pPr>
        <w:rPr>
          <w:rFonts w:ascii="Tahoma" w:hAnsi="Tahoma" w:cs="Tahoma"/>
          <w:color w:val="004990"/>
          <w:sz w:val="22"/>
          <w:szCs w:val="22"/>
        </w:rPr>
      </w:pPr>
    </w:p>
    <w:p w14:paraId="6B74475F" w14:textId="77777777" w:rsidR="00A06823" w:rsidRDefault="00A06823">
      <w:pPr>
        <w:rPr>
          <w:rFonts w:ascii="Tahoma" w:hAnsi="Tahoma" w:cs="Tahoma"/>
          <w:color w:val="004990"/>
          <w:sz w:val="22"/>
          <w:szCs w:val="22"/>
        </w:rPr>
      </w:pPr>
    </w:p>
    <w:p w14:paraId="66E2EF6F" w14:textId="77777777" w:rsidR="00A06823" w:rsidRDefault="00A06823">
      <w:pPr>
        <w:rPr>
          <w:rFonts w:ascii="Tahoma" w:hAnsi="Tahoma" w:cs="Tahoma"/>
          <w:color w:val="004990"/>
          <w:sz w:val="22"/>
          <w:szCs w:val="22"/>
        </w:rPr>
      </w:pPr>
    </w:p>
    <w:p w14:paraId="2B087321" w14:textId="77777777" w:rsidR="00A06823" w:rsidRDefault="00A06823">
      <w:pPr>
        <w:rPr>
          <w:rFonts w:ascii="Tahoma" w:hAnsi="Tahoma" w:cs="Tahoma"/>
          <w:color w:val="004990"/>
          <w:sz w:val="22"/>
          <w:szCs w:val="22"/>
        </w:rPr>
      </w:pPr>
    </w:p>
    <w:p w14:paraId="7E3591DA" w14:textId="77777777" w:rsidR="00A06823" w:rsidRDefault="00A06823">
      <w:pPr>
        <w:rPr>
          <w:rFonts w:ascii="Tahoma" w:hAnsi="Tahoma" w:cs="Tahoma"/>
          <w:color w:val="004990"/>
          <w:sz w:val="22"/>
          <w:szCs w:val="22"/>
        </w:rPr>
      </w:pPr>
    </w:p>
    <w:p w14:paraId="6829425E" w14:textId="77777777" w:rsidR="00A06823" w:rsidRDefault="00A06823">
      <w:pPr>
        <w:rPr>
          <w:rFonts w:ascii="Tahoma" w:hAnsi="Tahoma" w:cs="Tahoma"/>
          <w:color w:val="004990"/>
          <w:sz w:val="22"/>
          <w:szCs w:val="22"/>
        </w:rPr>
      </w:pPr>
    </w:p>
    <w:p w14:paraId="11E3F8D4" w14:textId="77777777" w:rsidR="00A06823" w:rsidRDefault="00A06823">
      <w:pPr>
        <w:rPr>
          <w:rFonts w:ascii="Tahoma" w:hAnsi="Tahoma" w:cs="Tahoma"/>
          <w:color w:val="004990"/>
          <w:sz w:val="22"/>
          <w:szCs w:val="22"/>
        </w:rPr>
      </w:pPr>
    </w:p>
    <w:p w14:paraId="71CD86F9" w14:textId="77777777" w:rsidR="00A06823" w:rsidRDefault="00A06823">
      <w:pPr>
        <w:rPr>
          <w:rFonts w:ascii="Tahoma" w:hAnsi="Tahoma" w:cs="Tahoma"/>
          <w:color w:val="004990"/>
          <w:sz w:val="22"/>
          <w:szCs w:val="22"/>
        </w:rPr>
      </w:pPr>
    </w:p>
    <w:p w14:paraId="74BFF3DE" w14:textId="77777777" w:rsidR="00A06823" w:rsidRDefault="00A06823">
      <w:pPr>
        <w:rPr>
          <w:rFonts w:ascii="Tahoma" w:hAnsi="Tahoma" w:cs="Tahoma"/>
          <w:color w:val="004990"/>
          <w:sz w:val="22"/>
          <w:szCs w:val="22"/>
        </w:rPr>
      </w:pPr>
    </w:p>
    <w:p w14:paraId="02FB7DC5" w14:textId="77777777" w:rsidR="00A06823" w:rsidRDefault="00A06823">
      <w:pPr>
        <w:rPr>
          <w:rFonts w:ascii="Tahoma" w:hAnsi="Tahoma" w:cs="Tahoma"/>
          <w:color w:val="004990"/>
          <w:sz w:val="22"/>
          <w:szCs w:val="22"/>
        </w:rPr>
      </w:pPr>
    </w:p>
    <w:p w14:paraId="05149442" w14:textId="77777777" w:rsidR="00A06823" w:rsidRDefault="00A06823">
      <w:pPr>
        <w:rPr>
          <w:rFonts w:ascii="Tahoma" w:hAnsi="Tahoma" w:cs="Tahoma"/>
          <w:color w:val="004990"/>
          <w:sz w:val="22"/>
          <w:szCs w:val="22"/>
        </w:rPr>
      </w:pPr>
    </w:p>
    <w:p w14:paraId="01886978" w14:textId="77777777" w:rsidR="00A06823" w:rsidRDefault="00A06823">
      <w:pPr>
        <w:rPr>
          <w:rFonts w:ascii="Tahoma" w:hAnsi="Tahoma" w:cs="Tahoma"/>
          <w:color w:val="004990"/>
          <w:sz w:val="22"/>
          <w:szCs w:val="22"/>
        </w:rPr>
      </w:pPr>
    </w:p>
    <w:p w14:paraId="6942E19F" w14:textId="77777777" w:rsidR="00A06823" w:rsidRDefault="00A06823">
      <w:pPr>
        <w:rPr>
          <w:rFonts w:ascii="Tahoma" w:hAnsi="Tahoma" w:cs="Tahoma"/>
          <w:color w:val="004990"/>
          <w:sz w:val="22"/>
          <w:szCs w:val="22"/>
        </w:rPr>
      </w:pPr>
    </w:p>
    <w:p w14:paraId="45D674D2" w14:textId="77777777" w:rsidR="00A06823" w:rsidRDefault="00A06823">
      <w:pPr>
        <w:rPr>
          <w:rFonts w:ascii="Tahoma" w:hAnsi="Tahoma" w:cs="Tahoma"/>
          <w:color w:val="004990"/>
          <w:sz w:val="22"/>
          <w:szCs w:val="22"/>
        </w:rPr>
      </w:pPr>
    </w:p>
    <w:p w14:paraId="4F4C7574" w14:textId="77777777" w:rsidR="00A06823" w:rsidRDefault="00A06823">
      <w:pPr>
        <w:rPr>
          <w:rFonts w:ascii="Tahoma" w:hAnsi="Tahoma" w:cs="Tahoma"/>
          <w:color w:val="004990"/>
          <w:sz w:val="22"/>
          <w:szCs w:val="22"/>
        </w:rPr>
      </w:pPr>
    </w:p>
    <w:p w14:paraId="4342C2D3" w14:textId="77777777" w:rsidR="00A06823" w:rsidRDefault="00A06823">
      <w:pPr>
        <w:rPr>
          <w:rFonts w:ascii="Tahoma" w:hAnsi="Tahoma" w:cs="Tahoma"/>
          <w:color w:val="004990"/>
          <w:sz w:val="22"/>
          <w:szCs w:val="22"/>
        </w:rPr>
      </w:pPr>
    </w:p>
    <w:p w14:paraId="7338F0C4" w14:textId="77777777" w:rsidR="00A06823" w:rsidRDefault="00A06823">
      <w:pPr>
        <w:rPr>
          <w:rFonts w:ascii="Tahoma" w:hAnsi="Tahoma" w:cs="Tahoma"/>
          <w:color w:val="004990"/>
          <w:sz w:val="22"/>
          <w:szCs w:val="22"/>
        </w:rPr>
      </w:pPr>
    </w:p>
    <w:p w14:paraId="6A79806B" w14:textId="77777777" w:rsidR="00A06823" w:rsidRDefault="00A06823">
      <w:pPr>
        <w:rPr>
          <w:rFonts w:ascii="Tahoma" w:hAnsi="Tahoma" w:cs="Tahoma"/>
          <w:color w:val="004990"/>
          <w:sz w:val="22"/>
          <w:szCs w:val="22"/>
        </w:rPr>
      </w:pPr>
    </w:p>
    <w:p w14:paraId="52407464" w14:textId="77777777" w:rsidR="008F291D" w:rsidRDefault="008F291D">
      <w:pPr>
        <w:rPr>
          <w:rFonts w:ascii="Tahoma" w:hAnsi="Tahoma" w:cs="Tahoma"/>
          <w:color w:val="004990"/>
          <w:sz w:val="22"/>
          <w:szCs w:val="22"/>
        </w:rPr>
      </w:pPr>
    </w:p>
    <w:p w14:paraId="0DBE1346" w14:textId="77777777" w:rsidR="005B3AD8" w:rsidRDefault="005B3AD8">
      <w:pPr>
        <w:rPr>
          <w:rFonts w:ascii="Tahoma" w:hAnsi="Tahoma" w:cs="Tahoma"/>
          <w:color w:val="004990"/>
          <w:sz w:val="22"/>
          <w:szCs w:val="22"/>
        </w:rPr>
      </w:pPr>
    </w:p>
    <w:p w14:paraId="5359D5E5" w14:textId="77777777" w:rsidR="0062258F" w:rsidRDefault="0062258F">
      <w:pPr>
        <w:rPr>
          <w:rFonts w:ascii="Tahoma" w:hAnsi="Tahoma" w:cs="Tahoma"/>
          <w:color w:val="004990"/>
          <w:sz w:val="22"/>
          <w:szCs w:val="22"/>
        </w:rPr>
      </w:pPr>
    </w:p>
    <w:p w14:paraId="386F9D57" w14:textId="77777777" w:rsidR="0062258F" w:rsidRDefault="0062258F">
      <w:pPr>
        <w:rPr>
          <w:rFonts w:ascii="Tahoma" w:hAnsi="Tahoma" w:cs="Tahoma"/>
          <w:color w:val="004990"/>
          <w:sz w:val="22"/>
          <w:szCs w:val="22"/>
        </w:rPr>
      </w:pPr>
    </w:p>
    <w:p w14:paraId="4FF609F8" w14:textId="77777777" w:rsidR="005B3AD8" w:rsidRDefault="005B3AD8">
      <w:pPr>
        <w:rPr>
          <w:rFonts w:ascii="Tahoma" w:hAnsi="Tahoma" w:cs="Tahoma"/>
          <w:color w:val="00499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8D4195" w14:paraId="576EAD6A" w14:textId="77777777" w:rsidTr="002C3600">
        <w:trPr>
          <w:trHeight w:val="617"/>
        </w:trPr>
        <w:tc>
          <w:tcPr>
            <w:tcW w:w="2410" w:type="dxa"/>
            <w:shd w:val="clear" w:color="auto" w:fill="004990"/>
            <w:vAlign w:val="center"/>
          </w:tcPr>
          <w:p w14:paraId="2CE94902" w14:textId="77777777" w:rsidR="002A739A" w:rsidRPr="00F00433" w:rsidRDefault="002A739A" w:rsidP="002C360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ANEXO No. 1</w:t>
            </w:r>
          </w:p>
        </w:tc>
        <w:tc>
          <w:tcPr>
            <w:tcW w:w="7365" w:type="dxa"/>
            <w:vAlign w:val="center"/>
          </w:tcPr>
          <w:p w14:paraId="0CA2AA5F" w14:textId="77777777" w:rsidR="002A739A" w:rsidRPr="002275B2" w:rsidRDefault="002A739A" w:rsidP="00447A35">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14:paraId="4BFFB078" w14:textId="77777777" w:rsidR="002A739A" w:rsidRPr="00D630B4" w:rsidRDefault="002A739A" w:rsidP="002A739A">
      <w:pPr>
        <w:jc w:val="both"/>
        <w:rPr>
          <w:rFonts w:ascii="Tahoma" w:hAnsi="Tahoma" w:cs="Tahoma"/>
          <w:b/>
          <w:color w:val="365F91"/>
          <w:lang w:val="pt-BR"/>
        </w:rPr>
      </w:pPr>
    </w:p>
    <w:p w14:paraId="2B21DA31" w14:textId="77777777" w:rsidR="002275B2" w:rsidRDefault="002275B2" w:rsidP="002A739A">
      <w:pPr>
        <w:jc w:val="both"/>
        <w:rPr>
          <w:rFonts w:ascii="Tahoma" w:hAnsi="Tahoma" w:cs="Tahoma"/>
          <w:b/>
          <w:color w:val="365F91"/>
          <w:sz w:val="22"/>
          <w:szCs w:val="22"/>
        </w:rPr>
      </w:pPr>
    </w:p>
    <w:p w14:paraId="4CBC412C" w14:textId="77777777" w:rsidR="00B3491C" w:rsidRDefault="00B3491C" w:rsidP="00B3491C">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14:paraId="6D1D17BD" w14:textId="77777777" w:rsidR="00B3491C" w:rsidRPr="008F291D" w:rsidRDefault="00B3491C" w:rsidP="00B3491C">
      <w:pPr>
        <w:jc w:val="both"/>
        <w:rPr>
          <w:rFonts w:ascii="Tahoma" w:hAnsi="Tahoma" w:cs="Tahoma"/>
          <w:b/>
          <w:color w:val="C00000"/>
        </w:rPr>
      </w:pPr>
    </w:p>
    <w:p w14:paraId="102496F0" w14:textId="77777777" w:rsidR="00B3491C" w:rsidRPr="002A739A" w:rsidRDefault="00B3491C" w:rsidP="00B3491C">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b/>
          <w:color w:val="365F91"/>
          <w:sz w:val="22"/>
          <w:szCs w:val="22"/>
        </w:rPr>
        <w:t xml:space="preserve"> </w:t>
      </w:r>
      <w:r w:rsidRPr="002A739A">
        <w:rPr>
          <w:rFonts w:ascii="Tahoma" w:hAnsi="Tahoma" w:cs="Tahoma"/>
          <w:color w:val="365F91"/>
          <w:sz w:val="22"/>
          <w:szCs w:val="22"/>
        </w:rPr>
        <w:t>Entel S.A. se reserva el derecho de realizar adjudicaciones parciales o de adquirir la totalidad o parte de los bienes/servicios objeto del  presente proceso, de acuerdo a la mejor solución técnico-económica y a los intereses de ENTEL SA.</w:t>
      </w:r>
    </w:p>
    <w:p w14:paraId="66BF309B" w14:textId="77777777" w:rsidR="00B3491C" w:rsidRPr="002A739A" w:rsidRDefault="00B3491C" w:rsidP="00B3491C">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4" w:name="_Toc130955312"/>
      <w:bookmarkStart w:id="25" w:name="_Toc130955253"/>
    </w:p>
    <w:p w14:paraId="4FB885B8" w14:textId="77777777" w:rsidR="00B3491C" w:rsidRPr="002A739A" w:rsidRDefault="00B3491C" w:rsidP="00B3491C">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24"/>
      <w:bookmarkEnd w:id="25"/>
      <w:r w:rsidRPr="00731825">
        <w:rPr>
          <w:rFonts w:ascii="Tahoma" w:hAnsi="Tahoma" w:cs="Tahoma"/>
          <w:color w:val="365F91"/>
          <w:sz w:val="22"/>
          <w:szCs w:val="22"/>
        </w:rPr>
        <w:t xml:space="preserve"> El con</w:t>
      </w:r>
      <w:r>
        <w:rPr>
          <w:rFonts w:ascii="Tahoma" w:hAnsi="Tahoma" w:cs="Tahoma"/>
          <w:color w:val="365F91"/>
          <w:sz w:val="22"/>
          <w:szCs w:val="22"/>
        </w:rPr>
        <w:t>tenido absoluto del presente Pliego de Condiciones</w:t>
      </w:r>
      <w:r w:rsidRPr="00731825">
        <w:rPr>
          <w:rFonts w:ascii="Tahoma" w:hAnsi="Tahoma" w:cs="Tahoma"/>
          <w:color w:val="365F91"/>
          <w:sz w:val="22"/>
          <w:szCs w:val="22"/>
        </w:rPr>
        <w:t>,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p>
    <w:p w14:paraId="74EED4C2" w14:textId="77777777" w:rsidR="00B3491C" w:rsidRPr="002A739A" w:rsidRDefault="00B3491C" w:rsidP="00B3491C">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Pr>
          <w:rFonts w:ascii="Tahoma" w:hAnsi="Tahoma" w:cs="Tahoma"/>
          <w:b/>
          <w:color w:val="365F91"/>
          <w:sz w:val="22"/>
          <w:szCs w:val="22"/>
        </w:rPr>
        <w:t xml:space="preserve"> </w:t>
      </w:r>
      <w:r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26" w:name="_Toc130955313"/>
      <w:bookmarkStart w:id="27" w:name="_Toc130955254"/>
    </w:p>
    <w:p w14:paraId="09650C6B" w14:textId="77777777" w:rsidR="00B3491C" w:rsidRPr="002A739A" w:rsidRDefault="00B3491C" w:rsidP="00B3491C">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26"/>
      <w:bookmarkEnd w:id="27"/>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14:paraId="049A14C1" w14:textId="77777777" w:rsidR="00B3491C" w:rsidRPr="002A739A" w:rsidRDefault="00B3491C" w:rsidP="00B3491C">
      <w:pPr>
        <w:numPr>
          <w:ilvl w:val="0"/>
          <w:numId w:val="9"/>
        </w:numPr>
        <w:spacing w:after="200"/>
        <w:ind w:left="567" w:hanging="567"/>
        <w:jc w:val="both"/>
        <w:rPr>
          <w:rFonts w:ascii="Tahoma" w:hAnsi="Tahoma" w:cs="Tahoma"/>
          <w:color w:val="365F91"/>
          <w:sz w:val="22"/>
          <w:szCs w:val="22"/>
        </w:rPr>
      </w:pPr>
      <w:bookmarkStart w:id="28" w:name="_Toc301514304"/>
      <w:bookmarkStart w:id="29" w:name="_Toc280114083"/>
      <w:bookmarkStart w:id="30" w:name="_Toc273432959"/>
      <w:bookmarkStart w:id="31" w:name="_Toc301514303"/>
      <w:bookmarkStart w:id="32" w:name="_Toc280114082"/>
      <w:bookmarkStart w:id="33" w:name="_Toc273432958"/>
      <w:bookmarkStart w:id="34" w:name="_Toc247462134"/>
      <w:r w:rsidRPr="0033141A">
        <w:rPr>
          <w:rFonts w:ascii="Tahoma" w:hAnsi="Tahoma" w:cs="Tahoma"/>
          <w:b/>
          <w:color w:val="365F91"/>
          <w:sz w:val="22"/>
          <w:szCs w:val="22"/>
        </w:rPr>
        <w:t>Prohibición de Competencia</w:t>
      </w:r>
      <w:bookmarkEnd w:id="28"/>
      <w:bookmarkEnd w:id="29"/>
      <w:bookmarkEnd w:id="30"/>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Pr>
          <w:rFonts w:ascii="Tahoma" w:hAnsi="Tahoma" w:cs="Tahoma"/>
          <w:color w:val="365F91"/>
          <w:sz w:val="22"/>
          <w:szCs w:val="22"/>
        </w:rPr>
        <w:t>l</w:t>
      </w:r>
      <w:r w:rsidRPr="0033141A">
        <w:rPr>
          <w:rFonts w:ascii="Tahoma" w:hAnsi="Tahoma" w:cs="Tahoma"/>
          <w:color w:val="365F91"/>
          <w:sz w:val="22"/>
          <w:szCs w:val="22"/>
        </w:rPr>
        <w:t xml:space="preserve"> presente proceso</w:t>
      </w:r>
      <w:r w:rsidRPr="002A739A">
        <w:rPr>
          <w:rFonts w:ascii="Tahoma" w:hAnsi="Tahoma" w:cs="Tahoma"/>
          <w:color w:val="365F91"/>
          <w:sz w:val="22"/>
          <w:szCs w:val="22"/>
        </w:rPr>
        <w:t xml:space="preserve"> se contemplará la cláusula de no competencia.</w:t>
      </w:r>
    </w:p>
    <w:p w14:paraId="261AE637" w14:textId="77777777" w:rsidR="00B3491C" w:rsidRDefault="00B3491C" w:rsidP="00B3491C">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70FE8500" w14:textId="77777777" w:rsidR="00B3491C" w:rsidRPr="008F291D" w:rsidRDefault="00B3491C" w:rsidP="00B3491C">
      <w:pPr>
        <w:ind w:left="567"/>
        <w:jc w:val="both"/>
        <w:rPr>
          <w:rFonts w:ascii="Tahoma" w:hAnsi="Tahoma" w:cs="Tahoma"/>
          <w:color w:val="365F91"/>
        </w:rPr>
      </w:pPr>
    </w:p>
    <w:p w14:paraId="6F41339A" w14:textId="77777777" w:rsidR="00B3491C" w:rsidRDefault="00B3491C" w:rsidP="00B3491C">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14:paraId="33659CA6" w14:textId="77777777" w:rsidR="00B3491C" w:rsidRPr="002A739A" w:rsidRDefault="00B3491C" w:rsidP="00B3491C">
      <w:pPr>
        <w:ind w:left="567"/>
        <w:jc w:val="both"/>
        <w:rPr>
          <w:rFonts w:ascii="Tahoma" w:hAnsi="Tahoma" w:cs="Tahoma"/>
          <w:color w:val="365F91"/>
          <w:sz w:val="22"/>
          <w:szCs w:val="22"/>
        </w:rPr>
      </w:pPr>
    </w:p>
    <w:p w14:paraId="5C374FF7" w14:textId="77777777" w:rsidR="00B3491C" w:rsidRPr="0033141A" w:rsidRDefault="00B3491C" w:rsidP="00B3491C">
      <w:pPr>
        <w:numPr>
          <w:ilvl w:val="0"/>
          <w:numId w:val="9"/>
        </w:numPr>
        <w:ind w:left="567" w:hanging="567"/>
        <w:jc w:val="both"/>
        <w:rPr>
          <w:rFonts w:ascii="Tahoma" w:hAnsi="Tahoma" w:cs="Tahoma"/>
          <w:b/>
          <w:color w:val="365F91"/>
          <w:sz w:val="22"/>
          <w:szCs w:val="22"/>
        </w:rPr>
      </w:pPr>
      <w:bookmarkStart w:id="35" w:name="_Toc301514305"/>
      <w:bookmarkStart w:id="36" w:name="_Toc280114084"/>
      <w:bookmarkStart w:id="37" w:name="_Toc278876163"/>
      <w:r w:rsidRPr="009F369F">
        <w:rPr>
          <w:rFonts w:ascii="Tahoma" w:hAnsi="Tahoma" w:cs="Tahoma"/>
          <w:b/>
          <w:color w:val="365F91"/>
          <w:sz w:val="22"/>
          <w:szCs w:val="22"/>
        </w:rPr>
        <w:t>Impedidos de Participar</w:t>
      </w:r>
      <w:bookmarkEnd w:id="35"/>
      <w:bookmarkEnd w:id="36"/>
      <w:bookmarkEnd w:id="37"/>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w:t>
      </w:r>
      <w:r w:rsidR="008708C8">
        <w:rPr>
          <w:rFonts w:ascii="Tahoma" w:hAnsi="Tahoma" w:cs="Tahoma"/>
          <w:color w:val="365F91"/>
          <w:sz w:val="22"/>
          <w:szCs w:val="22"/>
        </w:rPr>
        <w:t>s</w:t>
      </w:r>
      <w:r w:rsidRPr="002A739A">
        <w:rPr>
          <w:rFonts w:ascii="Tahoma" w:hAnsi="Tahoma" w:cs="Tahoma"/>
          <w:color w:val="365F91"/>
          <w:sz w:val="22"/>
          <w:szCs w:val="22"/>
        </w:rPr>
        <w:t xml:space="preserve">, cuentas por pagar, compromisos contractuales declarados en mora o incumplidos, observaciones en la calidad de </w:t>
      </w:r>
      <w:r>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judiciales con la Empresa, no podrán habilitarse, o ser consideradas como proponentes para el presente proceso.</w:t>
      </w:r>
    </w:p>
    <w:p w14:paraId="51039165" w14:textId="77777777" w:rsidR="00B3491C" w:rsidRPr="000E1807" w:rsidRDefault="00B3491C" w:rsidP="00B3491C">
      <w:pPr>
        <w:ind w:left="567"/>
        <w:jc w:val="both"/>
        <w:rPr>
          <w:rFonts w:ascii="Tahoma" w:hAnsi="Tahoma" w:cs="Tahoma"/>
          <w:b/>
          <w:color w:val="365F91"/>
          <w:sz w:val="22"/>
          <w:szCs w:val="22"/>
        </w:rPr>
      </w:pPr>
    </w:p>
    <w:p w14:paraId="10EDA14B" w14:textId="77777777" w:rsidR="00B3491C" w:rsidRDefault="00B3491C" w:rsidP="00B3491C">
      <w:pPr>
        <w:rPr>
          <w:rFonts w:ascii="Tahoma" w:hAnsi="Tahoma" w:cs="Tahoma"/>
          <w:b/>
          <w:color w:val="365F91"/>
          <w:sz w:val="22"/>
          <w:szCs w:val="22"/>
        </w:rPr>
      </w:pPr>
      <w:bookmarkStart w:id="38" w:name="_Toc304889409"/>
      <w:bookmarkStart w:id="39" w:name="_Toc304889488"/>
      <w:bookmarkStart w:id="40" w:name="_Toc304909215"/>
      <w:bookmarkStart w:id="41" w:name="_Toc305014209"/>
      <w:r w:rsidRPr="002A739A">
        <w:rPr>
          <w:rFonts w:ascii="Tahoma" w:hAnsi="Tahoma" w:cs="Tahoma"/>
          <w:b/>
          <w:color w:val="365F91"/>
          <w:sz w:val="22"/>
          <w:szCs w:val="22"/>
        </w:rPr>
        <w:t>Consideraciones previas a la presentación de propuestas</w:t>
      </w:r>
      <w:bookmarkEnd w:id="38"/>
      <w:bookmarkEnd w:id="39"/>
      <w:bookmarkEnd w:id="40"/>
      <w:bookmarkEnd w:id="41"/>
    </w:p>
    <w:p w14:paraId="0751664F" w14:textId="77777777" w:rsidR="00B3491C" w:rsidRPr="002A739A" w:rsidRDefault="00B3491C" w:rsidP="00B3491C">
      <w:pPr>
        <w:rPr>
          <w:rFonts w:ascii="Tahoma" w:hAnsi="Tahoma" w:cs="Tahoma"/>
          <w:b/>
          <w:color w:val="365F91"/>
          <w:sz w:val="22"/>
          <w:szCs w:val="22"/>
        </w:rPr>
      </w:pPr>
    </w:p>
    <w:p w14:paraId="58CE90AE" w14:textId="77777777" w:rsidR="00B3491C" w:rsidRPr="002A739A" w:rsidRDefault="00B3491C" w:rsidP="00B3491C">
      <w:pPr>
        <w:numPr>
          <w:ilvl w:val="0"/>
          <w:numId w:val="9"/>
        </w:numPr>
        <w:ind w:left="567" w:hanging="567"/>
        <w:jc w:val="both"/>
        <w:rPr>
          <w:rFonts w:ascii="Tahoma" w:hAnsi="Tahoma" w:cs="Tahoma"/>
          <w:b/>
          <w:color w:val="365F91"/>
          <w:sz w:val="22"/>
          <w:szCs w:val="22"/>
        </w:rPr>
      </w:pPr>
      <w:r w:rsidRPr="009F369F">
        <w:rPr>
          <w:rFonts w:ascii="Tahoma" w:hAnsi="Tahoma" w:cs="Tahoma"/>
          <w:b/>
          <w:color w:val="365F91"/>
          <w:sz w:val="22"/>
          <w:szCs w:val="22"/>
        </w:rPr>
        <w:t>Revisión y Modificación de</w:t>
      </w:r>
      <w:r>
        <w:rPr>
          <w:rFonts w:ascii="Tahoma" w:hAnsi="Tahoma" w:cs="Tahoma"/>
          <w:b/>
          <w:color w:val="365F91"/>
          <w:sz w:val="22"/>
          <w:szCs w:val="22"/>
        </w:rPr>
        <w:t>l Pliego de Condiciones</w:t>
      </w:r>
      <w:r w:rsidRPr="009F369F">
        <w:rPr>
          <w:rFonts w:ascii="Tahoma" w:hAnsi="Tahoma" w:cs="Tahoma"/>
          <w:b/>
          <w:color w:val="365F91"/>
          <w:sz w:val="22"/>
          <w:szCs w:val="22"/>
        </w:rPr>
        <w:t>:</w:t>
      </w:r>
      <w:r>
        <w:rPr>
          <w:rFonts w:ascii="Tahoma" w:hAnsi="Tahoma" w:cs="Tahoma"/>
          <w:b/>
          <w:color w:val="365F91"/>
          <w:sz w:val="22"/>
          <w:szCs w:val="22"/>
        </w:rPr>
        <w:t xml:space="preserve"> </w:t>
      </w:r>
      <w:r w:rsidRPr="00F7515E">
        <w:rPr>
          <w:rFonts w:ascii="Tahoma" w:hAnsi="Tahoma" w:cs="Tahoma"/>
          <w:color w:val="365F91"/>
          <w:sz w:val="22"/>
          <w:szCs w:val="22"/>
        </w:rPr>
        <w:t xml:space="preserve">Entel S.A. se reserva el derecho de revisar y modificar los </w:t>
      </w:r>
      <w:r w:rsidRPr="003A146F">
        <w:rPr>
          <w:rFonts w:ascii="Tahoma" w:hAnsi="Tahoma" w:cs="Tahoma"/>
          <w:color w:val="365F91"/>
          <w:sz w:val="22"/>
          <w:szCs w:val="22"/>
        </w:rPr>
        <w:t>Pliego de Condiciones</w:t>
      </w:r>
      <w:r w:rsidRPr="00F7515E">
        <w:rPr>
          <w:rFonts w:ascii="Tahoma" w:hAnsi="Tahoma" w:cs="Tahoma"/>
          <w:color w:val="365F91"/>
          <w:sz w:val="22"/>
          <w:szCs w:val="22"/>
        </w:rPr>
        <w:t xml:space="preserve"> durante la etapa de </w:t>
      </w:r>
      <w:r>
        <w:rPr>
          <w:rFonts w:ascii="Tahoma" w:hAnsi="Tahoma" w:cs="Tahoma"/>
          <w:color w:val="365F91"/>
          <w:sz w:val="22"/>
          <w:szCs w:val="22"/>
        </w:rPr>
        <w:t>invitación</w:t>
      </w:r>
      <w:r w:rsidRPr="00F7515E">
        <w:rPr>
          <w:rFonts w:ascii="Tahoma" w:hAnsi="Tahoma" w:cs="Tahoma"/>
          <w:color w:val="365F91"/>
          <w:sz w:val="22"/>
          <w:szCs w:val="22"/>
        </w:rPr>
        <w:t xml:space="preserve">. </w:t>
      </w:r>
      <w:r>
        <w:rPr>
          <w:rFonts w:ascii="Tahoma" w:hAnsi="Tahoma" w:cs="Tahoma"/>
          <w:color w:val="365F91"/>
          <w:sz w:val="22"/>
          <w:szCs w:val="22"/>
        </w:rPr>
        <w:t xml:space="preserve">Asimismo, la </w:t>
      </w:r>
      <w:r w:rsidRPr="00F3136D">
        <w:rPr>
          <w:rFonts w:ascii="Tahoma" w:hAnsi="Tahoma" w:cs="Tahoma"/>
          <w:color w:val="365F91"/>
          <w:sz w:val="22"/>
          <w:szCs w:val="22"/>
        </w:rPr>
        <w:t>revisión y/o modificación de</w:t>
      </w:r>
      <w:r>
        <w:rPr>
          <w:rFonts w:ascii="Tahoma" w:hAnsi="Tahoma" w:cs="Tahoma"/>
          <w:color w:val="365F91"/>
          <w:sz w:val="22"/>
          <w:szCs w:val="22"/>
        </w:rPr>
        <w:t xml:space="preserve">l </w:t>
      </w:r>
      <w:r w:rsidRPr="003A146F">
        <w:rPr>
          <w:rFonts w:ascii="Tahoma" w:hAnsi="Tahoma" w:cs="Tahoma"/>
          <w:color w:val="365F91"/>
          <w:sz w:val="22"/>
          <w:szCs w:val="22"/>
        </w:rPr>
        <w:t>Pliego de Condiciones</w:t>
      </w:r>
      <w:r>
        <w:rPr>
          <w:rFonts w:ascii="Tahoma" w:hAnsi="Tahoma" w:cs="Tahoma"/>
          <w:color w:val="365F91"/>
          <w:sz w:val="22"/>
          <w:szCs w:val="22"/>
        </w:rPr>
        <w:t xml:space="preserve"> puede ser realizada</w:t>
      </w:r>
      <w:r w:rsidRPr="00F3136D">
        <w:rPr>
          <w:rFonts w:ascii="Tahoma" w:hAnsi="Tahoma" w:cs="Tahoma"/>
          <w:color w:val="365F91"/>
          <w:sz w:val="22"/>
          <w:szCs w:val="22"/>
        </w:rPr>
        <w:t xml:space="preserve"> como consecuencia de la reunión de aclaración.</w:t>
      </w:r>
      <w:r w:rsidRPr="002A739A">
        <w:rPr>
          <w:rFonts w:ascii="Tahoma" w:hAnsi="Tahoma" w:cs="Tahoma"/>
          <w:color w:val="365F91"/>
          <w:sz w:val="22"/>
          <w:szCs w:val="22"/>
        </w:rPr>
        <w:t xml:space="preserve"> De producirse esta</w:t>
      </w:r>
      <w:r>
        <w:rPr>
          <w:rFonts w:ascii="Tahoma" w:hAnsi="Tahoma" w:cs="Tahoma"/>
          <w:color w:val="365F91"/>
          <w:sz w:val="22"/>
          <w:szCs w:val="22"/>
        </w:rPr>
        <w:t xml:space="preserve">s </w:t>
      </w:r>
      <w:r w:rsidRPr="002A739A">
        <w:rPr>
          <w:rFonts w:ascii="Tahoma" w:hAnsi="Tahoma" w:cs="Tahoma"/>
          <w:color w:val="365F91"/>
          <w:sz w:val="22"/>
          <w:szCs w:val="22"/>
        </w:rPr>
        <w:t>situacion</w:t>
      </w:r>
      <w:r>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14:paraId="079154F5" w14:textId="77777777" w:rsidR="00B3491C" w:rsidRPr="002A739A" w:rsidRDefault="00B3491C" w:rsidP="00B3491C">
      <w:pPr>
        <w:ind w:left="567" w:hanging="567"/>
        <w:jc w:val="both"/>
        <w:rPr>
          <w:rFonts w:ascii="Tahoma" w:hAnsi="Tahoma" w:cs="Tahoma"/>
          <w:b/>
          <w:color w:val="365F91"/>
          <w:sz w:val="22"/>
          <w:szCs w:val="22"/>
        </w:rPr>
      </w:pPr>
    </w:p>
    <w:p w14:paraId="6D74E423" w14:textId="77777777" w:rsidR="00B3491C" w:rsidRPr="002A739A" w:rsidRDefault="00B3491C" w:rsidP="00B3491C">
      <w:pPr>
        <w:numPr>
          <w:ilvl w:val="0"/>
          <w:numId w:val="9"/>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Pr>
          <w:rFonts w:ascii="Tahoma" w:hAnsi="Tahoma" w:cs="Tahoma"/>
          <w:b/>
          <w:bCs/>
          <w:color w:val="365F91"/>
          <w:sz w:val="22"/>
          <w:szCs w:val="22"/>
        </w:rPr>
        <w:t xml:space="preserve"> </w:t>
      </w:r>
      <w:r w:rsidRPr="002A739A">
        <w:rPr>
          <w:rFonts w:ascii="Tahoma" w:hAnsi="Tahoma" w:cs="Tahoma"/>
          <w:color w:val="365F91"/>
          <w:sz w:val="22"/>
          <w:szCs w:val="22"/>
        </w:rPr>
        <w:t xml:space="preserve">Los proponentes deberán enviar una carta solicitando la ampliación del plazo de presentación de propuestas, hasta dos (2) días hábiles antes del plazo de entrega establecido en </w:t>
      </w:r>
      <w:r>
        <w:rPr>
          <w:rFonts w:ascii="Tahoma" w:hAnsi="Tahoma" w:cs="Tahoma"/>
          <w:color w:val="365F91"/>
          <w:sz w:val="22"/>
          <w:szCs w:val="22"/>
        </w:rPr>
        <w:t xml:space="preserve">el </w:t>
      </w:r>
      <w:r w:rsidRPr="003A146F">
        <w:rPr>
          <w:rFonts w:ascii="Tahoma" w:hAnsi="Tahoma" w:cs="Tahoma"/>
          <w:color w:val="365F91"/>
          <w:sz w:val="22"/>
          <w:szCs w:val="22"/>
        </w:rPr>
        <w:t>Pliego de Condiciones</w:t>
      </w:r>
      <w:r w:rsidRPr="002A739A">
        <w:rPr>
          <w:rFonts w:ascii="Tahoma" w:hAnsi="Tahoma" w:cs="Tahoma"/>
          <w:color w:val="365F91"/>
          <w:sz w:val="22"/>
          <w:szCs w:val="22"/>
        </w:rPr>
        <w:t>.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xml:space="preserve">, los proponentes pueden enviar su solicitud de ampliación del plazo mediante nota escrita a la </w:t>
      </w:r>
      <w:r>
        <w:rPr>
          <w:rFonts w:ascii="Tahoma" w:hAnsi="Tahoma" w:cs="Tahoma"/>
          <w:color w:val="365F91"/>
          <w:sz w:val="22"/>
          <w:szCs w:val="22"/>
        </w:rPr>
        <w:t>Subg</w:t>
      </w:r>
      <w:r w:rsidRPr="002A739A">
        <w:rPr>
          <w:rFonts w:ascii="Tahoma" w:hAnsi="Tahoma" w:cs="Tahoma"/>
          <w:color w:val="365F91"/>
          <w:sz w:val="22"/>
          <w:szCs w:val="22"/>
        </w:rPr>
        <w:t>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38610834" w14:textId="77777777" w:rsidR="00B3491C" w:rsidRPr="002A739A" w:rsidRDefault="00B3491C" w:rsidP="00B3491C">
      <w:pPr>
        <w:ind w:left="567" w:hanging="567"/>
        <w:jc w:val="both"/>
        <w:rPr>
          <w:rFonts w:ascii="Tahoma" w:hAnsi="Tahoma" w:cs="Tahoma"/>
          <w:color w:val="365F91"/>
          <w:sz w:val="22"/>
          <w:szCs w:val="22"/>
        </w:rPr>
      </w:pPr>
    </w:p>
    <w:p w14:paraId="7D848588" w14:textId="77777777" w:rsidR="00B3491C" w:rsidRPr="002A739A" w:rsidRDefault="00B3491C" w:rsidP="00B3491C">
      <w:pPr>
        <w:numPr>
          <w:ilvl w:val="0"/>
          <w:numId w:val="9"/>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Pr>
          <w:rFonts w:ascii="Tahoma" w:hAnsi="Tahoma" w:cs="Tahoma"/>
          <w:b/>
          <w:color w:val="365F91"/>
          <w:sz w:val="22"/>
          <w:szCs w:val="22"/>
        </w:rPr>
        <w:t xml:space="preserve"> </w:t>
      </w:r>
      <w:r w:rsidRPr="002A739A">
        <w:rPr>
          <w:rFonts w:ascii="Tahoma" w:hAnsi="Tahoma" w:cs="Tahoma"/>
          <w:color w:val="365F91"/>
          <w:sz w:val="22"/>
          <w:szCs w:val="22"/>
        </w:rPr>
        <w:t xml:space="preserve">No serán aceptadas ni consideradas las propuestas </w:t>
      </w:r>
      <w:r w:rsidRPr="002F5046">
        <w:rPr>
          <w:rFonts w:ascii="Tahoma" w:hAnsi="Tahoma" w:cs="Tahoma"/>
          <w:color w:val="365F91"/>
          <w:sz w:val="22"/>
          <w:szCs w:val="22"/>
        </w:rPr>
        <w:t xml:space="preserve">recibidas </w:t>
      </w:r>
      <w:r>
        <w:rPr>
          <w:rFonts w:ascii="Tahoma" w:hAnsi="Tahoma" w:cs="Tahoma"/>
          <w:color w:val="365F91"/>
          <w:sz w:val="22"/>
          <w:szCs w:val="22"/>
        </w:rPr>
        <w:t xml:space="preserve">en oficinas postales o </w:t>
      </w:r>
      <w:r w:rsidRPr="002F5046">
        <w:rPr>
          <w:rFonts w:ascii="Tahoma" w:hAnsi="Tahoma" w:cs="Tahoma"/>
          <w:color w:val="365F91"/>
          <w:sz w:val="22"/>
          <w:szCs w:val="22"/>
        </w:rPr>
        <w:t xml:space="preserve">cualquier </w:t>
      </w:r>
      <w:r>
        <w:rPr>
          <w:rFonts w:ascii="Tahoma" w:hAnsi="Tahoma" w:cs="Tahoma"/>
          <w:color w:val="365F91"/>
          <w:sz w:val="22"/>
          <w:szCs w:val="22"/>
        </w:rPr>
        <w:t xml:space="preserve">otro </w:t>
      </w:r>
      <w:r w:rsidRPr="002F5046">
        <w:rPr>
          <w:rFonts w:ascii="Tahoma" w:hAnsi="Tahoma" w:cs="Tahoma"/>
          <w:color w:val="365F91"/>
          <w:sz w:val="22"/>
          <w:szCs w:val="22"/>
        </w:rPr>
        <w:t>lugar</w:t>
      </w:r>
      <w:r>
        <w:rPr>
          <w:rFonts w:ascii="Tahoma" w:hAnsi="Tahoma" w:cs="Tahoma"/>
          <w:color w:val="365F91"/>
          <w:sz w:val="22"/>
          <w:szCs w:val="22"/>
        </w:rPr>
        <w:t>, aunque fueran dependencias de ENTEL S.A.</w:t>
      </w:r>
      <w:r w:rsidRPr="002F5046">
        <w:rPr>
          <w:rFonts w:ascii="Tahoma" w:hAnsi="Tahoma" w:cs="Tahoma"/>
          <w:color w:val="365F91"/>
          <w:sz w:val="22"/>
          <w:szCs w:val="22"/>
        </w:rPr>
        <w:t xml:space="preserve"> diferente al domicilio señalado en el apartado 6</w:t>
      </w:r>
      <w:r>
        <w:rPr>
          <w:rFonts w:ascii="Tahoma" w:hAnsi="Tahoma" w:cs="Tahoma"/>
          <w:color w:val="365F91"/>
          <w:sz w:val="22"/>
          <w:szCs w:val="22"/>
        </w:rPr>
        <w:t xml:space="preserve"> </w:t>
      </w:r>
      <w:r w:rsidRPr="009D0626">
        <w:rPr>
          <w:rFonts w:ascii="Tahoma" w:hAnsi="Tahoma" w:cs="Tahoma"/>
          <w:color w:val="365F91"/>
          <w:sz w:val="22"/>
          <w:szCs w:val="22"/>
        </w:rPr>
        <w:t>“</w:t>
      </w:r>
      <w:r w:rsidRPr="002F5046">
        <w:rPr>
          <w:rFonts w:ascii="Tahoma" w:hAnsi="Tahoma" w:cs="Tahoma"/>
          <w:color w:val="365F91"/>
          <w:sz w:val="22"/>
          <w:szCs w:val="22"/>
        </w:rPr>
        <w:t>Presentación de Propuestas</w:t>
      </w:r>
      <w:r>
        <w:rPr>
          <w:rFonts w:ascii="Tahoma" w:hAnsi="Tahoma" w:cs="Tahoma"/>
          <w:color w:val="365F91"/>
          <w:sz w:val="22"/>
          <w:szCs w:val="22"/>
        </w:rPr>
        <w:t>”</w:t>
      </w:r>
      <w:r w:rsidRPr="002F5046">
        <w:rPr>
          <w:rFonts w:ascii="Tahoma" w:hAnsi="Tahoma" w:cs="Tahoma"/>
          <w:color w:val="365F91"/>
          <w:sz w:val="22"/>
          <w:szCs w:val="22"/>
        </w:rPr>
        <w:t xml:space="preserve">, </w:t>
      </w:r>
      <w:r w:rsidRPr="002A739A">
        <w:rPr>
          <w:rFonts w:ascii="Tahoma" w:hAnsi="Tahoma" w:cs="Tahoma"/>
          <w:color w:val="365F91"/>
          <w:sz w:val="22"/>
          <w:szCs w:val="22"/>
        </w:rPr>
        <w:t xml:space="preserve"> y tampoco serán consideradas las ofertas entregadas pasados el día y hora límite señalado por Entel S.A. </w:t>
      </w:r>
    </w:p>
    <w:p w14:paraId="6003C005" w14:textId="77777777" w:rsidR="00B3491C" w:rsidRPr="002A739A" w:rsidRDefault="00B3491C" w:rsidP="00B3491C">
      <w:pPr>
        <w:ind w:left="567" w:hanging="567"/>
        <w:jc w:val="both"/>
        <w:rPr>
          <w:rFonts w:ascii="Tahoma" w:hAnsi="Tahoma" w:cs="Tahoma"/>
          <w:color w:val="365F91"/>
          <w:sz w:val="22"/>
          <w:szCs w:val="22"/>
        </w:rPr>
      </w:pPr>
    </w:p>
    <w:p w14:paraId="0AEA6559" w14:textId="77777777" w:rsidR="00B3491C" w:rsidRPr="002A739A" w:rsidRDefault="00B3491C" w:rsidP="00B3491C">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La ausencia de cualquier documento solicitado en </w:t>
      </w:r>
      <w:r>
        <w:rPr>
          <w:rFonts w:ascii="Tahoma" w:hAnsi="Tahoma" w:cs="Tahoma"/>
          <w:color w:val="365F91"/>
          <w:sz w:val="22"/>
          <w:szCs w:val="22"/>
        </w:rPr>
        <w:t xml:space="preserve">el </w:t>
      </w:r>
      <w:r w:rsidRPr="003A146F">
        <w:rPr>
          <w:rFonts w:ascii="Tahoma" w:hAnsi="Tahoma" w:cs="Tahoma"/>
          <w:color w:val="365F91"/>
          <w:sz w:val="22"/>
          <w:szCs w:val="22"/>
        </w:rPr>
        <w:t>Pliego de Condiciones</w:t>
      </w:r>
      <w:r w:rsidRPr="002A739A">
        <w:rPr>
          <w:rFonts w:ascii="Tahoma" w:hAnsi="Tahoma" w:cs="Tahoma"/>
          <w:color w:val="365F91"/>
          <w:sz w:val="22"/>
          <w:szCs w:val="22"/>
        </w:rPr>
        <w:t>, determina la inhabilitación de la propuesta.</w:t>
      </w:r>
    </w:p>
    <w:p w14:paraId="5D3EBF87" w14:textId="77777777" w:rsidR="00B3491C" w:rsidRPr="002A739A" w:rsidRDefault="00B3491C" w:rsidP="00B3491C">
      <w:pPr>
        <w:ind w:left="720"/>
        <w:jc w:val="both"/>
        <w:rPr>
          <w:rFonts w:ascii="Tahoma" w:hAnsi="Tahoma" w:cs="Tahoma"/>
          <w:color w:val="365F91"/>
          <w:sz w:val="22"/>
          <w:szCs w:val="22"/>
        </w:rPr>
      </w:pPr>
    </w:p>
    <w:bookmarkEnd w:id="31"/>
    <w:bookmarkEnd w:id="32"/>
    <w:bookmarkEnd w:id="33"/>
    <w:bookmarkEnd w:id="34"/>
    <w:p w14:paraId="4B4680B9" w14:textId="77777777" w:rsidR="00B3491C" w:rsidRDefault="00B3491C" w:rsidP="00B3491C">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14:paraId="6AC51B83" w14:textId="77777777" w:rsidR="00B3491C" w:rsidRPr="002A739A" w:rsidRDefault="00B3491C" w:rsidP="00B3491C">
      <w:pPr>
        <w:jc w:val="both"/>
        <w:rPr>
          <w:rFonts w:ascii="Tahoma" w:hAnsi="Tahoma" w:cs="Tahoma"/>
          <w:b/>
          <w:color w:val="365F91"/>
          <w:sz w:val="22"/>
          <w:szCs w:val="22"/>
        </w:rPr>
      </w:pPr>
    </w:p>
    <w:p w14:paraId="26BD566B" w14:textId="77777777" w:rsidR="00B3491C" w:rsidRPr="002A739A" w:rsidRDefault="00B3491C" w:rsidP="00B3491C">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Entel S.A.  </w:t>
      </w:r>
    </w:p>
    <w:p w14:paraId="48A91B04" w14:textId="77777777" w:rsidR="00B3491C" w:rsidRPr="002A739A" w:rsidRDefault="00B3491C" w:rsidP="00B3491C">
      <w:pPr>
        <w:ind w:left="567" w:hanging="567"/>
        <w:jc w:val="both"/>
        <w:rPr>
          <w:rFonts w:ascii="Tahoma" w:hAnsi="Tahoma" w:cs="Tahoma"/>
          <w:color w:val="365F91"/>
          <w:sz w:val="22"/>
          <w:szCs w:val="22"/>
        </w:rPr>
      </w:pPr>
    </w:p>
    <w:p w14:paraId="1A7E419F" w14:textId="77777777" w:rsidR="00B3491C" w:rsidRPr="00266452" w:rsidRDefault="00B3491C" w:rsidP="00B3491C">
      <w:pPr>
        <w:numPr>
          <w:ilvl w:val="0"/>
          <w:numId w:val="9"/>
        </w:numPr>
        <w:ind w:left="567" w:hanging="567"/>
        <w:jc w:val="both"/>
        <w:rPr>
          <w:rFonts w:ascii="Tahoma" w:hAnsi="Tahoma" w:cs="Tahoma"/>
          <w:color w:val="1F497D"/>
          <w:sz w:val="22"/>
          <w:szCs w:val="22"/>
        </w:rPr>
      </w:pPr>
      <w:r w:rsidRPr="00266452">
        <w:rPr>
          <w:rFonts w:ascii="Tahoma" w:hAnsi="Tahoma" w:cs="Tahoma"/>
          <w:color w:val="1F497D"/>
          <w:sz w:val="22"/>
          <w:szCs w:val="22"/>
        </w:rPr>
        <w:t>No se procede a la apertura de la Propuesta Técnica (sobre “B”) y la Propuesta Económica (sobre “C”) si los oferentes no se habilitan con los Documentos Administrativos (sobre “A”).</w:t>
      </w:r>
    </w:p>
    <w:p w14:paraId="78A82A14" w14:textId="77777777" w:rsidR="00B3491C" w:rsidRPr="00266452" w:rsidRDefault="00B3491C" w:rsidP="00B3491C">
      <w:pPr>
        <w:pStyle w:val="Prrafodelista"/>
        <w:rPr>
          <w:rFonts w:ascii="Tahoma" w:hAnsi="Tahoma" w:cs="Tahoma"/>
          <w:color w:val="1F497D"/>
          <w:sz w:val="22"/>
          <w:szCs w:val="22"/>
        </w:rPr>
      </w:pPr>
    </w:p>
    <w:p w14:paraId="66633FBE" w14:textId="77777777" w:rsidR="00B3491C" w:rsidRDefault="00B3491C" w:rsidP="00A06823">
      <w:pPr>
        <w:numPr>
          <w:ilvl w:val="0"/>
          <w:numId w:val="9"/>
        </w:numPr>
        <w:ind w:left="567" w:hanging="567"/>
        <w:jc w:val="both"/>
        <w:rPr>
          <w:rFonts w:ascii="Tahoma" w:hAnsi="Tahoma" w:cs="Tahoma"/>
          <w:color w:val="1F497D"/>
          <w:sz w:val="22"/>
          <w:szCs w:val="22"/>
        </w:rPr>
      </w:pPr>
      <w:r w:rsidRPr="00266452">
        <w:rPr>
          <w:rFonts w:ascii="Tahoma" w:hAnsi="Tahoma" w:cs="Tahoma"/>
          <w:color w:val="1F497D"/>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08914D3E" w14:textId="77777777" w:rsidR="00A06823" w:rsidRPr="005D70D8" w:rsidRDefault="00A06823" w:rsidP="00A06823">
      <w:pPr>
        <w:jc w:val="both"/>
        <w:rPr>
          <w:rFonts w:ascii="Tahoma" w:hAnsi="Tahoma" w:cs="Tahoma"/>
          <w:color w:val="004E70"/>
          <w:sz w:val="22"/>
          <w:szCs w:val="22"/>
        </w:rPr>
      </w:pPr>
    </w:p>
    <w:p w14:paraId="494D089B" w14:textId="77777777" w:rsidR="00B3491C" w:rsidRPr="005D70D8" w:rsidRDefault="00B3491C" w:rsidP="00B3491C">
      <w:pPr>
        <w:numPr>
          <w:ilvl w:val="0"/>
          <w:numId w:val="9"/>
        </w:numPr>
        <w:ind w:left="567" w:hanging="567"/>
        <w:jc w:val="both"/>
        <w:rPr>
          <w:rFonts w:ascii="Tahoma" w:hAnsi="Tahoma" w:cs="Tahoma"/>
          <w:color w:val="004E70"/>
          <w:sz w:val="22"/>
          <w:szCs w:val="22"/>
        </w:rPr>
      </w:pPr>
      <w:r w:rsidRPr="005D70D8">
        <w:rPr>
          <w:rFonts w:ascii="Tahoma" w:hAnsi="Tahoma" w:cs="Tahoma"/>
          <w:color w:val="004E70"/>
          <w:sz w:val="22"/>
          <w:szCs w:val="22"/>
        </w:rPr>
        <w:t>Errores Subsanables y no subsanables en la propuesta:</w:t>
      </w:r>
      <w:r w:rsidR="00A06823" w:rsidRPr="005D70D8">
        <w:rPr>
          <w:rFonts w:ascii="Tahoma" w:hAnsi="Tahoma" w:cs="Tahoma"/>
          <w:color w:val="004E70"/>
          <w:sz w:val="22"/>
          <w:szCs w:val="22"/>
        </w:rPr>
        <w:t xml:space="preserve"> </w:t>
      </w:r>
    </w:p>
    <w:p w14:paraId="2B500E48" w14:textId="77777777" w:rsidR="00B3491C" w:rsidRPr="005D70D8" w:rsidRDefault="00B3491C" w:rsidP="00B3491C">
      <w:pPr>
        <w:pStyle w:val="Prrafodelista"/>
        <w:rPr>
          <w:rFonts w:ascii="Tahoma" w:hAnsi="Tahoma" w:cs="Tahoma"/>
          <w:color w:val="004E70"/>
          <w:sz w:val="22"/>
          <w:szCs w:val="22"/>
        </w:rPr>
      </w:pPr>
    </w:p>
    <w:p w14:paraId="3940B02E" w14:textId="77777777" w:rsidR="00B3491C" w:rsidRPr="005D70D8" w:rsidRDefault="00B3491C" w:rsidP="00B3491C">
      <w:pPr>
        <w:pStyle w:val="Prrafodelista"/>
        <w:numPr>
          <w:ilvl w:val="0"/>
          <w:numId w:val="12"/>
        </w:numPr>
        <w:spacing w:after="200" w:line="276" w:lineRule="auto"/>
        <w:ind w:left="1134" w:hanging="567"/>
        <w:jc w:val="both"/>
        <w:rPr>
          <w:rFonts w:ascii="Tahoma" w:hAnsi="Tahoma" w:cs="Tahoma"/>
          <w:color w:val="004E70"/>
          <w:sz w:val="22"/>
          <w:szCs w:val="22"/>
        </w:rPr>
      </w:pPr>
      <w:r w:rsidRPr="005D70D8">
        <w:rPr>
          <w:rFonts w:ascii="Tahoma" w:hAnsi="Tahoma" w:cs="Tahoma"/>
          <w:color w:val="004E70"/>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14:paraId="01B3AE41" w14:textId="77777777" w:rsidR="00B3491C" w:rsidRPr="005D70D8" w:rsidRDefault="00B3491C" w:rsidP="00B3491C">
      <w:pPr>
        <w:pStyle w:val="Prrafodelista"/>
        <w:numPr>
          <w:ilvl w:val="0"/>
          <w:numId w:val="12"/>
        </w:numPr>
        <w:ind w:left="1134" w:hanging="567"/>
        <w:jc w:val="both"/>
        <w:rPr>
          <w:rFonts w:ascii="Tahoma" w:hAnsi="Tahoma" w:cs="Tahoma"/>
          <w:color w:val="004E70"/>
          <w:sz w:val="22"/>
          <w:szCs w:val="22"/>
        </w:rPr>
      </w:pPr>
      <w:r w:rsidRPr="005D70D8">
        <w:rPr>
          <w:rFonts w:ascii="Tahoma" w:hAnsi="Tahoma" w:cs="Tahoma"/>
          <w:color w:val="004E70"/>
          <w:sz w:val="22"/>
          <w:szCs w:val="22"/>
        </w:rPr>
        <w:t xml:space="preserve">Errores no subsanables, siendo objeto de descalificación, los siguientes: </w:t>
      </w:r>
    </w:p>
    <w:p w14:paraId="6530A969" w14:textId="77777777" w:rsidR="00B3491C" w:rsidRPr="005D70D8" w:rsidRDefault="00B3491C" w:rsidP="00B3491C">
      <w:pPr>
        <w:pStyle w:val="Prrafodelista"/>
        <w:ind w:left="1134"/>
        <w:jc w:val="both"/>
        <w:rPr>
          <w:rFonts w:ascii="Tahoma" w:hAnsi="Tahoma" w:cs="Tahoma"/>
          <w:color w:val="004E70"/>
          <w:sz w:val="22"/>
          <w:szCs w:val="22"/>
        </w:rPr>
      </w:pPr>
    </w:p>
    <w:p w14:paraId="16E00B06" w14:textId="77777777" w:rsidR="00B3491C" w:rsidRPr="005D70D8" w:rsidRDefault="00B3491C" w:rsidP="00B3491C">
      <w:pPr>
        <w:pStyle w:val="Prrafodelista"/>
        <w:numPr>
          <w:ilvl w:val="1"/>
          <w:numId w:val="12"/>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 xml:space="preserve">La ausencia de la carta de presentación de la propuesta firmada por el Representante Legal del proponente. </w:t>
      </w:r>
    </w:p>
    <w:p w14:paraId="2C13A28C" w14:textId="77777777" w:rsidR="00B3491C" w:rsidRPr="005D70D8" w:rsidRDefault="00B3491C" w:rsidP="00B3491C">
      <w:pPr>
        <w:pStyle w:val="Prrafodelista"/>
        <w:numPr>
          <w:ilvl w:val="1"/>
          <w:numId w:val="12"/>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 xml:space="preserve">La falta de la propuesta técnica. </w:t>
      </w:r>
    </w:p>
    <w:p w14:paraId="084FA5A3" w14:textId="77777777" w:rsidR="00B3491C" w:rsidRPr="005D70D8" w:rsidRDefault="00B3491C" w:rsidP="00B3491C">
      <w:pPr>
        <w:pStyle w:val="Prrafodelista"/>
        <w:numPr>
          <w:ilvl w:val="1"/>
          <w:numId w:val="12"/>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 xml:space="preserve">La falta de la propuesta económica. </w:t>
      </w:r>
    </w:p>
    <w:p w14:paraId="72920A58" w14:textId="77777777" w:rsidR="00B3491C" w:rsidRPr="005D70D8" w:rsidRDefault="00B3491C" w:rsidP="00B3491C">
      <w:pPr>
        <w:pStyle w:val="Prrafodelista"/>
        <w:numPr>
          <w:ilvl w:val="1"/>
          <w:numId w:val="12"/>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La falta de presentación de la Garantía de Seriedad de Propuesta.</w:t>
      </w:r>
    </w:p>
    <w:p w14:paraId="67A3D1A5" w14:textId="77777777" w:rsidR="00B3491C" w:rsidRPr="005D70D8" w:rsidRDefault="00B3491C" w:rsidP="00B3491C">
      <w:pPr>
        <w:pStyle w:val="Prrafodelista"/>
        <w:numPr>
          <w:ilvl w:val="1"/>
          <w:numId w:val="12"/>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La ausencia del Poder  del representante Legal del proponente.</w:t>
      </w:r>
    </w:p>
    <w:p w14:paraId="12AE9491" w14:textId="77777777" w:rsidR="00B3491C" w:rsidRPr="005D70D8" w:rsidRDefault="00B3491C" w:rsidP="00B3491C">
      <w:pPr>
        <w:pStyle w:val="Prrafodelista"/>
        <w:numPr>
          <w:ilvl w:val="1"/>
          <w:numId w:val="12"/>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 xml:space="preserve">La presentación de una Garantía de Seriedad de Propuesta diferente a la solicitada. </w:t>
      </w:r>
    </w:p>
    <w:p w14:paraId="4E86282F" w14:textId="77777777" w:rsidR="00B3491C" w:rsidRPr="005D70D8" w:rsidRDefault="00B3491C" w:rsidP="00B3491C">
      <w:pPr>
        <w:pStyle w:val="Prrafodelista"/>
        <w:numPr>
          <w:ilvl w:val="1"/>
          <w:numId w:val="12"/>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Cuando se presente en fotocopia simple, los documentos solicitados en original o debidamente legalizados.</w:t>
      </w:r>
    </w:p>
    <w:p w14:paraId="0BC0850B" w14:textId="77777777" w:rsidR="00B3491C" w:rsidRPr="005D70D8" w:rsidRDefault="00B3491C" w:rsidP="00B3491C">
      <w:pPr>
        <w:pStyle w:val="Prrafodelista"/>
        <w:numPr>
          <w:ilvl w:val="1"/>
          <w:numId w:val="12"/>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 xml:space="preserve">La falta de presentación de documentos, refiriéndose también a que cualquier documento presentado no cumpla con las condiciones de validez requeridas. </w:t>
      </w:r>
    </w:p>
    <w:p w14:paraId="73BCB509" w14:textId="77777777" w:rsidR="00B3491C" w:rsidRPr="005D70D8" w:rsidRDefault="00B3491C" w:rsidP="00B3491C">
      <w:pPr>
        <w:pStyle w:val="Continuarlista"/>
        <w:ind w:left="426"/>
        <w:rPr>
          <w:rFonts w:ascii="Tahoma" w:hAnsi="Tahoma" w:cs="Tahoma"/>
          <w:color w:val="004E70"/>
          <w:sz w:val="22"/>
          <w:szCs w:val="22"/>
        </w:rPr>
      </w:pPr>
    </w:p>
    <w:p w14:paraId="297A0365" w14:textId="77777777" w:rsidR="00B3491C" w:rsidRPr="002A739A" w:rsidRDefault="00B3491C" w:rsidP="00B3491C">
      <w:pPr>
        <w:numPr>
          <w:ilvl w:val="0"/>
          <w:numId w:val="9"/>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Pr="000E1807">
        <w:rPr>
          <w:rFonts w:ascii="Tahoma" w:hAnsi="Tahoma" w:cs="Tahoma"/>
          <w:b/>
          <w:color w:val="365F91"/>
          <w:sz w:val="22"/>
          <w:szCs w:val="22"/>
        </w:rPr>
        <w:t>esierta:</w:t>
      </w:r>
      <w:r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48E10D89" w14:textId="77777777" w:rsidR="00B3491C" w:rsidRPr="002A739A" w:rsidRDefault="00B3491C" w:rsidP="00B3491C">
      <w:pPr>
        <w:pStyle w:val="Continuarlista"/>
        <w:ind w:left="426"/>
        <w:rPr>
          <w:rFonts w:ascii="Tahoma" w:hAnsi="Tahoma" w:cs="Tahoma"/>
          <w:color w:val="365F91"/>
          <w:sz w:val="22"/>
          <w:szCs w:val="22"/>
        </w:rPr>
      </w:pPr>
    </w:p>
    <w:p w14:paraId="7CD1246C" w14:textId="77777777" w:rsidR="00B3491C" w:rsidRPr="002A739A" w:rsidRDefault="00B3491C" w:rsidP="00B3491C">
      <w:pPr>
        <w:pStyle w:val="Prrafodelista"/>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14:paraId="7E6F3366" w14:textId="77777777" w:rsidR="00B3491C" w:rsidRPr="002A739A" w:rsidRDefault="00B3491C" w:rsidP="00B3491C">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Ningún proponente hubiera cumplido con los requisitos establecidos en </w:t>
      </w:r>
      <w:r>
        <w:rPr>
          <w:rFonts w:ascii="Tahoma" w:hAnsi="Tahoma" w:cs="Tahoma"/>
          <w:color w:val="004990"/>
          <w:sz w:val="22"/>
          <w:szCs w:val="22"/>
        </w:rPr>
        <w:t>el Pliego de Condiciones</w:t>
      </w:r>
      <w:r w:rsidRPr="002A739A">
        <w:rPr>
          <w:rFonts w:ascii="Tahoma" w:hAnsi="Tahoma" w:cs="Tahoma"/>
          <w:color w:val="004990"/>
          <w:sz w:val="22"/>
          <w:szCs w:val="22"/>
        </w:rPr>
        <w:t>.</w:t>
      </w:r>
    </w:p>
    <w:p w14:paraId="0B13CD1D" w14:textId="77777777" w:rsidR="00B3491C" w:rsidRPr="002A739A" w:rsidRDefault="00B3491C" w:rsidP="00B3491C">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de los documentos necesarios para la formalización de la relación comercial</w:t>
      </w:r>
      <w:r>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desista de la misma</w:t>
      </w:r>
      <w:r w:rsidRPr="002A739A">
        <w:rPr>
          <w:rFonts w:ascii="Tahoma" w:hAnsi="Tahoma" w:cs="Tahoma"/>
          <w:color w:val="004990"/>
          <w:sz w:val="22"/>
          <w:szCs w:val="22"/>
        </w:rPr>
        <w:t xml:space="preserve"> y no existan otras propuestas calificadas.</w:t>
      </w:r>
    </w:p>
    <w:p w14:paraId="11B08B28" w14:textId="77777777" w:rsidR="00B3491C" w:rsidRPr="002A739A" w:rsidRDefault="00B3491C" w:rsidP="00B3491C">
      <w:pPr>
        <w:ind w:left="1068"/>
        <w:jc w:val="both"/>
        <w:rPr>
          <w:rFonts w:ascii="Tahoma" w:hAnsi="Tahoma" w:cs="Tahoma"/>
          <w:color w:val="365F91"/>
          <w:sz w:val="22"/>
          <w:szCs w:val="22"/>
        </w:rPr>
      </w:pPr>
    </w:p>
    <w:p w14:paraId="3CD74B28" w14:textId="77777777" w:rsidR="00B3491C" w:rsidRPr="002A739A" w:rsidRDefault="00B3491C" w:rsidP="00B3491C">
      <w:pPr>
        <w:numPr>
          <w:ilvl w:val="0"/>
          <w:numId w:val="9"/>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42" w:name="_Toc130955328"/>
      <w:bookmarkStart w:id="43" w:name="_Toc130955269"/>
      <w:r w:rsidRPr="000E1807">
        <w:rPr>
          <w:rFonts w:ascii="Tahoma" w:hAnsi="Tahoma" w:cs="Tahoma"/>
          <w:b/>
          <w:color w:val="365F91"/>
          <w:sz w:val="22"/>
          <w:szCs w:val="22"/>
        </w:rPr>
        <w:t xml:space="preserve">Anulación </w:t>
      </w:r>
      <w:bookmarkEnd w:id="42"/>
      <w:bookmarkEnd w:id="43"/>
      <w:r w:rsidRPr="000E1807">
        <w:rPr>
          <w:rFonts w:ascii="Tahoma" w:hAnsi="Tahoma" w:cs="Tahoma"/>
          <w:b/>
          <w:color w:val="365F91"/>
          <w:sz w:val="22"/>
          <w:szCs w:val="22"/>
        </w:rPr>
        <w:t>y/o Suspensión:</w:t>
      </w:r>
      <w:r w:rsidRPr="002A739A">
        <w:rPr>
          <w:rFonts w:ascii="Tahoma" w:hAnsi="Tahoma" w:cs="Tahoma"/>
          <w:color w:val="365F91"/>
          <w:sz w:val="22"/>
          <w:szCs w:val="22"/>
        </w:rPr>
        <w:t xml:space="preserve">  Entel S.A. puede</w:t>
      </w:r>
      <w:r>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Pr="00C96E57">
        <w:rPr>
          <w:rFonts w:ascii="Tahoma" w:hAnsi="Tahoma" w:cs="Tahoma"/>
          <w:color w:val="365F91"/>
          <w:sz w:val="22"/>
          <w:szCs w:val="22"/>
        </w:rPr>
        <w:t>formalización</w:t>
      </w:r>
      <w:r>
        <w:rPr>
          <w:rFonts w:ascii="Tahoma" w:hAnsi="Tahoma" w:cs="Tahoma"/>
          <w:color w:val="365F91"/>
          <w:sz w:val="22"/>
          <w:szCs w:val="22"/>
        </w:rPr>
        <w:t xml:space="preserve"> </w:t>
      </w:r>
      <w:r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14:paraId="2A6B1E44" w14:textId="77777777" w:rsidR="00B3491C" w:rsidRPr="002A739A" w:rsidRDefault="00B3491C" w:rsidP="00B3491C">
      <w:pPr>
        <w:jc w:val="both"/>
        <w:rPr>
          <w:rFonts w:ascii="Tahoma" w:hAnsi="Tahoma" w:cs="Tahoma"/>
          <w:color w:val="365F91"/>
          <w:sz w:val="22"/>
          <w:szCs w:val="22"/>
        </w:rPr>
      </w:pPr>
    </w:p>
    <w:p w14:paraId="6A74DD49" w14:textId="77777777" w:rsidR="00B3491C" w:rsidRPr="002A739A" w:rsidRDefault="00B3491C" w:rsidP="00B3491C">
      <w:pPr>
        <w:pStyle w:val="Prrafodelista"/>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205A1768" w14:textId="77777777" w:rsidR="00B3491C" w:rsidRPr="002A739A" w:rsidRDefault="00B3491C" w:rsidP="00B3491C">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se determine incumplimiento o inobservancia al procedimiento para la adquisición respectiva y/o desvirtúe la legalidad y validez del proceso. </w:t>
      </w:r>
    </w:p>
    <w:p w14:paraId="3B40BB1C" w14:textId="77777777" w:rsidR="00B3491C" w:rsidRPr="002A739A" w:rsidRDefault="00B3491C" w:rsidP="00B3491C">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14:paraId="3D570234" w14:textId="77777777" w:rsidR="00B3491C" w:rsidRPr="002275B2" w:rsidRDefault="00B3491C" w:rsidP="00B3491C">
      <w:pPr>
        <w:ind w:left="1418"/>
        <w:jc w:val="both"/>
        <w:rPr>
          <w:rFonts w:ascii="Tahoma" w:hAnsi="Tahoma" w:cs="Tahoma"/>
          <w:color w:val="004990"/>
          <w:sz w:val="22"/>
          <w:szCs w:val="22"/>
        </w:rPr>
      </w:pPr>
    </w:p>
    <w:p w14:paraId="4DFC6759" w14:textId="77777777" w:rsidR="00B3491C" w:rsidRDefault="00B3491C" w:rsidP="00B3491C">
      <w:pPr>
        <w:numPr>
          <w:ilvl w:val="0"/>
          <w:numId w:val="9"/>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Pr>
          <w:rFonts w:ascii="Tahoma" w:hAnsi="Tahoma" w:cs="Tahoma"/>
          <w:b/>
          <w:color w:val="365F91"/>
          <w:sz w:val="22"/>
          <w:szCs w:val="22"/>
        </w:rPr>
        <w:t xml:space="preserve"> </w:t>
      </w:r>
      <w:r w:rsidRPr="004C3D81">
        <w:rPr>
          <w:rFonts w:ascii="Tahoma" w:hAnsi="Tahoma" w:cs="Tahoma"/>
          <w:color w:val="365F91"/>
          <w:sz w:val="22"/>
          <w:szCs w:val="22"/>
          <w:lang w:eastAsia="en-US"/>
        </w:rPr>
        <w:t>Entel S.A. puede rechazar las propuestas, de acuerdo a las siguientes causales:</w:t>
      </w:r>
    </w:p>
    <w:p w14:paraId="67158EBB" w14:textId="77777777" w:rsidR="00B3491C" w:rsidRPr="004C3D81" w:rsidRDefault="00B3491C" w:rsidP="00B3491C">
      <w:pPr>
        <w:ind w:left="567"/>
        <w:jc w:val="both"/>
        <w:rPr>
          <w:rFonts w:ascii="Tahoma" w:hAnsi="Tahoma" w:cs="Tahoma"/>
          <w:color w:val="365F91"/>
          <w:sz w:val="22"/>
          <w:szCs w:val="22"/>
        </w:rPr>
      </w:pPr>
    </w:p>
    <w:p w14:paraId="41118E20" w14:textId="77777777" w:rsidR="00B3491C" w:rsidRPr="002A739A" w:rsidRDefault="00B3491C" w:rsidP="00B3491C">
      <w:pPr>
        <w:pStyle w:val="Prrafodelista"/>
        <w:numPr>
          <w:ilvl w:val="0"/>
          <w:numId w:val="11"/>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sidRPr="002A739A">
        <w:rPr>
          <w:rFonts w:ascii="Tahoma" w:hAnsi="Tahoma" w:cs="Tahoma"/>
          <w:color w:val="365F91"/>
          <w:sz w:val="22"/>
          <w:szCs w:val="22"/>
        </w:rPr>
        <w:t xml:space="preserve"> en </w:t>
      </w:r>
      <w:r>
        <w:rPr>
          <w:rFonts w:ascii="Tahoma" w:hAnsi="Tahoma" w:cs="Tahoma"/>
          <w:color w:val="365F91"/>
          <w:sz w:val="22"/>
          <w:szCs w:val="22"/>
        </w:rPr>
        <w:t xml:space="preserve">el </w:t>
      </w:r>
      <w:r>
        <w:rPr>
          <w:rFonts w:ascii="Tahoma" w:hAnsi="Tahoma" w:cs="Tahoma"/>
          <w:color w:val="004990"/>
          <w:sz w:val="22"/>
          <w:szCs w:val="22"/>
        </w:rPr>
        <w:t>Pliego de Condiciones</w:t>
      </w:r>
      <w:r w:rsidRPr="002A739A">
        <w:rPr>
          <w:rFonts w:ascii="Tahoma" w:hAnsi="Tahoma" w:cs="Tahoma"/>
          <w:color w:val="365F91"/>
          <w:sz w:val="22"/>
          <w:szCs w:val="22"/>
        </w:rPr>
        <w:t xml:space="preserve">; exceptuando los casos fortuitos o de fuerza mayor aprobados por el Comité de Evaluación. </w:t>
      </w:r>
    </w:p>
    <w:p w14:paraId="59863492" w14:textId="77777777" w:rsidR="00B3491C" w:rsidRPr="002A739A" w:rsidRDefault="00B3491C" w:rsidP="00B3491C">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 xml:space="preserve">Ofertas que </w:t>
      </w:r>
      <w:r w:rsidRPr="002A739A">
        <w:rPr>
          <w:rFonts w:ascii="Tahoma" w:hAnsi="Tahoma" w:cs="Tahoma"/>
          <w:color w:val="365F91"/>
          <w:sz w:val="22"/>
          <w:szCs w:val="22"/>
        </w:rPr>
        <w:t>tengan raspaduras, alteraciones o enmiendas.</w:t>
      </w:r>
    </w:p>
    <w:p w14:paraId="0C9BA1CE" w14:textId="77777777" w:rsidR="00B3491C" w:rsidRPr="002A739A" w:rsidRDefault="00B3491C" w:rsidP="00B3491C">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Ofertas que</w:t>
      </w:r>
      <w:r w:rsidRPr="002A739A">
        <w:rPr>
          <w:rFonts w:ascii="Tahoma" w:hAnsi="Tahoma" w:cs="Tahoma"/>
          <w:color w:val="365F91"/>
          <w:sz w:val="22"/>
          <w:szCs w:val="22"/>
        </w:rPr>
        <w:t xml:space="preserve"> no cumplan con cualquiera de las especificaciones descritas en </w:t>
      </w:r>
      <w:r>
        <w:rPr>
          <w:rFonts w:ascii="Tahoma" w:hAnsi="Tahoma" w:cs="Tahoma"/>
          <w:color w:val="365F91"/>
          <w:sz w:val="22"/>
          <w:szCs w:val="22"/>
        </w:rPr>
        <w:t xml:space="preserve">el </w:t>
      </w:r>
      <w:r>
        <w:rPr>
          <w:rFonts w:ascii="Tahoma" w:hAnsi="Tahoma" w:cs="Tahoma"/>
          <w:color w:val="004990"/>
          <w:sz w:val="22"/>
          <w:szCs w:val="22"/>
        </w:rPr>
        <w:t>Pliego de Condiciones</w:t>
      </w:r>
      <w:r w:rsidRPr="002A739A">
        <w:rPr>
          <w:rFonts w:ascii="Tahoma" w:hAnsi="Tahoma" w:cs="Tahoma"/>
          <w:color w:val="365F91"/>
          <w:sz w:val="22"/>
          <w:szCs w:val="22"/>
        </w:rPr>
        <w:t xml:space="preserve">. </w:t>
      </w:r>
    </w:p>
    <w:p w14:paraId="499B0A5E" w14:textId="77777777" w:rsidR="00B3491C" w:rsidRPr="002A739A" w:rsidRDefault="00B3491C" w:rsidP="00B3491C">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14:paraId="5BE98A45" w14:textId="77777777" w:rsidR="00B3491C" w:rsidRPr="002A739A" w:rsidRDefault="00B3491C" w:rsidP="00B3491C">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14:paraId="296A55E7" w14:textId="77777777" w:rsidR="00B3491C" w:rsidRPr="00411DF3" w:rsidRDefault="00B3491C" w:rsidP="00B3491C">
      <w:pPr>
        <w:pStyle w:val="Prrafodelista"/>
        <w:numPr>
          <w:ilvl w:val="0"/>
          <w:numId w:val="11"/>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14:paraId="6F6E5AC7" w14:textId="77777777" w:rsidR="00B3491C" w:rsidRPr="002A739A" w:rsidRDefault="00B3491C" w:rsidP="00B3491C">
      <w:pPr>
        <w:jc w:val="both"/>
        <w:rPr>
          <w:rFonts w:ascii="Tahoma" w:hAnsi="Tahoma" w:cs="Tahoma"/>
          <w:color w:val="365F91"/>
          <w:sz w:val="22"/>
          <w:szCs w:val="22"/>
        </w:rPr>
      </w:pPr>
    </w:p>
    <w:p w14:paraId="779D78A7" w14:textId="77777777" w:rsidR="00B3491C" w:rsidRDefault="001A6974" w:rsidP="00B3491C">
      <w:pPr>
        <w:numPr>
          <w:ilvl w:val="0"/>
          <w:numId w:val="9"/>
        </w:numPr>
        <w:ind w:hanging="720"/>
        <w:jc w:val="both"/>
        <w:rPr>
          <w:rFonts w:ascii="Tahoma" w:hAnsi="Tahoma" w:cs="Tahoma"/>
          <w:color w:val="365F91"/>
          <w:sz w:val="22"/>
          <w:szCs w:val="22"/>
        </w:rPr>
      </w:pPr>
      <w:r>
        <w:rPr>
          <w:rFonts w:ascii="Tahoma" w:hAnsi="Tahoma" w:cs="Tahoma"/>
          <w:b/>
          <w:color w:val="365F91"/>
          <w:sz w:val="22"/>
          <w:szCs w:val="22"/>
        </w:rPr>
        <w:t xml:space="preserve">Incumplimiento de Presentación de Documentos o </w:t>
      </w:r>
      <w:r w:rsidR="00B3491C" w:rsidRPr="008C4000">
        <w:rPr>
          <w:rFonts w:ascii="Tahoma" w:hAnsi="Tahoma" w:cs="Tahoma"/>
          <w:b/>
          <w:color w:val="365F91"/>
          <w:sz w:val="22"/>
          <w:szCs w:val="22"/>
        </w:rPr>
        <w:t>Desistimiento</w:t>
      </w:r>
      <w:r>
        <w:rPr>
          <w:rFonts w:ascii="Tahoma" w:hAnsi="Tahoma" w:cs="Tahoma"/>
          <w:b/>
          <w:color w:val="365F91"/>
          <w:sz w:val="22"/>
          <w:szCs w:val="22"/>
        </w:rPr>
        <w:t xml:space="preserve"> de la </w:t>
      </w:r>
      <w:r w:rsidR="00B3491C" w:rsidRPr="008C4000">
        <w:rPr>
          <w:rFonts w:ascii="Tahoma" w:hAnsi="Tahoma" w:cs="Tahoma"/>
          <w:b/>
          <w:color w:val="365F91"/>
          <w:sz w:val="22"/>
          <w:szCs w:val="22"/>
        </w:rPr>
        <w:t>Adjudicación:</w:t>
      </w:r>
      <w:r w:rsidR="00B3491C" w:rsidRPr="008C4000">
        <w:rPr>
          <w:rFonts w:ascii="Tahoma" w:hAnsi="Tahoma" w:cs="Tahoma"/>
          <w:color w:val="365F91"/>
          <w:sz w:val="22"/>
          <w:szCs w:val="22"/>
        </w:rPr>
        <w:t xml:space="preserve"> Si</w:t>
      </w:r>
      <w:r w:rsidR="00B3491C" w:rsidRPr="002A739A">
        <w:rPr>
          <w:rFonts w:ascii="Tahoma" w:hAnsi="Tahoma" w:cs="Tahoma"/>
          <w:color w:val="365F91"/>
          <w:sz w:val="22"/>
          <w:szCs w:val="22"/>
        </w:rPr>
        <w:t xml:space="preserve"> el proponente adjudicado decide desistir de la adjudicación</w:t>
      </w:r>
      <w:r w:rsidR="00AA5019">
        <w:rPr>
          <w:rFonts w:ascii="Tahoma" w:hAnsi="Tahoma" w:cs="Tahoma"/>
          <w:color w:val="365F91"/>
          <w:sz w:val="22"/>
          <w:szCs w:val="22"/>
        </w:rPr>
        <w:t xml:space="preserve"> o</w:t>
      </w:r>
      <w:r>
        <w:rPr>
          <w:rFonts w:ascii="Tahoma" w:hAnsi="Tahoma" w:cs="Tahoma"/>
          <w:color w:val="365F91"/>
          <w:sz w:val="22"/>
          <w:szCs w:val="22"/>
        </w:rPr>
        <w:t xml:space="preserve"> incumpla en la presentación de los documentos solicitados en la carta de adjudicación en el plazo establecido y con las características solicitadas</w:t>
      </w:r>
      <w:r w:rsidR="00AA5019">
        <w:rPr>
          <w:rFonts w:ascii="Tahoma" w:hAnsi="Tahoma" w:cs="Tahoma"/>
          <w:color w:val="365F91"/>
          <w:sz w:val="22"/>
          <w:szCs w:val="22"/>
        </w:rPr>
        <w:t xml:space="preserve"> Entel S.A. deja</w:t>
      </w:r>
      <w:r>
        <w:rPr>
          <w:rFonts w:ascii="Tahoma" w:hAnsi="Tahoma" w:cs="Tahoma"/>
          <w:color w:val="365F91"/>
          <w:sz w:val="22"/>
          <w:szCs w:val="22"/>
        </w:rPr>
        <w:t>rá</w:t>
      </w:r>
      <w:r w:rsidR="00AA5019">
        <w:rPr>
          <w:rFonts w:ascii="Tahoma" w:hAnsi="Tahoma" w:cs="Tahoma"/>
          <w:color w:val="365F91"/>
          <w:sz w:val="22"/>
          <w:szCs w:val="22"/>
        </w:rPr>
        <w:t xml:space="preserve"> sin efecto la carta de adjudicación </w:t>
      </w:r>
      <w:r>
        <w:rPr>
          <w:rFonts w:ascii="Tahoma" w:hAnsi="Tahoma" w:cs="Tahoma"/>
          <w:color w:val="365F91"/>
          <w:sz w:val="22"/>
          <w:szCs w:val="22"/>
        </w:rPr>
        <w:t>y</w:t>
      </w:r>
      <w:r w:rsidR="00B3491C" w:rsidRPr="002A739A">
        <w:rPr>
          <w:rFonts w:ascii="Tahoma" w:hAnsi="Tahoma" w:cs="Tahoma"/>
          <w:color w:val="365F91"/>
          <w:sz w:val="22"/>
          <w:szCs w:val="22"/>
        </w:rPr>
        <w:t xml:space="preserve"> ejecutará la Garantía de Seriedad de Propuesta presentada por el proponente y</w:t>
      </w:r>
      <w:r>
        <w:rPr>
          <w:rFonts w:ascii="Tahoma" w:hAnsi="Tahoma" w:cs="Tahoma"/>
          <w:color w:val="365F91"/>
          <w:sz w:val="22"/>
          <w:szCs w:val="22"/>
        </w:rPr>
        <w:t xml:space="preserve"> realizará el ajuste de precios con las empresas habilitadas</w:t>
      </w:r>
      <w:r w:rsidR="00B3491C" w:rsidRPr="002A739A">
        <w:rPr>
          <w:rFonts w:ascii="Tahoma" w:hAnsi="Tahoma" w:cs="Tahoma"/>
          <w:color w:val="365F91"/>
          <w:sz w:val="22"/>
          <w:szCs w:val="22"/>
        </w:rPr>
        <w:t>; c</w:t>
      </w:r>
      <w:r w:rsidR="00B3491C">
        <w:rPr>
          <w:rFonts w:ascii="Tahoma" w:hAnsi="Tahoma" w:cs="Tahoma"/>
          <w:color w:val="365F91"/>
          <w:sz w:val="22"/>
          <w:szCs w:val="22"/>
        </w:rPr>
        <w:t>onforme a sus mejores intereses,</w:t>
      </w:r>
      <w:r w:rsidR="00B3491C" w:rsidRPr="009D0626">
        <w:rPr>
          <w:rFonts w:ascii="Tahoma" w:hAnsi="Tahoma" w:cs="Tahoma"/>
          <w:color w:val="365F91"/>
          <w:sz w:val="22"/>
          <w:szCs w:val="22"/>
        </w:rPr>
        <w:t xml:space="preserve"> o podrá declarar desierto el proceso, dando lugar a iniciar una nueva convocatoria bajo otra modalidad de compra.</w:t>
      </w:r>
    </w:p>
    <w:p w14:paraId="6F2AA250" w14:textId="77777777" w:rsidR="00B3491C" w:rsidRDefault="00B3491C" w:rsidP="00B3491C">
      <w:pPr>
        <w:jc w:val="both"/>
        <w:rPr>
          <w:rFonts w:ascii="Tahoma" w:hAnsi="Tahoma" w:cs="Tahoma"/>
          <w:color w:val="365F91"/>
          <w:sz w:val="22"/>
          <w:szCs w:val="22"/>
        </w:rPr>
      </w:pPr>
    </w:p>
    <w:p w14:paraId="51A1DCCF" w14:textId="77777777" w:rsidR="00B3491C" w:rsidRDefault="00B3491C" w:rsidP="00B3491C">
      <w:pPr>
        <w:jc w:val="both"/>
        <w:rPr>
          <w:rFonts w:ascii="Tahoma" w:hAnsi="Tahoma" w:cs="Tahoma"/>
          <w:color w:val="365F91"/>
          <w:sz w:val="22"/>
          <w:szCs w:val="22"/>
        </w:rPr>
      </w:pPr>
    </w:p>
    <w:p w14:paraId="49A0D3E1" w14:textId="77777777" w:rsidR="00B3491C" w:rsidRDefault="00B3491C" w:rsidP="00B3491C">
      <w:pPr>
        <w:jc w:val="both"/>
        <w:rPr>
          <w:rFonts w:ascii="Tahoma" w:hAnsi="Tahoma" w:cs="Tahoma"/>
          <w:color w:val="365F91"/>
          <w:sz w:val="22"/>
          <w:szCs w:val="22"/>
        </w:rPr>
      </w:pPr>
    </w:p>
    <w:p w14:paraId="39ED410B" w14:textId="77777777" w:rsidR="00B3491C" w:rsidRDefault="00B3491C" w:rsidP="00B3491C">
      <w:pPr>
        <w:jc w:val="both"/>
        <w:rPr>
          <w:rFonts w:ascii="Tahoma" w:hAnsi="Tahoma" w:cs="Tahoma"/>
          <w:color w:val="365F91"/>
          <w:sz w:val="22"/>
          <w:szCs w:val="22"/>
        </w:rPr>
      </w:pPr>
    </w:p>
    <w:p w14:paraId="5DE528D2" w14:textId="77777777" w:rsidR="00B3491C" w:rsidRDefault="00B3491C" w:rsidP="00B3491C">
      <w:pPr>
        <w:jc w:val="both"/>
        <w:rPr>
          <w:rFonts w:ascii="Tahoma" w:hAnsi="Tahoma" w:cs="Tahoma"/>
          <w:color w:val="365F91"/>
          <w:sz w:val="22"/>
          <w:szCs w:val="22"/>
        </w:rPr>
      </w:pPr>
    </w:p>
    <w:p w14:paraId="3B5BFAB9" w14:textId="77777777" w:rsidR="00B3491C" w:rsidRDefault="00B3491C" w:rsidP="00B3491C">
      <w:pPr>
        <w:jc w:val="both"/>
        <w:rPr>
          <w:rFonts w:ascii="Tahoma" w:hAnsi="Tahoma" w:cs="Tahoma"/>
          <w:color w:val="365F91"/>
          <w:sz w:val="22"/>
          <w:szCs w:val="22"/>
        </w:rPr>
      </w:pPr>
    </w:p>
    <w:p w14:paraId="52AE5D67" w14:textId="77777777" w:rsidR="00B3491C" w:rsidRDefault="00B3491C" w:rsidP="00B3491C">
      <w:pPr>
        <w:jc w:val="both"/>
        <w:rPr>
          <w:rFonts w:ascii="Tahoma" w:hAnsi="Tahoma" w:cs="Tahoma"/>
          <w:color w:val="365F91"/>
          <w:sz w:val="22"/>
          <w:szCs w:val="22"/>
        </w:rPr>
      </w:pPr>
    </w:p>
    <w:p w14:paraId="06421C3A" w14:textId="77777777" w:rsidR="00B3491C" w:rsidRDefault="00B3491C" w:rsidP="00B3491C">
      <w:pPr>
        <w:jc w:val="both"/>
        <w:rPr>
          <w:rFonts w:ascii="Tahoma" w:hAnsi="Tahoma" w:cs="Tahoma"/>
          <w:color w:val="365F91"/>
          <w:sz w:val="22"/>
          <w:szCs w:val="22"/>
        </w:rPr>
      </w:pPr>
    </w:p>
    <w:p w14:paraId="31418E73" w14:textId="77777777" w:rsidR="00B3491C" w:rsidRDefault="00B3491C" w:rsidP="00B3491C">
      <w:pPr>
        <w:jc w:val="both"/>
        <w:rPr>
          <w:rFonts w:ascii="Tahoma" w:hAnsi="Tahoma" w:cs="Tahoma"/>
          <w:color w:val="365F91"/>
          <w:sz w:val="22"/>
          <w:szCs w:val="22"/>
        </w:rPr>
      </w:pPr>
    </w:p>
    <w:p w14:paraId="3B02A027" w14:textId="77777777" w:rsidR="00B3491C" w:rsidRDefault="00B3491C" w:rsidP="00B3491C">
      <w:pPr>
        <w:jc w:val="both"/>
        <w:rPr>
          <w:rFonts w:ascii="Tahoma" w:hAnsi="Tahoma" w:cs="Tahoma"/>
          <w:color w:val="365F91"/>
          <w:sz w:val="22"/>
          <w:szCs w:val="22"/>
        </w:rPr>
      </w:pPr>
    </w:p>
    <w:p w14:paraId="6EC6D1DB" w14:textId="77777777" w:rsidR="00B3491C" w:rsidRDefault="00B3491C" w:rsidP="00B3491C">
      <w:pPr>
        <w:jc w:val="both"/>
        <w:rPr>
          <w:rFonts w:ascii="Tahoma" w:hAnsi="Tahoma" w:cs="Tahoma"/>
          <w:color w:val="365F91"/>
          <w:sz w:val="22"/>
          <w:szCs w:val="22"/>
        </w:rPr>
      </w:pPr>
    </w:p>
    <w:p w14:paraId="5C6DA8A8" w14:textId="77777777" w:rsidR="00B3491C" w:rsidRDefault="00B3491C" w:rsidP="00B3491C">
      <w:pPr>
        <w:jc w:val="both"/>
        <w:rPr>
          <w:rFonts w:ascii="Tahoma" w:hAnsi="Tahoma" w:cs="Tahoma"/>
          <w:color w:val="365F91"/>
          <w:sz w:val="22"/>
          <w:szCs w:val="22"/>
        </w:rPr>
      </w:pPr>
    </w:p>
    <w:p w14:paraId="75EC16A9" w14:textId="77777777" w:rsidR="00B3491C" w:rsidRDefault="00B3491C" w:rsidP="00B3491C">
      <w:pPr>
        <w:jc w:val="both"/>
        <w:rPr>
          <w:rFonts w:ascii="Tahoma" w:hAnsi="Tahoma" w:cs="Tahoma"/>
          <w:color w:val="365F91"/>
          <w:sz w:val="22"/>
          <w:szCs w:val="22"/>
        </w:rPr>
      </w:pPr>
    </w:p>
    <w:p w14:paraId="7D2E453B" w14:textId="77777777" w:rsidR="00B3491C" w:rsidRDefault="00B3491C" w:rsidP="00B3491C">
      <w:pPr>
        <w:jc w:val="both"/>
        <w:rPr>
          <w:rFonts w:ascii="Tahoma" w:hAnsi="Tahoma" w:cs="Tahoma"/>
          <w:color w:val="365F91"/>
          <w:sz w:val="22"/>
          <w:szCs w:val="22"/>
        </w:rPr>
      </w:pPr>
    </w:p>
    <w:p w14:paraId="7322E1BD" w14:textId="77777777" w:rsidR="00B3491C" w:rsidRDefault="00B3491C" w:rsidP="00B3491C">
      <w:pPr>
        <w:jc w:val="both"/>
        <w:rPr>
          <w:rFonts w:ascii="Tahoma" w:hAnsi="Tahoma" w:cs="Tahoma"/>
          <w:color w:val="365F91"/>
          <w:sz w:val="22"/>
          <w:szCs w:val="22"/>
        </w:rPr>
      </w:pPr>
    </w:p>
    <w:p w14:paraId="1C3B12DD" w14:textId="77777777" w:rsidR="00B3491C" w:rsidRDefault="00B3491C" w:rsidP="00B3491C">
      <w:pPr>
        <w:jc w:val="both"/>
        <w:rPr>
          <w:rFonts w:ascii="Tahoma" w:hAnsi="Tahoma" w:cs="Tahoma"/>
          <w:color w:val="365F91"/>
          <w:sz w:val="22"/>
          <w:szCs w:val="22"/>
        </w:rPr>
      </w:pPr>
    </w:p>
    <w:p w14:paraId="214F5DDC" w14:textId="77777777" w:rsidR="00B3491C" w:rsidRDefault="00B3491C" w:rsidP="00B3491C">
      <w:pPr>
        <w:jc w:val="both"/>
        <w:rPr>
          <w:rFonts w:ascii="Tahoma" w:hAnsi="Tahoma" w:cs="Tahoma"/>
          <w:color w:val="365F91"/>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737F08" w14:paraId="1E7C242A" w14:textId="77777777" w:rsidTr="002C3600">
        <w:trPr>
          <w:trHeight w:val="617"/>
        </w:trPr>
        <w:tc>
          <w:tcPr>
            <w:tcW w:w="2410" w:type="dxa"/>
            <w:shd w:val="clear" w:color="auto" w:fill="004990"/>
            <w:vAlign w:val="center"/>
          </w:tcPr>
          <w:p w14:paraId="7CD095E3" w14:textId="77777777" w:rsidR="002A739A" w:rsidRPr="00F00433" w:rsidRDefault="002A739A" w:rsidP="002C3600">
            <w:pPr>
              <w:pStyle w:val="Textoindependiente3"/>
              <w:spacing w:after="0"/>
              <w:jc w:val="center"/>
              <w:rPr>
                <w:rFonts w:ascii="Tahoma" w:hAnsi="Tahoma" w:cs="Tahoma"/>
                <w:b/>
                <w:color w:val="FFFFFF"/>
                <w:sz w:val="28"/>
                <w:szCs w:val="28"/>
                <w:lang w:val="pt-BR"/>
              </w:rPr>
            </w:pPr>
            <w:r w:rsidRPr="001E2F46">
              <w:rPr>
                <w:rFonts w:ascii="Tahoma" w:hAnsi="Tahoma" w:cs="Tahoma"/>
                <w:color w:val="004990"/>
                <w:sz w:val="22"/>
                <w:szCs w:val="22"/>
              </w:rPr>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o. 2</w:t>
            </w:r>
          </w:p>
        </w:tc>
        <w:tc>
          <w:tcPr>
            <w:tcW w:w="7365" w:type="dxa"/>
            <w:vAlign w:val="center"/>
          </w:tcPr>
          <w:p w14:paraId="691324EA" w14:textId="77777777" w:rsidR="002A739A" w:rsidRPr="002412B6" w:rsidRDefault="002A739A" w:rsidP="002C3600">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14:paraId="1B841C1A" w14:textId="77777777" w:rsidR="002A739A" w:rsidRPr="00252A6D" w:rsidRDefault="002A739A" w:rsidP="002A739A">
      <w:pPr>
        <w:jc w:val="both"/>
        <w:rPr>
          <w:rFonts w:ascii="Tahoma" w:hAnsi="Tahoma" w:cs="Tahoma"/>
          <w:b/>
          <w:color w:val="365F91"/>
          <w:lang w:val="pt-BR"/>
        </w:rPr>
      </w:pPr>
    </w:p>
    <w:p w14:paraId="3636D7CE" w14:textId="77777777" w:rsidR="002A739A" w:rsidRDefault="002A739A" w:rsidP="002A739A">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A739A" w:rsidRPr="00016E7F" w14:paraId="3E08B9AD" w14:textId="77777777" w:rsidTr="00393ED2">
        <w:trPr>
          <w:trHeight w:val="261"/>
        </w:trPr>
        <w:tc>
          <w:tcPr>
            <w:tcW w:w="2691" w:type="dxa"/>
            <w:tcBorders>
              <w:top w:val="nil"/>
              <w:left w:val="nil"/>
              <w:bottom w:val="nil"/>
              <w:right w:val="nil"/>
            </w:tcBorders>
            <w:tcMar>
              <w:left w:w="0" w:type="dxa"/>
              <w:right w:w="0" w:type="dxa"/>
            </w:tcMar>
            <w:vAlign w:val="center"/>
          </w:tcPr>
          <w:p w14:paraId="7101C2D0" w14:textId="77777777"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6B9BA29E" w14:textId="77777777"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CBA6762" w14:textId="77777777"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61CE84E" w14:textId="77777777" w:rsidR="002A739A" w:rsidRPr="002A739A" w:rsidRDefault="002A739A" w:rsidP="002C3600">
            <w:pPr>
              <w:rPr>
                <w:rFonts w:ascii="Tahoma" w:hAnsi="Tahoma" w:cs="Tahoma"/>
                <w:color w:val="365F91"/>
                <w:sz w:val="22"/>
                <w:szCs w:val="22"/>
              </w:rPr>
            </w:pPr>
          </w:p>
        </w:tc>
      </w:tr>
      <w:tr w:rsidR="002A739A" w:rsidRPr="00016E7F" w14:paraId="6F62F20A" w14:textId="77777777" w:rsidTr="00393ED2">
        <w:trPr>
          <w:trHeight w:val="246"/>
        </w:trPr>
        <w:tc>
          <w:tcPr>
            <w:tcW w:w="2691" w:type="dxa"/>
            <w:tcBorders>
              <w:top w:val="nil"/>
              <w:left w:val="nil"/>
              <w:bottom w:val="nil"/>
              <w:right w:val="nil"/>
            </w:tcBorders>
            <w:tcMar>
              <w:left w:w="0" w:type="dxa"/>
              <w:right w:w="0" w:type="dxa"/>
            </w:tcMar>
            <w:vAlign w:val="center"/>
          </w:tcPr>
          <w:p w14:paraId="6FC7E44E" w14:textId="77777777"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628E88F5" w14:textId="77777777"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11290C54" w14:textId="77777777"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ECAA683" w14:textId="77777777" w:rsidR="002A739A" w:rsidRPr="002A739A" w:rsidRDefault="002A739A" w:rsidP="002C3600">
            <w:pPr>
              <w:rPr>
                <w:rFonts w:ascii="Tahoma" w:hAnsi="Tahoma" w:cs="Tahoma"/>
                <w:color w:val="365F91"/>
                <w:sz w:val="22"/>
                <w:szCs w:val="22"/>
              </w:rPr>
            </w:pPr>
          </w:p>
        </w:tc>
      </w:tr>
      <w:tr w:rsidR="002A739A" w:rsidRPr="00016E7F" w14:paraId="30F006B4" w14:textId="77777777" w:rsidTr="00393ED2">
        <w:trPr>
          <w:trHeight w:val="261"/>
        </w:trPr>
        <w:tc>
          <w:tcPr>
            <w:tcW w:w="2691" w:type="dxa"/>
            <w:tcBorders>
              <w:top w:val="nil"/>
              <w:left w:val="nil"/>
              <w:bottom w:val="nil"/>
              <w:right w:val="nil"/>
            </w:tcBorders>
            <w:tcMar>
              <w:left w:w="0" w:type="dxa"/>
              <w:right w:w="0" w:type="dxa"/>
            </w:tcMar>
            <w:vAlign w:val="center"/>
          </w:tcPr>
          <w:p w14:paraId="41EC4C9D" w14:textId="77777777"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2143FAEE" w14:textId="77777777"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7FE3269" w14:textId="77777777"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DE0B797" w14:textId="77777777" w:rsidR="002A739A" w:rsidRPr="002A739A" w:rsidRDefault="001C5772" w:rsidP="002C3600">
            <w:pPr>
              <w:rPr>
                <w:rFonts w:ascii="Tahoma" w:hAnsi="Tahoma" w:cs="Tahoma"/>
                <w:color w:val="365F91"/>
                <w:sz w:val="22"/>
                <w:szCs w:val="22"/>
              </w:rPr>
            </w:pPr>
            <w:r>
              <w:rPr>
                <w:rFonts w:ascii="Tahoma" w:hAnsi="Tahoma" w:cs="Tahoma"/>
                <w:color w:val="365F91"/>
                <w:sz w:val="22"/>
                <w:szCs w:val="22"/>
              </w:rPr>
              <w:t>……/201</w:t>
            </w:r>
            <w:r w:rsidR="00393ED2">
              <w:rPr>
                <w:rFonts w:ascii="Tahoma" w:hAnsi="Tahoma" w:cs="Tahoma"/>
                <w:color w:val="365F91"/>
                <w:sz w:val="22"/>
                <w:szCs w:val="22"/>
              </w:rPr>
              <w:t>..</w:t>
            </w:r>
          </w:p>
        </w:tc>
      </w:tr>
      <w:tr w:rsidR="002A739A" w:rsidRPr="00016E7F" w14:paraId="584E9D97" w14:textId="77777777" w:rsidTr="00393ED2">
        <w:trPr>
          <w:trHeight w:val="261"/>
        </w:trPr>
        <w:tc>
          <w:tcPr>
            <w:tcW w:w="2691" w:type="dxa"/>
            <w:tcBorders>
              <w:top w:val="nil"/>
              <w:left w:val="nil"/>
              <w:bottom w:val="nil"/>
              <w:right w:val="nil"/>
            </w:tcBorders>
            <w:tcMar>
              <w:left w:w="0" w:type="dxa"/>
              <w:right w:w="0" w:type="dxa"/>
            </w:tcMar>
            <w:vAlign w:val="center"/>
          </w:tcPr>
          <w:p w14:paraId="033E0222" w14:textId="77777777"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7CE4848D" w14:textId="77777777"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65BE09E3" w14:textId="77777777"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68E3330" w14:textId="77777777" w:rsidR="002A739A" w:rsidRPr="002A739A" w:rsidRDefault="002A739A" w:rsidP="002C3600">
            <w:pPr>
              <w:rPr>
                <w:rFonts w:ascii="Tahoma" w:hAnsi="Tahoma" w:cs="Tahoma"/>
                <w:color w:val="365F91"/>
                <w:sz w:val="22"/>
                <w:szCs w:val="22"/>
              </w:rPr>
            </w:pPr>
          </w:p>
        </w:tc>
      </w:tr>
    </w:tbl>
    <w:p w14:paraId="5B008BEF" w14:textId="77777777" w:rsidR="002A739A" w:rsidRPr="00016E7F" w:rsidRDefault="002A739A" w:rsidP="002A739A">
      <w:pPr>
        <w:jc w:val="both"/>
        <w:rPr>
          <w:rFonts w:ascii="Tahoma" w:hAnsi="Tahoma" w:cs="Tahoma"/>
          <w:color w:val="365F91"/>
          <w:lang w:val="es-ES_tradnl"/>
        </w:rPr>
      </w:pPr>
    </w:p>
    <w:p w14:paraId="3F05471C" w14:textId="77777777" w:rsidR="002A739A" w:rsidRDefault="002A739A" w:rsidP="002A739A">
      <w:pPr>
        <w:jc w:val="both"/>
        <w:rPr>
          <w:rFonts w:ascii="Tahoma" w:hAnsi="Tahoma" w:cs="Tahoma"/>
          <w:color w:val="365F91"/>
          <w:lang w:val="es-ES_tradnl"/>
        </w:rPr>
      </w:pPr>
    </w:p>
    <w:p w14:paraId="4885DD9B" w14:textId="77777777" w:rsidR="00B3491C" w:rsidRPr="002A739A" w:rsidRDefault="00B3491C" w:rsidP="00B3491C">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52935461" w14:textId="77777777" w:rsidR="00B3491C" w:rsidRPr="002A739A" w:rsidRDefault="00B3491C" w:rsidP="00B3491C">
      <w:pPr>
        <w:jc w:val="both"/>
        <w:rPr>
          <w:rFonts w:ascii="Tahoma" w:hAnsi="Tahoma" w:cs="Tahoma"/>
          <w:color w:val="365F91"/>
          <w:sz w:val="22"/>
          <w:szCs w:val="22"/>
          <w:lang w:val="es-ES_tradnl"/>
        </w:rPr>
      </w:pPr>
    </w:p>
    <w:p w14:paraId="7918FB9B" w14:textId="77777777" w:rsidR="00B3491C" w:rsidRPr="002A739A" w:rsidRDefault="00B3491C" w:rsidP="00B3491C">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14:paraId="4E795880" w14:textId="77777777" w:rsidR="00B3491C" w:rsidRPr="002A739A" w:rsidRDefault="00B3491C" w:rsidP="00B3491C">
      <w:pPr>
        <w:jc w:val="both"/>
        <w:rPr>
          <w:rFonts w:ascii="Tahoma" w:hAnsi="Tahoma" w:cs="Tahoma"/>
          <w:color w:val="365F91"/>
          <w:sz w:val="22"/>
          <w:szCs w:val="22"/>
          <w:lang w:val="es-ES_tradnl"/>
        </w:rPr>
      </w:pPr>
    </w:p>
    <w:p w14:paraId="2045159F" w14:textId="77777777" w:rsidR="00B3491C" w:rsidRPr="002A739A" w:rsidRDefault="00B3491C" w:rsidP="00B3491C">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14:paraId="155B368D" w14:textId="77777777" w:rsidR="00B3491C" w:rsidRPr="002A739A" w:rsidRDefault="00B3491C" w:rsidP="00B3491C">
      <w:pPr>
        <w:suppressAutoHyphens/>
        <w:jc w:val="both"/>
        <w:rPr>
          <w:rFonts w:ascii="Tahoma" w:hAnsi="Tahoma" w:cs="Tahoma"/>
          <w:color w:val="365F91"/>
          <w:sz w:val="22"/>
          <w:szCs w:val="22"/>
          <w:lang w:val="es-ES_tradnl"/>
        </w:rPr>
      </w:pPr>
    </w:p>
    <w:p w14:paraId="67488521" w14:textId="77777777" w:rsidR="00B3491C" w:rsidRPr="002A739A" w:rsidRDefault="00B3491C" w:rsidP="00B3491C">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 nombre de la entidad proponente y conforme el Poder recibido, declaramos y garantizamos haber examinado </w:t>
      </w:r>
      <w:r>
        <w:rPr>
          <w:rFonts w:ascii="Tahoma" w:hAnsi="Tahoma" w:cs="Tahoma"/>
          <w:color w:val="365F91"/>
          <w:sz w:val="22"/>
          <w:szCs w:val="22"/>
          <w:lang w:val="es-ES_tradnl"/>
        </w:rPr>
        <w:t xml:space="preserve">el </w:t>
      </w:r>
      <w:r>
        <w:rPr>
          <w:rFonts w:ascii="Tahoma" w:hAnsi="Tahoma" w:cs="Tahoma"/>
          <w:color w:val="004990"/>
          <w:sz w:val="22"/>
          <w:szCs w:val="22"/>
        </w:rPr>
        <w:t>Pliego de Condiciones</w:t>
      </w:r>
      <w:r w:rsidRPr="002A739A">
        <w:rPr>
          <w:rFonts w:ascii="Tahoma" w:hAnsi="Tahoma" w:cs="Tahoma"/>
          <w:color w:val="365F91"/>
          <w:sz w:val="22"/>
          <w:szCs w:val="22"/>
          <w:lang w:val="es-ES_tradnl"/>
        </w:rPr>
        <w:t xml:space="preserve"> y sus aclaraciones y enmiendas, aceptando sin reservas todas las estipulaciones de dichos documentos y la adhesión al texto del contrato.</w:t>
      </w:r>
    </w:p>
    <w:p w14:paraId="64282EE2" w14:textId="77777777" w:rsidR="00B3491C" w:rsidRPr="002A739A" w:rsidRDefault="00B3491C" w:rsidP="00B3491C">
      <w:pPr>
        <w:tabs>
          <w:tab w:val="num" w:pos="709"/>
        </w:tabs>
        <w:ind w:left="709" w:hanging="425"/>
        <w:jc w:val="both"/>
        <w:rPr>
          <w:rFonts w:ascii="Tahoma" w:hAnsi="Tahoma" w:cs="Tahoma"/>
          <w:color w:val="365F91"/>
          <w:sz w:val="22"/>
          <w:szCs w:val="22"/>
          <w:lang w:val="es-ES_tradnl"/>
        </w:rPr>
      </w:pPr>
    </w:p>
    <w:p w14:paraId="749B8384" w14:textId="77777777" w:rsidR="00B3491C" w:rsidRPr="002A739A" w:rsidRDefault="00B3491C" w:rsidP="00B3491C">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0D1162FB" w14:textId="77777777" w:rsidR="00B3491C" w:rsidRPr="002A739A" w:rsidRDefault="00B3491C" w:rsidP="00B3491C">
      <w:pPr>
        <w:tabs>
          <w:tab w:val="num" w:pos="709"/>
        </w:tabs>
        <w:ind w:left="709" w:hanging="425"/>
        <w:jc w:val="both"/>
        <w:rPr>
          <w:rFonts w:ascii="Tahoma" w:hAnsi="Tahoma" w:cs="Tahoma"/>
          <w:color w:val="365F91"/>
          <w:sz w:val="22"/>
          <w:szCs w:val="22"/>
          <w:lang w:val="es-ES_tradnl"/>
        </w:rPr>
      </w:pPr>
    </w:p>
    <w:p w14:paraId="6F0EECC1" w14:textId="77777777" w:rsidR="00B3491C" w:rsidRPr="002A739A" w:rsidRDefault="00B3491C" w:rsidP="00B3491C">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14:paraId="2A9DA372" w14:textId="77777777" w:rsidR="00B3491C" w:rsidRPr="002A739A" w:rsidRDefault="00B3491C" w:rsidP="00B3491C">
      <w:pPr>
        <w:jc w:val="both"/>
        <w:rPr>
          <w:rFonts w:ascii="Tahoma" w:hAnsi="Tahoma" w:cs="Tahoma"/>
          <w:color w:val="365F91"/>
          <w:sz w:val="22"/>
          <w:szCs w:val="22"/>
          <w:lang w:val="es-ES_tradnl"/>
        </w:rPr>
      </w:pPr>
    </w:p>
    <w:p w14:paraId="7C9425A6" w14:textId="77777777" w:rsidR="00B3491C" w:rsidRPr="002A739A" w:rsidRDefault="00B3491C" w:rsidP="00B3491C">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14:paraId="5A755E52" w14:textId="77777777" w:rsidR="00B3491C" w:rsidRPr="002A739A" w:rsidRDefault="00B3491C" w:rsidP="00B3491C">
      <w:pPr>
        <w:jc w:val="both"/>
        <w:rPr>
          <w:rFonts w:ascii="Tahoma" w:hAnsi="Tahoma" w:cs="Tahoma"/>
          <w:color w:val="365F91"/>
          <w:sz w:val="22"/>
          <w:szCs w:val="22"/>
          <w:lang w:val="es-ES_tradnl"/>
        </w:rPr>
      </w:pPr>
    </w:p>
    <w:p w14:paraId="63B043EF" w14:textId="77777777" w:rsidR="00B3491C" w:rsidRPr="002A739A" w:rsidRDefault="00B3491C" w:rsidP="00B3491C">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7C2B00FC" w14:textId="77777777" w:rsidR="00B3491C" w:rsidRPr="002A739A" w:rsidRDefault="00B3491C" w:rsidP="00B3491C">
      <w:pPr>
        <w:tabs>
          <w:tab w:val="num" w:pos="709"/>
        </w:tabs>
        <w:ind w:left="709" w:hanging="425"/>
        <w:jc w:val="both"/>
        <w:rPr>
          <w:rFonts w:ascii="Tahoma" w:hAnsi="Tahoma" w:cs="Tahoma"/>
          <w:color w:val="365F91"/>
          <w:sz w:val="22"/>
          <w:szCs w:val="22"/>
          <w:lang w:val="es-ES_tradnl"/>
        </w:rPr>
      </w:pPr>
    </w:p>
    <w:p w14:paraId="18D1C999" w14:textId="77777777" w:rsidR="00B3491C" w:rsidRDefault="00B3491C" w:rsidP="00B3491C">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432FA469" w14:textId="77777777" w:rsidR="00B3491C" w:rsidRPr="002A739A" w:rsidRDefault="00B3491C" w:rsidP="00B3491C">
      <w:pPr>
        <w:ind w:left="709"/>
        <w:jc w:val="both"/>
        <w:rPr>
          <w:rFonts w:ascii="Tahoma" w:hAnsi="Tahoma" w:cs="Tahoma"/>
          <w:color w:val="365F91"/>
          <w:sz w:val="22"/>
          <w:szCs w:val="22"/>
          <w:lang w:val="es-ES_tradnl"/>
        </w:rPr>
      </w:pPr>
    </w:p>
    <w:p w14:paraId="15C321F8" w14:textId="77777777" w:rsidR="00B3491C" w:rsidRPr="002A739A" w:rsidRDefault="00B3491C" w:rsidP="00B3491C">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79FAE80E" w14:textId="77777777" w:rsidR="00B3491C" w:rsidRPr="002A739A" w:rsidRDefault="00B3491C" w:rsidP="00B3491C">
      <w:pPr>
        <w:tabs>
          <w:tab w:val="right" w:pos="6663"/>
        </w:tabs>
        <w:jc w:val="center"/>
        <w:rPr>
          <w:rFonts w:ascii="Tahoma" w:hAnsi="Tahoma" w:cs="Tahoma"/>
          <w:color w:val="365F91"/>
          <w:sz w:val="22"/>
          <w:szCs w:val="22"/>
          <w:lang w:val="es-ES_tradnl"/>
        </w:rPr>
      </w:pPr>
    </w:p>
    <w:p w14:paraId="29A54D6F" w14:textId="77777777" w:rsidR="00B3491C" w:rsidRPr="002A739A" w:rsidRDefault="00B3491C" w:rsidP="00B3491C">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459867FA" w14:textId="77777777" w:rsidR="00B3491C" w:rsidRPr="002A739A" w:rsidRDefault="00B3491C" w:rsidP="00B3491C">
      <w:pPr>
        <w:tabs>
          <w:tab w:val="right" w:pos="6663"/>
        </w:tabs>
        <w:jc w:val="center"/>
        <w:rPr>
          <w:rFonts w:ascii="Tahoma" w:hAnsi="Tahoma" w:cs="Tahoma"/>
          <w:color w:val="365F91"/>
          <w:sz w:val="22"/>
          <w:szCs w:val="22"/>
          <w:lang w:val="es-ES_tradnl"/>
        </w:rPr>
      </w:pPr>
    </w:p>
    <w:p w14:paraId="02D9B4B2" w14:textId="77777777" w:rsidR="00B3491C" w:rsidRPr="002A739A" w:rsidRDefault="00B3491C" w:rsidP="00982234">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74F5C017" w14:textId="77777777" w:rsidR="00B3491C" w:rsidRPr="002A739A" w:rsidRDefault="00B3491C" w:rsidP="00982234">
      <w:pPr>
        <w:jc w:val="center"/>
        <w:rPr>
          <w:rFonts w:ascii="Tahoma" w:hAnsi="Tahoma" w:cs="Tahoma"/>
          <w:b/>
          <w:color w:val="365F91"/>
          <w:sz w:val="22"/>
          <w:szCs w:val="22"/>
          <w:lang w:val="es-ES_tradnl"/>
        </w:rPr>
      </w:pPr>
    </w:p>
    <w:p w14:paraId="12D731BD" w14:textId="77777777"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649BE21F" w14:textId="77777777"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4B3E9D85" w14:textId="77777777"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3C2DE47D" w14:textId="77777777"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47A35BD6" w14:textId="77777777" w:rsidR="00B3491C" w:rsidRPr="002A739A" w:rsidRDefault="00B3491C" w:rsidP="00982234">
      <w:pPr>
        <w:jc w:val="both"/>
        <w:rPr>
          <w:rFonts w:ascii="Tahoma" w:hAnsi="Tahoma" w:cs="Tahoma"/>
          <w:color w:val="365F91"/>
          <w:sz w:val="22"/>
          <w:szCs w:val="22"/>
          <w:lang w:val="es-ES_tradnl"/>
        </w:rPr>
      </w:pPr>
    </w:p>
    <w:p w14:paraId="61070512" w14:textId="77777777" w:rsidR="00B3491C" w:rsidRPr="002A739A" w:rsidRDefault="00B3491C" w:rsidP="00982234">
      <w:pPr>
        <w:jc w:val="both"/>
        <w:rPr>
          <w:rFonts w:ascii="Tahoma" w:hAnsi="Tahoma" w:cs="Tahoma"/>
          <w:color w:val="365F91"/>
          <w:sz w:val="22"/>
          <w:szCs w:val="22"/>
          <w:lang w:val="es-ES_tradnl"/>
        </w:rPr>
      </w:pPr>
    </w:p>
    <w:p w14:paraId="655A65B1" w14:textId="77777777" w:rsidR="00B3491C" w:rsidRPr="002A739A" w:rsidRDefault="00B3491C" w:rsidP="00982234">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14:paraId="57FC358E" w14:textId="77777777" w:rsidR="00B3491C" w:rsidRPr="002A739A" w:rsidRDefault="00B3491C" w:rsidP="00982234">
      <w:pPr>
        <w:jc w:val="center"/>
        <w:rPr>
          <w:rFonts w:ascii="Tahoma" w:hAnsi="Tahoma" w:cs="Tahoma"/>
          <w:b/>
          <w:color w:val="365F91"/>
          <w:sz w:val="22"/>
          <w:szCs w:val="22"/>
          <w:lang w:val="es-ES_tradnl"/>
        </w:rPr>
      </w:pPr>
    </w:p>
    <w:p w14:paraId="019F64E7" w14:textId="77777777" w:rsidR="00B3491C" w:rsidRPr="002A739A" w:rsidRDefault="00B3491C" w:rsidP="00982234">
      <w:pPr>
        <w:jc w:val="center"/>
        <w:rPr>
          <w:rFonts w:ascii="Tahoma" w:hAnsi="Tahoma" w:cs="Tahoma"/>
          <w:b/>
          <w:color w:val="365F91"/>
          <w:sz w:val="22"/>
          <w:szCs w:val="22"/>
          <w:lang w:val="es-ES_tradnl"/>
        </w:rPr>
      </w:pPr>
    </w:p>
    <w:p w14:paraId="5AEE9D00" w14:textId="77777777"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14:paraId="0F09F3DA" w14:textId="77777777"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0BDCB1E3" w14:textId="77777777"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2CA11414" w14:textId="77777777"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3A8C0919" w14:textId="77777777" w:rsidR="00B3491C" w:rsidRPr="002A739A" w:rsidRDefault="00B3491C" w:rsidP="00982234">
      <w:pPr>
        <w:jc w:val="both"/>
        <w:rPr>
          <w:rFonts w:ascii="Tahoma" w:hAnsi="Tahoma" w:cs="Tahoma"/>
          <w:color w:val="365F91"/>
          <w:sz w:val="22"/>
          <w:szCs w:val="22"/>
          <w:lang w:val="es-ES_tradnl"/>
        </w:rPr>
      </w:pPr>
    </w:p>
    <w:p w14:paraId="2945E903" w14:textId="77777777" w:rsidR="00B3491C" w:rsidRPr="002A739A" w:rsidRDefault="00B3491C" w:rsidP="00982234">
      <w:pPr>
        <w:jc w:val="both"/>
        <w:rPr>
          <w:rFonts w:ascii="Tahoma" w:hAnsi="Tahoma" w:cs="Tahoma"/>
          <w:color w:val="365F91"/>
          <w:sz w:val="22"/>
          <w:szCs w:val="22"/>
          <w:lang w:val="es-ES_tradnl"/>
        </w:rPr>
      </w:pPr>
    </w:p>
    <w:p w14:paraId="7A08E543" w14:textId="77777777" w:rsidR="00B3491C" w:rsidRPr="002A739A" w:rsidRDefault="00B3491C" w:rsidP="00982234">
      <w:pPr>
        <w:jc w:val="both"/>
        <w:rPr>
          <w:rFonts w:ascii="Tahoma" w:hAnsi="Tahoma" w:cs="Tahoma"/>
          <w:color w:val="365F91"/>
          <w:sz w:val="22"/>
          <w:szCs w:val="22"/>
          <w:lang w:val="es-ES_tradnl"/>
        </w:rPr>
      </w:pPr>
    </w:p>
    <w:p w14:paraId="42503EFD" w14:textId="77777777"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14:paraId="1B8D4F4C" w14:textId="77777777"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1727D2DB" w14:textId="77777777"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6DD0D088" w14:textId="77777777"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7EDCDB5A" w14:textId="77777777" w:rsidR="00B3491C" w:rsidRPr="002A739A" w:rsidRDefault="00B3491C" w:rsidP="00982234">
      <w:pPr>
        <w:jc w:val="both"/>
        <w:rPr>
          <w:rFonts w:ascii="Tahoma" w:hAnsi="Tahoma" w:cs="Tahoma"/>
          <w:color w:val="365F91"/>
          <w:sz w:val="22"/>
          <w:szCs w:val="22"/>
          <w:lang w:val="es-ES_tradnl"/>
        </w:rPr>
      </w:pPr>
    </w:p>
    <w:p w14:paraId="79D805E6" w14:textId="77777777" w:rsidR="00B3491C" w:rsidRPr="002A739A" w:rsidRDefault="00B3491C" w:rsidP="00982234">
      <w:pPr>
        <w:jc w:val="both"/>
        <w:rPr>
          <w:rFonts w:ascii="Tahoma" w:hAnsi="Tahoma" w:cs="Tahoma"/>
          <w:color w:val="365F91"/>
          <w:sz w:val="22"/>
          <w:szCs w:val="22"/>
          <w:lang w:val="es-ES_tradnl"/>
        </w:rPr>
      </w:pPr>
    </w:p>
    <w:p w14:paraId="6F6752A5" w14:textId="77777777" w:rsid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14:paraId="69DA7B26" w14:textId="77777777" w:rsidR="00982234" w:rsidRDefault="00982234" w:rsidP="00982234">
      <w:pPr>
        <w:jc w:val="both"/>
        <w:rPr>
          <w:rFonts w:ascii="Tahoma" w:hAnsi="Tahoma" w:cs="Tahoma"/>
          <w:color w:val="365F91"/>
          <w:sz w:val="22"/>
          <w:szCs w:val="22"/>
          <w:lang w:val="es-ES_tradnl"/>
        </w:rPr>
      </w:pPr>
    </w:p>
    <w:p w14:paraId="7DB360B4" w14:textId="77777777" w:rsidR="00982234" w:rsidRDefault="00982234" w:rsidP="00982234">
      <w:pPr>
        <w:jc w:val="both"/>
        <w:rPr>
          <w:rFonts w:ascii="Tahoma" w:hAnsi="Tahoma" w:cs="Tahoma"/>
          <w:color w:val="365F91"/>
          <w:sz w:val="22"/>
          <w:szCs w:val="22"/>
          <w:lang w:val="es-ES_tradnl"/>
        </w:rPr>
      </w:pPr>
    </w:p>
    <w:p w14:paraId="6591DBEA" w14:textId="77777777" w:rsidR="00982234" w:rsidRDefault="00982234" w:rsidP="00982234">
      <w:pPr>
        <w:jc w:val="both"/>
        <w:rPr>
          <w:rFonts w:ascii="Tahoma" w:hAnsi="Tahoma" w:cs="Tahoma"/>
          <w:color w:val="365F91"/>
          <w:sz w:val="22"/>
          <w:szCs w:val="22"/>
          <w:lang w:val="es-ES_tradnl"/>
        </w:rPr>
      </w:pPr>
    </w:p>
    <w:p w14:paraId="27AE8A08" w14:textId="77777777" w:rsidR="00AA5019" w:rsidRDefault="00AA5019" w:rsidP="00982234">
      <w:pPr>
        <w:jc w:val="both"/>
        <w:rPr>
          <w:rFonts w:ascii="Tahoma" w:hAnsi="Tahoma" w:cs="Tahoma"/>
          <w:color w:val="365F91"/>
          <w:sz w:val="22"/>
          <w:szCs w:val="22"/>
          <w:lang w:val="es-ES_tradnl"/>
        </w:rPr>
      </w:pPr>
    </w:p>
    <w:p w14:paraId="6DF22F91" w14:textId="77777777" w:rsidR="00AA5019" w:rsidRDefault="00AA5019" w:rsidP="00982234">
      <w:pPr>
        <w:jc w:val="both"/>
        <w:rPr>
          <w:rFonts w:ascii="Tahoma" w:hAnsi="Tahoma" w:cs="Tahoma"/>
          <w:color w:val="365F91"/>
          <w:sz w:val="22"/>
          <w:szCs w:val="22"/>
          <w:lang w:val="es-ES_tradnl"/>
        </w:rPr>
      </w:pPr>
    </w:p>
    <w:p w14:paraId="7F17C5A2" w14:textId="77777777" w:rsidR="00AA5019" w:rsidRDefault="00AA5019" w:rsidP="00982234">
      <w:pPr>
        <w:jc w:val="both"/>
        <w:rPr>
          <w:rFonts w:ascii="Tahoma" w:hAnsi="Tahoma" w:cs="Tahoma"/>
          <w:color w:val="365F91"/>
          <w:sz w:val="22"/>
          <w:szCs w:val="22"/>
          <w:lang w:val="es-ES_tradnl"/>
        </w:rPr>
      </w:pPr>
    </w:p>
    <w:p w14:paraId="4E05D0B6" w14:textId="77777777" w:rsidR="00AA5019" w:rsidRDefault="00AA5019" w:rsidP="00982234">
      <w:pPr>
        <w:jc w:val="both"/>
        <w:rPr>
          <w:rFonts w:ascii="Tahoma" w:hAnsi="Tahoma" w:cs="Tahoma"/>
          <w:color w:val="365F91"/>
          <w:sz w:val="22"/>
          <w:szCs w:val="22"/>
          <w:lang w:val="es-ES_tradnl"/>
        </w:rPr>
      </w:pPr>
    </w:p>
    <w:p w14:paraId="5024AF82" w14:textId="77777777" w:rsidR="00AA5019" w:rsidRDefault="00AA5019" w:rsidP="00982234">
      <w:pPr>
        <w:jc w:val="both"/>
        <w:rPr>
          <w:rFonts w:ascii="Tahoma" w:hAnsi="Tahoma" w:cs="Tahoma"/>
          <w:color w:val="365F91"/>
          <w:sz w:val="22"/>
          <w:szCs w:val="22"/>
          <w:lang w:val="es-ES_tradnl"/>
        </w:rPr>
      </w:pPr>
    </w:p>
    <w:p w14:paraId="2A6DDC74" w14:textId="77777777" w:rsidR="00AA5019" w:rsidRDefault="00AA5019" w:rsidP="00982234">
      <w:pPr>
        <w:jc w:val="both"/>
        <w:rPr>
          <w:rFonts w:ascii="Tahoma" w:hAnsi="Tahoma" w:cs="Tahoma"/>
          <w:color w:val="365F91"/>
          <w:sz w:val="22"/>
          <w:szCs w:val="22"/>
          <w:lang w:val="es-ES_tradnl"/>
        </w:rPr>
      </w:pPr>
    </w:p>
    <w:p w14:paraId="53AF19E4" w14:textId="77777777" w:rsidR="00AA5019" w:rsidRDefault="00AA5019" w:rsidP="00982234">
      <w:pPr>
        <w:jc w:val="both"/>
        <w:rPr>
          <w:rFonts w:ascii="Tahoma" w:hAnsi="Tahoma" w:cs="Tahoma"/>
          <w:color w:val="365F91"/>
          <w:sz w:val="22"/>
          <w:szCs w:val="22"/>
          <w:lang w:val="es-ES_tradnl"/>
        </w:rPr>
      </w:pPr>
    </w:p>
    <w:p w14:paraId="7F81322A" w14:textId="77777777" w:rsidR="00AA5019" w:rsidRDefault="00AA5019" w:rsidP="00982234">
      <w:pPr>
        <w:jc w:val="both"/>
        <w:rPr>
          <w:rFonts w:ascii="Tahoma" w:hAnsi="Tahoma" w:cs="Tahoma"/>
          <w:color w:val="365F91"/>
          <w:sz w:val="22"/>
          <w:szCs w:val="22"/>
          <w:lang w:val="es-ES_tradnl"/>
        </w:rPr>
      </w:pPr>
    </w:p>
    <w:p w14:paraId="1A6E7C82" w14:textId="77777777" w:rsidR="00982234" w:rsidRDefault="00982234" w:rsidP="00982234">
      <w:pPr>
        <w:jc w:val="both"/>
        <w:rPr>
          <w:rFonts w:ascii="Tahoma" w:hAnsi="Tahoma" w:cs="Tahoma"/>
          <w:color w:val="365F91"/>
          <w:sz w:val="22"/>
          <w:szCs w:val="22"/>
          <w:lang w:val="es-ES_tradnl"/>
        </w:rPr>
      </w:pPr>
    </w:p>
    <w:p w14:paraId="1BAB3576" w14:textId="77777777" w:rsidR="00982234" w:rsidRDefault="00982234" w:rsidP="00982234">
      <w:pPr>
        <w:jc w:val="both"/>
        <w:rPr>
          <w:rFonts w:ascii="Tahoma" w:hAnsi="Tahoma" w:cs="Tahoma"/>
          <w:color w:val="365F91"/>
          <w:sz w:val="22"/>
          <w:szCs w:val="22"/>
          <w:lang w:val="es-ES_tradnl"/>
        </w:rPr>
      </w:pPr>
    </w:p>
    <w:tbl>
      <w:tblPr>
        <w:tblpPr w:leftFromText="141" w:rightFromText="141" w:vertAnchor="text" w:horzAnchor="margin" w:tblpY="25"/>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982234" w:rsidRPr="000B6157" w14:paraId="11E012ED" w14:textId="77777777" w:rsidTr="00982234">
        <w:trPr>
          <w:trHeight w:val="617"/>
        </w:trPr>
        <w:tc>
          <w:tcPr>
            <w:tcW w:w="2410" w:type="dxa"/>
            <w:shd w:val="clear" w:color="auto" w:fill="004990"/>
            <w:vAlign w:val="center"/>
          </w:tcPr>
          <w:p w14:paraId="122EA61E" w14:textId="77777777" w:rsidR="00982234" w:rsidRPr="00F00433" w:rsidRDefault="00982234" w:rsidP="00982234">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r>
              <w:rPr>
                <w:rFonts w:ascii="Tahoma" w:hAnsi="Tahoma" w:cs="Tahoma"/>
                <w:b/>
                <w:color w:val="FFFFFF"/>
                <w:sz w:val="28"/>
                <w:szCs w:val="28"/>
                <w:lang w:val="pt-BR"/>
              </w:rPr>
              <w:t>3</w:t>
            </w:r>
          </w:p>
        </w:tc>
        <w:tc>
          <w:tcPr>
            <w:tcW w:w="7365" w:type="dxa"/>
            <w:vAlign w:val="center"/>
          </w:tcPr>
          <w:p w14:paraId="22A793DC" w14:textId="77777777" w:rsidR="00982234" w:rsidRPr="0069280E" w:rsidRDefault="00F420ED" w:rsidP="00982234">
            <w:pPr>
              <w:ind w:left="567"/>
              <w:jc w:val="center"/>
              <w:rPr>
                <w:rFonts w:ascii="Tahoma" w:hAnsi="Tahoma" w:cs="Tahoma"/>
                <w:b/>
                <w:color w:val="004990"/>
                <w:sz w:val="22"/>
                <w:szCs w:val="22"/>
                <w:lang w:val="pt-BR"/>
              </w:rPr>
            </w:pPr>
            <w:r>
              <w:rPr>
                <w:rFonts w:ascii="Tahoma" w:hAnsi="Tahoma" w:cs="Tahoma"/>
                <w:b/>
                <w:color w:val="004990"/>
                <w:sz w:val="22"/>
                <w:szCs w:val="22"/>
                <w:lang w:val="pt-BR"/>
              </w:rPr>
              <w:t>MODELO DE CONTRATO</w:t>
            </w:r>
          </w:p>
        </w:tc>
      </w:tr>
    </w:tbl>
    <w:p w14:paraId="21A0EA7E" w14:textId="41415894" w:rsidR="003224F6" w:rsidRDefault="003224F6" w:rsidP="00B3491C">
      <w:pPr>
        <w:ind w:right="45"/>
        <w:jc w:val="both"/>
        <w:rPr>
          <w:rFonts w:ascii="Tahoma" w:hAnsi="Tahoma" w:cs="Tahoma"/>
          <w:b/>
          <w:color w:val="1F497D"/>
          <w:sz w:val="20"/>
          <w:szCs w:val="20"/>
          <w:lang w:val="es-BO"/>
        </w:rPr>
      </w:pPr>
    </w:p>
    <w:p w14:paraId="74678EA3" w14:textId="77777777" w:rsidR="003224F6" w:rsidRPr="00F96568" w:rsidRDefault="003224F6" w:rsidP="003224F6">
      <w:pPr>
        <w:contextualSpacing/>
        <w:jc w:val="center"/>
        <w:rPr>
          <w:rFonts w:ascii="Tahoma" w:hAnsi="Tahoma" w:cs="Tahoma"/>
          <w:b/>
          <w:i/>
          <w:sz w:val="22"/>
          <w:szCs w:val="22"/>
          <w:u w:val="single"/>
        </w:rPr>
      </w:pPr>
      <w:r w:rsidRPr="00F96568">
        <w:rPr>
          <w:rFonts w:ascii="Tahoma" w:hAnsi="Tahoma" w:cs="Tahoma"/>
          <w:b/>
          <w:sz w:val="22"/>
          <w:szCs w:val="22"/>
          <w:u w:val="single"/>
          <w:lang w:val="es-BO"/>
        </w:rPr>
        <w:t>CONTRATO PRIVADO</w:t>
      </w:r>
    </w:p>
    <w:p w14:paraId="43D7F914" w14:textId="77777777" w:rsidR="003224F6" w:rsidRPr="00F96568" w:rsidRDefault="003224F6" w:rsidP="003224F6">
      <w:pPr>
        <w:spacing w:before="120"/>
        <w:contextualSpacing/>
        <w:jc w:val="both"/>
        <w:rPr>
          <w:rFonts w:ascii="Tahoma" w:hAnsi="Tahoma" w:cs="Tahoma"/>
          <w:sz w:val="22"/>
          <w:szCs w:val="22"/>
        </w:rPr>
      </w:pPr>
      <w:r w:rsidRPr="00F96568">
        <w:rPr>
          <w:rFonts w:ascii="Tahoma" w:hAnsi="Tahoma" w:cs="Tahoma"/>
          <w:sz w:val="22"/>
          <w:szCs w:val="22"/>
        </w:rPr>
        <w:t>Conste por el presente documento, relativo a un Contrato Privado para la</w:t>
      </w:r>
      <w:r>
        <w:rPr>
          <w:rFonts w:ascii="Tahoma" w:hAnsi="Tahoma" w:cs="Tahoma"/>
          <w:sz w:val="22"/>
          <w:szCs w:val="22"/>
        </w:rPr>
        <w:t xml:space="preserve"> contratación de servicios de</w:t>
      </w:r>
      <w:r w:rsidRPr="00F96568">
        <w:rPr>
          <w:rFonts w:ascii="Tahoma" w:hAnsi="Tahoma" w:cs="Tahoma"/>
          <w:sz w:val="22"/>
          <w:szCs w:val="22"/>
        </w:rPr>
        <w:t xml:space="preserve">  </w:t>
      </w:r>
      <w:r>
        <w:rPr>
          <w:rFonts w:ascii="Tahoma" w:hAnsi="Tahoma" w:cs="Tahoma"/>
          <w:sz w:val="22"/>
          <w:szCs w:val="22"/>
        </w:rPr>
        <w:t>“</w:t>
      </w:r>
      <w:r w:rsidRPr="00F96568">
        <w:rPr>
          <w:rFonts w:ascii="Tahoma" w:hAnsi="Tahoma" w:cs="Tahoma"/>
          <w:sz w:val="22"/>
          <w:szCs w:val="22"/>
        </w:rPr>
        <w:t xml:space="preserve"> ……………………………….” elaborado en el marco de lo dispuesto por los Arts. 519 y 1297 del Código Civil Boliviano, que será elevado a instrumento público con el reconocimiento de firmas y rúbricas, al tenor de las siguientes cláusulas:</w:t>
      </w:r>
    </w:p>
    <w:p w14:paraId="4F7B4377" w14:textId="77777777" w:rsidR="003224F6" w:rsidRPr="00F96568" w:rsidRDefault="003224F6" w:rsidP="003224F6">
      <w:pPr>
        <w:spacing w:before="120"/>
        <w:contextualSpacing/>
        <w:jc w:val="both"/>
        <w:rPr>
          <w:rFonts w:ascii="Tahoma" w:hAnsi="Tahoma" w:cs="Tahoma"/>
          <w:sz w:val="22"/>
          <w:szCs w:val="22"/>
        </w:rPr>
      </w:pPr>
      <w:r w:rsidRPr="00F96568">
        <w:rPr>
          <w:rFonts w:ascii="Tahoma" w:hAnsi="Tahoma" w:cs="Tahoma"/>
          <w:b/>
          <w:sz w:val="22"/>
          <w:szCs w:val="22"/>
          <w:u w:val="single"/>
        </w:rPr>
        <w:t>PRIMERA: PARTES CONTRATANTES</w:t>
      </w:r>
      <w:r w:rsidRPr="00F96568">
        <w:rPr>
          <w:rFonts w:ascii="Tahoma" w:hAnsi="Tahoma" w:cs="Tahoma"/>
          <w:sz w:val="22"/>
          <w:szCs w:val="22"/>
        </w:rPr>
        <w:t>.- Intervienen en la suscripción del presente Contrato:</w:t>
      </w:r>
    </w:p>
    <w:p w14:paraId="46D805D8" w14:textId="77777777" w:rsidR="003224F6" w:rsidRPr="00F96568" w:rsidRDefault="003224F6" w:rsidP="003224F6">
      <w:pPr>
        <w:pStyle w:val="Prrafodelista"/>
        <w:numPr>
          <w:ilvl w:val="1"/>
          <w:numId w:val="48"/>
        </w:numPr>
        <w:spacing w:before="120"/>
        <w:ind w:left="567" w:hanging="567"/>
        <w:contextualSpacing/>
        <w:jc w:val="both"/>
        <w:rPr>
          <w:rFonts w:ascii="Tahoma" w:hAnsi="Tahoma" w:cs="Tahoma"/>
          <w:sz w:val="22"/>
          <w:szCs w:val="22"/>
        </w:rPr>
      </w:pPr>
      <w:r w:rsidRPr="00F96568">
        <w:rPr>
          <w:rFonts w:ascii="Tahoma" w:hAnsi="Tahoma" w:cs="Tahoma"/>
          <w:sz w:val="22"/>
          <w:szCs w:val="22"/>
        </w:rPr>
        <w:t xml:space="preserve">La </w:t>
      </w:r>
      <w:r w:rsidRPr="00F96568">
        <w:rPr>
          <w:rFonts w:ascii="Tahoma" w:hAnsi="Tahoma" w:cs="Tahoma"/>
          <w:b/>
          <w:sz w:val="22"/>
          <w:szCs w:val="22"/>
        </w:rPr>
        <w:t>EMPRESA NACIONAL DE TELECOMUNICACIONES SOCIEDAD ANÓNIMA - ENTEL S.A.</w:t>
      </w:r>
      <w:r w:rsidRPr="00F96568">
        <w:rPr>
          <w:rFonts w:ascii="Tahoma" w:hAnsi="Tahoma" w:cs="Tahoma"/>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F96568">
        <w:rPr>
          <w:rFonts w:ascii="Tahoma" w:hAnsi="Tahoma" w:cs="Tahoma"/>
          <w:b/>
          <w:sz w:val="22"/>
          <w:szCs w:val="22"/>
        </w:rPr>
        <w:t>ENTEL S.A.</w:t>
      </w:r>
      <w:r w:rsidRPr="00F96568">
        <w:rPr>
          <w:rFonts w:ascii="Tahoma" w:hAnsi="Tahoma" w:cs="Tahoma"/>
          <w:sz w:val="22"/>
          <w:szCs w:val="22"/>
        </w:rPr>
        <w:t>, y por otra parte;</w:t>
      </w:r>
    </w:p>
    <w:p w14:paraId="68651299" w14:textId="77777777" w:rsidR="003224F6" w:rsidRPr="00162C08" w:rsidRDefault="003224F6" w:rsidP="003224F6">
      <w:pPr>
        <w:pStyle w:val="Prrafodelista"/>
        <w:numPr>
          <w:ilvl w:val="1"/>
          <w:numId w:val="48"/>
        </w:numPr>
        <w:spacing w:before="120"/>
        <w:ind w:left="567" w:hanging="567"/>
        <w:contextualSpacing/>
        <w:jc w:val="both"/>
        <w:rPr>
          <w:rFonts w:ascii="Tahoma" w:hAnsi="Tahoma" w:cs="Tahoma"/>
          <w:sz w:val="22"/>
          <w:szCs w:val="22"/>
        </w:rPr>
      </w:pPr>
      <w:r w:rsidRPr="00F96568">
        <w:rPr>
          <w:rFonts w:ascii="Tahoma" w:hAnsi="Tahoma" w:cs="Tahoma"/>
          <w:sz w:val="22"/>
          <w:szCs w:val="22"/>
        </w:rPr>
        <w:t>La</w:t>
      </w:r>
      <w:r w:rsidRPr="00F96568">
        <w:rPr>
          <w:rFonts w:ascii="Tahoma" w:hAnsi="Tahoma" w:cs="Tahoma"/>
          <w:b/>
          <w:sz w:val="22"/>
          <w:szCs w:val="22"/>
        </w:rPr>
        <w:t xml:space="preserve"> </w:t>
      </w:r>
      <w:r w:rsidRPr="0082144F">
        <w:rPr>
          <w:rFonts w:ascii="Tahoma" w:hAnsi="Tahoma" w:cs="Tahoma"/>
          <w:sz w:val="22"/>
          <w:szCs w:val="22"/>
        </w:rPr>
        <w:t>e</w:t>
      </w:r>
      <w:r w:rsidRPr="00F96568">
        <w:rPr>
          <w:rFonts w:ascii="Tahoma" w:hAnsi="Tahoma" w:cs="Tahoma"/>
          <w:sz w:val="22"/>
          <w:szCs w:val="22"/>
        </w:rPr>
        <w:t>mpresa</w:t>
      </w:r>
      <w:r w:rsidRPr="00F96568">
        <w:rPr>
          <w:rFonts w:ascii="Tahoma" w:hAnsi="Tahoma" w:cs="Tahoma"/>
          <w:b/>
          <w:sz w:val="22"/>
          <w:szCs w:val="22"/>
        </w:rPr>
        <w:t xml:space="preserve"> </w:t>
      </w:r>
      <w:r w:rsidRPr="00F96568">
        <w:rPr>
          <w:rFonts w:ascii="Tahoma" w:hAnsi="Tahoma" w:cs="Tahoma"/>
          <w:sz w:val="22"/>
          <w:szCs w:val="22"/>
        </w:rPr>
        <w:t>………………………………………………… con Matrícula de Comercio N° 00…………. expedida por FUNDEMPRESA, NIT ………………………., representada legalmente por ………………………………, en virtud del Poder ………………………………. N° …../….de fecha ../../..</w:t>
      </w:r>
      <w:r w:rsidRPr="00F96568">
        <w:rPr>
          <w:rFonts w:ascii="Tahoma" w:hAnsi="Tahoma" w:cs="Tahoma"/>
          <w:sz w:val="22"/>
          <w:szCs w:val="22"/>
          <w:lang w:val="es-MX"/>
        </w:rPr>
        <w:t xml:space="preserve">, otorgado ante Notaría de Fe Pública N° … a cargo ……………………., del Distrito Judicial de ……………………….., que </w:t>
      </w:r>
      <w:r w:rsidRPr="00F96568">
        <w:rPr>
          <w:rFonts w:ascii="Tahoma" w:hAnsi="Tahoma" w:cs="Tahoma"/>
          <w:sz w:val="22"/>
          <w:szCs w:val="22"/>
        </w:rPr>
        <w:t xml:space="preserve">a los efectos del presente contrato se denominará </w:t>
      </w:r>
      <w:r w:rsidRPr="00162C08">
        <w:rPr>
          <w:rFonts w:ascii="Tahoma" w:hAnsi="Tahoma" w:cs="Tahoma"/>
          <w:b/>
          <w:sz w:val="22"/>
          <w:szCs w:val="22"/>
        </w:rPr>
        <w:t>PROVEEDOR</w:t>
      </w:r>
      <w:r w:rsidRPr="00162C08">
        <w:rPr>
          <w:rFonts w:ascii="Tahoma" w:hAnsi="Tahoma" w:cs="Tahoma"/>
          <w:sz w:val="22"/>
          <w:szCs w:val="22"/>
        </w:rPr>
        <w:t>.</w:t>
      </w:r>
    </w:p>
    <w:p w14:paraId="08875D57" w14:textId="77777777" w:rsidR="003224F6" w:rsidRPr="00162C08" w:rsidRDefault="003224F6" w:rsidP="003224F6">
      <w:pPr>
        <w:spacing w:before="120"/>
        <w:contextualSpacing/>
        <w:jc w:val="both"/>
        <w:rPr>
          <w:rFonts w:ascii="Tahoma" w:hAnsi="Tahoma" w:cs="Tahoma"/>
          <w:sz w:val="22"/>
          <w:szCs w:val="22"/>
          <w:lang w:val="es-BO"/>
        </w:rPr>
      </w:pPr>
      <w:r w:rsidRPr="00162C08">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14:paraId="4C147958" w14:textId="77777777" w:rsidR="003224F6" w:rsidRPr="00162C08" w:rsidRDefault="003224F6" w:rsidP="003224F6">
      <w:pPr>
        <w:pStyle w:val="Prrafodelista"/>
        <w:ind w:left="0"/>
        <w:contextualSpacing/>
        <w:jc w:val="both"/>
        <w:rPr>
          <w:rFonts w:ascii="Tahoma" w:hAnsi="Tahoma" w:cs="Tahoma"/>
          <w:sz w:val="22"/>
          <w:szCs w:val="22"/>
          <w:lang w:val="es-BO"/>
        </w:rPr>
      </w:pPr>
      <w:r w:rsidRPr="00162C08">
        <w:rPr>
          <w:rFonts w:ascii="Tahoma" w:hAnsi="Tahoma" w:cs="Tahoma"/>
          <w:b/>
          <w:sz w:val="22"/>
          <w:szCs w:val="22"/>
          <w:u w:val="single"/>
        </w:rPr>
        <w:t>SEGUNDA: ANTECEDENTES</w:t>
      </w:r>
      <w:r w:rsidRPr="00162C08">
        <w:rPr>
          <w:rFonts w:ascii="Tahoma" w:hAnsi="Tahoma" w:cs="Tahoma"/>
          <w:sz w:val="22"/>
          <w:szCs w:val="22"/>
        </w:rPr>
        <w:t>.-</w:t>
      </w:r>
      <w:r w:rsidRPr="00162C08">
        <w:rPr>
          <w:rFonts w:ascii="Tahoma" w:hAnsi="Tahoma" w:cs="Tahoma"/>
          <w:b/>
          <w:sz w:val="22"/>
          <w:szCs w:val="22"/>
        </w:rPr>
        <w:t xml:space="preserve"> </w:t>
      </w:r>
      <w:r w:rsidRPr="00162C08">
        <w:rPr>
          <w:rFonts w:ascii="Tahoma" w:hAnsi="Tahoma" w:cs="Tahoma"/>
          <w:sz w:val="22"/>
          <w:szCs w:val="22"/>
        </w:rPr>
        <w:t xml:space="preserve">La Gerencia o Subgerencia </w:t>
      </w:r>
      <w:r w:rsidRPr="00162C08">
        <w:rPr>
          <w:rFonts w:ascii="Tahoma" w:hAnsi="Tahoma" w:cs="Tahoma"/>
          <w:i/>
          <w:sz w:val="22"/>
          <w:szCs w:val="22"/>
        </w:rPr>
        <w:t>(según corresponda)</w:t>
      </w:r>
      <w:r w:rsidRPr="00162C08">
        <w:rPr>
          <w:rFonts w:ascii="Tahoma" w:hAnsi="Tahoma" w:cs="Tahoma"/>
          <w:sz w:val="22"/>
          <w:szCs w:val="22"/>
        </w:rPr>
        <w:t xml:space="preserve"> mediante </w:t>
      </w:r>
      <w:r w:rsidRPr="00162C08">
        <w:rPr>
          <w:rFonts w:ascii="Tahoma" w:hAnsi="Tahoma" w:cs="Tahoma"/>
          <w:sz w:val="22"/>
          <w:szCs w:val="22"/>
          <w:lang w:val="es-BO"/>
        </w:rPr>
        <w:t>nota …………………….. de</w:t>
      </w:r>
      <w:r w:rsidRPr="00162C08">
        <w:rPr>
          <w:rFonts w:ascii="Tahoma" w:hAnsi="Tahoma" w:cs="Tahoma"/>
          <w:iCs/>
          <w:sz w:val="22"/>
          <w:szCs w:val="22"/>
          <w:lang w:val="es-BO"/>
        </w:rPr>
        <w:t xml:space="preserve"> fecha ……………….</w:t>
      </w:r>
      <w:r w:rsidRPr="00162C08">
        <w:rPr>
          <w:rFonts w:ascii="Tahoma" w:hAnsi="Tahoma" w:cs="Tahoma"/>
          <w:sz w:val="22"/>
          <w:szCs w:val="22"/>
          <w:lang w:val="es-BO"/>
        </w:rPr>
        <w:t xml:space="preserve"> solicitó a Gerencia General o Gerencia Nacional de Administración y Finanzas </w:t>
      </w:r>
      <w:r w:rsidRPr="00162C08">
        <w:rPr>
          <w:rFonts w:ascii="Tahoma" w:hAnsi="Tahoma" w:cs="Tahoma"/>
          <w:i/>
          <w:sz w:val="22"/>
          <w:szCs w:val="22"/>
          <w:lang w:val="es-BO"/>
        </w:rPr>
        <w:t>(de acuerdo a la cuantía)</w:t>
      </w:r>
      <w:r w:rsidRPr="00162C08">
        <w:rPr>
          <w:rFonts w:ascii="Tahoma" w:hAnsi="Tahoma" w:cs="Tahoma"/>
          <w:sz w:val="22"/>
          <w:szCs w:val="22"/>
          <w:lang w:val="es-BO"/>
        </w:rPr>
        <w:t xml:space="preserve"> la autorización para el inicio de proceso …………………………………… para la adquisición de </w:t>
      </w:r>
      <w:r w:rsidRPr="00162C08">
        <w:rPr>
          <w:rFonts w:ascii="Tahoma" w:hAnsi="Tahoma" w:cs="Tahoma"/>
          <w:sz w:val="22"/>
          <w:szCs w:val="22"/>
          <w:lang w:val="es-ES_tradnl"/>
        </w:rPr>
        <w:t>…………………………</w:t>
      </w:r>
      <w:r w:rsidRPr="00162C08">
        <w:rPr>
          <w:rFonts w:ascii="Tahoma" w:hAnsi="Tahoma" w:cs="Tahoma"/>
          <w:sz w:val="22"/>
          <w:szCs w:val="22"/>
          <w:lang w:val="es-BO"/>
        </w:rPr>
        <w:t xml:space="preserve">, adjuntando para este efecto los Términos Básicos de Contratación o las Especificaciones Técnicas </w:t>
      </w:r>
      <w:r w:rsidRPr="00162C08">
        <w:rPr>
          <w:rFonts w:ascii="Tahoma" w:hAnsi="Tahoma" w:cs="Tahoma"/>
          <w:i/>
          <w:sz w:val="22"/>
          <w:szCs w:val="22"/>
        </w:rPr>
        <w:t>(según corresponda)</w:t>
      </w:r>
      <w:r w:rsidRPr="00162C08">
        <w:rPr>
          <w:rFonts w:ascii="Tahoma" w:hAnsi="Tahoma" w:cs="Tahoma"/>
          <w:sz w:val="22"/>
          <w:szCs w:val="22"/>
          <w:lang w:val="es-BO"/>
        </w:rPr>
        <w:t xml:space="preserve">, solicitud autorizada por Gerencia General o Gerencia Nacional de Administración y Finanzas </w:t>
      </w:r>
      <w:r w:rsidRPr="00162C08">
        <w:rPr>
          <w:rFonts w:ascii="Tahoma" w:hAnsi="Tahoma" w:cs="Tahoma"/>
          <w:i/>
          <w:sz w:val="22"/>
          <w:szCs w:val="22"/>
          <w:lang w:val="es-BO"/>
        </w:rPr>
        <w:t>(de acuerdo a la cuantía)</w:t>
      </w:r>
      <w:r w:rsidRPr="00162C08">
        <w:rPr>
          <w:rFonts w:ascii="Tahoma" w:hAnsi="Tahoma" w:cs="Tahoma"/>
          <w:sz w:val="22"/>
          <w:szCs w:val="22"/>
          <w:lang w:val="es-BO"/>
        </w:rPr>
        <w:t xml:space="preserve"> mediante Hoja de Ruta - Correspondencia Interna/Externa con Correlativo Interno No…………. de fecha …………….. </w:t>
      </w:r>
    </w:p>
    <w:p w14:paraId="487FFB49" w14:textId="77777777" w:rsidR="003224F6" w:rsidRPr="00162C08" w:rsidRDefault="003224F6" w:rsidP="003224F6">
      <w:pPr>
        <w:contextualSpacing/>
        <w:jc w:val="both"/>
        <w:rPr>
          <w:rFonts w:ascii="Tahoma" w:hAnsi="Tahoma" w:cs="Tahoma"/>
          <w:sz w:val="22"/>
          <w:szCs w:val="22"/>
          <w:lang w:val="es-BO"/>
        </w:rPr>
      </w:pPr>
      <w:r w:rsidRPr="00162C08">
        <w:rPr>
          <w:rFonts w:ascii="Tahoma" w:hAnsi="Tahoma" w:cs="Tahoma"/>
          <w:sz w:val="22"/>
          <w:szCs w:val="22"/>
          <w:lang w:val="es-BO"/>
        </w:rPr>
        <w:t xml:space="preserve">Con la verificación de la Certificación Presupuestaria, ENTEL S.A. mediante publicación en prensa o nota externa </w:t>
      </w:r>
      <w:r w:rsidRPr="00162C08">
        <w:rPr>
          <w:rFonts w:ascii="Tahoma" w:hAnsi="Tahoma" w:cs="Tahoma"/>
          <w:i/>
          <w:sz w:val="22"/>
          <w:szCs w:val="22"/>
        </w:rPr>
        <w:t>(según corresponda)</w:t>
      </w:r>
      <w:r w:rsidRPr="00162C08">
        <w:rPr>
          <w:rFonts w:ascii="Tahoma" w:hAnsi="Tahoma" w:cs="Tahoma"/>
          <w:sz w:val="22"/>
          <w:szCs w:val="22"/>
        </w:rPr>
        <w:t xml:space="preserve"> </w:t>
      </w:r>
      <w:r w:rsidRPr="00162C08">
        <w:rPr>
          <w:rFonts w:ascii="Tahoma" w:hAnsi="Tahoma" w:cs="Tahoma"/>
          <w:sz w:val="22"/>
          <w:szCs w:val="22"/>
          <w:lang w:val="es-BO"/>
        </w:rPr>
        <w:t>invitó a las empresas ………………… a presentar sus ofertas para participar del proceso de contratación ………………………………, hasta el día ………………… a horas ………………</w:t>
      </w:r>
    </w:p>
    <w:p w14:paraId="70D802F2" w14:textId="77777777" w:rsidR="003224F6" w:rsidRPr="00162C08" w:rsidRDefault="003224F6" w:rsidP="003224F6">
      <w:pPr>
        <w:spacing w:before="120"/>
        <w:contextualSpacing/>
        <w:jc w:val="both"/>
        <w:rPr>
          <w:rFonts w:ascii="Tahoma" w:hAnsi="Tahoma" w:cs="Tahoma"/>
          <w:sz w:val="22"/>
          <w:szCs w:val="22"/>
          <w:lang w:val="es-BO"/>
        </w:rPr>
      </w:pPr>
      <w:r w:rsidRPr="00162C08">
        <w:rPr>
          <w:rFonts w:ascii="Tahoma" w:hAnsi="Tahoma" w:cs="Tahoma"/>
          <w:sz w:val="22"/>
          <w:szCs w:val="22"/>
          <w:lang w:val="es-BO"/>
        </w:rPr>
        <w:t>En término hábil y oportuno presentaron sus propuestas las empresas: …………………………</w:t>
      </w:r>
    </w:p>
    <w:p w14:paraId="29F5FF8B" w14:textId="77777777" w:rsidR="003224F6" w:rsidRPr="00162C08" w:rsidRDefault="003224F6" w:rsidP="003224F6">
      <w:pPr>
        <w:spacing w:before="120"/>
        <w:contextualSpacing/>
        <w:jc w:val="both"/>
        <w:rPr>
          <w:rFonts w:ascii="Tahoma" w:hAnsi="Tahoma" w:cs="Tahoma"/>
          <w:sz w:val="22"/>
          <w:szCs w:val="22"/>
          <w:lang w:val="es-BO"/>
        </w:rPr>
      </w:pPr>
      <w:r w:rsidRPr="00162C08">
        <w:rPr>
          <w:rFonts w:ascii="Tahoma" w:hAnsi="Tahoma" w:cs="Tahoma"/>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5D593443" w14:textId="77777777" w:rsidR="003224F6" w:rsidRPr="00162C08" w:rsidRDefault="003224F6" w:rsidP="003224F6">
      <w:pPr>
        <w:pStyle w:val="Sinespaciado"/>
        <w:contextualSpacing/>
        <w:jc w:val="both"/>
        <w:rPr>
          <w:rFonts w:ascii="Tahoma" w:hAnsi="Tahoma" w:cs="Tahoma"/>
          <w:bCs/>
          <w:lang w:val="es-BO"/>
        </w:rPr>
      </w:pPr>
      <w:r w:rsidRPr="00162C08">
        <w:rPr>
          <w:rFonts w:ascii="Tahoma" w:hAnsi="Tahoma" w:cs="Tahoma"/>
          <w:bCs/>
          <w:lang w:val="es-BO"/>
        </w:rPr>
        <w:t xml:space="preserve">En fecha …………….., la Subgerencia de Inspectoría Empresarial y Auditoria, emite la Evaluación del Proceso de Contratación </w:t>
      </w:r>
      <w:r w:rsidRPr="00162C08">
        <w:rPr>
          <w:rFonts w:ascii="Tahoma" w:hAnsi="Tahoma" w:cs="Tahoma"/>
          <w:lang w:val="es-BO"/>
        </w:rPr>
        <w:t xml:space="preserve">…………………………..……….. </w:t>
      </w:r>
      <w:r w:rsidRPr="00162C08">
        <w:rPr>
          <w:rFonts w:ascii="Tahoma" w:hAnsi="Tahoma" w:cs="Tahoma"/>
          <w:bCs/>
          <w:lang w:val="es-BO"/>
        </w:rPr>
        <w:t>mediante nota ………….., que concluye que el proceso se ha llevado a cabo conforme a la Política y Procedimiento para la Adquisición de Bienes y Contratación de Servicios (ENT.ML.GBS.001 – Versión 7.00 y ENT.MP.GBS.002 – Versión 11, respectivamente).</w:t>
      </w:r>
    </w:p>
    <w:p w14:paraId="4236D418" w14:textId="77777777" w:rsidR="003224F6" w:rsidRPr="00162C08" w:rsidRDefault="003224F6" w:rsidP="003224F6">
      <w:pPr>
        <w:spacing w:before="120"/>
        <w:contextualSpacing/>
        <w:jc w:val="both"/>
        <w:rPr>
          <w:rFonts w:ascii="Tahoma" w:hAnsi="Tahoma" w:cs="Tahoma"/>
          <w:sz w:val="22"/>
          <w:szCs w:val="22"/>
          <w:lang w:val="es-BO"/>
        </w:rPr>
      </w:pPr>
      <w:r w:rsidRPr="00162C08">
        <w:rPr>
          <w:rFonts w:ascii="Tahoma" w:hAnsi="Tahoma" w:cs="Tahoma"/>
          <w:sz w:val="22"/>
          <w:szCs w:val="22"/>
          <w:lang w:val="es-BO"/>
        </w:rPr>
        <w:t>Mediante Carta R-DIR …………… de ……………….., el Directorio de ENTEL S.A. da a conocer al Gerente General que en su reunión de fecha ………………… resolvió entre otros:</w:t>
      </w:r>
    </w:p>
    <w:p w14:paraId="4C7369D2" w14:textId="77777777" w:rsidR="003224F6" w:rsidRPr="00162C08" w:rsidRDefault="003224F6" w:rsidP="003224F6">
      <w:pPr>
        <w:pStyle w:val="Prrafodelista"/>
        <w:numPr>
          <w:ilvl w:val="0"/>
          <w:numId w:val="52"/>
        </w:numPr>
        <w:spacing w:before="120"/>
        <w:contextualSpacing/>
        <w:jc w:val="both"/>
        <w:rPr>
          <w:rFonts w:ascii="Tahoma" w:hAnsi="Tahoma" w:cs="Tahoma"/>
          <w:bCs/>
          <w:sz w:val="22"/>
          <w:szCs w:val="22"/>
        </w:rPr>
      </w:pPr>
      <w:r w:rsidRPr="00162C08">
        <w:rPr>
          <w:rFonts w:ascii="Tahoma" w:hAnsi="Tahoma" w:cs="Tahoma"/>
          <w:bCs/>
          <w:sz w:val="22"/>
          <w:szCs w:val="22"/>
        </w:rPr>
        <w:t>Autorizar la Adquisición y Servicios de …………………. bajo la modalidad de …………………………de acuerdo a las especificaciones contenidas en el proceso  ……………..</w:t>
      </w:r>
    </w:p>
    <w:p w14:paraId="02AF739C" w14:textId="77777777" w:rsidR="003224F6" w:rsidRPr="00162C08" w:rsidRDefault="003224F6" w:rsidP="003224F6">
      <w:pPr>
        <w:pStyle w:val="Prrafodelista"/>
        <w:numPr>
          <w:ilvl w:val="0"/>
          <w:numId w:val="52"/>
        </w:numPr>
        <w:spacing w:before="120"/>
        <w:contextualSpacing/>
        <w:jc w:val="both"/>
        <w:rPr>
          <w:rFonts w:ascii="Tahoma" w:hAnsi="Tahoma" w:cs="Tahoma"/>
          <w:bCs/>
          <w:sz w:val="22"/>
          <w:szCs w:val="22"/>
        </w:rPr>
      </w:pPr>
      <w:r w:rsidRPr="00162C08">
        <w:rPr>
          <w:rFonts w:ascii="Tahoma" w:hAnsi="Tahoma" w:cs="Tahoma"/>
          <w:bCs/>
          <w:sz w:val="22"/>
          <w:szCs w:val="22"/>
        </w:rPr>
        <w:t>Autorizar al Gerente General  y a la Gerente de Administración y Finanzas la suscripción conjunta del respectivo contrato con el proveedor……………. por el monto de ………………………</w:t>
      </w:r>
      <w:r w:rsidRPr="00162C08">
        <w:rPr>
          <w:rFonts w:ascii="Tahoma" w:hAnsi="Tahoma" w:cs="Tahoma"/>
          <w:sz w:val="22"/>
          <w:szCs w:val="22"/>
          <w:lang w:val="es-BO"/>
        </w:rPr>
        <w:t xml:space="preserve"> </w:t>
      </w:r>
      <w:r w:rsidRPr="00162C08">
        <w:rPr>
          <w:rFonts w:ascii="Tahoma" w:hAnsi="Tahoma" w:cs="Tahoma"/>
          <w:bCs/>
          <w:sz w:val="22"/>
          <w:szCs w:val="22"/>
        </w:rPr>
        <w:t>que incluye los impuestos de ley.</w:t>
      </w:r>
    </w:p>
    <w:p w14:paraId="1FF2E4BE" w14:textId="77777777" w:rsidR="003224F6" w:rsidRPr="00162C08" w:rsidRDefault="003224F6" w:rsidP="003224F6">
      <w:pPr>
        <w:spacing w:before="120"/>
        <w:contextualSpacing/>
        <w:jc w:val="both"/>
        <w:rPr>
          <w:rFonts w:ascii="Tahoma" w:hAnsi="Tahoma" w:cs="Tahoma"/>
          <w:sz w:val="21"/>
          <w:szCs w:val="21"/>
          <w:lang w:val="es-BO"/>
        </w:rPr>
      </w:pPr>
      <w:r w:rsidRPr="00162C08">
        <w:rPr>
          <w:rFonts w:ascii="Tahoma" w:hAnsi="Tahoma" w:cs="Tahoma"/>
          <w:sz w:val="22"/>
          <w:szCs w:val="22"/>
          <w:lang w:val="es-BO"/>
        </w:rPr>
        <w:t xml:space="preserve">ENTEL S.A. mediante nota ………………………… de fecha …………………. notificada en la misma fecha adjudica el </w:t>
      </w:r>
      <w:r w:rsidRPr="00162C08">
        <w:rPr>
          <w:rFonts w:ascii="Tahoma" w:hAnsi="Tahoma" w:cs="Tahoma"/>
          <w:bCs/>
          <w:sz w:val="22"/>
          <w:szCs w:val="22"/>
          <w:lang w:val="es-BO"/>
        </w:rPr>
        <w:t>Proceso de Contratación ……………………….,</w:t>
      </w:r>
      <w:r w:rsidRPr="00162C08">
        <w:rPr>
          <w:rFonts w:ascii="Tahoma" w:hAnsi="Tahoma" w:cs="Tahoma"/>
          <w:sz w:val="22"/>
          <w:szCs w:val="22"/>
          <w:lang w:val="es-BO"/>
        </w:rPr>
        <w:t xml:space="preserve"> a la empresa </w:t>
      </w:r>
      <w:r w:rsidRPr="00162C08">
        <w:rPr>
          <w:rFonts w:ascii="Tahoma" w:hAnsi="Tahoma" w:cs="Tahoma"/>
          <w:bCs/>
          <w:sz w:val="22"/>
          <w:szCs w:val="22"/>
        </w:rPr>
        <w:t xml:space="preserve">……………………….. </w:t>
      </w:r>
      <w:r w:rsidRPr="00162C08">
        <w:rPr>
          <w:rFonts w:ascii="Tahoma" w:hAnsi="Tahoma" w:cs="Tahoma"/>
          <w:sz w:val="22"/>
          <w:szCs w:val="22"/>
          <w:lang w:val="es-BO"/>
        </w:rPr>
        <w:t>y aceptada por esta mediante nota …………………………...</w:t>
      </w:r>
      <w:r w:rsidRPr="00162C08">
        <w:rPr>
          <w:rFonts w:ascii="Tahoma" w:hAnsi="Tahoma" w:cs="Tahoma"/>
          <w:sz w:val="21"/>
          <w:szCs w:val="21"/>
          <w:lang w:val="es-BO"/>
        </w:rPr>
        <w:t>.</w:t>
      </w:r>
    </w:p>
    <w:p w14:paraId="443E01ED" w14:textId="77777777" w:rsidR="003224F6" w:rsidRPr="00F96568" w:rsidRDefault="003224F6" w:rsidP="003224F6">
      <w:pPr>
        <w:spacing w:before="120"/>
        <w:contextualSpacing/>
        <w:jc w:val="both"/>
        <w:rPr>
          <w:rFonts w:ascii="Tahoma" w:hAnsi="Tahoma" w:cs="Tahoma"/>
          <w:sz w:val="22"/>
          <w:szCs w:val="22"/>
        </w:rPr>
      </w:pPr>
      <w:r w:rsidRPr="00F96568">
        <w:rPr>
          <w:rFonts w:ascii="Tahoma" w:hAnsi="Tahoma" w:cs="Tahoma"/>
          <w:b/>
          <w:sz w:val="22"/>
          <w:szCs w:val="22"/>
          <w:u w:val="single"/>
        </w:rPr>
        <w:t>TERCERA: DOCUMENTOS INTEGRANTES</w:t>
      </w:r>
      <w:r w:rsidRPr="00F96568">
        <w:rPr>
          <w:rFonts w:ascii="Tahoma" w:hAnsi="Tahoma" w:cs="Tahoma"/>
          <w:b/>
          <w:sz w:val="22"/>
          <w:szCs w:val="22"/>
        </w:rPr>
        <w:t>.</w:t>
      </w:r>
      <w:r w:rsidRPr="00F96568">
        <w:rPr>
          <w:rFonts w:ascii="Tahoma" w:hAnsi="Tahoma" w:cs="Tahoma"/>
          <w:sz w:val="22"/>
          <w:szCs w:val="22"/>
        </w:rPr>
        <w:t>- Forman parte integrante e indivisible del presente contrato, los siguientes documentos:</w:t>
      </w:r>
    </w:p>
    <w:p w14:paraId="19DCB4B8" w14:textId="77777777" w:rsidR="003224F6" w:rsidRPr="00162C08" w:rsidRDefault="003224F6" w:rsidP="003224F6">
      <w:pPr>
        <w:spacing w:before="120"/>
        <w:ind w:left="284" w:hanging="284"/>
        <w:contextualSpacing/>
        <w:jc w:val="both"/>
        <w:rPr>
          <w:rFonts w:ascii="Tahoma" w:hAnsi="Tahoma" w:cs="Tahoma"/>
          <w:i/>
          <w:sz w:val="22"/>
          <w:szCs w:val="22"/>
        </w:rPr>
      </w:pPr>
      <w:r w:rsidRPr="00162C08">
        <w:rPr>
          <w:rFonts w:ascii="Tahoma" w:hAnsi="Tahoma" w:cs="Tahoma"/>
          <w:sz w:val="22"/>
          <w:szCs w:val="22"/>
        </w:rPr>
        <w:t>1.</w:t>
      </w:r>
      <w:r w:rsidRPr="00162C08">
        <w:rPr>
          <w:rFonts w:ascii="Tahoma" w:hAnsi="Tahoma" w:cs="Tahoma"/>
          <w:sz w:val="22"/>
          <w:szCs w:val="22"/>
        </w:rPr>
        <w:tab/>
      </w:r>
      <w:r w:rsidRPr="00162C08">
        <w:rPr>
          <w:rFonts w:ascii="Tahoma" w:hAnsi="Tahoma" w:cs="Tahoma"/>
          <w:sz w:val="22"/>
          <w:szCs w:val="22"/>
          <w:lang w:val="es-BO"/>
        </w:rPr>
        <w:t xml:space="preserve">Términos Básicos de Contratación o las Especificaciones Técnicas </w:t>
      </w:r>
      <w:r w:rsidRPr="00162C08">
        <w:rPr>
          <w:rFonts w:ascii="Tahoma" w:hAnsi="Tahoma" w:cs="Tahoma"/>
          <w:i/>
          <w:sz w:val="22"/>
          <w:szCs w:val="22"/>
        </w:rPr>
        <w:t>(según corresponda)</w:t>
      </w:r>
    </w:p>
    <w:p w14:paraId="430DC598" w14:textId="77777777" w:rsidR="003224F6" w:rsidRPr="00162C08" w:rsidRDefault="003224F6" w:rsidP="003224F6">
      <w:pPr>
        <w:spacing w:before="120"/>
        <w:ind w:left="284" w:hanging="284"/>
        <w:contextualSpacing/>
        <w:jc w:val="both"/>
        <w:rPr>
          <w:rFonts w:ascii="Tahoma" w:hAnsi="Tahoma" w:cs="Tahoma"/>
          <w:i/>
          <w:sz w:val="22"/>
          <w:szCs w:val="22"/>
        </w:rPr>
      </w:pPr>
      <w:r w:rsidRPr="00162C08">
        <w:rPr>
          <w:rFonts w:ascii="Tahoma" w:hAnsi="Tahoma" w:cs="Tahoma"/>
          <w:sz w:val="22"/>
          <w:szCs w:val="22"/>
        </w:rPr>
        <w:t>2.</w:t>
      </w:r>
      <w:r w:rsidRPr="00162C08">
        <w:rPr>
          <w:rFonts w:ascii="Tahoma" w:hAnsi="Tahoma" w:cs="Tahoma"/>
          <w:sz w:val="22"/>
          <w:szCs w:val="22"/>
        </w:rPr>
        <w:tab/>
        <w:t>Propuesta Técnica y Económica del PROVEEDOR y aceptada por ENTEL S.A.</w:t>
      </w:r>
    </w:p>
    <w:p w14:paraId="02622E64" w14:textId="77777777" w:rsidR="003224F6" w:rsidRPr="00162C08" w:rsidRDefault="003224F6" w:rsidP="003224F6">
      <w:pPr>
        <w:ind w:left="284" w:hanging="284"/>
        <w:contextualSpacing/>
        <w:jc w:val="both"/>
        <w:rPr>
          <w:rFonts w:ascii="Tahoma" w:hAnsi="Tahoma" w:cs="Tahoma"/>
          <w:sz w:val="22"/>
          <w:szCs w:val="22"/>
        </w:rPr>
      </w:pPr>
      <w:r w:rsidRPr="00162C08">
        <w:rPr>
          <w:rFonts w:ascii="Tahoma" w:hAnsi="Tahoma" w:cs="Tahoma"/>
          <w:sz w:val="22"/>
          <w:szCs w:val="22"/>
        </w:rPr>
        <w:t>3.</w:t>
      </w:r>
      <w:r w:rsidRPr="00162C08">
        <w:rPr>
          <w:rFonts w:ascii="Tahoma" w:hAnsi="Tahoma" w:cs="Tahoma"/>
          <w:sz w:val="22"/>
          <w:szCs w:val="22"/>
        </w:rPr>
        <w:tab/>
        <w:t>Carta de Adjudicación ………./….</w:t>
      </w:r>
      <w:r w:rsidRPr="00162C08">
        <w:rPr>
          <w:rFonts w:ascii="Tahoma" w:hAnsi="Tahoma" w:cs="Tahoma"/>
          <w:sz w:val="22"/>
          <w:szCs w:val="22"/>
          <w:lang w:val="es-BO"/>
        </w:rPr>
        <w:t>de fecha ../../...</w:t>
      </w:r>
    </w:p>
    <w:p w14:paraId="0B9A6176" w14:textId="77777777" w:rsidR="003224F6" w:rsidRPr="00162C08" w:rsidRDefault="003224F6" w:rsidP="003224F6">
      <w:pPr>
        <w:ind w:left="284" w:hanging="284"/>
        <w:contextualSpacing/>
        <w:jc w:val="both"/>
        <w:rPr>
          <w:rFonts w:ascii="Tahoma" w:hAnsi="Tahoma" w:cs="Tahoma"/>
          <w:iCs/>
          <w:sz w:val="22"/>
          <w:szCs w:val="22"/>
          <w:lang w:val="es-BO"/>
        </w:rPr>
      </w:pPr>
      <w:r w:rsidRPr="00162C08">
        <w:rPr>
          <w:rFonts w:ascii="Tahoma" w:hAnsi="Tahoma" w:cs="Tahoma"/>
          <w:sz w:val="22"/>
          <w:szCs w:val="22"/>
        </w:rPr>
        <w:t>4.</w:t>
      </w:r>
      <w:r w:rsidRPr="00162C08">
        <w:rPr>
          <w:rFonts w:ascii="Tahoma" w:hAnsi="Tahoma" w:cs="Tahoma"/>
          <w:sz w:val="22"/>
          <w:szCs w:val="22"/>
        </w:rPr>
        <w:tab/>
        <w:t>Carta de Aceptación a la Adjudicación  ….../….</w:t>
      </w:r>
      <w:r w:rsidRPr="00162C08">
        <w:rPr>
          <w:rFonts w:ascii="Tahoma" w:hAnsi="Tahoma" w:cs="Tahoma"/>
          <w:iCs/>
          <w:sz w:val="22"/>
          <w:szCs w:val="22"/>
          <w:lang w:val="es-BO"/>
        </w:rPr>
        <w:t xml:space="preserve"> de fecha ../../..</w:t>
      </w:r>
    </w:p>
    <w:p w14:paraId="3C99A903" w14:textId="77777777" w:rsidR="003224F6" w:rsidRDefault="003224F6" w:rsidP="003224F6">
      <w:pPr>
        <w:spacing w:before="120"/>
        <w:contextualSpacing/>
        <w:jc w:val="both"/>
        <w:rPr>
          <w:rFonts w:ascii="Tahoma" w:eastAsia="Calibri" w:hAnsi="Tahoma" w:cs="Tahoma"/>
          <w:sz w:val="22"/>
          <w:szCs w:val="22"/>
          <w:lang w:val="es-BO" w:eastAsia="en-US"/>
        </w:rPr>
      </w:pPr>
      <w:r w:rsidRPr="00162C08">
        <w:rPr>
          <w:rFonts w:ascii="Tahoma" w:hAnsi="Tahoma" w:cs="Tahoma"/>
          <w:b/>
          <w:sz w:val="22"/>
          <w:szCs w:val="22"/>
          <w:u w:val="single"/>
        </w:rPr>
        <w:t>CUARTA: OBJETO</w:t>
      </w:r>
      <w:r w:rsidRPr="00162C08">
        <w:rPr>
          <w:rFonts w:ascii="Tahoma" w:hAnsi="Tahoma" w:cs="Tahoma"/>
          <w:sz w:val="22"/>
          <w:szCs w:val="22"/>
        </w:rPr>
        <w:t xml:space="preserve">.- El presente contrato tiene por objeto </w:t>
      </w:r>
      <w:r w:rsidRPr="00162C08">
        <w:rPr>
          <w:rFonts w:ascii="Tahoma" w:eastAsia="Calibri" w:hAnsi="Tahoma" w:cs="Tahoma"/>
          <w:sz w:val="22"/>
          <w:szCs w:val="22"/>
          <w:lang w:val="es-BO" w:eastAsia="en-US"/>
        </w:rPr>
        <w:t xml:space="preserve">la …………………………………………………………… que el PROVEEDOR se obliga a proporcionar en estricto cumplimiento a lo establecido en este documento y </w:t>
      </w:r>
      <w:r w:rsidRPr="00162C08">
        <w:rPr>
          <w:rFonts w:ascii="Tahoma" w:hAnsi="Tahoma" w:cs="Tahoma"/>
          <w:sz w:val="22"/>
          <w:szCs w:val="22"/>
          <w:lang w:val="es-BO"/>
        </w:rPr>
        <w:t xml:space="preserve">Términos Básicos de Contratación o las Especificaciones Técnicas </w:t>
      </w:r>
      <w:r w:rsidRPr="00162C08">
        <w:rPr>
          <w:rFonts w:ascii="Tahoma" w:hAnsi="Tahoma" w:cs="Tahoma"/>
          <w:i/>
          <w:sz w:val="22"/>
          <w:szCs w:val="22"/>
        </w:rPr>
        <w:t>(según corresponda)</w:t>
      </w:r>
      <w:r w:rsidRPr="00162C08">
        <w:rPr>
          <w:rFonts w:ascii="Tahoma" w:eastAsia="Calibri" w:hAnsi="Tahoma" w:cs="Tahoma"/>
          <w:sz w:val="22"/>
          <w:szCs w:val="22"/>
          <w:lang w:val="es-BO" w:eastAsia="en-US"/>
        </w:rPr>
        <w:t>.</w:t>
      </w:r>
    </w:p>
    <w:p w14:paraId="6DF5AAF3" w14:textId="77777777" w:rsidR="003224F6" w:rsidRDefault="003224F6" w:rsidP="003224F6">
      <w:pPr>
        <w:spacing w:before="120"/>
        <w:jc w:val="both"/>
        <w:rPr>
          <w:rFonts w:ascii="Tahoma" w:hAnsi="Tahoma" w:cs="Tahoma"/>
          <w:sz w:val="22"/>
          <w:szCs w:val="22"/>
        </w:rPr>
      </w:pPr>
      <w:r w:rsidRPr="00F44D79">
        <w:rPr>
          <w:rFonts w:ascii="Tahoma" w:hAnsi="Tahoma" w:cs="Tahoma"/>
          <w:b/>
          <w:sz w:val="22"/>
          <w:szCs w:val="22"/>
          <w:u w:val="single"/>
        </w:rPr>
        <w:t>QUINTA: PRECIO E IMPUESTOS</w:t>
      </w:r>
      <w:r w:rsidRPr="00F44D79">
        <w:rPr>
          <w:rFonts w:ascii="Tahoma" w:hAnsi="Tahoma" w:cs="Tahoma"/>
          <w:b/>
          <w:sz w:val="22"/>
          <w:szCs w:val="22"/>
        </w:rPr>
        <w:t>.-</w:t>
      </w:r>
      <w:r w:rsidRPr="00F44D79">
        <w:rPr>
          <w:rFonts w:ascii="Tahoma" w:hAnsi="Tahoma" w:cs="Tahoma"/>
          <w:sz w:val="22"/>
          <w:szCs w:val="22"/>
        </w:rPr>
        <w:t xml:space="preserve"> El precio establecido para la provisión de servicios objeto del presente Contrato es de</w:t>
      </w:r>
      <w:r w:rsidRPr="00F96568">
        <w:rPr>
          <w:rFonts w:ascii="Tahoma" w:hAnsi="Tahoma" w:cs="Tahoma"/>
          <w:sz w:val="22"/>
          <w:szCs w:val="22"/>
        </w:rPr>
        <w:t xml:space="preserve"> </w:t>
      </w:r>
      <w:r w:rsidRPr="006F1031">
        <w:rPr>
          <w:rFonts w:ascii="Tahoma" w:hAnsi="Tahoma" w:cs="Tahoma"/>
          <w:b/>
          <w:sz w:val="22"/>
          <w:szCs w:val="22"/>
        </w:rPr>
        <w:t>USD/Bs…………………… (……………………………………00/100 Dólares Americanos/Bolivianos)</w:t>
      </w:r>
      <w:r>
        <w:rPr>
          <w:rFonts w:ascii="Tahoma" w:hAnsi="Tahoma" w:cs="Tahoma"/>
          <w:b/>
          <w:sz w:val="22"/>
          <w:szCs w:val="22"/>
        </w:rPr>
        <w:t xml:space="preserve"> </w:t>
      </w:r>
      <w:r w:rsidRPr="00BD5990">
        <w:rPr>
          <w:rFonts w:ascii="Tahoma" w:hAnsi="Tahoma" w:cs="Tahoma"/>
          <w:sz w:val="22"/>
          <w:szCs w:val="22"/>
        </w:rPr>
        <w:t>de acuerdo al siguiente detalle</w:t>
      </w:r>
      <w:r>
        <w:rPr>
          <w:rFonts w:ascii="Tahoma" w:hAnsi="Tahoma" w:cs="Tahoma"/>
          <w:sz w:val="22"/>
          <w:szCs w:val="22"/>
        </w:rPr>
        <w:t>:</w:t>
      </w:r>
    </w:p>
    <w:p w14:paraId="04AC1927" w14:textId="77777777" w:rsidR="003224F6" w:rsidRDefault="003224F6" w:rsidP="003224F6">
      <w:pPr>
        <w:spacing w:before="120"/>
        <w:jc w:val="both"/>
        <w:rPr>
          <w:rFonts w:ascii="Tahoma" w:hAnsi="Tahoma" w:cs="Tahoma"/>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3224F6" w:rsidRPr="005A5F0F" w14:paraId="2796E089" w14:textId="77777777" w:rsidTr="00C83F5C">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594D9DCC" w14:textId="77777777" w:rsidR="003224F6" w:rsidRPr="005A5F0F" w:rsidRDefault="003224F6" w:rsidP="00C83F5C">
            <w:pPr>
              <w:jc w:val="center"/>
              <w:rPr>
                <w:rFonts w:ascii="Tahoma" w:hAnsi="Tahoma" w:cs="Tahoma"/>
                <w:b/>
                <w:bCs/>
                <w:color w:val="FFFFFF"/>
              </w:rPr>
            </w:pPr>
            <w:r>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11AB7088" w14:textId="77777777" w:rsidR="003224F6" w:rsidRPr="005A5F0F" w:rsidRDefault="003224F6" w:rsidP="00C83F5C">
            <w:pPr>
              <w:jc w:val="center"/>
              <w:rPr>
                <w:rFonts w:ascii="Tahoma" w:hAnsi="Tahoma" w:cs="Tahoma"/>
                <w:b/>
                <w:bCs/>
                <w:color w:val="FFFFFF"/>
              </w:rPr>
            </w:pPr>
            <w:r w:rsidRPr="005A5F0F">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7908C794" w14:textId="77777777" w:rsidR="003224F6" w:rsidRPr="005A5F0F" w:rsidRDefault="003224F6" w:rsidP="00C83F5C">
            <w:pPr>
              <w:jc w:val="center"/>
              <w:rPr>
                <w:rFonts w:ascii="Tahoma" w:hAnsi="Tahoma" w:cs="Tahoma"/>
                <w:b/>
                <w:bCs/>
                <w:color w:val="FFFFFF"/>
              </w:rPr>
            </w:pPr>
            <w:r w:rsidRPr="005A5F0F">
              <w:rPr>
                <w:rFonts w:ascii="Tahoma" w:hAnsi="Tahoma" w:cs="Tahoma"/>
                <w:b/>
                <w:bCs/>
                <w:color w:val="FFFFFF"/>
              </w:rPr>
              <w:t>COSTO UNITARIO (USD</w:t>
            </w:r>
            <w:r>
              <w:rPr>
                <w:rFonts w:ascii="Tahoma" w:hAnsi="Tahoma" w:cs="Tahoma"/>
                <w:b/>
                <w:bCs/>
                <w:color w:val="FFFFFF"/>
              </w:rPr>
              <w:t>/BS</w:t>
            </w:r>
            <w:r w:rsidRPr="005A5F0F">
              <w:rPr>
                <w:rFonts w:ascii="Tahoma" w:hAnsi="Tahoma" w:cs="Tahoma"/>
                <w:b/>
                <w:bCs/>
                <w:color w:val="FFFFFF"/>
              </w:rPr>
              <w:t>)</w:t>
            </w:r>
          </w:p>
        </w:tc>
        <w:tc>
          <w:tcPr>
            <w:tcW w:w="1660" w:type="dxa"/>
            <w:tcBorders>
              <w:top w:val="nil"/>
              <w:left w:val="nil"/>
              <w:bottom w:val="single" w:sz="4" w:space="0" w:color="auto"/>
              <w:right w:val="single" w:sz="8" w:space="0" w:color="auto"/>
            </w:tcBorders>
            <w:shd w:val="clear" w:color="000000" w:fill="000000"/>
            <w:vAlign w:val="center"/>
            <w:hideMark/>
          </w:tcPr>
          <w:p w14:paraId="60DD5F1E" w14:textId="77777777" w:rsidR="003224F6" w:rsidRPr="005A5F0F" w:rsidRDefault="003224F6" w:rsidP="00C83F5C">
            <w:pPr>
              <w:jc w:val="center"/>
              <w:rPr>
                <w:rFonts w:ascii="Tahoma" w:hAnsi="Tahoma" w:cs="Tahoma"/>
                <w:b/>
                <w:bCs/>
                <w:color w:val="FFFFFF"/>
              </w:rPr>
            </w:pPr>
            <w:r w:rsidRPr="005A5F0F">
              <w:rPr>
                <w:rFonts w:ascii="Tahoma" w:hAnsi="Tahoma" w:cs="Tahoma"/>
                <w:b/>
                <w:bCs/>
                <w:color w:val="FFFFFF"/>
              </w:rPr>
              <w:t>PRECIO TOTAL  (USD</w:t>
            </w:r>
            <w:r>
              <w:rPr>
                <w:rFonts w:ascii="Tahoma" w:hAnsi="Tahoma" w:cs="Tahoma"/>
                <w:b/>
                <w:bCs/>
                <w:color w:val="FFFFFF"/>
              </w:rPr>
              <w:t>/BS</w:t>
            </w:r>
            <w:r w:rsidRPr="005A5F0F">
              <w:rPr>
                <w:rFonts w:ascii="Tahoma" w:hAnsi="Tahoma" w:cs="Tahoma"/>
                <w:b/>
                <w:bCs/>
                <w:color w:val="FFFFFF"/>
              </w:rPr>
              <w:t>)</w:t>
            </w:r>
          </w:p>
        </w:tc>
      </w:tr>
      <w:tr w:rsidR="003224F6" w:rsidRPr="005A5F0F" w14:paraId="3E6AF760" w14:textId="77777777" w:rsidTr="00C83F5C">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6230AB0E" w14:textId="77777777" w:rsidR="003224F6" w:rsidRPr="005A5F0F" w:rsidRDefault="003224F6" w:rsidP="00C83F5C">
            <w:pPr>
              <w:jc w:val="center"/>
              <w:rPr>
                <w:rFonts w:ascii="Tahoma" w:hAnsi="Tahoma" w:cs="Tahoma"/>
                <w:color w:val="000000"/>
              </w:rPr>
            </w:pPr>
            <w:r>
              <w:rPr>
                <w:rFonts w:ascii="Tahoma" w:hAnsi="Tahoma" w:cs="Tahoma"/>
                <w:color w:val="00000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001F1646" w14:textId="77777777" w:rsidR="003224F6" w:rsidRPr="005A5F0F" w:rsidRDefault="003224F6" w:rsidP="00C83F5C">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43A63B45" w14:textId="77777777" w:rsidR="003224F6" w:rsidRPr="005A5F0F" w:rsidRDefault="003224F6" w:rsidP="00C83F5C">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5B3C969D" w14:textId="77777777" w:rsidR="003224F6" w:rsidRPr="005A5F0F" w:rsidRDefault="003224F6" w:rsidP="00C83F5C">
            <w:pPr>
              <w:jc w:val="right"/>
              <w:rPr>
                <w:rFonts w:ascii="Tahoma" w:hAnsi="Tahoma" w:cs="Tahoma"/>
                <w:color w:val="000000"/>
              </w:rPr>
            </w:pPr>
          </w:p>
        </w:tc>
      </w:tr>
      <w:tr w:rsidR="003224F6" w:rsidRPr="005A5F0F" w14:paraId="58B37D3C" w14:textId="77777777" w:rsidTr="00C83F5C">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0FEC2" w14:textId="77777777" w:rsidR="003224F6" w:rsidRPr="005A5F0F" w:rsidRDefault="003224F6" w:rsidP="00C83F5C">
            <w:pPr>
              <w:jc w:val="center"/>
              <w:rPr>
                <w:rFonts w:ascii="Tahoma" w:hAnsi="Tahoma" w:cs="Tahoma"/>
                <w:b/>
                <w:bCs/>
                <w:color w:val="000000"/>
              </w:rPr>
            </w:pPr>
            <w:r w:rsidRPr="005A5F0F">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5A2CFF" w14:textId="77777777" w:rsidR="003224F6" w:rsidRPr="005A5F0F" w:rsidRDefault="003224F6" w:rsidP="00C83F5C">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7D0847" w14:textId="77777777" w:rsidR="003224F6" w:rsidRPr="005A5F0F" w:rsidRDefault="003224F6" w:rsidP="00C83F5C">
            <w:pPr>
              <w:jc w:val="right"/>
              <w:rPr>
                <w:rFonts w:ascii="Tahoma" w:hAnsi="Tahoma" w:cs="Tahoma"/>
                <w:b/>
                <w:bCs/>
                <w:color w:val="000000"/>
              </w:rPr>
            </w:pPr>
          </w:p>
        </w:tc>
      </w:tr>
      <w:tr w:rsidR="003224F6" w:rsidRPr="005A5F0F" w14:paraId="1B3FFE5F" w14:textId="77777777" w:rsidTr="00C83F5C">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8D840EF" w14:textId="77777777" w:rsidR="003224F6" w:rsidRPr="005A5F0F" w:rsidRDefault="003224F6" w:rsidP="00C83F5C">
            <w:pPr>
              <w:rPr>
                <w:rFonts w:ascii="Tahoma" w:hAnsi="Tahoma" w:cs="Tahoma"/>
                <w:b/>
                <w:bCs/>
                <w:color w:val="000000"/>
              </w:rPr>
            </w:pPr>
            <w:r w:rsidRPr="005A5F0F">
              <w:rPr>
                <w:rFonts w:ascii="Tahoma" w:hAnsi="Tahoma" w:cs="Tahoma"/>
                <w:b/>
                <w:bCs/>
                <w:color w:val="000000"/>
              </w:rPr>
              <w:t>(</w:t>
            </w:r>
            <w:r>
              <w:rPr>
                <w:rFonts w:ascii="Tahoma" w:hAnsi="Tahoma" w:cs="Tahoma"/>
                <w:b/>
                <w:bCs/>
                <w:color w:val="000000"/>
              </w:rPr>
              <w:t>……………………………………………………………</w:t>
            </w:r>
            <w:r w:rsidRPr="005A5F0F">
              <w:rPr>
                <w:rFonts w:ascii="Tahoma" w:hAnsi="Tahoma" w:cs="Tahoma"/>
                <w:b/>
                <w:bCs/>
                <w:color w:val="000000"/>
              </w:rPr>
              <w:t xml:space="preserve"> 00/100 Dólares Americanos</w:t>
            </w:r>
            <w:r>
              <w:rPr>
                <w:rFonts w:ascii="Tahoma" w:hAnsi="Tahoma" w:cs="Tahoma"/>
                <w:b/>
                <w:bCs/>
                <w:color w:val="000000"/>
              </w:rPr>
              <w:t>/ Bolivianos</w:t>
            </w:r>
            <w:r w:rsidRPr="005A5F0F">
              <w:rPr>
                <w:rFonts w:ascii="Tahoma" w:hAnsi="Tahoma" w:cs="Tahoma"/>
                <w:b/>
                <w:bCs/>
                <w:color w:val="000000"/>
              </w:rPr>
              <w:t xml:space="preserve">) </w:t>
            </w:r>
          </w:p>
        </w:tc>
      </w:tr>
      <w:tr w:rsidR="003224F6" w:rsidRPr="005A5F0F" w14:paraId="1C75D757" w14:textId="77777777" w:rsidTr="00C83F5C">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10E4B92" w14:textId="77777777" w:rsidR="003224F6" w:rsidRPr="005A5F0F" w:rsidRDefault="003224F6" w:rsidP="00C83F5C">
            <w:pPr>
              <w:rPr>
                <w:rFonts w:ascii="Tahoma" w:hAnsi="Tahoma" w:cs="Tahoma"/>
                <w:b/>
                <w:bCs/>
                <w:color w:val="000000"/>
              </w:rPr>
            </w:pPr>
            <w:r w:rsidRPr="005A5F0F">
              <w:rPr>
                <w:rFonts w:ascii="Tahoma" w:hAnsi="Tahoma" w:cs="Tahoma"/>
              </w:rPr>
              <w:t>El precio incluye los  impuestos de Ley.</w:t>
            </w:r>
          </w:p>
        </w:tc>
      </w:tr>
    </w:tbl>
    <w:p w14:paraId="6FD2DA07" w14:textId="77777777" w:rsidR="003224F6" w:rsidRPr="00F96568" w:rsidRDefault="003224F6" w:rsidP="003224F6">
      <w:pPr>
        <w:spacing w:before="120"/>
        <w:ind w:right="-1"/>
        <w:jc w:val="both"/>
        <w:rPr>
          <w:rFonts w:ascii="Tahoma" w:hAnsi="Tahoma" w:cs="Tahoma"/>
          <w:sz w:val="22"/>
          <w:szCs w:val="22"/>
        </w:rPr>
      </w:pPr>
      <w:r w:rsidRPr="00F96568">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07033772" w14:textId="77777777" w:rsidR="003224F6" w:rsidRPr="00F44D79" w:rsidRDefault="003224F6" w:rsidP="003224F6">
      <w:pPr>
        <w:spacing w:before="120"/>
        <w:jc w:val="both"/>
        <w:rPr>
          <w:rFonts w:ascii="Tahoma" w:hAnsi="Tahoma" w:cs="Tahoma"/>
          <w:sz w:val="22"/>
          <w:szCs w:val="22"/>
        </w:rPr>
      </w:pPr>
      <w:r w:rsidRPr="00F96568">
        <w:rPr>
          <w:rFonts w:ascii="Tahoma" w:hAnsi="Tahoma" w:cs="Tahoma"/>
          <w:sz w:val="22"/>
          <w:szCs w:val="22"/>
        </w:rPr>
        <w:t xml:space="preserve">Las obligaciones tributarias emergentes del presente contrato </w:t>
      </w:r>
      <w:r w:rsidRPr="00F44D79">
        <w:rPr>
          <w:rFonts w:ascii="Tahoma" w:hAnsi="Tahoma" w:cs="Tahoma"/>
          <w:sz w:val="22"/>
          <w:szCs w:val="22"/>
        </w:rPr>
        <w:t>son de responsabilidad absoluta  del PROVEEDOR, deslindando a ENTEL S.A. ante un eventual incumplimiento, reservándose ENTEL S.A. el derecho de requerir al PROVEEDOR si estimara necesario, el respaldo documental de su cumplimiento.</w:t>
      </w:r>
    </w:p>
    <w:p w14:paraId="2172B3B5" w14:textId="77777777" w:rsidR="003224F6" w:rsidRPr="00F44D79" w:rsidRDefault="003224F6" w:rsidP="003224F6">
      <w:pPr>
        <w:spacing w:before="120"/>
        <w:ind w:right="-1"/>
        <w:jc w:val="both"/>
        <w:rPr>
          <w:rFonts w:ascii="Tahoma" w:hAnsi="Tahoma" w:cs="Tahoma"/>
          <w:sz w:val="22"/>
          <w:szCs w:val="22"/>
        </w:rPr>
      </w:pPr>
      <w:r w:rsidRPr="00F44D79">
        <w:rPr>
          <w:rFonts w:ascii="Tahoma" w:hAnsi="Tahoma" w:cs="Tahoma"/>
          <w:b/>
          <w:sz w:val="22"/>
          <w:szCs w:val="22"/>
          <w:u w:val="single"/>
        </w:rPr>
        <w:t>SEXTA: MONEDA Y FORMA DE PAGO</w:t>
      </w:r>
      <w:r w:rsidRPr="00F44D79">
        <w:rPr>
          <w:rFonts w:ascii="Tahoma" w:hAnsi="Tahoma" w:cs="Tahoma"/>
          <w:sz w:val="22"/>
          <w:szCs w:val="22"/>
        </w:rPr>
        <w:t>.- La moneda de pago del presente contrato será el ……………………………….., de acuerdo a los siguientes términos:</w:t>
      </w:r>
    </w:p>
    <w:p w14:paraId="4864EF6F" w14:textId="77777777" w:rsidR="003224F6" w:rsidRDefault="003224F6" w:rsidP="003224F6">
      <w:pPr>
        <w:spacing w:before="120"/>
        <w:jc w:val="both"/>
        <w:rPr>
          <w:rFonts w:ascii="Tahoma" w:hAnsi="Tahoma" w:cs="Tahoma"/>
          <w:sz w:val="22"/>
          <w:szCs w:val="22"/>
        </w:rPr>
      </w:pPr>
    </w:p>
    <w:p w14:paraId="63425681" w14:textId="77777777" w:rsidR="003224F6" w:rsidRPr="00180F47" w:rsidRDefault="003224F6" w:rsidP="003224F6">
      <w:pPr>
        <w:numPr>
          <w:ilvl w:val="0"/>
          <w:numId w:val="54"/>
        </w:numPr>
        <w:spacing w:before="120" w:after="120"/>
        <w:ind w:left="426" w:hanging="284"/>
        <w:jc w:val="both"/>
        <w:rPr>
          <w:rFonts w:ascii="Tahoma" w:hAnsi="Tahoma" w:cs="Tahoma"/>
          <w:b/>
          <w:sz w:val="22"/>
          <w:szCs w:val="22"/>
        </w:rPr>
      </w:pPr>
      <w:r w:rsidRPr="00180F47">
        <w:rPr>
          <w:rFonts w:ascii="Tahoma" w:hAnsi="Tahoma" w:cs="Tahoma"/>
          <w:b/>
          <w:sz w:val="22"/>
          <w:szCs w:val="22"/>
        </w:rPr>
        <w:t>Prestación de Servicios sin Garantía (Pagos Totales 100%):</w:t>
      </w:r>
      <w:r w:rsidRPr="00180F47">
        <w:rPr>
          <w:rFonts w:ascii="Tahoma" w:hAnsi="Tahoma" w:cs="Tahoma"/>
          <w:sz w:val="22"/>
          <w:szCs w:val="22"/>
        </w:rPr>
        <w:t xml:space="preserve"> ENTEL S.A. pagará a favor del PROVEEDOR el 100% contra entrega de todo el servicio, </w:t>
      </w:r>
      <w:r w:rsidRPr="00CB5E34">
        <w:rPr>
          <w:rFonts w:ascii="Tahoma" w:hAnsi="Tahoma" w:cs="Tahoma"/>
          <w:sz w:val="22"/>
          <w:szCs w:val="22"/>
        </w:rPr>
        <w:t>en el plazo de treinta (30) días calendario posteriores a la</w:t>
      </w:r>
      <w:r w:rsidRPr="00180F47">
        <w:rPr>
          <w:rFonts w:ascii="Tahoma" w:hAnsi="Tahoma" w:cs="Tahoma"/>
          <w:sz w:val="22"/>
          <w:szCs w:val="22"/>
        </w:rPr>
        <w:t xml:space="preserve"> emisión del Certificado de Control de Calidad por parte de ENTEL S.A. y presentación de factura fiscal por el PROVEEDOR. </w:t>
      </w:r>
    </w:p>
    <w:p w14:paraId="02FD8343" w14:textId="77777777" w:rsidR="003224F6" w:rsidRPr="00180F47" w:rsidRDefault="003224F6" w:rsidP="003224F6">
      <w:pPr>
        <w:numPr>
          <w:ilvl w:val="0"/>
          <w:numId w:val="54"/>
        </w:numPr>
        <w:spacing w:before="120" w:after="120"/>
        <w:ind w:left="426" w:hanging="284"/>
        <w:jc w:val="both"/>
        <w:rPr>
          <w:rFonts w:ascii="Tahoma" w:hAnsi="Tahoma" w:cs="Tahoma"/>
          <w:b/>
          <w:sz w:val="22"/>
          <w:szCs w:val="22"/>
        </w:rPr>
      </w:pPr>
      <w:r>
        <w:rPr>
          <w:rFonts w:ascii="Tahoma" w:hAnsi="Tahoma" w:cs="Tahoma"/>
          <w:b/>
          <w:sz w:val="22"/>
          <w:szCs w:val="22"/>
        </w:rPr>
        <w:t xml:space="preserve">Prestación de Servicios con Garantía (Pagos Totales 100%): </w:t>
      </w:r>
      <w:r w:rsidRPr="00180F47">
        <w:rPr>
          <w:rFonts w:ascii="Tahoma" w:hAnsi="Tahoma" w:cs="Tahoma"/>
          <w:sz w:val="22"/>
          <w:szCs w:val="22"/>
        </w:rPr>
        <w:t xml:space="preserve">ENTEL S.A. pagará a favor del PROVEEDOR el 100% contra entrega de todo el servicio, </w:t>
      </w:r>
      <w:r w:rsidRPr="00CB5E34">
        <w:rPr>
          <w:rFonts w:ascii="Tahoma" w:hAnsi="Tahoma" w:cs="Tahoma"/>
          <w:sz w:val="22"/>
          <w:szCs w:val="22"/>
        </w:rPr>
        <w:t>en el plazo de treinta (30) días calendario posteriores a la</w:t>
      </w:r>
      <w:r w:rsidRPr="00180F47">
        <w:rPr>
          <w:rFonts w:ascii="Tahoma" w:hAnsi="Tahoma" w:cs="Tahoma"/>
          <w:sz w:val="22"/>
          <w:szCs w:val="22"/>
        </w:rPr>
        <w:t xml:space="preserve"> emisión del Certificado de Control de Calidad</w:t>
      </w:r>
      <w:r>
        <w:rPr>
          <w:rFonts w:ascii="Tahoma" w:hAnsi="Tahoma" w:cs="Tahoma"/>
          <w:sz w:val="22"/>
          <w:szCs w:val="22"/>
        </w:rPr>
        <w:t xml:space="preserve"> y el Certificado de Aceptación Provisional</w:t>
      </w:r>
      <w:r w:rsidRPr="00180F47">
        <w:rPr>
          <w:rFonts w:ascii="Tahoma" w:hAnsi="Tahoma" w:cs="Tahoma"/>
          <w:sz w:val="22"/>
          <w:szCs w:val="22"/>
        </w:rPr>
        <w:t xml:space="preserve"> por parte de ENTEL S.A. y presentación de factura fiscal por el PROVEEDOR. </w:t>
      </w:r>
    </w:p>
    <w:p w14:paraId="52A14022" w14:textId="77777777" w:rsidR="003224F6" w:rsidRDefault="003224F6" w:rsidP="003224F6">
      <w:pPr>
        <w:numPr>
          <w:ilvl w:val="0"/>
          <w:numId w:val="54"/>
        </w:numPr>
        <w:tabs>
          <w:tab w:val="left" w:pos="426"/>
        </w:tabs>
        <w:spacing w:after="120"/>
        <w:ind w:left="426" w:hanging="284"/>
        <w:jc w:val="both"/>
        <w:rPr>
          <w:rFonts w:ascii="Tahoma" w:hAnsi="Tahoma" w:cs="Tahoma"/>
          <w:b/>
          <w:sz w:val="22"/>
          <w:szCs w:val="22"/>
        </w:rPr>
      </w:pPr>
      <w:r>
        <w:rPr>
          <w:rFonts w:ascii="Tahoma" w:hAnsi="Tahoma" w:cs="Tahoma"/>
          <w:b/>
          <w:sz w:val="22"/>
          <w:szCs w:val="22"/>
        </w:rPr>
        <w:t>Prestación de Servicio de Mantenimiento con Extra Canon:</w:t>
      </w:r>
    </w:p>
    <w:p w14:paraId="0F264B4C" w14:textId="77777777" w:rsidR="003224F6" w:rsidRPr="005C7738" w:rsidRDefault="003224F6" w:rsidP="003224F6">
      <w:pPr>
        <w:numPr>
          <w:ilvl w:val="0"/>
          <w:numId w:val="55"/>
        </w:numPr>
        <w:spacing w:before="120" w:after="120"/>
        <w:jc w:val="both"/>
        <w:rPr>
          <w:rFonts w:ascii="Tahoma" w:hAnsi="Tahoma" w:cs="Tahoma"/>
          <w:b/>
          <w:sz w:val="22"/>
          <w:szCs w:val="22"/>
        </w:rPr>
      </w:pPr>
      <w:r w:rsidRPr="005C7738">
        <w:rPr>
          <w:rFonts w:ascii="Tahoma" w:hAnsi="Tahoma" w:cs="Tahoma"/>
          <w:sz w:val="22"/>
          <w:szCs w:val="22"/>
        </w:rPr>
        <w:t xml:space="preserve">ENTEL S.A. pagará al PROVEEDOR el canon fijo establecido en el cuadro precedente en pagos parciales de forma mensual, </w:t>
      </w:r>
      <w:r w:rsidRPr="00CB5E34">
        <w:rPr>
          <w:rFonts w:ascii="Tahoma" w:hAnsi="Tahoma" w:cs="Tahoma"/>
          <w:sz w:val="22"/>
          <w:szCs w:val="22"/>
        </w:rPr>
        <w:t xml:space="preserve">en el plazo de treinta (30) días calendario posteriores a la </w:t>
      </w:r>
      <w:r w:rsidRPr="005C7738">
        <w:rPr>
          <w:rFonts w:ascii="Tahoma" w:hAnsi="Tahoma" w:cs="Tahoma"/>
          <w:sz w:val="22"/>
          <w:szCs w:val="22"/>
          <w:lang w:val="es-BO"/>
        </w:rPr>
        <w:t xml:space="preserve">certificación del cumplimiento del servicio con </w:t>
      </w:r>
      <w:r w:rsidRPr="005C7738">
        <w:rPr>
          <w:rFonts w:ascii="Tahoma" w:hAnsi="Tahoma" w:cs="Tahoma"/>
          <w:sz w:val="22"/>
          <w:szCs w:val="22"/>
        </w:rPr>
        <w:t>emisión el Certificado de Control de Calidad por parte de ENTEL S.A. y la presentación de la factura fiscal por parte del PROVEEDOR.</w:t>
      </w:r>
    </w:p>
    <w:p w14:paraId="4B235F27" w14:textId="77777777" w:rsidR="003224F6" w:rsidRPr="00DF64D7" w:rsidRDefault="003224F6" w:rsidP="003224F6">
      <w:pPr>
        <w:numPr>
          <w:ilvl w:val="0"/>
          <w:numId w:val="55"/>
        </w:numPr>
        <w:spacing w:before="120" w:after="120"/>
        <w:jc w:val="both"/>
        <w:rPr>
          <w:rFonts w:ascii="Tahoma" w:hAnsi="Tahoma" w:cs="Tahoma"/>
          <w:b/>
          <w:i/>
          <w:sz w:val="22"/>
          <w:szCs w:val="22"/>
        </w:rPr>
      </w:pPr>
      <w:r w:rsidRPr="00DF64D7">
        <w:rPr>
          <w:rFonts w:ascii="Tahoma" w:hAnsi="Tahoma" w:cs="Tahoma"/>
          <w:sz w:val="22"/>
          <w:szCs w:val="22"/>
        </w:rPr>
        <w:t>ENTEL S.A. pagará al PROVEEDOR p</w:t>
      </w:r>
      <w:r w:rsidRPr="00DF64D7">
        <w:rPr>
          <w:rFonts w:ascii="Tahoma" w:hAnsi="Tahoma" w:cs="Tahoma"/>
          <w:sz w:val="22"/>
          <w:szCs w:val="22"/>
          <w:lang w:eastAsia="en-US"/>
        </w:rPr>
        <w:t xml:space="preserve">or los materiales y trabajos extra canon </w:t>
      </w:r>
      <w:r w:rsidRPr="00DF64D7">
        <w:rPr>
          <w:rFonts w:ascii="Tahoma" w:hAnsi="Tahoma" w:cs="Tahoma"/>
          <w:sz w:val="22"/>
          <w:szCs w:val="22"/>
          <w:lang w:val="es-ES_tradnl"/>
        </w:rPr>
        <w:t>de acuerdo a los precios unitarios aprobados por ENTEL</w:t>
      </w:r>
      <w:r w:rsidRPr="00DF64D7">
        <w:rPr>
          <w:rFonts w:ascii="Tahoma" w:hAnsi="Tahoma" w:cs="Tahoma"/>
          <w:sz w:val="22"/>
          <w:szCs w:val="22"/>
          <w:lang w:eastAsia="en-US"/>
        </w:rPr>
        <w:t xml:space="preserve"> S.A., </w:t>
      </w:r>
      <w:r w:rsidRPr="00CB5E34">
        <w:rPr>
          <w:rFonts w:ascii="Tahoma" w:hAnsi="Tahoma" w:cs="Tahoma"/>
          <w:sz w:val="22"/>
          <w:szCs w:val="22"/>
        </w:rPr>
        <w:t>en el plazo de treinta (30) días calendario posteriores a la</w:t>
      </w:r>
      <w:r w:rsidRPr="00DF64D7">
        <w:rPr>
          <w:rFonts w:ascii="Tahoma" w:hAnsi="Tahoma" w:cs="Tahoma"/>
          <w:sz w:val="22"/>
          <w:szCs w:val="22"/>
          <w:lang w:eastAsia="en-US"/>
        </w:rPr>
        <w:t xml:space="preserve"> presentación de acta de conciliación, con la consiguiente emisión del Certificado de Control de Calidad </w:t>
      </w:r>
      <w:r w:rsidRPr="00DF64D7">
        <w:rPr>
          <w:rFonts w:ascii="Tahoma" w:hAnsi="Tahoma" w:cs="Tahoma"/>
          <w:sz w:val="22"/>
          <w:szCs w:val="22"/>
        </w:rPr>
        <w:t xml:space="preserve">por parte de ENTEL S.A. y la presentación de la factura fiscal por parte del PROVEEDOR. </w:t>
      </w:r>
      <w:r w:rsidRPr="00DF64D7">
        <w:rPr>
          <w:rFonts w:ascii="Tahoma" w:hAnsi="Tahoma" w:cs="Tahoma"/>
          <w:i/>
          <w:sz w:val="22"/>
          <w:szCs w:val="22"/>
        </w:rPr>
        <w:t>(Cuando los materiales y repuestos cuenten con garantía de Calidad de Bienes ENTEL S.A. deberá emitir adicionalmente el Certificado de Aceptación Provisional)</w:t>
      </w:r>
    </w:p>
    <w:p w14:paraId="27062C04" w14:textId="77777777" w:rsidR="003224F6" w:rsidRDefault="003224F6" w:rsidP="003224F6">
      <w:pPr>
        <w:spacing w:before="120"/>
        <w:contextualSpacing/>
        <w:jc w:val="both"/>
        <w:rPr>
          <w:rFonts w:ascii="Tahoma" w:hAnsi="Tahoma" w:cs="Tahoma"/>
          <w:sz w:val="22"/>
          <w:szCs w:val="22"/>
        </w:rPr>
      </w:pPr>
      <w:r w:rsidRPr="00F96568">
        <w:rPr>
          <w:rFonts w:ascii="Tahoma" w:hAnsi="Tahoma" w:cs="Tahoma"/>
          <w:sz w:val="22"/>
          <w:szCs w:val="22"/>
        </w:rPr>
        <w:t xml:space="preserve">Cualquier tributo, emergente del presente contrato, pagadero fuera y dentro </w:t>
      </w:r>
      <w:r>
        <w:rPr>
          <w:rFonts w:ascii="Tahoma" w:hAnsi="Tahoma" w:cs="Tahoma"/>
          <w:sz w:val="22"/>
          <w:szCs w:val="22"/>
        </w:rPr>
        <w:t xml:space="preserve">del territorio boliviano </w:t>
      </w:r>
      <w:r w:rsidRPr="00162C08">
        <w:rPr>
          <w:rFonts w:ascii="Tahoma" w:hAnsi="Tahoma" w:cs="Tahoma"/>
          <w:sz w:val="22"/>
          <w:szCs w:val="22"/>
        </w:rPr>
        <w:t>estará</w:t>
      </w:r>
      <w:r w:rsidRPr="00F96568">
        <w:rPr>
          <w:rFonts w:ascii="Tahoma" w:hAnsi="Tahoma" w:cs="Tahoma"/>
          <w:sz w:val="22"/>
          <w:szCs w:val="22"/>
        </w:rPr>
        <w:t xml:space="preserve"> a cargo del PROVEEDOR.</w:t>
      </w:r>
    </w:p>
    <w:p w14:paraId="32D36EEB" w14:textId="77777777" w:rsidR="003224F6" w:rsidRPr="00F96568" w:rsidRDefault="003224F6" w:rsidP="003224F6">
      <w:pPr>
        <w:spacing w:before="120"/>
        <w:contextualSpacing/>
        <w:jc w:val="both"/>
        <w:rPr>
          <w:rFonts w:ascii="Tahoma" w:hAnsi="Tahoma" w:cs="Tahoma"/>
          <w:sz w:val="22"/>
          <w:szCs w:val="22"/>
        </w:rPr>
      </w:pPr>
      <w:r w:rsidRPr="00F96568">
        <w:rPr>
          <w:rFonts w:ascii="Tahoma" w:hAnsi="Tahoma" w:cs="Tahoma"/>
          <w:sz w:val="22"/>
          <w:szCs w:val="22"/>
        </w:rPr>
        <w:t>El PROVEEDOR manera expresa,</w:t>
      </w:r>
      <w:r>
        <w:rPr>
          <w:rFonts w:ascii="Tahoma" w:hAnsi="Tahoma" w:cs="Tahoma"/>
          <w:sz w:val="22"/>
          <w:szCs w:val="22"/>
        </w:rPr>
        <w:t xml:space="preserve"> asume</w:t>
      </w:r>
      <w:r w:rsidRPr="00F96568">
        <w:rPr>
          <w:rFonts w:ascii="Tahoma" w:hAnsi="Tahoma" w:cs="Tahoma"/>
          <w:sz w:val="22"/>
          <w:szCs w:val="22"/>
        </w:rPr>
        <w:t xml:space="preserve"> la responsabilidad absoluta y total por el pago recibido de ENTEL S.A., deslindando a ENTEL S.A. de cualquier responsabilidad y/o reclamo que pudieran efectuar terceras personas naturales o jurídicas, nacionales y/o extranjeras.</w:t>
      </w:r>
    </w:p>
    <w:p w14:paraId="74530290" w14:textId="77777777" w:rsidR="003224F6" w:rsidRPr="00DF64D7" w:rsidRDefault="003224F6" w:rsidP="003224F6">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SÉPTIMA: VIGENCIA</w:t>
      </w:r>
      <w:r w:rsidRPr="00F96568">
        <w:rPr>
          <w:rFonts w:ascii="Tahoma" w:hAnsi="Tahoma" w:cs="Tahoma"/>
          <w:b/>
          <w:sz w:val="22"/>
          <w:szCs w:val="22"/>
        </w:rPr>
        <w:t>.-</w:t>
      </w:r>
      <w:r w:rsidRPr="00F96568">
        <w:rPr>
          <w:rFonts w:ascii="Tahoma" w:hAnsi="Tahoma" w:cs="Tahoma"/>
          <w:sz w:val="22"/>
          <w:szCs w:val="22"/>
        </w:rPr>
        <w:t xml:space="preserve"> </w:t>
      </w:r>
      <w:r w:rsidRPr="00DF64D7">
        <w:rPr>
          <w:rFonts w:ascii="Tahoma" w:hAnsi="Tahoma" w:cs="Tahoma"/>
          <w:sz w:val="22"/>
          <w:szCs w:val="22"/>
        </w:rPr>
        <w:t>El presente contrato entrará en vigencia a partir de la fecha de su suscripción y se extenderá hasta que ambas partes hayan dado cumplimiento a todas las condiciones y estipulaciones contenidas en el mismo</w:t>
      </w:r>
      <w:r>
        <w:rPr>
          <w:rFonts w:ascii="Tahoma" w:hAnsi="Tahoma" w:cs="Tahoma"/>
          <w:sz w:val="22"/>
          <w:szCs w:val="22"/>
        </w:rPr>
        <w:t>.</w:t>
      </w:r>
    </w:p>
    <w:p w14:paraId="2F963C4F" w14:textId="77777777" w:rsidR="003224F6" w:rsidRPr="00162C08" w:rsidRDefault="003224F6" w:rsidP="003224F6">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OCTAVA: PLAZO Y FORMA DE ENTREGA</w:t>
      </w:r>
      <w:r w:rsidRPr="00F96568">
        <w:rPr>
          <w:rFonts w:ascii="Tahoma" w:hAnsi="Tahoma" w:cs="Tahoma"/>
          <w:b/>
          <w:sz w:val="22"/>
          <w:szCs w:val="22"/>
        </w:rPr>
        <w:t>.-</w:t>
      </w:r>
      <w:r w:rsidRPr="00F96568">
        <w:rPr>
          <w:rFonts w:ascii="Tahoma" w:hAnsi="Tahoma" w:cs="Tahoma"/>
          <w:sz w:val="22"/>
          <w:szCs w:val="22"/>
        </w:rPr>
        <w:t xml:space="preserve"> </w:t>
      </w:r>
      <w:r w:rsidRPr="00162C08">
        <w:rPr>
          <w:rFonts w:ascii="Tahoma" w:hAnsi="Tahoma" w:cs="Tahoma"/>
          <w:sz w:val="22"/>
          <w:szCs w:val="22"/>
          <w:lang w:val="es-BO" w:eastAsia="en-US"/>
        </w:rPr>
        <w:t>El PROVEEDOR entregará a ENTEL S.A. la totalidad de los servicios ejecutados de acuerdo a las condiciones:</w:t>
      </w:r>
    </w:p>
    <w:p w14:paraId="31946F0D" w14:textId="77777777" w:rsidR="003224F6" w:rsidRPr="00F96568" w:rsidRDefault="003224F6" w:rsidP="003224F6">
      <w:pPr>
        <w:spacing w:before="120"/>
        <w:contextualSpacing/>
        <w:jc w:val="both"/>
        <w:rPr>
          <w:rFonts w:ascii="Tahoma" w:hAnsi="Tahoma" w:cs="Tahoma"/>
          <w:b/>
          <w:sz w:val="22"/>
          <w:szCs w:val="22"/>
        </w:rPr>
      </w:pPr>
      <w:r w:rsidRPr="00F96568">
        <w:rPr>
          <w:rFonts w:ascii="Tahoma" w:hAnsi="Tahoma" w:cs="Tahoma"/>
          <w:b/>
          <w:sz w:val="22"/>
          <w:szCs w:val="22"/>
        </w:rPr>
        <w:t xml:space="preserve">(ESTO VARÍA DE CONFORMIDAD A LO ESTABLECIDO EN </w:t>
      </w:r>
      <w:r>
        <w:rPr>
          <w:rFonts w:ascii="Tahoma" w:hAnsi="Tahoma" w:cs="Tahoma"/>
          <w:b/>
          <w:sz w:val="22"/>
          <w:szCs w:val="22"/>
        </w:rPr>
        <w:t xml:space="preserve">TERMINOS BASICOS DE CONTRATACIÓN </w:t>
      </w:r>
      <w:r w:rsidRPr="00F96568">
        <w:rPr>
          <w:rFonts w:ascii="Tahoma" w:hAnsi="Tahoma" w:cs="Tahoma"/>
          <w:b/>
          <w:sz w:val="22"/>
          <w:szCs w:val="22"/>
        </w:rPr>
        <w:t xml:space="preserve"> Y LA CARTA DE ADJUDICACIÓN).</w:t>
      </w:r>
    </w:p>
    <w:p w14:paraId="26752316" w14:textId="77777777" w:rsidR="003224F6" w:rsidRPr="00F96568" w:rsidRDefault="003224F6" w:rsidP="003224F6">
      <w:pPr>
        <w:spacing w:before="120"/>
        <w:contextualSpacing/>
        <w:jc w:val="both"/>
        <w:rPr>
          <w:rFonts w:ascii="Tahoma" w:hAnsi="Tahoma" w:cs="Tahoma"/>
          <w:sz w:val="22"/>
          <w:szCs w:val="22"/>
        </w:rPr>
      </w:pPr>
      <w:r w:rsidRPr="00F96568">
        <w:rPr>
          <w:rFonts w:ascii="Tahoma" w:hAnsi="Tahoma" w:cs="Tahoma"/>
          <w:sz w:val="22"/>
          <w:szCs w:val="22"/>
        </w:rPr>
        <w:t xml:space="preserve">Se consignará como fecha de entrega aquélla en la que los </w:t>
      </w:r>
      <w:r>
        <w:rPr>
          <w:rFonts w:ascii="Tahoma" w:hAnsi="Tahoma" w:cs="Tahoma"/>
          <w:sz w:val="22"/>
          <w:szCs w:val="22"/>
        </w:rPr>
        <w:t>servicios</w:t>
      </w:r>
      <w:r w:rsidRPr="00F96568">
        <w:rPr>
          <w:rFonts w:ascii="Tahoma" w:hAnsi="Tahoma" w:cs="Tahoma"/>
          <w:sz w:val="22"/>
          <w:szCs w:val="22"/>
        </w:rPr>
        <w:t xml:space="preserve"> sean entregados sin observaciones y se encuentren a disposición de ENTEL S.A. para su uso, asimismo hayan cumplido con las inspecciones técnicas y cuenten con el Certificado de Control de Calidad.</w:t>
      </w:r>
    </w:p>
    <w:p w14:paraId="76CFC2E7" w14:textId="77777777" w:rsidR="003224F6" w:rsidRDefault="003224F6" w:rsidP="003224F6">
      <w:pPr>
        <w:spacing w:before="120"/>
        <w:contextualSpacing/>
        <w:jc w:val="both"/>
        <w:rPr>
          <w:rFonts w:ascii="Tahoma" w:hAnsi="Tahoma" w:cs="Tahoma"/>
          <w:sz w:val="22"/>
          <w:szCs w:val="22"/>
        </w:rPr>
      </w:pPr>
      <w:r w:rsidRPr="00F96568">
        <w:rPr>
          <w:rFonts w:ascii="Tahoma" w:hAnsi="Tahoma" w:cs="Tahoma"/>
          <w:b/>
          <w:sz w:val="22"/>
          <w:szCs w:val="22"/>
          <w:u w:val="single"/>
          <w:lang w:val="es-BO"/>
        </w:rPr>
        <w:t>NOVENA</w:t>
      </w:r>
      <w:r w:rsidRPr="00F96568">
        <w:rPr>
          <w:rFonts w:ascii="Tahoma" w:hAnsi="Tahoma" w:cs="Tahoma"/>
          <w:b/>
          <w:sz w:val="22"/>
          <w:szCs w:val="22"/>
          <w:u w:val="single"/>
        </w:rPr>
        <w:t>: GARANTÍAS Y SEGUROS</w:t>
      </w:r>
      <w:r w:rsidRPr="00F96568">
        <w:rPr>
          <w:rFonts w:ascii="Tahoma" w:hAnsi="Tahoma" w:cs="Tahoma"/>
          <w:sz w:val="22"/>
          <w:szCs w:val="22"/>
        </w:rPr>
        <w:t>.- La</w:t>
      </w:r>
      <w:r>
        <w:rPr>
          <w:rFonts w:ascii="Tahoma" w:hAnsi="Tahoma" w:cs="Tahoma"/>
          <w:sz w:val="22"/>
          <w:szCs w:val="22"/>
        </w:rPr>
        <w:t>s</w:t>
      </w:r>
      <w:r w:rsidRPr="00F96568">
        <w:rPr>
          <w:rFonts w:ascii="Tahoma" w:hAnsi="Tahoma" w:cs="Tahoma"/>
          <w:sz w:val="22"/>
          <w:szCs w:val="22"/>
        </w:rPr>
        <w:t xml:space="preserve"> garantía</w:t>
      </w:r>
      <w:r>
        <w:rPr>
          <w:rFonts w:ascii="Tahoma" w:hAnsi="Tahoma" w:cs="Tahoma"/>
          <w:sz w:val="22"/>
          <w:szCs w:val="22"/>
        </w:rPr>
        <w:t>s</w:t>
      </w:r>
      <w:r w:rsidRPr="00F96568">
        <w:rPr>
          <w:rFonts w:ascii="Tahoma" w:hAnsi="Tahoma" w:cs="Tahoma"/>
          <w:sz w:val="22"/>
          <w:szCs w:val="22"/>
        </w:rPr>
        <w:t xml:space="preserve"> señalada</w:t>
      </w:r>
      <w:r>
        <w:rPr>
          <w:rFonts w:ascii="Tahoma" w:hAnsi="Tahoma" w:cs="Tahoma"/>
          <w:sz w:val="22"/>
          <w:szCs w:val="22"/>
        </w:rPr>
        <w:t>s</w:t>
      </w:r>
      <w:r w:rsidRPr="00F96568">
        <w:rPr>
          <w:rFonts w:ascii="Tahoma" w:hAnsi="Tahoma" w:cs="Tahoma"/>
          <w:sz w:val="22"/>
          <w:szCs w:val="22"/>
        </w:rPr>
        <w:t xml:space="preserve"> en la presente cláusula, </w:t>
      </w:r>
      <w:r w:rsidRPr="00F96568">
        <w:rPr>
          <w:rFonts w:ascii="Tahoma" w:hAnsi="Tahoma" w:cs="Tahoma"/>
          <w:color w:val="000000"/>
          <w:sz w:val="22"/>
          <w:szCs w:val="22"/>
          <w:lang w:val="es-BO"/>
        </w:rPr>
        <w:t>será exigible y ejecutable de acuerdo a las leyes bolivianas</w:t>
      </w:r>
      <w:r w:rsidRPr="00F96568">
        <w:rPr>
          <w:rFonts w:ascii="Tahoma" w:hAnsi="Tahoma" w:cs="Tahoma"/>
          <w:sz w:val="22"/>
          <w:szCs w:val="22"/>
        </w:rPr>
        <w:t xml:space="preserve">, si </w:t>
      </w:r>
      <w:r w:rsidRPr="00F96568">
        <w:rPr>
          <w:rFonts w:ascii="Tahoma" w:hAnsi="Tahoma" w:cs="Tahoma"/>
          <w:sz w:val="22"/>
          <w:szCs w:val="22"/>
          <w:lang w:val="es-BO"/>
        </w:rPr>
        <w:t>el PROVEEDOR</w:t>
      </w:r>
      <w:r w:rsidRPr="00F96568">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1B7515CD" w14:textId="77777777" w:rsidR="003224F6" w:rsidRPr="00F96568" w:rsidRDefault="003224F6" w:rsidP="003224F6">
      <w:pPr>
        <w:spacing w:before="120"/>
        <w:contextualSpacing/>
        <w:jc w:val="both"/>
        <w:rPr>
          <w:rFonts w:ascii="Tahoma" w:hAnsi="Tahoma" w:cs="Tahoma"/>
          <w:sz w:val="22"/>
          <w:szCs w:val="22"/>
        </w:rPr>
      </w:pPr>
    </w:p>
    <w:p w14:paraId="75D212F1" w14:textId="77777777" w:rsidR="003224F6" w:rsidRPr="003B7814" w:rsidRDefault="003224F6" w:rsidP="003224F6">
      <w:pPr>
        <w:pStyle w:val="Prrafodelista"/>
        <w:numPr>
          <w:ilvl w:val="0"/>
          <w:numId w:val="56"/>
        </w:numPr>
        <w:jc w:val="both"/>
        <w:rPr>
          <w:rFonts w:ascii="Tahoma" w:hAnsi="Tahoma" w:cs="Tahoma"/>
          <w:sz w:val="22"/>
          <w:szCs w:val="22"/>
        </w:rPr>
      </w:pPr>
      <w:r w:rsidRPr="003B7814">
        <w:rPr>
          <w:rFonts w:ascii="Tahoma" w:hAnsi="Tahoma" w:cs="Tahoma"/>
          <w:b/>
          <w:bCs/>
          <w:sz w:val="22"/>
          <w:szCs w:val="22"/>
          <w:u w:val="single"/>
        </w:rPr>
        <w:t>Garantía de Cumplimiento de Contrato</w:t>
      </w:r>
      <w:r w:rsidRPr="003B7814">
        <w:rPr>
          <w:rFonts w:ascii="Tahoma" w:hAnsi="Tahoma" w:cs="Tahoma"/>
          <w:b/>
          <w:sz w:val="22"/>
          <w:szCs w:val="22"/>
        </w:rPr>
        <w:t>.-</w:t>
      </w:r>
      <w:r w:rsidRPr="003B7814">
        <w:rPr>
          <w:rFonts w:ascii="Tahoma" w:hAnsi="Tahoma" w:cs="Tahoma"/>
          <w:sz w:val="22"/>
          <w:szCs w:val="22"/>
        </w:rPr>
        <w:t xml:space="preserve"> Para garantizar el cumplimiento del presente contrato, el</w:t>
      </w:r>
      <w:r w:rsidRPr="003B7814">
        <w:rPr>
          <w:rFonts w:ascii="Tahoma" w:hAnsi="Tahoma" w:cs="Tahoma"/>
          <w:b/>
          <w:sz w:val="22"/>
          <w:szCs w:val="22"/>
        </w:rPr>
        <w:t xml:space="preserve"> </w:t>
      </w:r>
      <w:r w:rsidRPr="003B7814">
        <w:rPr>
          <w:rFonts w:ascii="Tahoma" w:hAnsi="Tahoma" w:cs="Tahoma"/>
          <w:sz w:val="22"/>
          <w:szCs w:val="22"/>
        </w:rPr>
        <w:t>PROVEEDOR presentó a ENTEL S.A. la Boleta/Póliza de Garantía N° ……. emitida por el Banco……………………………….. por la suma de ……………………… (…………………………………… 00/100 …………………..) con vigencia a partir del ../../.. al ../../.., con la característica de renovable, irrevocable de ejecución inmediata</w:t>
      </w:r>
      <w:r w:rsidRPr="003B7814">
        <w:rPr>
          <w:rFonts w:ascii="Tahoma" w:hAnsi="Tahoma" w:cs="Tahoma"/>
          <w:bCs/>
          <w:sz w:val="22"/>
          <w:szCs w:val="22"/>
        </w:rPr>
        <w:t xml:space="preserve"> y a primer requerimiento, </w:t>
      </w:r>
      <w:r w:rsidRPr="003B7814">
        <w:rPr>
          <w:rFonts w:ascii="Tahoma" w:hAnsi="Tahoma" w:cs="Tahoma"/>
          <w:sz w:val="22"/>
          <w:szCs w:val="22"/>
        </w:rPr>
        <w:t>equivalente al diez por ciento (10%) del valor total del presente contrato.</w:t>
      </w:r>
    </w:p>
    <w:p w14:paraId="172D8D9B" w14:textId="77777777" w:rsidR="003224F6" w:rsidRPr="003B7814" w:rsidRDefault="003224F6" w:rsidP="003224F6">
      <w:pPr>
        <w:spacing w:before="120"/>
        <w:ind w:left="709" w:hanging="1"/>
        <w:contextualSpacing/>
        <w:jc w:val="both"/>
        <w:rPr>
          <w:rFonts w:ascii="Tahoma" w:hAnsi="Tahoma" w:cs="Tahoma"/>
          <w:sz w:val="22"/>
          <w:szCs w:val="22"/>
          <w:lang w:val="es-BO"/>
        </w:rPr>
      </w:pPr>
      <w:r w:rsidRPr="003B7814">
        <w:rPr>
          <w:rFonts w:ascii="Tahoma" w:hAnsi="Tahoma" w:cs="Tahoma"/>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Pr>
          <w:rFonts w:ascii="Tahoma" w:hAnsi="Tahoma" w:cs="Tahoma"/>
          <w:sz w:val="22"/>
          <w:szCs w:val="22"/>
        </w:rPr>
        <w:t>.</w:t>
      </w:r>
    </w:p>
    <w:p w14:paraId="499E3612" w14:textId="77777777" w:rsidR="003224F6" w:rsidRPr="006F1031" w:rsidRDefault="003224F6" w:rsidP="003224F6">
      <w:pPr>
        <w:pStyle w:val="Prrafodelista"/>
        <w:numPr>
          <w:ilvl w:val="0"/>
          <w:numId w:val="50"/>
        </w:numPr>
        <w:spacing w:before="120"/>
        <w:contextualSpacing/>
        <w:jc w:val="both"/>
        <w:rPr>
          <w:rFonts w:ascii="Tahoma" w:hAnsi="Tahoma" w:cs="Tahoma"/>
          <w:sz w:val="22"/>
          <w:szCs w:val="22"/>
          <w:lang w:val="es-BO"/>
        </w:rPr>
      </w:pPr>
      <w:r w:rsidRPr="006F1031">
        <w:rPr>
          <w:rFonts w:ascii="Tahoma" w:hAnsi="Tahoma" w:cs="Tahoma"/>
          <w:b/>
          <w:bCs/>
          <w:sz w:val="22"/>
          <w:szCs w:val="22"/>
          <w:u w:val="single"/>
          <w:lang w:val="es-BO"/>
        </w:rPr>
        <w:t>Garantía de Cumplimiento de Contrato</w:t>
      </w:r>
      <w:r w:rsidRPr="006F1031">
        <w:rPr>
          <w:rFonts w:ascii="Tahoma" w:hAnsi="Tahoma" w:cs="Tahoma"/>
          <w:b/>
          <w:sz w:val="22"/>
          <w:szCs w:val="22"/>
          <w:lang w:val="es-BO"/>
        </w:rPr>
        <w:t>.-</w:t>
      </w:r>
      <w:r w:rsidRPr="006F1031">
        <w:rPr>
          <w:rFonts w:ascii="Tahoma" w:hAnsi="Tahoma" w:cs="Tahoma"/>
          <w:sz w:val="22"/>
          <w:szCs w:val="22"/>
          <w:lang w:val="es-BO"/>
        </w:rPr>
        <w:t xml:space="preserve"> Para garantizar el cumplimiento del presente contrato, el</w:t>
      </w:r>
      <w:r w:rsidRPr="006F1031">
        <w:rPr>
          <w:rFonts w:ascii="Tahoma" w:hAnsi="Tahoma" w:cs="Tahoma"/>
          <w:b/>
          <w:sz w:val="22"/>
          <w:szCs w:val="22"/>
          <w:lang w:val="es-BO"/>
        </w:rPr>
        <w:t xml:space="preserve"> </w:t>
      </w:r>
      <w:r w:rsidRPr="006F1031">
        <w:rPr>
          <w:rFonts w:ascii="Tahoma" w:hAnsi="Tahoma" w:cs="Tahoma"/>
          <w:sz w:val="22"/>
          <w:szCs w:val="22"/>
          <w:lang w:val="es-BO"/>
        </w:rPr>
        <w:t>PROVEEDOR presentó a ENTEL S.A. la Boleta/Póliza de Garantía N° ……. emitida por el Banco……………………………….. por la suma de ……………………… (…………………………………… 00/100 …………………..) con vigencia a partir del ../../.. al ../../.., con la característica de renovable, irrevocable de ejecución inmediata</w:t>
      </w:r>
      <w:r w:rsidRPr="006F1031">
        <w:rPr>
          <w:rFonts w:ascii="Tahoma" w:hAnsi="Tahoma" w:cs="Tahoma"/>
          <w:bCs/>
          <w:sz w:val="22"/>
          <w:szCs w:val="22"/>
          <w:lang w:val="es-BO"/>
        </w:rPr>
        <w:t xml:space="preserve"> y a primer requerimiento, </w:t>
      </w:r>
      <w:r w:rsidRPr="006F1031">
        <w:rPr>
          <w:rFonts w:ascii="Tahoma" w:hAnsi="Tahoma" w:cs="Tahoma"/>
          <w:sz w:val="22"/>
          <w:szCs w:val="22"/>
          <w:lang w:val="es-BO"/>
        </w:rPr>
        <w:t>equivalente al diez por ciento (10%) del valor total del presente contrato.</w:t>
      </w:r>
    </w:p>
    <w:p w14:paraId="558D244F" w14:textId="77777777" w:rsidR="003224F6" w:rsidRPr="006F1031" w:rsidRDefault="003224F6" w:rsidP="003224F6">
      <w:pPr>
        <w:pStyle w:val="Prrafodelista"/>
        <w:numPr>
          <w:ilvl w:val="0"/>
          <w:numId w:val="50"/>
        </w:numPr>
        <w:spacing w:before="120"/>
        <w:contextualSpacing/>
        <w:jc w:val="both"/>
        <w:rPr>
          <w:rFonts w:ascii="Tahoma" w:hAnsi="Tahoma" w:cs="Tahoma"/>
          <w:sz w:val="22"/>
          <w:szCs w:val="22"/>
          <w:lang w:val="es-BO"/>
        </w:rPr>
      </w:pPr>
      <w:r w:rsidRPr="00162C08">
        <w:rPr>
          <w:rFonts w:ascii="Tahoma" w:hAnsi="Tahoma" w:cs="Tahoma"/>
          <w:b/>
          <w:sz w:val="22"/>
          <w:szCs w:val="22"/>
          <w:u w:val="single"/>
          <w:lang w:val="es-BO"/>
        </w:rPr>
        <w:t>Garantía de Calidad de Servicios</w:t>
      </w:r>
      <w:r w:rsidRPr="00162C08">
        <w:rPr>
          <w:rFonts w:ascii="Tahoma" w:hAnsi="Tahoma" w:cs="Tahoma"/>
          <w:b/>
          <w:sz w:val="22"/>
          <w:szCs w:val="22"/>
          <w:lang w:val="es-BO"/>
        </w:rPr>
        <w:t>.-</w:t>
      </w:r>
      <w:r w:rsidRPr="00162C08">
        <w:rPr>
          <w:rFonts w:ascii="Tahoma" w:hAnsi="Tahoma" w:cs="Tahoma"/>
          <w:sz w:val="22"/>
          <w:szCs w:val="22"/>
          <w:lang w:val="es-BO"/>
        </w:rPr>
        <w:t xml:space="preserve"> El PROVEEDOR g</w:t>
      </w:r>
      <w:r w:rsidRPr="006F1031">
        <w:rPr>
          <w:rFonts w:ascii="Tahoma" w:hAnsi="Tahoma" w:cs="Tahoma"/>
          <w:sz w:val="22"/>
          <w:szCs w:val="22"/>
          <w:lang w:val="es-BO"/>
        </w:rPr>
        <w:t>arantiza la calidad de los servicios ejecutados objeto del presente contrato por el periodo de …. (…) año/S computable a partir de la emisión del Certificado de Aceptación Provisional</w:t>
      </w:r>
      <w:r w:rsidRPr="006F1031">
        <w:rPr>
          <w:rFonts w:ascii="Tahoma" w:hAnsi="Tahoma" w:cs="Tahoma"/>
          <w:b/>
          <w:sz w:val="22"/>
          <w:szCs w:val="22"/>
          <w:lang w:val="es-BO"/>
        </w:rPr>
        <w:t>.(</w:t>
      </w:r>
      <w:r>
        <w:rPr>
          <w:rFonts w:ascii="Tahoma" w:hAnsi="Tahoma" w:cs="Tahoma"/>
          <w:b/>
          <w:sz w:val="22"/>
          <w:szCs w:val="22"/>
          <w:lang w:val="es-BO"/>
        </w:rPr>
        <w:t>ESTO DEBERÁ ESTAR EXPRESAMENTE DETALLADO EN LOS TERMINOS BASICOS DE CONTRATACIÓN, CASO CONTRARIO NO SE INCLUIRÁ</w:t>
      </w:r>
      <w:r w:rsidRPr="006F1031">
        <w:rPr>
          <w:rFonts w:ascii="Tahoma" w:hAnsi="Tahoma" w:cs="Tahoma"/>
          <w:b/>
          <w:sz w:val="22"/>
          <w:szCs w:val="22"/>
          <w:lang w:val="es-BO"/>
        </w:rPr>
        <w:t>)</w:t>
      </w:r>
    </w:p>
    <w:p w14:paraId="22B6C763" w14:textId="77777777" w:rsidR="003224F6" w:rsidRPr="006F1031" w:rsidRDefault="003224F6" w:rsidP="003224F6">
      <w:pPr>
        <w:pStyle w:val="Prrafodelista"/>
        <w:numPr>
          <w:ilvl w:val="0"/>
          <w:numId w:val="51"/>
        </w:numPr>
        <w:suppressAutoHyphens/>
        <w:spacing w:before="120"/>
        <w:contextualSpacing/>
        <w:jc w:val="both"/>
        <w:rPr>
          <w:rFonts w:ascii="Tahoma" w:hAnsi="Tahoma" w:cs="Tahoma"/>
          <w:color w:val="000000"/>
          <w:spacing w:val="-3"/>
          <w:sz w:val="22"/>
          <w:szCs w:val="22"/>
        </w:rPr>
      </w:pPr>
      <w:r w:rsidRPr="006F1031">
        <w:rPr>
          <w:rFonts w:ascii="Tahoma" w:hAnsi="Tahoma" w:cs="Tahoma"/>
          <w:b/>
          <w:color w:val="000000"/>
          <w:spacing w:val="-3"/>
          <w:sz w:val="22"/>
          <w:szCs w:val="22"/>
        </w:rPr>
        <w:t>Póliza de Responsabilidad Civil.-</w:t>
      </w:r>
      <w:r w:rsidRPr="006F1031">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590BEEE4" w14:textId="77777777" w:rsidR="003224F6" w:rsidRPr="006F1031" w:rsidRDefault="003224F6" w:rsidP="003224F6">
      <w:pPr>
        <w:pStyle w:val="Prrafodelista"/>
        <w:numPr>
          <w:ilvl w:val="0"/>
          <w:numId w:val="51"/>
        </w:numPr>
        <w:suppressAutoHyphens/>
        <w:spacing w:before="120"/>
        <w:contextualSpacing/>
        <w:jc w:val="both"/>
        <w:rPr>
          <w:rFonts w:ascii="Tahoma" w:hAnsi="Tahoma" w:cs="Tahoma"/>
          <w:color w:val="000000"/>
          <w:spacing w:val="-3"/>
          <w:sz w:val="22"/>
          <w:szCs w:val="22"/>
        </w:rPr>
      </w:pPr>
      <w:r w:rsidRPr="006F1031">
        <w:rPr>
          <w:rFonts w:ascii="Tahoma" w:hAnsi="Tahoma" w:cs="Tahoma"/>
          <w:b/>
          <w:bCs/>
          <w:iCs/>
          <w:color w:val="000000"/>
          <w:sz w:val="22"/>
          <w:szCs w:val="22"/>
        </w:rPr>
        <w:t>Póliza de Seguro Contra Accidentes.-</w:t>
      </w:r>
      <w:r w:rsidRPr="006F1031">
        <w:rPr>
          <w:rFonts w:ascii="Tahoma" w:hAnsi="Tahoma" w:cs="Tahoma"/>
          <w:iCs/>
          <w:color w:val="000000"/>
          <w:sz w:val="22"/>
          <w:szCs w:val="22"/>
        </w:rPr>
        <w:t xml:space="preserve"> El</w:t>
      </w:r>
      <w:r w:rsidRPr="006F1031">
        <w:rPr>
          <w:rFonts w:ascii="Tahoma" w:hAnsi="Tahoma" w:cs="Tahoma"/>
          <w:b/>
          <w:iCs/>
          <w:color w:val="000000"/>
          <w:sz w:val="22"/>
          <w:szCs w:val="22"/>
        </w:rPr>
        <w:t xml:space="preserve"> </w:t>
      </w:r>
      <w:r w:rsidRPr="006F1031">
        <w:rPr>
          <w:rFonts w:ascii="Tahoma" w:hAnsi="Tahoma" w:cs="Tahoma"/>
          <w:iCs/>
          <w:color w:val="000000"/>
          <w:sz w:val="22"/>
          <w:szCs w:val="22"/>
        </w:rPr>
        <w:t>PROVEEDOR, durante la vigencia del presente Contrato cubrirá los riesgos por accidentes de su personal, con una Póliza de Seguro Contra Accidentes de Trabajo.</w:t>
      </w:r>
    </w:p>
    <w:p w14:paraId="39D87712" w14:textId="77777777" w:rsidR="003224F6" w:rsidRPr="00142506" w:rsidRDefault="003224F6" w:rsidP="003224F6">
      <w:pPr>
        <w:spacing w:before="120"/>
        <w:contextualSpacing/>
        <w:jc w:val="both"/>
        <w:rPr>
          <w:rFonts w:ascii="Tahoma" w:hAnsi="Tahoma" w:cs="Tahoma"/>
          <w:sz w:val="21"/>
          <w:szCs w:val="21"/>
        </w:rPr>
      </w:pPr>
      <w:r w:rsidRPr="00F96568">
        <w:rPr>
          <w:rFonts w:ascii="Tahoma" w:hAnsi="Tahoma" w:cs="Tahoma"/>
          <w:b/>
          <w:sz w:val="22"/>
          <w:szCs w:val="22"/>
          <w:u w:val="single"/>
          <w:lang w:val="es-BO"/>
        </w:rPr>
        <w:t xml:space="preserve">DÉCIMA: </w:t>
      </w:r>
      <w:r w:rsidRPr="00142506">
        <w:rPr>
          <w:rFonts w:ascii="Tahoma" w:hAnsi="Tahoma" w:cs="Tahoma"/>
          <w:b/>
          <w:sz w:val="21"/>
          <w:szCs w:val="21"/>
          <w:u w:val="single"/>
        </w:rPr>
        <w:t>CALIDAD DEL SERVICIO</w:t>
      </w:r>
      <w:r w:rsidRPr="00142506">
        <w:rPr>
          <w:rFonts w:ascii="Tahoma" w:hAnsi="Tahoma" w:cs="Tahoma"/>
          <w:b/>
          <w:sz w:val="21"/>
          <w:szCs w:val="21"/>
        </w:rPr>
        <w:t xml:space="preserve">.- </w:t>
      </w:r>
      <w:r w:rsidRPr="00142506">
        <w:rPr>
          <w:rFonts w:ascii="Tahoma" w:hAnsi="Tahoma" w:cs="Tahoma"/>
          <w:sz w:val="21"/>
          <w:szCs w:val="21"/>
        </w:rPr>
        <w:t>El PROVEEDOR será responsable de la calidad del servicio que provee, de acuerdo a los siguientes términos:</w:t>
      </w:r>
    </w:p>
    <w:p w14:paraId="405CCA00" w14:textId="77777777" w:rsidR="003224F6" w:rsidRPr="00142506" w:rsidRDefault="003224F6" w:rsidP="003224F6">
      <w:pPr>
        <w:spacing w:before="120"/>
        <w:ind w:left="567" w:hanging="567"/>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.1</w:t>
      </w:r>
      <w:r w:rsidRPr="00142506">
        <w:rPr>
          <w:rFonts w:ascii="Tahoma" w:hAnsi="Tahoma" w:cs="Tahoma"/>
          <w:sz w:val="21"/>
          <w:szCs w:val="21"/>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42BE4162" w14:textId="77777777" w:rsidR="003224F6" w:rsidRPr="00142506" w:rsidRDefault="003224F6" w:rsidP="003224F6">
      <w:pPr>
        <w:spacing w:before="120"/>
        <w:ind w:left="567" w:hanging="567"/>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.2</w:t>
      </w:r>
      <w:r w:rsidRPr="00142506">
        <w:rPr>
          <w:rFonts w:ascii="Tahoma" w:hAnsi="Tahoma" w:cs="Tahoma"/>
          <w:sz w:val="21"/>
          <w:szCs w:val="21"/>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17DF2F36" w14:textId="77777777" w:rsidR="003224F6" w:rsidRPr="00142506" w:rsidRDefault="003224F6" w:rsidP="003224F6">
      <w:pPr>
        <w:spacing w:before="120"/>
        <w:ind w:left="567" w:hanging="567"/>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.3</w:t>
      </w:r>
      <w:r w:rsidRPr="00142506">
        <w:rPr>
          <w:rFonts w:ascii="Tahoma" w:hAnsi="Tahoma" w:cs="Tahoma"/>
          <w:sz w:val="21"/>
          <w:szCs w:val="21"/>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6822DF97" w14:textId="77777777" w:rsidR="003224F6" w:rsidRDefault="003224F6" w:rsidP="003224F6">
      <w:pPr>
        <w:spacing w:before="120"/>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.4</w:t>
      </w:r>
      <w:r w:rsidRPr="00142506">
        <w:rPr>
          <w:rFonts w:ascii="Tahoma" w:hAnsi="Tahoma" w:cs="Tahoma"/>
          <w:sz w:val="21"/>
          <w:szCs w:val="21"/>
        </w:rPr>
        <w:tab/>
        <w:t>Solucionados todos los reclamos y observaciones, ENTEL S.A. emitirá el Certificado de Control de Calidad, documento indispensable para efectuar los pagos en favor del PROVEEDOR</w:t>
      </w:r>
    </w:p>
    <w:p w14:paraId="1CE88DCE" w14:textId="77777777" w:rsidR="003224F6" w:rsidRPr="00F96568" w:rsidRDefault="003224F6" w:rsidP="003224F6">
      <w:pPr>
        <w:spacing w:before="120"/>
        <w:contextualSpacing/>
        <w:jc w:val="both"/>
        <w:rPr>
          <w:rFonts w:ascii="Tahoma" w:hAnsi="Tahoma" w:cs="Tahoma"/>
          <w:sz w:val="22"/>
          <w:szCs w:val="22"/>
        </w:rPr>
      </w:pPr>
      <w:r w:rsidRPr="00F96568">
        <w:rPr>
          <w:rFonts w:ascii="Tahoma" w:hAnsi="Tahoma" w:cs="Tahoma"/>
          <w:b/>
          <w:sz w:val="22"/>
          <w:szCs w:val="22"/>
          <w:u w:val="single"/>
        </w:rPr>
        <w:t>DÉCIMA PRIMERA: OBLIGACIONES</w:t>
      </w:r>
      <w:r w:rsidRPr="00F96568">
        <w:rPr>
          <w:rFonts w:ascii="Tahoma" w:hAnsi="Tahoma" w:cs="Tahoma"/>
          <w:b/>
          <w:sz w:val="22"/>
          <w:szCs w:val="22"/>
        </w:rPr>
        <w:t>.</w:t>
      </w:r>
      <w:r w:rsidRPr="00F96568">
        <w:rPr>
          <w:rFonts w:ascii="Tahoma" w:hAnsi="Tahoma" w:cs="Tahoma"/>
          <w:sz w:val="22"/>
          <w:szCs w:val="22"/>
        </w:rPr>
        <w:t>- Al margen de las obligaciones establecidas en las cláusulas precedentes, las Partes se comprometen a cumplir las siguientes:</w:t>
      </w:r>
    </w:p>
    <w:p w14:paraId="2094EB88" w14:textId="77777777" w:rsidR="003224F6" w:rsidRPr="00162C08" w:rsidRDefault="003224F6" w:rsidP="003224F6">
      <w:pPr>
        <w:spacing w:before="120"/>
        <w:contextualSpacing/>
        <w:jc w:val="both"/>
        <w:rPr>
          <w:rFonts w:ascii="Tahoma" w:hAnsi="Tahoma" w:cs="Tahoma"/>
          <w:sz w:val="21"/>
          <w:szCs w:val="21"/>
          <w:lang w:val="es-BO"/>
        </w:rPr>
      </w:pPr>
      <w:r w:rsidRPr="00F17842">
        <w:rPr>
          <w:rFonts w:ascii="Tahoma" w:hAnsi="Tahoma" w:cs="Tahoma"/>
          <w:sz w:val="21"/>
          <w:szCs w:val="21"/>
        </w:rPr>
        <w:t>11.</w:t>
      </w:r>
      <w:r w:rsidRPr="00162C08">
        <w:rPr>
          <w:rFonts w:ascii="Tahoma" w:hAnsi="Tahoma" w:cs="Tahoma"/>
          <w:sz w:val="21"/>
          <w:szCs w:val="21"/>
        </w:rPr>
        <w:t xml:space="preserve">1. </w:t>
      </w:r>
      <w:r w:rsidRPr="00162C08">
        <w:rPr>
          <w:rFonts w:ascii="Tahoma" w:hAnsi="Tahoma" w:cs="Tahoma"/>
          <w:sz w:val="21"/>
          <w:szCs w:val="21"/>
          <w:lang w:val="es-BO"/>
        </w:rPr>
        <w:t>El PROVEEDOR:</w:t>
      </w:r>
    </w:p>
    <w:p w14:paraId="0C1C9621" w14:textId="77777777" w:rsidR="003224F6" w:rsidRPr="00162C08" w:rsidRDefault="003224F6" w:rsidP="003224F6">
      <w:pPr>
        <w:pStyle w:val="Prrafodelista"/>
        <w:numPr>
          <w:ilvl w:val="2"/>
          <w:numId w:val="53"/>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En caso de existir dudas sobre los servicios objeto del presente contrato, consultar en forma inmediata y oportunamente a la supervisión de ENTEL S.A.</w:t>
      </w:r>
    </w:p>
    <w:p w14:paraId="3FB81BAC" w14:textId="77777777" w:rsidR="003224F6" w:rsidRPr="00162C08" w:rsidRDefault="003224F6" w:rsidP="003224F6">
      <w:pPr>
        <w:pStyle w:val="Prrafodelista"/>
        <w:numPr>
          <w:ilvl w:val="2"/>
          <w:numId w:val="53"/>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Custodiar y resguardar la integridad de los accesorios en todo momento mediante el uso de herramientas, métodos adecuados de conservación.</w:t>
      </w:r>
    </w:p>
    <w:p w14:paraId="150A6B5B" w14:textId="77777777" w:rsidR="003224F6" w:rsidRPr="00162C08" w:rsidRDefault="003224F6" w:rsidP="003224F6">
      <w:pPr>
        <w:pStyle w:val="Prrafodelista"/>
        <w:numPr>
          <w:ilvl w:val="2"/>
          <w:numId w:val="53"/>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Contar con garantías y seguros para el cumplimiento del presente contrato en previsión y resguardo de su personal o daño a terceros.</w:t>
      </w:r>
    </w:p>
    <w:p w14:paraId="4BC53BAE" w14:textId="77777777" w:rsidR="003224F6" w:rsidRPr="00162C08" w:rsidRDefault="003224F6" w:rsidP="003224F6">
      <w:pPr>
        <w:pStyle w:val="Prrafodelista"/>
        <w:numPr>
          <w:ilvl w:val="2"/>
          <w:numId w:val="53"/>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Presentar y entregar toda la documentación técnica solicitada de acuerdo a lo requerido por ENTEL S.A.</w:t>
      </w:r>
    </w:p>
    <w:p w14:paraId="688F4FD6" w14:textId="77777777" w:rsidR="003224F6" w:rsidRPr="00162C08" w:rsidRDefault="003224F6" w:rsidP="003224F6">
      <w:pPr>
        <w:pStyle w:val="Prrafodelista"/>
        <w:numPr>
          <w:ilvl w:val="2"/>
          <w:numId w:val="53"/>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14:paraId="5CF6A579" w14:textId="77777777" w:rsidR="003224F6" w:rsidRPr="00162C08" w:rsidRDefault="003224F6" w:rsidP="003224F6">
      <w:pPr>
        <w:pStyle w:val="Prrafodelista"/>
        <w:numPr>
          <w:ilvl w:val="2"/>
          <w:numId w:val="53"/>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7D36FFE6" w14:textId="77777777" w:rsidR="003224F6" w:rsidRPr="00162C08" w:rsidRDefault="003224F6" w:rsidP="003224F6">
      <w:pPr>
        <w:pStyle w:val="Prrafodelista"/>
        <w:numPr>
          <w:ilvl w:val="2"/>
          <w:numId w:val="53"/>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42041ECE" w14:textId="77777777" w:rsidR="003224F6" w:rsidRPr="00162C08" w:rsidRDefault="003224F6" w:rsidP="003224F6">
      <w:pPr>
        <w:pStyle w:val="Prrafodelista"/>
        <w:numPr>
          <w:ilvl w:val="2"/>
          <w:numId w:val="53"/>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Su personal en tanto y cuanto se encuentre en ambientes, vehículos, predios, etc. de ENTEL S.A. deberá cumplir con todos los procedimientos y normas de seguridad establecidas por ENTEL S.A.</w:t>
      </w:r>
    </w:p>
    <w:p w14:paraId="331E8F3E" w14:textId="77777777" w:rsidR="003224F6" w:rsidRPr="00162C08" w:rsidRDefault="003224F6" w:rsidP="003224F6">
      <w:pPr>
        <w:pStyle w:val="Prrafodelista"/>
        <w:numPr>
          <w:ilvl w:val="2"/>
          <w:numId w:val="53"/>
        </w:numPr>
        <w:spacing w:before="120"/>
        <w:ind w:left="1418" w:hanging="862"/>
        <w:contextualSpacing/>
        <w:jc w:val="both"/>
        <w:rPr>
          <w:rFonts w:ascii="Tahoma" w:eastAsia="Calibri" w:hAnsi="Tahoma" w:cs="Tahoma"/>
          <w:sz w:val="21"/>
          <w:szCs w:val="21"/>
        </w:rPr>
      </w:pPr>
      <w:r w:rsidRPr="00162C08">
        <w:rPr>
          <w:rFonts w:ascii="Tahoma" w:hAnsi="Tahoma" w:cs="Tahoma"/>
          <w:sz w:val="21"/>
          <w:szCs w:val="21"/>
        </w:rPr>
        <w:t>Durante la ejecución del contrato y el periodo de garantía proporcionará un toll free para que ENTEL</w:t>
      </w:r>
      <w:r>
        <w:rPr>
          <w:rFonts w:ascii="Tahoma" w:hAnsi="Tahoma" w:cs="Tahoma"/>
          <w:sz w:val="21"/>
          <w:szCs w:val="21"/>
        </w:rPr>
        <w:t xml:space="preserve"> S.A. </w:t>
      </w:r>
      <w:r w:rsidRPr="00162C08">
        <w:rPr>
          <w:rFonts w:ascii="Tahoma" w:hAnsi="Tahoma" w:cs="Tahoma"/>
          <w:sz w:val="21"/>
          <w:szCs w:val="21"/>
        </w:rPr>
        <w:t>efectúe cualquier consulta que requiera.</w:t>
      </w:r>
    </w:p>
    <w:p w14:paraId="3669FF29" w14:textId="77777777" w:rsidR="003224F6" w:rsidRPr="00F96568" w:rsidRDefault="003224F6" w:rsidP="003224F6">
      <w:pPr>
        <w:tabs>
          <w:tab w:val="num" w:pos="-1985"/>
        </w:tabs>
        <w:spacing w:before="120"/>
        <w:ind w:left="567" w:hanging="567"/>
        <w:contextualSpacing/>
        <w:jc w:val="both"/>
        <w:rPr>
          <w:rFonts w:ascii="Tahoma" w:hAnsi="Tahoma" w:cs="Tahoma"/>
          <w:sz w:val="22"/>
          <w:szCs w:val="22"/>
        </w:rPr>
      </w:pPr>
      <w:r w:rsidRPr="00F96568">
        <w:rPr>
          <w:rFonts w:ascii="Tahoma" w:hAnsi="Tahoma" w:cs="Tahoma"/>
          <w:sz w:val="22"/>
          <w:szCs w:val="22"/>
        </w:rPr>
        <w:t>11.2</w:t>
      </w:r>
      <w:r w:rsidRPr="00F96568">
        <w:rPr>
          <w:rFonts w:ascii="Tahoma" w:hAnsi="Tahoma" w:cs="Tahoma"/>
          <w:sz w:val="22"/>
          <w:szCs w:val="22"/>
        </w:rPr>
        <w:tab/>
        <w:t>ENTEL S.A.:</w:t>
      </w:r>
    </w:p>
    <w:p w14:paraId="1B6EA63B" w14:textId="77777777" w:rsidR="003224F6" w:rsidRPr="00F96568" w:rsidRDefault="003224F6" w:rsidP="003224F6">
      <w:pPr>
        <w:spacing w:before="120"/>
        <w:ind w:left="1418" w:hanging="851"/>
        <w:contextualSpacing/>
        <w:jc w:val="both"/>
        <w:rPr>
          <w:rFonts w:ascii="Tahoma" w:hAnsi="Tahoma" w:cs="Tahoma"/>
          <w:sz w:val="22"/>
          <w:szCs w:val="22"/>
          <w:lang w:val="es-BO"/>
        </w:rPr>
      </w:pPr>
      <w:r w:rsidRPr="00F96568">
        <w:rPr>
          <w:rFonts w:ascii="Tahoma" w:hAnsi="Tahoma" w:cs="Tahoma"/>
          <w:sz w:val="22"/>
          <w:szCs w:val="22"/>
        </w:rPr>
        <w:t>11.2.1</w:t>
      </w:r>
      <w:r w:rsidRPr="00F96568">
        <w:rPr>
          <w:rFonts w:ascii="Tahoma" w:hAnsi="Tahoma" w:cs="Tahoma"/>
          <w:sz w:val="22"/>
          <w:szCs w:val="22"/>
        </w:rPr>
        <w:tab/>
      </w:r>
      <w:r w:rsidRPr="00F96568">
        <w:rPr>
          <w:rFonts w:ascii="Tahoma" w:hAnsi="Tahoma" w:cs="Tahoma"/>
          <w:sz w:val="22"/>
          <w:szCs w:val="22"/>
          <w:lang w:val="es-BO"/>
        </w:rPr>
        <w:t>Efectuar a favor del PROVEEDOR, el/los correspondiente/s pago/s por el objeto del presente contrato.</w:t>
      </w:r>
    </w:p>
    <w:p w14:paraId="7EEBF335" w14:textId="77777777" w:rsidR="003224F6" w:rsidRPr="00F96568" w:rsidRDefault="003224F6" w:rsidP="003224F6">
      <w:pPr>
        <w:tabs>
          <w:tab w:val="num" w:pos="-1985"/>
        </w:tabs>
        <w:spacing w:before="120"/>
        <w:ind w:left="1418" w:hanging="851"/>
        <w:contextualSpacing/>
        <w:jc w:val="both"/>
        <w:rPr>
          <w:rFonts w:ascii="Tahoma" w:hAnsi="Tahoma" w:cs="Tahoma"/>
          <w:sz w:val="22"/>
          <w:szCs w:val="22"/>
        </w:rPr>
      </w:pPr>
      <w:r w:rsidRPr="00F96568">
        <w:rPr>
          <w:rFonts w:ascii="Tahoma" w:hAnsi="Tahoma" w:cs="Tahoma"/>
          <w:sz w:val="22"/>
          <w:szCs w:val="22"/>
        </w:rPr>
        <w:t>11.2.2</w:t>
      </w:r>
      <w:r w:rsidRPr="00F96568">
        <w:rPr>
          <w:rFonts w:ascii="Tahoma" w:hAnsi="Tahoma" w:cs="Tahoma"/>
          <w:sz w:val="22"/>
          <w:szCs w:val="22"/>
        </w:rPr>
        <w:tab/>
        <w:t>Proporcionar al personal del PROVEEDOR las autorizaciones para el ingreso y uso de ambientes, si corresponde.</w:t>
      </w:r>
    </w:p>
    <w:p w14:paraId="3CDE26EC" w14:textId="77777777" w:rsidR="003224F6" w:rsidRPr="00F96568" w:rsidRDefault="003224F6" w:rsidP="003224F6">
      <w:pPr>
        <w:pStyle w:val="Ttulo1"/>
        <w:spacing w:before="120"/>
        <w:ind w:right="-1"/>
        <w:contextualSpacing/>
        <w:jc w:val="both"/>
        <w:rPr>
          <w:rFonts w:cs="Tahoma"/>
          <w:b w:val="0"/>
          <w:iCs/>
          <w:color w:val="000000"/>
          <w:spacing w:val="-3"/>
          <w:lang w:val="es-BO"/>
        </w:rPr>
      </w:pPr>
      <w:r w:rsidRPr="00F96568">
        <w:rPr>
          <w:rFonts w:cs="Tahoma"/>
        </w:rPr>
        <w:t xml:space="preserve">DÉCIMA SEGUNDA: SUPERVISIÓN.- </w:t>
      </w:r>
      <w:r w:rsidRPr="00F96568">
        <w:rPr>
          <w:rFonts w:cs="Tahoma"/>
          <w:b w:val="0"/>
          <w:iCs/>
          <w:color w:val="000000"/>
          <w:spacing w:val="-3"/>
          <w:lang w:val="es-BO"/>
        </w:rPr>
        <w:t>La responsabilidad de supervisión, fiscalización y verificación del cumplimiento del presente contrato por parte de ENTEL S.A. estará a cargo de la Subgerencia de ……………………… dependiente de la Gerencia Nacional de …………………</w:t>
      </w:r>
    </w:p>
    <w:p w14:paraId="31881084" w14:textId="77777777" w:rsidR="003224F6" w:rsidRPr="00162C08" w:rsidRDefault="003224F6" w:rsidP="003224F6">
      <w:pPr>
        <w:spacing w:before="120"/>
        <w:contextualSpacing/>
        <w:jc w:val="both"/>
        <w:rPr>
          <w:rFonts w:ascii="Tahoma" w:hAnsi="Tahoma" w:cs="Tahoma"/>
          <w:sz w:val="21"/>
          <w:szCs w:val="21"/>
          <w:lang w:val="es-BO"/>
        </w:rPr>
      </w:pPr>
      <w:r w:rsidRPr="00162C08">
        <w:rPr>
          <w:rFonts w:ascii="Tahoma" w:hAnsi="Tahoma" w:cs="Tahoma"/>
          <w:b/>
          <w:sz w:val="22"/>
          <w:szCs w:val="22"/>
          <w:u w:val="single"/>
        </w:rPr>
        <w:t>DÉCIMA TERCERA: MULTAS</w:t>
      </w:r>
      <w:r w:rsidRPr="00162C08">
        <w:rPr>
          <w:rFonts w:ascii="Tahoma" w:hAnsi="Tahoma" w:cs="Tahoma"/>
          <w:b/>
          <w:sz w:val="22"/>
          <w:szCs w:val="22"/>
        </w:rPr>
        <w:t>.-</w:t>
      </w:r>
      <w:r w:rsidRPr="00162C08">
        <w:rPr>
          <w:rFonts w:ascii="Tahoma" w:hAnsi="Tahoma" w:cs="Tahoma"/>
          <w:sz w:val="22"/>
          <w:szCs w:val="22"/>
        </w:rPr>
        <w:t xml:space="preserve"> </w:t>
      </w:r>
      <w:r w:rsidRPr="00162C08">
        <w:rPr>
          <w:rFonts w:ascii="Tahoma" w:hAnsi="Tahoma" w:cs="Tahoma"/>
          <w:sz w:val="21"/>
          <w:szCs w:val="21"/>
          <w:lang w:val="es-BO"/>
        </w:rPr>
        <w:t>En casos de incumplimiento de plazos del PROVEEDOR en la entrega de los servicios objeto del presente contrato, ENTEL S.A. aplicará las siguientes multas:</w:t>
      </w:r>
    </w:p>
    <w:p w14:paraId="4BEE5731" w14:textId="77777777" w:rsidR="003224F6" w:rsidRPr="00162C08" w:rsidRDefault="003224F6" w:rsidP="003224F6">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13.1</w:t>
      </w:r>
      <w:r w:rsidRPr="00162C08">
        <w:rPr>
          <w:rFonts w:ascii="Tahoma" w:hAnsi="Tahoma" w:cs="Tahoma"/>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1193D855" w14:textId="77777777" w:rsidR="003224F6" w:rsidRPr="00162C08" w:rsidRDefault="003224F6" w:rsidP="003224F6">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13.2</w:t>
      </w:r>
      <w:r w:rsidRPr="00162C08">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6FDEED13" w14:textId="77777777" w:rsidR="003224F6" w:rsidRPr="00F17842" w:rsidRDefault="003224F6" w:rsidP="003224F6">
      <w:pPr>
        <w:spacing w:before="120"/>
        <w:ind w:left="567" w:hanging="567"/>
        <w:contextualSpacing/>
        <w:jc w:val="both"/>
        <w:rPr>
          <w:rFonts w:ascii="Tahoma" w:hAnsi="Tahoma" w:cs="Tahoma"/>
          <w:sz w:val="21"/>
          <w:szCs w:val="21"/>
        </w:rPr>
      </w:pPr>
      <w:r w:rsidRPr="00162C08">
        <w:rPr>
          <w:rFonts w:ascii="Tahoma" w:hAnsi="Tahoma" w:cs="Tahoma"/>
          <w:sz w:val="21"/>
          <w:szCs w:val="21"/>
          <w:lang w:val="es-BO"/>
        </w:rPr>
        <w:t>13.3</w:t>
      </w:r>
      <w:r w:rsidRPr="00162C08">
        <w:rPr>
          <w:rFonts w:ascii="Tahoma" w:hAnsi="Tahoma" w:cs="Tahoma"/>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5639D495" w14:textId="77777777" w:rsidR="003224F6" w:rsidRPr="00F96568" w:rsidRDefault="003224F6" w:rsidP="003224F6">
      <w:pPr>
        <w:spacing w:before="120"/>
        <w:contextualSpacing/>
        <w:jc w:val="both"/>
        <w:rPr>
          <w:rFonts w:ascii="Tahoma" w:hAnsi="Tahoma" w:cs="Tahoma"/>
          <w:b/>
          <w:sz w:val="22"/>
          <w:szCs w:val="22"/>
          <w:lang w:val="es-BO"/>
        </w:rPr>
      </w:pPr>
      <w:r w:rsidRPr="00F96568">
        <w:rPr>
          <w:rFonts w:ascii="Tahoma" w:hAnsi="Tahoma" w:cs="Tahoma"/>
          <w:b/>
          <w:sz w:val="22"/>
          <w:szCs w:val="22"/>
          <w:u w:val="single"/>
          <w:lang w:val="es-BO"/>
        </w:rPr>
        <w:t>DÉCIMA CUARTA:</w:t>
      </w:r>
      <w:r w:rsidRPr="00F96568">
        <w:rPr>
          <w:rFonts w:ascii="Tahoma" w:hAnsi="Tahoma" w:cs="Tahoma"/>
          <w:b/>
          <w:bCs/>
          <w:sz w:val="22"/>
          <w:szCs w:val="22"/>
          <w:u w:val="single"/>
          <w:lang w:val="es-BO"/>
        </w:rPr>
        <w:t xml:space="preserve"> SOLUCIÓN DE CONTROVERSIAS</w:t>
      </w:r>
      <w:r w:rsidRPr="00F96568">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039D3A84"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41DA7A06" w14:textId="77777777" w:rsidR="003224F6" w:rsidRDefault="003224F6" w:rsidP="003224F6">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F96568">
        <w:rPr>
          <w:rFonts w:ascii="Tahoma" w:hAnsi="Tahoma" w:cs="Tahoma"/>
          <w:b/>
          <w:bCs/>
          <w:sz w:val="22"/>
          <w:szCs w:val="22"/>
          <w:u w:val="single"/>
        </w:rPr>
        <w:t>DÉCIMA QUINTA: NORMAS SOCIO LABORALES</w:t>
      </w:r>
      <w:r w:rsidRPr="00F96568">
        <w:rPr>
          <w:rFonts w:ascii="Tahoma" w:hAnsi="Tahoma" w:cs="Tahoma"/>
          <w:bCs/>
          <w:sz w:val="22"/>
          <w:szCs w:val="22"/>
        </w:rPr>
        <w:t xml:space="preserve">.- </w:t>
      </w:r>
      <w:r w:rsidRPr="00F96568">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75880820" w14:textId="77777777" w:rsidR="003224F6" w:rsidRPr="003B7814" w:rsidRDefault="003224F6" w:rsidP="003224F6">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3B7814">
        <w:rPr>
          <w:rFonts w:ascii="Tahoma" w:eastAsia="Calibri" w:hAnsi="Tahoma" w:cs="Tahoma"/>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7EACAC8E" w14:textId="77777777" w:rsidR="003224F6" w:rsidRPr="003B7814" w:rsidRDefault="003224F6" w:rsidP="003224F6">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3B7814">
        <w:rPr>
          <w:rFonts w:ascii="Tahoma" w:eastAsia="Calibri" w:hAnsi="Tahoma" w:cs="Tahoma"/>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4164CA62" w14:textId="77777777" w:rsidR="003224F6" w:rsidRDefault="003224F6" w:rsidP="003224F6">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3B7814">
        <w:rPr>
          <w:rFonts w:ascii="Tahoma" w:eastAsia="Calibri" w:hAnsi="Tahoma" w:cs="Tahoma"/>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52B4E2C0" w14:textId="77777777" w:rsidR="003224F6" w:rsidRDefault="003224F6" w:rsidP="003224F6">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F96568">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006BAEBB" w14:textId="77777777" w:rsidR="003224F6" w:rsidRPr="00F96568" w:rsidRDefault="003224F6" w:rsidP="003224F6">
      <w:pPr>
        <w:autoSpaceDE w:val="0"/>
        <w:autoSpaceDN w:val="0"/>
        <w:adjustRightInd w:val="0"/>
        <w:spacing w:before="120"/>
        <w:contextualSpacing/>
        <w:jc w:val="both"/>
        <w:rPr>
          <w:rFonts w:ascii="Tahoma" w:hAnsi="Tahoma" w:cs="Tahoma"/>
          <w:bCs/>
          <w:sz w:val="22"/>
          <w:szCs w:val="22"/>
        </w:rPr>
      </w:pPr>
      <w:r w:rsidRPr="00F96568">
        <w:rPr>
          <w:rFonts w:ascii="Tahoma" w:hAnsi="Tahoma" w:cs="Tahoma"/>
          <w:b/>
          <w:bCs/>
          <w:sz w:val="22"/>
          <w:szCs w:val="22"/>
          <w:u w:val="single"/>
        </w:rPr>
        <w:t>DÉCIMA SEXTA: NORMAS DE SEGURIDAD Y MEDIO AMBIENTE</w:t>
      </w:r>
      <w:r w:rsidRPr="00F96568">
        <w:rPr>
          <w:rFonts w:ascii="Tahoma" w:hAnsi="Tahoma" w:cs="Tahoma"/>
          <w:bCs/>
          <w:sz w:val="22"/>
          <w:szCs w:val="22"/>
        </w:rPr>
        <w:t xml:space="preserve">.- El PROVEEDOR se compromete a cumplir estrictamente con todas las disposiciones sobre Higiene, Seguridad Ocupacional y Bienestar. </w:t>
      </w:r>
    </w:p>
    <w:p w14:paraId="3E1ADA48" w14:textId="77777777" w:rsidR="003224F6" w:rsidRPr="00F96568" w:rsidRDefault="003224F6" w:rsidP="003224F6">
      <w:pPr>
        <w:autoSpaceDE w:val="0"/>
        <w:autoSpaceDN w:val="0"/>
        <w:adjustRightInd w:val="0"/>
        <w:spacing w:before="120"/>
        <w:contextualSpacing/>
        <w:jc w:val="both"/>
        <w:rPr>
          <w:rFonts w:ascii="Tahoma" w:hAnsi="Tahoma" w:cs="Tahoma"/>
          <w:bCs/>
          <w:sz w:val="22"/>
          <w:szCs w:val="22"/>
        </w:rPr>
      </w:pPr>
      <w:r w:rsidRPr="00F96568">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2734C54A" w14:textId="77777777" w:rsidR="003224F6" w:rsidRDefault="003224F6" w:rsidP="003224F6">
      <w:pPr>
        <w:spacing w:before="120"/>
        <w:contextualSpacing/>
        <w:jc w:val="both"/>
        <w:rPr>
          <w:rFonts w:ascii="Tahoma" w:hAnsi="Tahoma" w:cs="Tahoma"/>
          <w:bCs/>
          <w:sz w:val="22"/>
          <w:szCs w:val="22"/>
        </w:rPr>
      </w:pPr>
      <w:r w:rsidRPr="00CC40D9">
        <w:rPr>
          <w:rFonts w:ascii="Tahoma" w:hAnsi="Tahoma" w:cs="Tahoma"/>
          <w:b/>
          <w:bCs/>
          <w:sz w:val="22"/>
          <w:szCs w:val="22"/>
          <w:u w:val="single"/>
        </w:rPr>
        <w:t>DÉCIMA SÉPTIMA: CASO FORTUITO O FUERZA MAYOR</w:t>
      </w:r>
      <w:r w:rsidRPr="00CC40D9">
        <w:rPr>
          <w:rFonts w:ascii="Tahoma" w:hAnsi="Tahoma" w:cs="Tahoma"/>
          <w:b/>
          <w:bCs/>
          <w:sz w:val="22"/>
          <w:szCs w:val="22"/>
        </w:rPr>
        <w:t>.-</w:t>
      </w:r>
      <w:r w:rsidRPr="00CC40D9">
        <w:rPr>
          <w:rFonts w:ascii="Tahoma" w:hAnsi="Tahoma" w:cs="Tahoma"/>
          <w:bCs/>
          <w:sz w:val="22"/>
          <w:szCs w:val="22"/>
        </w:rPr>
        <w:t xml:space="preserve"> Ninguna de las partes será</w:t>
      </w:r>
      <w:r w:rsidRPr="00D24AFD">
        <w:rPr>
          <w:rFonts w:ascii="Tahoma" w:hAnsi="Tahoma" w:cs="Tahoma"/>
          <w:bCs/>
          <w:sz w:val="22"/>
          <w:szCs w:val="22"/>
        </w:rPr>
        <w:t xml:space="preserve"> considerada como responsable, ni estará sujeta a la imposición de sanciones, por incumplimiento o demora en la ejecución de sus obligaciones contractuales, cuando dicho incumplimiento sea motivado por caso de fuerza mayor o fortuito. Se entiende como caso </w:t>
      </w:r>
      <w:r>
        <w:rPr>
          <w:rFonts w:ascii="Tahoma" w:hAnsi="Tahoma" w:cs="Tahoma"/>
          <w:bCs/>
          <w:sz w:val="22"/>
          <w:szCs w:val="22"/>
        </w:rPr>
        <w:t xml:space="preserve">de </w:t>
      </w:r>
      <w:r w:rsidRPr="00F53004">
        <w:rPr>
          <w:rFonts w:ascii="Tahoma" w:hAnsi="Tahoma" w:cs="Tahoma"/>
          <w:bCs/>
          <w:sz w:val="22"/>
          <w:szCs w:val="22"/>
        </w:rPr>
        <w:t>fuerza mayor</w:t>
      </w:r>
      <w:r w:rsidRPr="00D24AFD">
        <w:rPr>
          <w:rFonts w:ascii="Tahoma" w:hAnsi="Tahoma" w:cs="Tahoma"/>
          <w:bCs/>
          <w:sz w:val="22"/>
          <w:szCs w:val="22"/>
        </w:rPr>
        <w:t xml:space="preserve"> cualquier evento de la naturaleza no controlable o predecible como catástrofes, inundaciones, epidemias, etc. </w:t>
      </w:r>
      <w:r>
        <w:rPr>
          <w:rFonts w:ascii="Tahoma" w:hAnsi="Tahoma" w:cs="Tahoma"/>
          <w:bCs/>
          <w:sz w:val="22"/>
          <w:szCs w:val="22"/>
        </w:rPr>
        <w:t>Se entiende como hecho fortuito mayor los eventos</w:t>
      </w:r>
      <w:r w:rsidRPr="00D24AFD">
        <w:rPr>
          <w:rFonts w:ascii="Tahoma" w:hAnsi="Tahoma" w:cs="Tahoma"/>
          <w:bCs/>
          <w:sz w:val="22"/>
          <w:szCs w:val="22"/>
        </w:rPr>
        <w:t xml:space="preserve"> provocados por el hombre como ataques por enemigo público, huelgas (excepto las de su propio personal), actos del Gobierno como entidad soberana nacional</w:t>
      </w:r>
      <w:r>
        <w:rPr>
          <w:rFonts w:ascii="Tahoma" w:hAnsi="Tahoma" w:cs="Tahoma"/>
          <w:bCs/>
          <w:sz w:val="22"/>
          <w:szCs w:val="22"/>
        </w:rPr>
        <w:t>, etc</w:t>
      </w:r>
      <w:r w:rsidRPr="00D24AFD">
        <w:rPr>
          <w:rFonts w:ascii="Tahoma" w:hAnsi="Tahoma" w:cs="Tahoma"/>
          <w:bCs/>
          <w:sz w:val="22"/>
          <w:szCs w:val="22"/>
        </w:rPr>
        <w:t xml:space="preserve">. </w:t>
      </w:r>
    </w:p>
    <w:p w14:paraId="2E81719D" w14:textId="77777777" w:rsidR="003224F6" w:rsidRDefault="003224F6" w:rsidP="003224F6">
      <w:pPr>
        <w:autoSpaceDE w:val="0"/>
        <w:autoSpaceDN w:val="0"/>
        <w:adjustRightInd w:val="0"/>
        <w:spacing w:before="120"/>
        <w:contextualSpacing/>
        <w:jc w:val="both"/>
        <w:rPr>
          <w:rFonts w:ascii="Tahoma" w:hAnsi="Tahoma" w:cs="Tahoma"/>
          <w:bCs/>
          <w:sz w:val="21"/>
          <w:szCs w:val="21"/>
        </w:rPr>
      </w:pPr>
      <w:r w:rsidRPr="00162C08">
        <w:rPr>
          <w:rFonts w:ascii="Tahoma" w:hAnsi="Tahoma" w:cs="Tahoma"/>
          <w:bCs/>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36F063AF" w14:textId="77777777" w:rsidR="003224F6" w:rsidRPr="00F96568" w:rsidRDefault="003224F6" w:rsidP="003224F6">
      <w:pPr>
        <w:autoSpaceDE w:val="0"/>
        <w:autoSpaceDN w:val="0"/>
        <w:adjustRightInd w:val="0"/>
        <w:spacing w:before="120"/>
        <w:contextualSpacing/>
        <w:jc w:val="both"/>
        <w:rPr>
          <w:rFonts w:ascii="Tahoma" w:hAnsi="Tahoma" w:cs="Tahoma"/>
          <w:iCs/>
          <w:color w:val="000000"/>
          <w:sz w:val="22"/>
          <w:szCs w:val="22"/>
          <w:lang w:val="es-BO" w:eastAsia="es-BO"/>
        </w:rPr>
      </w:pPr>
      <w:r w:rsidRPr="00F96568">
        <w:rPr>
          <w:rFonts w:ascii="Tahoma" w:hAnsi="Tahoma" w:cs="Tahoma"/>
          <w:b/>
          <w:bCs/>
          <w:sz w:val="22"/>
          <w:szCs w:val="22"/>
          <w:u w:val="single"/>
        </w:rPr>
        <w:t>DÉCIMA OCTAVA: PROHIBICIÓN DE COMPETENCIA</w:t>
      </w:r>
      <w:r w:rsidRPr="00F96568">
        <w:rPr>
          <w:rFonts w:ascii="Tahoma" w:hAnsi="Tahoma" w:cs="Tahoma"/>
          <w:bCs/>
          <w:sz w:val="22"/>
          <w:szCs w:val="22"/>
        </w:rPr>
        <w:t xml:space="preserve">.- </w:t>
      </w:r>
      <w:r w:rsidRPr="00F96568">
        <w:rPr>
          <w:rFonts w:ascii="Tahoma" w:hAnsi="Tahoma" w:cs="Tahoma"/>
          <w:color w:val="000000"/>
          <w:sz w:val="22"/>
          <w:szCs w:val="22"/>
          <w:lang w:val="es-BO" w:eastAsia="es-BO"/>
        </w:rPr>
        <w:t>El PROVEEDOR</w:t>
      </w:r>
      <w:r w:rsidRPr="00F96568">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w:t>
      </w:r>
      <w:r>
        <w:rPr>
          <w:rFonts w:ascii="Tahoma" w:hAnsi="Tahoma" w:cs="Tahoma"/>
          <w:iCs/>
          <w:color w:val="000000"/>
          <w:sz w:val="22"/>
          <w:szCs w:val="22"/>
          <w:lang w:val="es-BO" w:eastAsia="es-BO"/>
        </w:rPr>
        <w:t xml:space="preserve"> daños y perjuicios ocasionados </w:t>
      </w:r>
      <w:r w:rsidRPr="000D32FC">
        <w:rPr>
          <w:rFonts w:ascii="Tahoma" w:hAnsi="Tahoma" w:cs="Tahoma"/>
          <w:b/>
          <w:iCs/>
          <w:color w:val="000000"/>
          <w:sz w:val="22"/>
          <w:szCs w:val="22"/>
          <w:lang w:val="es-BO" w:eastAsia="es-BO"/>
        </w:rPr>
        <w:t xml:space="preserve">(ESTA CLÁUSULA SOLO APLICA A PROVEEDORES DE </w:t>
      </w:r>
      <w:r>
        <w:rPr>
          <w:rFonts w:ascii="Tahoma" w:hAnsi="Tahoma" w:cs="Tahoma"/>
          <w:b/>
          <w:iCs/>
          <w:color w:val="000000"/>
          <w:sz w:val="22"/>
          <w:szCs w:val="22"/>
          <w:lang w:val="es-BO" w:eastAsia="es-BO"/>
        </w:rPr>
        <w:t xml:space="preserve">BIENES Y </w:t>
      </w:r>
      <w:r w:rsidRPr="000D32FC">
        <w:rPr>
          <w:rFonts w:ascii="Tahoma" w:hAnsi="Tahoma" w:cs="Tahoma"/>
          <w:b/>
          <w:iCs/>
          <w:color w:val="000000"/>
          <w:sz w:val="22"/>
          <w:szCs w:val="22"/>
          <w:lang w:val="es-BO" w:eastAsia="es-BO"/>
        </w:rPr>
        <w:t>SERVICIOS RELACIONADOS CON EL RUBRO DE E</w:t>
      </w:r>
      <w:r>
        <w:rPr>
          <w:rFonts w:ascii="Tahoma" w:hAnsi="Tahoma" w:cs="Tahoma"/>
          <w:b/>
          <w:iCs/>
          <w:color w:val="000000"/>
          <w:sz w:val="22"/>
          <w:szCs w:val="22"/>
          <w:lang w:val="es-BO" w:eastAsia="es-BO"/>
        </w:rPr>
        <w:t>NTEL S.A., NO APLICA PARA OTROS</w:t>
      </w:r>
      <w:r w:rsidRPr="000D32FC">
        <w:rPr>
          <w:rFonts w:ascii="Tahoma" w:hAnsi="Tahoma" w:cs="Tahoma"/>
          <w:b/>
          <w:iCs/>
          <w:color w:val="000000"/>
          <w:sz w:val="22"/>
          <w:szCs w:val="22"/>
          <w:lang w:val="es-BO" w:eastAsia="es-BO"/>
        </w:rPr>
        <w:t>).</w:t>
      </w:r>
    </w:p>
    <w:p w14:paraId="3F2D0DA3" w14:textId="77777777" w:rsidR="003224F6" w:rsidRPr="00703BBC" w:rsidRDefault="003224F6" w:rsidP="003224F6">
      <w:pPr>
        <w:spacing w:before="120"/>
        <w:contextualSpacing/>
        <w:jc w:val="both"/>
        <w:rPr>
          <w:rFonts w:ascii="Tahoma" w:hAnsi="Tahoma" w:cs="Tahoma"/>
          <w:iCs/>
          <w:color w:val="000000"/>
          <w:sz w:val="22"/>
          <w:szCs w:val="22"/>
          <w:lang w:val="es-BO"/>
        </w:rPr>
      </w:pPr>
      <w:r w:rsidRPr="00F96568">
        <w:rPr>
          <w:rFonts w:ascii="Tahoma" w:hAnsi="Tahoma" w:cs="Tahoma"/>
          <w:b/>
          <w:sz w:val="22"/>
          <w:szCs w:val="22"/>
          <w:u w:val="single"/>
          <w:lang w:val="es-BO" w:eastAsia="es-BO"/>
        </w:rPr>
        <w:t>DÉCIMA NOVENA: ENMIENDAS COMPLEMENTARIAS Y MODIFICACIONES</w:t>
      </w:r>
      <w:r w:rsidRPr="00F96568">
        <w:rPr>
          <w:rFonts w:ascii="Tahoma" w:hAnsi="Tahoma" w:cs="Tahoma"/>
          <w:b/>
          <w:sz w:val="22"/>
          <w:szCs w:val="22"/>
          <w:lang w:val="es-BO" w:eastAsia="es-BO"/>
        </w:rPr>
        <w:t xml:space="preserve">.- </w:t>
      </w:r>
      <w:r w:rsidRPr="00F96568">
        <w:rPr>
          <w:rFonts w:ascii="Tahoma" w:hAnsi="Tahoma" w:cs="Tahoma"/>
          <w:iCs/>
          <w:color w:val="000000"/>
          <w:sz w:val="22"/>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sz w:val="22"/>
          <w:szCs w:val="22"/>
          <w:lang w:val="es-BO"/>
        </w:rPr>
        <w:t>y autorización de Gerencia General.</w:t>
      </w:r>
    </w:p>
    <w:p w14:paraId="3E70F09E" w14:textId="77777777" w:rsidR="003224F6" w:rsidRPr="00703BBC" w:rsidRDefault="003224F6" w:rsidP="003224F6">
      <w:pPr>
        <w:spacing w:before="120"/>
        <w:contextualSpacing/>
        <w:jc w:val="both"/>
        <w:rPr>
          <w:rFonts w:ascii="Tahoma" w:hAnsi="Tahoma" w:cs="Tahoma"/>
          <w:color w:val="000000"/>
          <w:sz w:val="22"/>
          <w:szCs w:val="22"/>
          <w:lang w:val="es-BO" w:eastAsia="es-BO"/>
        </w:rPr>
      </w:pPr>
      <w:r w:rsidRPr="00703BBC">
        <w:rPr>
          <w:rFonts w:ascii="Tahoma" w:hAnsi="Tahoma" w:cs="Tahoma"/>
          <w:b/>
          <w:sz w:val="22"/>
          <w:szCs w:val="22"/>
          <w:u w:val="single"/>
          <w:lang w:val="es-BO" w:eastAsia="es-BO"/>
        </w:rPr>
        <w:t xml:space="preserve">VIGÉSIMA: </w:t>
      </w:r>
      <w:r w:rsidRPr="00703BBC">
        <w:rPr>
          <w:rFonts w:ascii="Tahoma" w:hAnsi="Tahoma" w:cs="Tahoma"/>
          <w:b/>
          <w:color w:val="000000"/>
          <w:sz w:val="22"/>
          <w:szCs w:val="22"/>
          <w:u w:val="single"/>
          <w:lang w:val="es-BO" w:eastAsia="es-BO"/>
        </w:rPr>
        <w:t>PROHIBICIÓN DE TRANSFERENCIA O SUBROGACIÓN</w:t>
      </w:r>
      <w:r w:rsidRPr="00703BBC">
        <w:rPr>
          <w:rFonts w:ascii="Tahoma" w:hAnsi="Tahoma" w:cs="Tahoma"/>
          <w:b/>
          <w:color w:val="000000"/>
          <w:sz w:val="22"/>
          <w:szCs w:val="22"/>
          <w:lang w:val="es-BO" w:eastAsia="es-BO"/>
        </w:rPr>
        <w:t>.-</w:t>
      </w:r>
      <w:r w:rsidRPr="00703BBC">
        <w:rPr>
          <w:rFonts w:ascii="Tahoma" w:hAnsi="Tahoma" w:cs="Tahoma"/>
          <w:color w:val="000000"/>
          <w:sz w:val="22"/>
          <w:szCs w:val="22"/>
          <w:lang w:val="es-BO" w:eastAsia="es-BO"/>
        </w:rPr>
        <w:t xml:space="preserve"> </w:t>
      </w:r>
      <w:r w:rsidRPr="00703BBC">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03BBC">
        <w:rPr>
          <w:rFonts w:ascii="Tahoma" w:hAnsi="Tahoma" w:cs="Tahoma"/>
          <w:color w:val="000000"/>
          <w:sz w:val="22"/>
          <w:szCs w:val="22"/>
          <w:lang w:val="es-BO" w:eastAsia="es-BO"/>
        </w:rPr>
        <w:t xml:space="preserve"> y el inicio de las acciones legales respectivas.</w:t>
      </w:r>
    </w:p>
    <w:p w14:paraId="0DCBC567" w14:textId="77777777" w:rsidR="003224F6" w:rsidRPr="00F96568" w:rsidRDefault="003224F6" w:rsidP="003224F6">
      <w:pPr>
        <w:tabs>
          <w:tab w:val="left" w:pos="-2977"/>
        </w:tabs>
        <w:spacing w:before="120"/>
        <w:contextualSpacing/>
        <w:jc w:val="both"/>
        <w:rPr>
          <w:rFonts w:ascii="Tahoma" w:hAnsi="Tahoma" w:cs="Tahoma"/>
          <w:b/>
          <w:sz w:val="22"/>
          <w:szCs w:val="22"/>
          <w:lang w:val="es-BO"/>
        </w:rPr>
      </w:pPr>
      <w:r w:rsidRPr="00703BBC">
        <w:rPr>
          <w:rFonts w:ascii="Tahoma" w:hAnsi="Tahoma" w:cs="Tahoma"/>
          <w:b/>
          <w:sz w:val="22"/>
          <w:szCs w:val="22"/>
          <w:u w:val="single"/>
          <w:lang w:val="es-BO"/>
        </w:rPr>
        <w:t>VIGÉSIMA PRIMERA: RESOLUCIÓN</w:t>
      </w:r>
      <w:r w:rsidRPr="00703BBC">
        <w:rPr>
          <w:rFonts w:ascii="Tahoma" w:hAnsi="Tahoma" w:cs="Tahoma"/>
          <w:b/>
          <w:sz w:val="22"/>
          <w:szCs w:val="22"/>
          <w:lang w:val="es-BO"/>
        </w:rPr>
        <w:t xml:space="preserve">.- </w:t>
      </w:r>
      <w:r w:rsidRPr="00703BBC">
        <w:rPr>
          <w:rFonts w:ascii="Tahoma" w:hAnsi="Tahoma" w:cs="Tahoma"/>
          <w:sz w:val="22"/>
          <w:szCs w:val="22"/>
          <w:lang w:val="es-BO"/>
        </w:rPr>
        <w:t>El presente contrato</w:t>
      </w:r>
      <w:r w:rsidRPr="00F96568">
        <w:rPr>
          <w:rFonts w:ascii="Tahoma" w:hAnsi="Tahoma" w:cs="Tahoma"/>
          <w:sz w:val="22"/>
          <w:szCs w:val="22"/>
          <w:lang w:val="es-BO"/>
        </w:rPr>
        <w:t xml:space="preserve"> podrá ser resuelto por las siguientes causales:</w:t>
      </w:r>
    </w:p>
    <w:p w14:paraId="5D60B863" w14:textId="77777777" w:rsidR="003224F6" w:rsidRPr="00F96568" w:rsidRDefault="003224F6" w:rsidP="003224F6">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21.1</w:t>
      </w:r>
      <w:r w:rsidRPr="00F96568">
        <w:rPr>
          <w:rFonts w:ascii="Tahoma" w:hAnsi="Tahoma" w:cs="Tahoma"/>
          <w:sz w:val="22"/>
          <w:szCs w:val="22"/>
          <w:lang w:val="es-BO"/>
        </w:rPr>
        <w:tab/>
        <w:t>Por ENTEL S.A.:</w:t>
      </w:r>
    </w:p>
    <w:p w14:paraId="628EA21A" w14:textId="77777777" w:rsidR="003224F6" w:rsidRPr="00F96568" w:rsidRDefault="003224F6" w:rsidP="003224F6">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21.1.1</w:t>
      </w:r>
      <w:r w:rsidRPr="00F96568">
        <w:rPr>
          <w:rFonts w:ascii="Tahoma" w:hAnsi="Tahoma" w:cs="Tahoma"/>
          <w:sz w:val="22"/>
          <w:szCs w:val="22"/>
          <w:lang w:val="es-BO"/>
        </w:rPr>
        <w:tab/>
        <w:t>Cuando el PROVEEDOR, incurra en negligencia o cometa incumplimiento de sus obligaciones objeto del presente contrato.</w:t>
      </w:r>
    </w:p>
    <w:p w14:paraId="14EDAE1E" w14:textId="77777777" w:rsidR="003224F6" w:rsidRPr="00F96568" w:rsidRDefault="003224F6" w:rsidP="003224F6">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21.1.2</w:t>
      </w:r>
      <w:r w:rsidRPr="00F96568">
        <w:rPr>
          <w:rFonts w:ascii="Tahoma" w:hAnsi="Tahoma" w:cs="Tahoma"/>
          <w:sz w:val="22"/>
          <w:szCs w:val="22"/>
          <w:lang w:val="es-BO"/>
        </w:rPr>
        <w:tab/>
        <w:t>Quiebra declarada del PROVEEDOR.</w:t>
      </w:r>
    </w:p>
    <w:p w14:paraId="7D3D733C" w14:textId="77777777" w:rsidR="003224F6" w:rsidRPr="00F96568" w:rsidRDefault="003224F6" w:rsidP="003224F6">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21.1.3</w:t>
      </w:r>
      <w:r w:rsidRPr="00F96568">
        <w:rPr>
          <w:rFonts w:ascii="Tahoma" w:hAnsi="Tahoma" w:cs="Tahoma"/>
          <w:sz w:val="22"/>
          <w:szCs w:val="22"/>
          <w:lang w:val="es-BO"/>
        </w:rPr>
        <w:tab/>
        <w:t>Si el PROVEEDOR se disuelve como sociedad.</w:t>
      </w:r>
    </w:p>
    <w:p w14:paraId="397AC9CC" w14:textId="77777777" w:rsidR="003224F6" w:rsidRPr="00F96568" w:rsidRDefault="003224F6" w:rsidP="003224F6">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21.1.4</w:t>
      </w:r>
      <w:r w:rsidRPr="00F96568">
        <w:rPr>
          <w:rFonts w:ascii="Tahoma" w:hAnsi="Tahoma" w:cs="Tahoma"/>
          <w:sz w:val="22"/>
          <w:szCs w:val="22"/>
          <w:lang w:val="es-BO"/>
        </w:rPr>
        <w:tab/>
        <w:t>Facultativamente si la aplicación de sanciones alcanza al porcentaje de multas expresado en el presente contrato.</w:t>
      </w:r>
    </w:p>
    <w:p w14:paraId="369C5A79" w14:textId="77777777" w:rsidR="003224F6" w:rsidRPr="00F96568" w:rsidRDefault="003224F6" w:rsidP="003224F6">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21.2</w:t>
      </w:r>
      <w:r w:rsidRPr="00F96568">
        <w:rPr>
          <w:rFonts w:ascii="Tahoma" w:hAnsi="Tahoma" w:cs="Tahoma"/>
          <w:sz w:val="22"/>
          <w:szCs w:val="22"/>
          <w:lang w:val="es-BO"/>
        </w:rPr>
        <w:tab/>
        <w:t>Por el PROVEEDOR.</w:t>
      </w:r>
    </w:p>
    <w:p w14:paraId="274792C0" w14:textId="77777777" w:rsidR="003224F6" w:rsidRPr="00F96568" w:rsidRDefault="003224F6" w:rsidP="003224F6">
      <w:pPr>
        <w:autoSpaceDE w:val="0"/>
        <w:autoSpaceDN w:val="0"/>
        <w:adjustRightInd w:val="0"/>
        <w:spacing w:before="120"/>
        <w:ind w:left="1416" w:hanging="850"/>
        <w:contextualSpacing/>
        <w:jc w:val="both"/>
        <w:rPr>
          <w:rFonts w:ascii="Tahoma" w:hAnsi="Tahoma" w:cs="Tahoma"/>
          <w:bCs/>
          <w:color w:val="000000"/>
          <w:sz w:val="22"/>
          <w:szCs w:val="22"/>
          <w:lang w:val="es-BO"/>
        </w:rPr>
      </w:pPr>
      <w:r w:rsidRPr="00F96568">
        <w:rPr>
          <w:rFonts w:ascii="Tahoma" w:hAnsi="Tahoma" w:cs="Tahoma"/>
          <w:bCs/>
          <w:color w:val="000000"/>
          <w:sz w:val="22"/>
          <w:szCs w:val="22"/>
          <w:lang w:val="es-BO"/>
        </w:rPr>
        <w:t>21.2.1</w:t>
      </w:r>
      <w:r w:rsidRPr="00F96568">
        <w:rPr>
          <w:rFonts w:ascii="Tahoma" w:hAnsi="Tahoma" w:cs="Tahoma"/>
          <w:bCs/>
          <w:color w:val="000000"/>
          <w:sz w:val="22"/>
          <w:szCs w:val="22"/>
          <w:lang w:val="es-BO"/>
        </w:rPr>
        <w:tab/>
        <w:t>Si ENTEL S.A. demora injustificadamente en los pagos acordados.</w:t>
      </w:r>
    </w:p>
    <w:p w14:paraId="7FD58B77"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14:paraId="3E544B84"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42E1E763"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sz w:val="22"/>
          <w:szCs w:val="22"/>
          <w:lang w:val="es-BO"/>
        </w:rPr>
        <w:t>Si la resolución es por causa imputable a ENTEL S.A. se realizará la liquidación del contrato evaluando los</w:t>
      </w:r>
      <w:r>
        <w:rPr>
          <w:rFonts w:ascii="Tahoma" w:hAnsi="Tahoma" w:cs="Tahoma"/>
          <w:sz w:val="22"/>
          <w:szCs w:val="22"/>
          <w:lang w:val="es-BO"/>
        </w:rPr>
        <w:t xml:space="preserve"> servicios</w:t>
      </w:r>
      <w:r w:rsidRPr="00F96568">
        <w:rPr>
          <w:rFonts w:ascii="Tahoma" w:hAnsi="Tahoma" w:cs="Tahoma"/>
          <w:sz w:val="22"/>
          <w:szCs w:val="22"/>
          <w:lang w:val="es-BO"/>
        </w:rPr>
        <w:t xml:space="preserve"> entregados y no pagados, y los gastos efectivos en los que hubiese incurrido el PROVEEDOR, los que serán pagados por ENTEL S.A. y procederá con la devolución de la </w:t>
      </w:r>
      <w:r w:rsidRPr="00703BBC">
        <w:rPr>
          <w:rFonts w:ascii="Tahoma" w:hAnsi="Tahoma" w:cs="Tahoma"/>
          <w:sz w:val="22"/>
          <w:szCs w:val="22"/>
          <w:lang w:val="es-BO"/>
        </w:rPr>
        <w:t>garantía de cumplimiento de contrato.</w:t>
      </w:r>
    </w:p>
    <w:p w14:paraId="6F769209"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w:t>
      </w:r>
      <w:r>
        <w:rPr>
          <w:rFonts w:ascii="Tahoma" w:hAnsi="Tahoma" w:cs="Tahoma"/>
          <w:sz w:val="22"/>
          <w:szCs w:val="22"/>
          <w:lang w:val="es-BO"/>
        </w:rPr>
        <w:t>servicios</w:t>
      </w:r>
      <w:r w:rsidRPr="00F96568">
        <w:rPr>
          <w:rFonts w:ascii="Tahoma" w:hAnsi="Tahoma" w:cs="Tahoma"/>
          <w:sz w:val="22"/>
          <w:szCs w:val="22"/>
          <w:lang w:val="es-BO"/>
        </w:rPr>
        <w:t>, el requirente de la resolución expresará por escrito su conformidad a la solución y el aviso de intención se dará por retirado.</w:t>
      </w:r>
    </w:p>
    <w:p w14:paraId="32CD51A4"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09C1C97D" w14:textId="77777777" w:rsidR="003224F6" w:rsidRPr="00F96568" w:rsidRDefault="003224F6" w:rsidP="003224F6">
      <w:pPr>
        <w:spacing w:before="120"/>
        <w:contextualSpacing/>
        <w:jc w:val="both"/>
        <w:rPr>
          <w:rFonts w:ascii="Tahoma" w:hAnsi="Tahoma" w:cs="Tahoma"/>
          <w:color w:val="000000"/>
          <w:sz w:val="22"/>
          <w:szCs w:val="22"/>
          <w:lang w:val="es-BO" w:eastAsia="es-BO"/>
        </w:rPr>
      </w:pPr>
      <w:r w:rsidRPr="00F96568">
        <w:rPr>
          <w:rFonts w:ascii="Tahoma" w:hAnsi="Tahoma" w:cs="Tahoma"/>
          <w:b/>
          <w:bCs/>
          <w:sz w:val="22"/>
          <w:szCs w:val="22"/>
          <w:u w:val="single"/>
        </w:rPr>
        <w:t>VIGÉSIMA SEGUNDA: CONCLUSIÓN ANTICIPADA</w:t>
      </w:r>
      <w:r w:rsidRPr="00F96568">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6A5B69C5" w14:textId="77777777" w:rsidR="003224F6" w:rsidRPr="00F96568" w:rsidRDefault="003224F6" w:rsidP="003224F6">
      <w:pPr>
        <w:spacing w:before="120"/>
        <w:contextualSpacing/>
        <w:jc w:val="both"/>
        <w:rPr>
          <w:rFonts w:ascii="Tahoma" w:hAnsi="Tahoma" w:cs="Tahoma"/>
          <w:snapToGrid w:val="0"/>
          <w:sz w:val="22"/>
          <w:szCs w:val="22"/>
          <w:lang w:val="es-BO"/>
        </w:rPr>
      </w:pPr>
      <w:r w:rsidRPr="00F96568">
        <w:rPr>
          <w:rFonts w:ascii="Tahoma" w:hAnsi="Tahoma" w:cs="Tahoma"/>
          <w:b/>
          <w:bCs/>
          <w:sz w:val="22"/>
          <w:szCs w:val="22"/>
          <w:u w:val="single"/>
          <w:lang w:val="es-BO"/>
        </w:rPr>
        <w:t>VIGÉSIMA TERCERA:</w:t>
      </w:r>
      <w:r w:rsidRPr="00F96568">
        <w:rPr>
          <w:rFonts w:ascii="Tahoma" w:hAnsi="Tahoma" w:cs="Tahoma"/>
          <w:b/>
          <w:snapToGrid w:val="0"/>
          <w:sz w:val="22"/>
          <w:szCs w:val="22"/>
          <w:u w:val="single"/>
          <w:lang w:val="es-BO"/>
        </w:rPr>
        <w:t xml:space="preserve"> AUDITAJE</w:t>
      </w:r>
      <w:r w:rsidRPr="00F96568">
        <w:rPr>
          <w:rFonts w:ascii="Tahoma" w:hAnsi="Tahoma" w:cs="Tahoma"/>
          <w:b/>
          <w:snapToGrid w:val="0"/>
          <w:sz w:val="22"/>
          <w:szCs w:val="22"/>
          <w:lang w:val="es-BO"/>
        </w:rPr>
        <w:t xml:space="preserve">.- </w:t>
      </w:r>
      <w:r w:rsidRPr="00F96568">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4FF58E98"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CUARTA: PROPIEDAD INTELECTUAL</w:t>
      </w:r>
      <w:r w:rsidRPr="00F96568">
        <w:rPr>
          <w:rFonts w:ascii="Tahoma" w:hAnsi="Tahoma" w:cs="Tahoma"/>
          <w:b/>
          <w:sz w:val="22"/>
          <w:szCs w:val="22"/>
          <w:lang w:val="es-BO"/>
        </w:rPr>
        <w:t>.-</w:t>
      </w:r>
      <w:r w:rsidRPr="00F96568">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14:paraId="1A6C49DE"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475A8BA9"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77ACAD34"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367DA9CA"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r>
        <w:rPr>
          <w:rFonts w:ascii="Tahoma" w:hAnsi="Tahoma" w:cs="Tahoma"/>
          <w:sz w:val="22"/>
          <w:szCs w:val="22"/>
          <w:lang w:val="es-BO"/>
        </w:rPr>
        <w:t xml:space="preserve"> </w:t>
      </w:r>
      <w:r w:rsidRPr="00FA58AD">
        <w:rPr>
          <w:rFonts w:ascii="Tahoma" w:hAnsi="Tahoma" w:cs="Tahoma"/>
          <w:b/>
          <w:sz w:val="22"/>
          <w:szCs w:val="22"/>
          <w:lang w:val="es-BO"/>
        </w:rPr>
        <w:t>(DEPENDIENDO DEL OBJETO DEL CONTRATO)</w:t>
      </w:r>
      <w:r w:rsidRPr="00F96568">
        <w:rPr>
          <w:rFonts w:ascii="Tahoma" w:hAnsi="Tahoma" w:cs="Tahoma"/>
          <w:sz w:val="22"/>
          <w:szCs w:val="22"/>
          <w:lang w:val="es-BO"/>
        </w:rPr>
        <w:t>.</w:t>
      </w:r>
      <w:r w:rsidRPr="000D32FC">
        <w:rPr>
          <w:rFonts w:ascii="Tahoma" w:hAnsi="Tahoma" w:cs="Tahoma"/>
          <w:b/>
          <w:iCs/>
          <w:color w:val="000000"/>
          <w:sz w:val="22"/>
          <w:szCs w:val="22"/>
          <w:lang w:val="es-BO" w:eastAsia="es-BO"/>
        </w:rPr>
        <w:t xml:space="preserve"> </w:t>
      </w:r>
    </w:p>
    <w:p w14:paraId="0DE774A4"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QUINTA: CONFIDENCIALIDAD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03726B48" w14:textId="77777777" w:rsidR="003224F6" w:rsidRDefault="003224F6" w:rsidP="003224F6">
      <w:pPr>
        <w:spacing w:before="120"/>
        <w:contextualSpacing/>
        <w:jc w:val="both"/>
        <w:rPr>
          <w:rFonts w:ascii="Tahoma" w:hAnsi="Tahoma" w:cs="Tahoma"/>
          <w:sz w:val="22"/>
          <w:szCs w:val="22"/>
          <w:lang w:val="es-BO"/>
        </w:rPr>
      </w:pPr>
      <w:r w:rsidRPr="00F96568">
        <w:rPr>
          <w:rFonts w:ascii="Tahoma" w:hAnsi="Tahoma" w:cs="Tahoma"/>
          <w:sz w:val="22"/>
          <w:szCs w:val="22"/>
          <w:lang w:val="es-BO"/>
        </w:rPr>
        <w:t>La información es de propiedad exclusiva de</w:t>
      </w:r>
      <w:r w:rsidRPr="00F96568">
        <w:rPr>
          <w:rFonts w:ascii="Tahoma" w:hAnsi="Tahoma" w:cs="Tahoma"/>
          <w:bCs/>
          <w:sz w:val="22"/>
          <w:szCs w:val="22"/>
          <w:lang w:val="es-BO"/>
        </w:rPr>
        <w:t xml:space="preserve"> ENTEL S.A., </w:t>
      </w:r>
      <w:r w:rsidRPr="00F96568">
        <w:rPr>
          <w:rFonts w:ascii="Tahoma" w:hAnsi="Tahoma" w:cs="Tahoma"/>
          <w:sz w:val="22"/>
          <w:szCs w:val="22"/>
          <w:lang w:val="es-BO"/>
        </w:rPr>
        <w:t>razón por la</w:t>
      </w:r>
      <w:r w:rsidRPr="00F96568">
        <w:rPr>
          <w:rFonts w:ascii="Tahoma" w:hAnsi="Tahoma" w:cs="Tahoma"/>
          <w:bCs/>
          <w:sz w:val="22"/>
          <w:szCs w:val="22"/>
          <w:lang w:val="es-BO"/>
        </w:rPr>
        <w:t xml:space="preserve"> </w:t>
      </w:r>
      <w:r w:rsidRPr="00F96568">
        <w:rPr>
          <w:rFonts w:ascii="Tahoma" w:hAnsi="Tahoma" w:cs="Tahoma"/>
          <w:sz w:val="22"/>
          <w:szCs w:val="22"/>
          <w:lang w:val="es-BO"/>
        </w:rPr>
        <w:t xml:space="preserve">cual el PROVEEDOR está expresamente prohibido de utilizar la misma para fines distintos a los señalados en este contrato. </w:t>
      </w:r>
    </w:p>
    <w:p w14:paraId="578A695E" w14:textId="77777777" w:rsidR="003224F6" w:rsidRDefault="003224F6" w:rsidP="003224F6">
      <w:pPr>
        <w:spacing w:before="120"/>
        <w:contextualSpacing/>
        <w:jc w:val="both"/>
        <w:rPr>
          <w:rFonts w:ascii="Tahoma" w:hAnsi="Tahoma" w:cs="Tahoma"/>
          <w:sz w:val="22"/>
          <w:szCs w:val="22"/>
          <w:lang w:val="es-BO"/>
        </w:rPr>
      </w:pPr>
      <w:r w:rsidRPr="00F96568">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73F92E89" w14:textId="77777777" w:rsidR="003224F6" w:rsidRPr="00F96568" w:rsidRDefault="003224F6" w:rsidP="003224F6">
      <w:pPr>
        <w:spacing w:before="120"/>
        <w:contextualSpacing/>
        <w:jc w:val="both"/>
        <w:rPr>
          <w:rFonts w:ascii="Tahoma" w:hAnsi="Tahoma" w:cs="Tahoma"/>
          <w:sz w:val="22"/>
          <w:szCs w:val="22"/>
          <w:lang w:val="es-BO"/>
        </w:rPr>
      </w:pPr>
      <w:r w:rsidRPr="00F96568">
        <w:rPr>
          <w:rFonts w:ascii="Tahoma" w:hAnsi="Tahoma" w:cs="Tahoma"/>
          <w:b/>
          <w:bCs/>
          <w:sz w:val="22"/>
          <w:szCs w:val="22"/>
          <w:u w:val="single"/>
          <w:lang w:val="es-BO"/>
        </w:rPr>
        <w:t xml:space="preserve">VIGÉSIMA </w:t>
      </w:r>
      <w:r>
        <w:rPr>
          <w:rFonts w:ascii="Tahoma" w:hAnsi="Tahoma" w:cs="Tahoma"/>
          <w:b/>
          <w:bCs/>
          <w:sz w:val="22"/>
          <w:szCs w:val="22"/>
          <w:u w:val="single"/>
          <w:lang w:val="es-BO"/>
        </w:rPr>
        <w:t>SEXTA</w:t>
      </w:r>
      <w:r w:rsidRPr="00F96568">
        <w:rPr>
          <w:rFonts w:ascii="Tahoma" w:hAnsi="Tahoma" w:cs="Tahoma"/>
          <w:b/>
          <w:bCs/>
          <w:sz w:val="22"/>
          <w:szCs w:val="22"/>
          <w:u w:val="single"/>
          <w:lang w:val="es-BO"/>
        </w:rPr>
        <w:t>:</w:t>
      </w:r>
      <w:r w:rsidRPr="00F96568">
        <w:rPr>
          <w:rFonts w:ascii="Tahoma" w:hAnsi="Tahoma" w:cs="Tahoma"/>
          <w:b/>
          <w:sz w:val="22"/>
          <w:szCs w:val="22"/>
          <w:u w:val="single"/>
          <w:lang w:val="es-BO"/>
        </w:rPr>
        <w:t xml:space="preserve"> EXONERACIÓN DE RESPONSABILIDADES POR DAÑO A TERCEROS</w:t>
      </w:r>
      <w:r w:rsidRPr="00F96568">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14:paraId="397B337C" w14:textId="77777777" w:rsidR="003224F6" w:rsidRPr="00F96568" w:rsidRDefault="003224F6" w:rsidP="003224F6">
      <w:pPr>
        <w:autoSpaceDE w:val="0"/>
        <w:autoSpaceDN w:val="0"/>
        <w:adjustRightInd w:val="0"/>
        <w:spacing w:before="120"/>
        <w:contextualSpacing/>
        <w:jc w:val="both"/>
        <w:rPr>
          <w:rFonts w:ascii="Tahoma" w:hAnsi="Tahoma" w:cs="Tahoma"/>
          <w:bCs/>
          <w:sz w:val="22"/>
          <w:szCs w:val="22"/>
        </w:rPr>
      </w:pPr>
      <w:r w:rsidRPr="00F96568">
        <w:rPr>
          <w:rFonts w:ascii="Tahoma" w:hAnsi="Tahoma" w:cs="Tahoma"/>
          <w:b/>
          <w:sz w:val="22"/>
          <w:szCs w:val="22"/>
          <w:u w:val="single"/>
          <w:lang w:val="es-BO"/>
        </w:rPr>
        <w:t>VIGÉSIMA S</w:t>
      </w:r>
      <w:r>
        <w:rPr>
          <w:rFonts w:ascii="Tahoma" w:hAnsi="Tahoma" w:cs="Tahoma"/>
          <w:b/>
          <w:sz w:val="22"/>
          <w:szCs w:val="22"/>
          <w:u w:val="single"/>
          <w:lang w:val="es-BO"/>
        </w:rPr>
        <w:t>ÉPTIMA</w:t>
      </w:r>
      <w:r w:rsidRPr="00F96568">
        <w:rPr>
          <w:rFonts w:ascii="Tahoma" w:hAnsi="Tahoma" w:cs="Tahoma"/>
          <w:b/>
          <w:sz w:val="22"/>
          <w:szCs w:val="22"/>
          <w:u w:val="single"/>
          <w:lang w:val="es-BO"/>
        </w:rPr>
        <w:t xml:space="preserve">: </w:t>
      </w:r>
      <w:r w:rsidRPr="00F96568">
        <w:rPr>
          <w:rFonts w:ascii="Tahoma" w:hAnsi="Tahoma" w:cs="Tahoma"/>
          <w:b/>
          <w:bCs/>
          <w:sz w:val="22"/>
          <w:szCs w:val="22"/>
          <w:u w:val="single"/>
        </w:rPr>
        <w:t>NOTIFICACIONES</w:t>
      </w:r>
      <w:r w:rsidRPr="00F96568">
        <w:rPr>
          <w:rFonts w:ascii="Tahoma" w:hAnsi="Tahoma" w:cs="Tahoma"/>
          <w:bCs/>
          <w:sz w:val="22"/>
          <w:szCs w:val="22"/>
        </w:rPr>
        <w:t>.- Toda comunicación entre Partes emergente del presente contrato, deberán ser entregadas en los siguientes domicilios:</w:t>
      </w:r>
    </w:p>
    <w:p w14:paraId="4672DD4F" w14:textId="77777777" w:rsidR="003224F6" w:rsidRPr="00F96568" w:rsidRDefault="003224F6" w:rsidP="003224F6">
      <w:pPr>
        <w:autoSpaceDE w:val="0"/>
        <w:autoSpaceDN w:val="0"/>
        <w:adjustRightInd w:val="0"/>
        <w:spacing w:before="120"/>
        <w:ind w:left="567" w:hanging="567"/>
        <w:contextualSpacing/>
        <w:jc w:val="both"/>
        <w:rPr>
          <w:rFonts w:ascii="Tahoma" w:hAnsi="Tahoma" w:cs="Tahoma"/>
          <w:bCs/>
          <w:sz w:val="22"/>
          <w:szCs w:val="22"/>
        </w:rPr>
      </w:pPr>
      <w:r w:rsidRPr="00F96568">
        <w:rPr>
          <w:rFonts w:ascii="Tahoma" w:hAnsi="Tahoma" w:cs="Tahoma"/>
          <w:bCs/>
          <w:iCs/>
          <w:color w:val="000000"/>
          <w:sz w:val="22"/>
          <w:szCs w:val="22"/>
          <w:lang w:val="es-BO"/>
        </w:rPr>
        <w:t>2</w:t>
      </w:r>
      <w:r>
        <w:rPr>
          <w:rFonts w:ascii="Tahoma" w:hAnsi="Tahoma" w:cs="Tahoma"/>
          <w:bCs/>
          <w:iCs/>
          <w:color w:val="000000"/>
          <w:sz w:val="22"/>
          <w:szCs w:val="22"/>
          <w:lang w:val="es-BO"/>
        </w:rPr>
        <w:t>7</w:t>
      </w:r>
      <w:r w:rsidRPr="00F96568">
        <w:rPr>
          <w:rFonts w:ascii="Tahoma" w:hAnsi="Tahoma" w:cs="Tahoma"/>
          <w:bCs/>
          <w:iCs/>
          <w:color w:val="000000"/>
          <w:sz w:val="22"/>
          <w:szCs w:val="22"/>
          <w:lang w:val="es-BO"/>
        </w:rPr>
        <w:t>.1</w:t>
      </w:r>
      <w:r w:rsidRPr="00F96568">
        <w:rPr>
          <w:rFonts w:ascii="Tahoma" w:hAnsi="Tahoma" w:cs="Tahoma"/>
          <w:bCs/>
          <w:iCs/>
          <w:color w:val="000000"/>
          <w:sz w:val="22"/>
          <w:szCs w:val="22"/>
          <w:lang w:val="es-BO"/>
        </w:rPr>
        <w:tab/>
      </w:r>
      <w:r w:rsidRPr="00F96568">
        <w:rPr>
          <w:rFonts w:ascii="Tahoma" w:hAnsi="Tahoma" w:cs="Tahoma"/>
          <w:sz w:val="22"/>
          <w:szCs w:val="22"/>
          <w:lang w:val="es-BO"/>
        </w:rPr>
        <w:t>El PROVEEDOR:</w:t>
      </w:r>
    </w:p>
    <w:p w14:paraId="3FA1018E" w14:textId="77777777" w:rsidR="003224F6" w:rsidRPr="00F96568" w:rsidRDefault="003224F6" w:rsidP="003224F6">
      <w:pPr>
        <w:ind w:left="567"/>
        <w:contextualSpacing/>
        <w:jc w:val="both"/>
        <w:rPr>
          <w:rFonts w:ascii="Tahoma" w:hAnsi="Tahoma" w:cs="Tahoma"/>
          <w:sz w:val="22"/>
          <w:szCs w:val="22"/>
          <w:lang w:val="es-BO"/>
        </w:rPr>
      </w:pPr>
      <w:r w:rsidRPr="00F96568">
        <w:rPr>
          <w:rFonts w:ascii="Tahoma" w:hAnsi="Tahoma" w:cs="Tahoma"/>
          <w:sz w:val="22"/>
          <w:szCs w:val="22"/>
          <w:lang w:val="es-BO"/>
        </w:rPr>
        <w:t>Dirección: …………………………………………..</w:t>
      </w:r>
    </w:p>
    <w:p w14:paraId="1EC586F8" w14:textId="77777777" w:rsidR="003224F6" w:rsidRPr="00F96568" w:rsidRDefault="003224F6" w:rsidP="003224F6">
      <w:pPr>
        <w:ind w:left="567"/>
        <w:contextualSpacing/>
        <w:jc w:val="both"/>
        <w:rPr>
          <w:rFonts w:ascii="Tahoma" w:hAnsi="Tahoma" w:cs="Tahoma"/>
          <w:sz w:val="22"/>
          <w:szCs w:val="22"/>
          <w:lang w:val="es-BO"/>
        </w:rPr>
      </w:pPr>
      <w:r w:rsidRPr="00F96568">
        <w:rPr>
          <w:rFonts w:ascii="Tahoma" w:hAnsi="Tahoma" w:cs="Tahoma"/>
          <w:sz w:val="22"/>
          <w:szCs w:val="22"/>
          <w:lang w:val="es-BO"/>
        </w:rPr>
        <w:t>Teléfonos: ………………………………. – Fax …………………….</w:t>
      </w:r>
    </w:p>
    <w:p w14:paraId="1AD79E87" w14:textId="77777777" w:rsidR="003224F6" w:rsidRPr="00F96568" w:rsidRDefault="003224F6" w:rsidP="003224F6">
      <w:pPr>
        <w:ind w:left="567"/>
        <w:contextualSpacing/>
        <w:jc w:val="both"/>
        <w:rPr>
          <w:rFonts w:ascii="Tahoma" w:hAnsi="Tahoma" w:cs="Tahoma"/>
          <w:sz w:val="22"/>
          <w:szCs w:val="22"/>
          <w:lang w:val="es-BO"/>
        </w:rPr>
      </w:pPr>
      <w:r w:rsidRPr="00F96568">
        <w:rPr>
          <w:rFonts w:ascii="Tahoma" w:hAnsi="Tahoma" w:cs="Tahoma"/>
          <w:sz w:val="22"/>
          <w:szCs w:val="22"/>
          <w:lang w:val="es-BO"/>
        </w:rPr>
        <w:t>Correo electrónico:………………………………………………….</w:t>
      </w:r>
    </w:p>
    <w:p w14:paraId="5CE970FD" w14:textId="77777777" w:rsidR="003224F6" w:rsidRPr="00F96568" w:rsidRDefault="003224F6" w:rsidP="003224F6">
      <w:pPr>
        <w:ind w:left="567"/>
        <w:contextualSpacing/>
        <w:jc w:val="both"/>
        <w:rPr>
          <w:rFonts w:ascii="Tahoma" w:hAnsi="Tahoma" w:cs="Tahoma"/>
          <w:sz w:val="22"/>
          <w:szCs w:val="22"/>
          <w:lang w:val="es-BO"/>
        </w:rPr>
      </w:pPr>
      <w:r w:rsidRPr="00F96568">
        <w:rPr>
          <w:rFonts w:ascii="Tahoma" w:hAnsi="Tahoma" w:cs="Tahoma"/>
          <w:sz w:val="22"/>
          <w:szCs w:val="22"/>
          <w:lang w:val="es-BO"/>
        </w:rPr>
        <w:t xml:space="preserve">La Paz - Bolivia </w:t>
      </w:r>
    </w:p>
    <w:p w14:paraId="02A092D9" w14:textId="77777777" w:rsidR="003224F6" w:rsidRPr="00F96568" w:rsidRDefault="003224F6" w:rsidP="003224F6">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w:t>
      </w:r>
      <w:r>
        <w:rPr>
          <w:rFonts w:ascii="Tahoma" w:hAnsi="Tahoma" w:cs="Tahoma"/>
          <w:sz w:val="22"/>
          <w:szCs w:val="22"/>
          <w:lang w:val="es-BO"/>
        </w:rPr>
        <w:t>7</w:t>
      </w:r>
      <w:r w:rsidRPr="00F96568">
        <w:rPr>
          <w:rFonts w:ascii="Tahoma" w:hAnsi="Tahoma" w:cs="Tahoma"/>
          <w:sz w:val="22"/>
          <w:szCs w:val="22"/>
          <w:lang w:val="es-BO"/>
        </w:rPr>
        <w:t>.2</w:t>
      </w:r>
      <w:r w:rsidRPr="00F96568">
        <w:rPr>
          <w:rFonts w:ascii="Tahoma" w:hAnsi="Tahoma" w:cs="Tahoma"/>
          <w:sz w:val="22"/>
          <w:szCs w:val="22"/>
          <w:lang w:val="es-BO"/>
        </w:rPr>
        <w:tab/>
        <w:t>A  ENTEL S.A.:</w:t>
      </w:r>
      <w:r w:rsidRPr="00F96568">
        <w:rPr>
          <w:rFonts w:ascii="Tahoma" w:hAnsi="Tahoma" w:cs="Tahoma"/>
          <w:sz w:val="22"/>
          <w:szCs w:val="22"/>
          <w:lang w:val="es-BO"/>
        </w:rPr>
        <w:tab/>
      </w:r>
    </w:p>
    <w:p w14:paraId="652E48C0" w14:textId="77777777" w:rsidR="003224F6" w:rsidRPr="00F96568" w:rsidRDefault="003224F6" w:rsidP="003224F6">
      <w:pPr>
        <w:ind w:left="1701" w:hanging="1134"/>
        <w:contextualSpacing/>
        <w:jc w:val="both"/>
        <w:rPr>
          <w:rFonts w:ascii="Tahoma" w:hAnsi="Tahoma" w:cs="Tahoma"/>
          <w:sz w:val="22"/>
          <w:szCs w:val="22"/>
          <w:lang w:val="es-BO"/>
        </w:rPr>
      </w:pPr>
      <w:r w:rsidRPr="00F96568">
        <w:rPr>
          <w:rFonts w:ascii="Tahoma" w:hAnsi="Tahoma" w:cs="Tahoma"/>
          <w:sz w:val="22"/>
          <w:szCs w:val="22"/>
          <w:lang w:val="es-BO"/>
        </w:rPr>
        <w:t>Dirección: Calle Federico Zuazo N° 1771, Edificio Tower.</w:t>
      </w:r>
    </w:p>
    <w:p w14:paraId="3BA9D741" w14:textId="77777777" w:rsidR="003224F6" w:rsidRPr="00F96568" w:rsidRDefault="003224F6" w:rsidP="003224F6">
      <w:pPr>
        <w:ind w:left="1701" w:hanging="1134"/>
        <w:contextualSpacing/>
        <w:jc w:val="both"/>
        <w:rPr>
          <w:rFonts w:ascii="Tahoma" w:hAnsi="Tahoma" w:cs="Tahoma"/>
          <w:sz w:val="22"/>
          <w:szCs w:val="22"/>
          <w:lang w:val="es-BO"/>
        </w:rPr>
      </w:pPr>
      <w:r w:rsidRPr="00F96568">
        <w:rPr>
          <w:rFonts w:ascii="Tahoma" w:hAnsi="Tahoma" w:cs="Tahoma"/>
          <w:sz w:val="22"/>
          <w:szCs w:val="22"/>
          <w:lang w:val="es-BO"/>
        </w:rPr>
        <w:t xml:space="preserve">Teléfono: 2141111 </w:t>
      </w:r>
    </w:p>
    <w:p w14:paraId="7DB3997F" w14:textId="77777777" w:rsidR="003224F6" w:rsidRPr="00F96568" w:rsidRDefault="003224F6" w:rsidP="003224F6">
      <w:pPr>
        <w:ind w:left="567"/>
        <w:contextualSpacing/>
        <w:jc w:val="both"/>
        <w:rPr>
          <w:rFonts w:ascii="Tahoma" w:hAnsi="Tahoma" w:cs="Tahoma"/>
          <w:sz w:val="22"/>
          <w:szCs w:val="22"/>
          <w:lang w:val="es-BO"/>
        </w:rPr>
      </w:pPr>
      <w:r w:rsidRPr="00F96568">
        <w:rPr>
          <w:rFonts w:ascii="Tahoma" w:hAnsi="Tahoma" w:cs="Tahoma"/>
          <w:sz w:val="22"/>
          <w:szCs w:val="22"/>
          <w:lang w:val="es-BO"/>
        </w:rPr>
        <w:t>La Paz – Bolivia</w:t>
      </w:r>
    </w:p>
    <w:p w14:paraId="6E14A8E0" w14:textId="77777777" w:rsidR="003224F6" w:rsidRPr="00F96568" w:rsidRDefault="003224F6" w:rsidP="003224F6">
      <w:pPr>
        <w:autoSpaceDE w:val="0"/>
        <w:autoSpaceDN w:val="0"/>
        <w:adjustRightInd w:val="0"/>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 xml:space="preserve">VIGÉSIMA OCTAVA: </w:t>
      </w:r>
      <w:r w:rsidRPr="00F96568">
        <w:rPr>
          <w:rFonts w:ascii="Tahoma" w:hAnsi="Tahoma" w:cs="Tahoma"/>
          <w:b/>
          <w:snapToGrid w:val="0"/>
          <w:sz w:val="22"/>
          <w:szCs w:val="22"/>
          <w:u w:val="single"/>
          <w:lang w:val="es-BO"/>
        </w:rPr>
        <w:t>ACEPTACIÓN Y CONFORMIDAD</w:t>
      </w:r>
      <w:r w:rsidRPr="00F96568">
        <w:rPr>
          <w:rFonts w:ascii="Tahoma" w:hAnsi="Tahoma" w:cs="Tahoma"/>
          <w:b/>
          <w:iCs/>
          <w:sz w:val="22"/>
          <w:szCs w:val="22"/>
          <w:lang w:val="es-BO"/>
        </w:rPr>
        <w:t xml:space="preserve">.- </w:t>
      </w:r>
      <w:r w:rsidRPr="00F96568">
        <w:rPr>
          <w:rFonts w:ascii="Tahoma" w:hAnsi="Tahoma" w:cs="Tahoma"/>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299F9070" w14:textId="77777777" w:rsidR="003224F6" w:rsidRPr="00F96568" w:rsidRDefault="003224F6" w:rsidP="003224F6">
      <w:pPr>
        <w:spacing w:before="120"/>
        <w:contextualSpacing/>
        <w:jc w:val="both"/>
        <w:rPr>
          <w:rFonts w:ascii="Tahoma" w:hAnsi="Tahoma" w:cs="Tahoma"/>
          <w:b/>
          <w:sz w:val="22"/>
          <w:szCs w:val="22"/>
          <w:lang w:val="es-BO"/>
        </w:rPr>
      </w:pPr>
      <w:r w:rsidRPr="00F96568">
        <w:rPr>
          <w:rFonts w:ascii="Tahoma" w:hAnsi="Tahoma" w:cs="Tahoma"/>
          <w:sz w:val="22"/>
          <w:szCs w:val="22"/>
          <w:lang w:val="es-BO"/>
        </w:rPr>
        <w:t xml:space="preserve"> </w:t>
      </w:r>
    </w:p>
    <w:p w14:paraId="6974E44A" w14:textId="77777777" w:rsidR="003224F6" w:rsidRPr="00F96568" w:rsidRDefault="003224F6" w:rsidP="003224F6">
      <w:pPr>
        <w:contextualSpacing/>
        <w:jc w:val="both"/>
        <w:rPr>
          <w:rFonts w:ascii="Tahoma" w:hAnsi="Tahoma" w:cs="Tahoma"/>
          <w:b/>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3224F6" w:rsidRPr="00F96568" w14:paraId="443D6417" w14:textId="77777777" w:rsidTr="00C83F5C">
        <w:trPr>
          <w:trHeight w:val="463"/>
        </w:trPr>
        <w:tc>
          <w:tcPr>
            <w:tcW w:w="4678" w:type="dxa"/>
          </w:tcPr>
          <w:p w14:paraId="4466CF49" w14:textId="77777777" w:rsidR="003224F6" w:rsidRPr="00F96568" w:rsidRDefault="003224F6" w:rsidP="00C83F5C">
            <w:pPr>
              <w:ind w:right="45"/>
              <w:contextualSpacing/>
              <w:jc w:val="center"/>
              <w:rPr>
                <w:rFonts w:ascii="Tahoma" w:hAnsi="Tahoma" w:cs="Tahoma"/>
                <w:sz w:val="22"/>
                <w:szCs w:val="22"/>
                <w:lang w:val="es-BO"/>
              </w:rPr>
            </w:pPr>
            <w:r w:rsidRPr="00F96568">
              <w:rPr>
                <w:rFonts w:ascii="Tahoma" w:hAnsi="Tahoma" w:cs="Tahoma"/>
                <w:sz w:val="22"/>
                <w:szCs w:val="22"/>
                <w:lang w:val="es-BO"/>
              </w:rPr>
              <w:t>…………………………………….</w:t>
            </w:r>
          </w:p>
          <w:p w14:paraId="372B0CA5" w14:textId="77777777" w:rsidR="003224F6" w:rsidRPr="00F96568" w:rsidRDefault="003224F6" w:rsidP="00C83F5C">
            <w:pPr>
              <w:ind w:right="45"/>
              <w:contextualSpacing/>
              <w:jc w:val="center"/>
              <w:rPr>
                <w:rFonts w:ascii="Tahoma" w:hAnsi="Tahoma" w:cs="Tahoma"/>
                <w:b/>
                <w:sz w:val="22"/>
                <w:szCs w:val="22"/>
                <w:lang w:val="es-BO"/>
              </w:rPr>
            </w:pPr>
            <w:r w:rsidRPr="00F96568">
              <w:rPr>
                <w:rFonts w:ascii="Tahoma" w:hAnsi="Tahoma" w:cs="Tahoma"/>
                <w:b/>
                <w:sz w:val="22"/>
                <w:szCs w:val="22"/>
                <w:lang w:val="es-BO"/>
              </w:rPr>
              <w:t>Gerente General</w:t>
            </w:r>
          </w:p>
          <w:p w14:paraId="0990E9B7" w14:textId="77777777" w:rsidR="003224F6" w:rsidRPr="00F96568" w:rsidRDefault="003224F6" w:rsidP="00C83F5C">
            <w:pPr>
              <w:ind w:right="45"/>
              <w:contextualSpacing/>
              <w:jc w:val="center"/>
              <w:rPr>
                <w:rFonts w:ascii="Tahoma" w:hAnsi="Tahoma" w:cs="Tahoma"/>
                <w:bCs/>
                <w:sz w:val="22"/>
                <w:szCs w:val="22"/>
                <w:lang w:val="es-BO"/>
              </w:rPr>
            </w:pPr>
            <w:r w:rsidRPr="00F96568">
              <w:rPr>
                <w:rFonts w:ascii="Tahoma" w:hAnsi="Tahoma" w:cs="Tahoma"/>
                <w:b/>
                <w:sz w:val="22"/>
                <w:szCs w:val="22"/>
                <w:lang w:val="es-BO"/>
              </w:rPr>
              <w:t>ENTEL S.A.</w:t>
            </w:r>
          </w:p>
        </w:tc>
        <w:tc>
          <w:tcPr>
            <w:tcW w:w="4868" w:type="dxa"/>
          </w:tcPr>
          <w:p w14:paraId="1762C7CE" w14:textId="77777777" w:rsidR="003224F6" w:rsidRPr="00F96568" w:rsidRDefault="003224F6" w:rsidP="00C83F5C">
            <w:pPr>
              <w:ind w:right="45"/>
              <w:contextualSpacing/>
              <w:jc w:val="center"/>
              <w:rPr>
                <w:rFonts w:ascii="Tahoma" w:hAnsi="Tahoma" w:cs="Tahoma"/>
                <w:b/>
                <w:sz w:val="22"/>
                <w:szCs w:val="22"/>
                <w:lang w:val="es-BO"/>
              </w:rPr>
            </w:pPr>
            <w:r w:rsidRPr="00F96568">
              <w:rPr>
                <w:rFonts w:ascii="Tahoma" w:hAnsi="Tahoma" w:cs="Tahoma"/>
                <w:sz w:val="22"/>
                <w:szCs w:val="22"/>
                <w:lang w:val="es-BO"/>
              </w:rPr>
              <w:t>……………………………………………</w:t>
            </w:r>
          </w:p>
          <w:p w14:paraId="4397F7C3" w14:textId="77777777" w:rsidR="003224F6" w:rsidRPr="00F96568" w:rsidRDefault="003224F6" w:rsidP="00C83F5C">
            <w:pPr>
              <w:ind w:right="45"/>
              <w:contextualSpacing/>
              <w:jc w:val="center"/>
              <w:rPr>
                <w:rFonts w:ascii="Tahoma" w:hAnsi="Tahoma" w:cs="Tahoma"/>
                <w:b/>
                <w:sz w:val="22"/>
                <w:szCs w:val="22"/>
                <w:lang w:val="es-BO"/>
              </w:rPr>
            </w:pPr>
            <w:r w:rsidRPr="00F96568">
              <w:rPr>
                <w:rFonts w:ascii="Tahoma" w:hAnsi="Tahoma" w:cs="Tahoma"/>
                <w:b/>
                <w:sz w:val="22"/>
                <w:szCs w:val="22"/>
                <w:lang w:val="es-BO"/>
              </w:rPr>
              <w:t>Representante Legal</w:t>
            </w:r>
          </w:p>
          <w:p w14:paraId="3808CA15" w14:textId="77777777" w:rsidR="003224F6" w:rsidRPr="00F96568" w:rsidRDefault="003224F6" w:rsidP="00C83F5C">
            <w:pPr>
              <w:contextualSpacing/>
              <w:jc w:val="center"/>
              <w:rPr>
                <w:rFonts w:ascii="Tahoma" w:hAnsi="Tahoma" w:cs="Tahoma"/>
                <w:b/>
                <w:sz w:val="22"/>
                <w:szCs w:val="22"/>
                <w:lang w:val="es-BO"/>
              </w:rPr>
            </w:pPr>
            <w:r w:rsidRPr="00F96568">
              <w:rPr>
                <w:rFonts w:ascii="Tahoma" w:hAnsi="Tahoma" w:cs="Tahoma"/>
                <w:b/>
                <w:sz w:val="22"/>
                <w:szCs w:val="22"/>
                <w:lang w:val="es-BO"/>
              </w:rPr>
              <w:t>…………………………………...</w:t>
            </w:r>
          </w:p>
        </w:tc>
      </w:tr>
    </w:tbl>
    <w:p w14:paraId="0235A5BE" w14:textId="77777777" w:rsidR="003224F6" w:rsidRDefault="003224F6" w:rsidP="003224F6">
      <w:pPr>
        <w:spacing w:before="120"/>
        <w:ind w:left="567" w:hanging="567"/>
        <w:contextualSpacing/>
        <w:jc w:val="both"/>
        <w:rPr>
          <w:rFonts w:ascii="Tahoma" w:hAnsi="Tahoma" w:cs="Tahoma"/>
          <w:sz w:val="22"/>
          <w:szCs w:val="22"/>
          <w:lang w:val="es-BO"/>
        </w:rPr>
      </w:pPr>
    </w:p>
    <w:p w14:paraId="5F242644" w14:textId="77777777" w:rsidR="003224F6" w:rsidRDefault="003224F6" w:rsidP="003224F6">
      <w:pPr>
        <w:spacing w:before="120"/>
        <w:ind w:left="567" w:hanging="567"/>
        <w:contextualSpacing/>
        <w:jc w:val="both"/>
        <w:rPr>
          <w:rFonts w:ascii="Tahoma" w:hAnsi="Tahoma" w:cs="Tahoma"/>
          <w:sz w:val="22"/>
          <w:szCs w:val="22"/>
          <w:lang w:val="es-BO"/>
        </w:rPr>
      </w:pPr>
    </w:p>
    <w:p w14:paraId="08DCDA0C" w14:textId="77777777" w:rsidR="003224F6" w:rsidRDefault="003224F6" w:rsidP="003224F6">
      <w:pPr>
        <w:spacing w:before="120"/>
        <w:ind w:left="567" w:hanging="567"/>
        <w:contextualSpacing/>
        <w:jc w:val="both"/>
        <w:rPr>
          <w:rFonts w:ascii="Tahoma" w:hAnsi="Tahoma" w:cs="Tahoma"/>
          <w:sz w:val="22"/>
          <w:szCs w:val="22"/>
          <w:lang w:val="es-BO"/>
        </w:rPr>
      </w:pPr>
    </w:p>
    <w:p w14:paraId="0CCD6AEC" w14:textId="3550B61F" w:rsidR="00CC397B" w:rsidRPr="00ED3EE4" w:rsidRDefault="00B3491C" w:rsidP="00B3491C">
      <w:pPr>
        <w:ind w:right="45"/>
        <w:jc w:val="both"/>
        <w:rPr>
          <w:rFonts w:ascii="Tahoma" w:hAnsi="Tahoma" w:cs="Tahoma"/>
          <w:b/>
          <w:color w:val="17365D"/>
          <w:sz w:val="20"/>
          <w:szCs w:val="20"/>
        </w:rPr>
      </w:pPr>
      <w:r w:rsidRPr="00BE6D9C">
        <w:rPr>
          <w:rFonts w:ascii="Tahoma" w:hAnsi="Tahoma" w:cs="Tahoma"/>
          <w:b/>
          <w:color w:val="1F497D"/>
          <w:sz w:val="20"/>
          <w:szCs w:val="20"/>
          <w:lang w:val="es-BO"/>
        </w:rPr>
        <w:t xml:space="preserve">      ……………………………………</w:t>
      </w:r>
      <w:bookmarkStart w:id="44" w:name="_Toc309124152"/>
      <w:bookmarkEnd w:id="44"/>
    </w:p>
    <w:sectPr w:rsidR="00CC397B" w:rsidRPr="00ED3EE4" w:rsidSect="004A4671">
      <w:headerReference w:type="default" r:id="rId20"/>
      <w:footerReference w:type="default" r:id="rId21"/>
      <w:pgSz w:w="12240" w:h="15840"/>
      <w:pgMar w:top="1418" w:right="1701" w:bottom="992"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DBC311" w14:textId="77777777" w:rsidR="00854354" w:rsidRDefault="00854354">
      <w:r>
        <w:separator/>
      </w:r>
    </w:p>
  </w:endnote>
  <w:endnote w:type="continuationSeparator" w:id="0">
    <w:p w14:paraId="71825831" w14:textId="77777777" w:rsidR="00854354" w:rsidRDefault="00854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F1DAE" w14:textId="77777777" w:rsidR="0062258F" w:rsidRDefault="0062258F">
    <w:pPr>
      <w:pStyle w:val="Piedepgina"/>
      <w:jc w:val="center"/>
    </w:pPr>
  </w:p>
  <w:p w14:paraId="7C6290A5" w14:textId="77777777" w:rsidR="0062258F" w:rsidRDefault="0062258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215A6" w14:textId="77777777" w:rsidR="0062258F" w:rsidRPr="004C3D81" w:rsidRDefault="0062258F"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932F67">
      <w:rPr>
        <w:rFonts w:ascii="Tahoma" w:hAnsi="Tahoma" w:cs="Tahoma"/>
        <w:b/>
        <w:noProof/>
        <w:color w:val="004990"/>
        <w:lang w:val="es-ES_tradnl"/>
      </w:rPr>
      <w:t>9</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31</w:t>
    </w:r>
  </w:p>
  <w:p w14:paraId="6C057F42" w14:textId="77777777" w:rsidR="0062258F" w:rsidRDefault="0062258F">
    <w:pPr>
      <w:pStyle w:val="Piedepgina"/>
    </w:pPr>
  </w:p>
  <w:p w14:paraId="29EFEDDB" w14:textId="77777777" w:rsidR="0062258F" w:rsidRDefault="0062258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A1B869" w14:textId="77777777" w:rsidR="00854354" w:rsidRDefault="00854354">
      <w:r>
        <w:separator/>
      </w:r>
    </w:p>
  </w:footnote>
  <w:footnote w:type="continuationSeparator" w:id="0">
    <w:p w14:paraId="680ED60D" w14:textId="77777777" w:rsidR="00854354" w:rsidRDefault="00854354">
      <w:r>
        <w:continuationSeparator/>
      </w:r>
    </w:p>
  </w:footnote>
  <w:footnote w:id="1">
    <w:p w14:paraId="74B8E394" w14:textId="77777777" w:rsidR="0062258F" w:rsidRPr="008D48C8" w:rsidRDefault="0062258F" w:rsidP="00675A11">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73FFAA83" w14:textId="77777777" w:rsidR="0062258F" w:rsidRPr="00353B1C" w:rsidRDefault="0062258F" w:rsidP="00B3491C">
      <w:pPr>
        <w:pStyle w:val="Textonotapie"/>
        <w:rPr>
          <w:lang w:val="es-BO"/>
        </w:rPr>
      </w:pPr>
      <w:r>
        <w:rPr>
          <w:rStyle w:val="Refdenotaalpie"/>
        </w:rPr>
        <w:footnoteRef/>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2AD57" w14:textId="77777777" w:rsidR="0062258F" w:rsidRDefault="0062258F" w:rsidP="00F8211E">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8240" behindDoc="0" locked="0" layoutInCell="1" allowOverlap="1" wp14:anchorId="456989A5" wp14:editId="7CD25687">
          <wp:simplePos x="0" y="0"/>
          <wp:positionH relativeFrom="column">
            <wp:posOffset>25400</wp:posOffset>
          </wp:positionH>
          <wp:positionV relativeFrom="paragraph">
            <wp:posOffset>-104775</wp:posOffset>
          </wp:positionV>
          <wp:extent cx="690245" cy="467995"/>
          <wp:effectExtent l="19050" t="0" r="0" b="0"/>
          <wp:wrapNone/>
          <wp:docPr id="1"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690245" cy="467995"/>
                  </a:xfrm>
                  <a:prstGeom prst="rect">
                    <a:avLst/>
                  </a:prstGeom>
                  <a:noFill/>
                  <a:ln w="9525">
                    <a:noFill/>
                    <a:miter lim="800000"/>
                    <a:headEnd/>
                    <a:tailEnd/>
                  </a:ln>
                </pic:spPr>
              </pic:pic>
            </a:graphicData>
          </a:graphic>
        </wp:anchor>
      </w:drawing>
    </w:r>
  </w:p>
  <w:p w14:paraId="2BE0C9C9" w14:textId="63413F05" w:rsidR="0062258F" w:rsidRPr="005246C4" w:rsidRDefault="0062258F" w:rsidP="00A05FE2">
    <w:pPr>
      <w:pStyle w:val="Encabezado"/>
      <w:pBdr>
        <w:bottom w:val="single" w:sz="4" w:space="1" w:color="auto"/>
      </w:pBdr>
      <w:tabs>
        <w:tab w:val="clear" w:pos="8838"/>
      </w:tabs>
      <w:jc w:val="right"/>
      <w:rPr>
        <w:rFonts w:ascii="Tahoma" w:hAnsi="Tahoma" w:cs="Tahoma"/>
        <w:b/>
        <w:color w:val="1F497D"/>
        <w:lang w:val="es-BO"/>
      </w:rPr>
    </w:pPr>
    <w:r>
      <w:rPr>
        <w:rFonts w:ascii="Tahoma" w:hAnsi="Tahoma" w:cs="Tahoma"/>
        <w:b/>
        <w:color w:val="1F497D"/>
        <w:lang w:val="es-BO"/>
      </w:rPr>
      <w:t xml:space="preserve">  LICITACION PÚBLICA N</w:t>
    </w:r>
    <w:r w:rsidR="001D3C38">
      <w:rPr>
        <w:rFonts w:ascii="Tahoma" w:hAnsi="Tahoma" w:cs="Tahoma"/>
        <w:b/>
        <w:color w:val="1F497D"/>
        <w:lang w:val="es-BO"/>
      </w:rPr>
      <w:t>° 035</w:t>
    </w:r>
    <w:r>
      <w:rPr>
        <w:rFonts w:ascii="Tahoma" w:hAnsi="Tahoma" w:cs="Tahoma"/>
        <w:b/>
        <w:color w:val="1F497D"/>
        <w:lang w:val="es-BO"/>
      </w:rPr>
      <w:t xml:space="preserve">/2017 </w:t>
    </w:r>
  </w:p>
  <w:p w14:paraId="69A9DC23" w14:textId="77777777" w:rsidR="0062258F" w:rsidRPr="00B22241" w:rsidRDefault="0062258F" w:rsidP="008A59CC">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 xml:space="preserve">CONTRATACIÓN DE AGENCIAS DESPACHANTES DE ADUANA </w:t>
    </w:r>
  </w:p>
  <w:p w14:paraId="346F2CCB" w14:textId="77777777" w:rsidR="0062258F" w:rsidRPr="00F8211E" w:rsidRDefault="0062258F">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2"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4" w15:restartNumberingAfterBreak="0">
    <w:nsid w:val="0C96116D"/>
    <w:multiLevelType w:val="hybridMultilevel"/>
    <w:tmpl w:val="42CAB868"/>
    <w:lvl w:ilvl="0" w:tplc="1BFACB58">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 w15:restartNumberingAfterBreak="0">
    <w:nsid w:val="0E0927F9"/>
    <w:multiLevelType w:val="hybridMultilevel"/>
    <w:tmpl w:val="5364A850"/>
    <w:lvl w:ilvl="0" w:tplc="400A0001">
      <w:start w:val="1"/>
      <w:numFmt w:val="bullet"/>
      <w:lvlText w:val=""/>
      <w:lvlJc w:val="left"/>
      <w:pPr>
        <w:ind w:left="1211"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15:restartNumberingAfterBreak="0">
    <w:nsid w:val="0F224EE5"/>
    <w:multiLevelType w:val="hybridMultilevel"/>
    <w:tmpl w:val="FBAA3FDA"/>
    <w:lvl w:ilvl="0" w:tplc="5C6C223A">
      <w:start w:val="1"/>
      <w:numFmt w:val="bullet"/>
      <w:lvlText w:val=""/>
      <w:lvlJc w:val="left"/>
      <w:pPr>
        <w:ind w:left="1146"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8"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2" w15:restartNumberingAfterBreak="0">
    <w:nsid w:val="19CE2DE8"/>
    <w:multiLevelType w:val="multilevel"/>
    <w:tmpl w:val="3B2EA994"/>
    <w:lvl w:ilvl="0">
      <w:start w:val="1"/>
      <w:numFmt w:val="decimal"/>
      <w:lvlText w:val="%1."/>
      <w:lvlJc w:val="left"/>
      <w:pPr>
        <w:ind w:left="984" w:hanging="360"/>
      </w:pPr>
      <w:rPr>
        <w:sz w:val="24"/>
      </w:r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3"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2020320A"/>
    <w:multiLevelType w:val="hybridMultilevel"/>
    <w:tmpl w:val="46F23272"/>
    <w:lvl w:ilvl="0" w:tplc="400A0001">
      <w:start w:val="1"/>
      <w:numFmt w:val="bullet"/>
      <w:lvlText w:val=""/>
      <w:lvlJc w:val="left"/>
      <w:pPr>
        <w:ind w:left="1920" w:hanging="360"/>
      </w:pPr>
      <w:rPr>
        <w:rFonts w:ascii="Symbol" w:hAnsi="Symbol" w:hint="default"/>
      </w:rPr>
    </w:lvl>
    <w:lvl w:ilvl="1" w:tplc="400A0003">
      <w:start w:val="1"/>
      <w:numFmt w:val="bullet"/>
      <w:lvlText w:val="o"/>
      <w:lvlJc w:val="left"/>
      <w:pPr>
        <w:ind w:left="2640" w:hanging="360"/>
      </w:pPr>
      <w:rPr>
        <w:rFonts w:ascii="Courier New" w:hAnsi="Courier New" w:cs="Courier New" w:hint="default"/>
      </w:rPr>
    </w:lvl>
    <w:lvl w:ilvl="2" w:tplc="400A0005">
      <w:start w:val="1"/>
      <w:numFmt w:val="bullet"/>
      <w:lvlText w:val=""/>
      <w:lvlJc w:val="left"/>
      <w:pPr>
        <w:ind w:left="3360" w:hanging="360"/>
      </w:pPr>
      <w:rPr>
        <w:rFonts w:ascii="Wingdings" w:hAnsi="Wingdings" w:hint="default"/>
      </w:rPr>
    </w:lvl>
    <w:lvl w:ilvl="3" w:tplc="400A0001">
      <w:start w:val="1"/>
      <w:numFmt w:val="bullet"/>
      <w:lvlText w:val=""/>
      <w:lvlJc w:val="left"/>
      <w:pPr>
        <w:ind w:left="4080" w:hanging="360"/>
      </w:pPr>
      <w:rPr>
        <w:rFonts w:ascii="Symbol" w:hAnsi="Symbol" w:hint="default"/>
      </w:rPr>
    </w:lvl>
    <w:lvl w:ilvl="4" w:tplc="400A0003">
      <w:start w:val="1"/>
      <w:numFmt w:val="bullet"/>
      <w:lvlText w:val="o"/>
      <w:lvlJc w:val="left"/>
      <w:pPr>
        <w:ind w:left="4800" w:hanging="360"/>
      </w:pPr>
      <w:rPr>
        <w:rFonts w:ascii="Courier New" w:hAnsi="Courier New" w:cs="Courier New" w:hint="default"/>
      </w:rPr>
    </w:lvl>
    <w:lvl w:ilvl="5" w:tplc="400A0005">
      <w:start w:val="1"/>
      <w:numFmt w:val="bullet"/>
      <w:lvlText w:val=""/>
      <w:lvlJc w:val="left"/>
      <w:pPr>
        <w:ind w:left="5520" w:hanging="360"/>
      </w:pPr>
      <w:rPr>
        <w:rFonts w:ascii="Wingdings" w:hAnsi="Wingdings" w:hint="default"/>
      </w:rPr>
    </w:lvl>
    <w:lvl w:ilvl="6" w:tplc="400A0001">
      <w:start w:val="1"/>
      <w:numFmt w:val="bullet"/>
      <w:lvlText w:val=""/>
      <w:lvlJc w:val="left"/>
      <w:pPr>
        <w:ind w:left="6240" w:hanging="360"/>
      </w:pPr>
      <w:rPr>
        <w:rFonts w:ascii="Symbol" w:hAnsi="Symbol" w:hint="default"/>
      </w:rPr>
    </w:lvl>
    <w:lvl w:ilvl="7" w:tplc="400A0003">
      <w:start w:val="1"/>
      <w:numFmt w:val="bullet"/>
      <w:lvlText w:val="o"/>
      <w:lvlJc w:val="left"/>
      <w:pPr>
        <w:ind w:left="6960" w:hanging="360"/>
      </w:pPr>
      <w:rPr>
        <w:rFonts w:ascii="Courier New" w:hAnsi="Courier New" w:cs="Courier New" w:hint="default"/>
      </w:rPr>
    </w:lvl>
    <w:lvl w:ilvl="8" w:tplc="400A0005">
      <w:start w:val="1"/>
      <w:numFmt w:val="bullet"/>
      <w:lvlText w:val=""/>
      <w:lvlJc w:val="left"/>
      <w:pPr>
        <w:ind w:left="7680" w:hanging="360"/>
      </w:pPr>
      <w:rPr>
        <w:rFonts w:ascii="Wingdings" w:hAnsi="Wingdings" w:hint="default"/>
      </w:rPr>
    </w:lvl>
  </w:abstractNum>
  <w:abstractNum w:abstractNumId="15"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64F61A0"/>
    <w:multiLevelType w:val="multilevel"/>
    <w:tmpl w:val="E22892F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7053593"/>
    <w:multiLevelType w:val="multilevel"/>
    <w:tmpl w:val="DAD01D7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880" w:hanging="2520"/>
      </w:pPr>
    </w:lvl>
  </w:abstractNum>
  <w:abstractNum w:abstractNumId="18" w15:restartNumberingAfterBreak="0">
    <w:nsid w:val="273F5092"/>
    <w:multiLevelType w:val="multilevel"/>
    <w:tmpl w:val="7AFCAE24"/>
    <w:lvl w:ilvl="0">
      <w:start w:val="2"/>
      <w:numFmt w:val="decimal"/>
      <w:lvlText w:val="%1"/>
      <w:lvlJc w:val="left"/>
      <w:pPr>
        <w:ind w:left="375" w:hanging="375"/>
      </w:pPr>
    </w:lvl>
    <w:lvl w:ilvl="1">
      <w:start w:val="2"/>
      <w:numFmt w:val="decimal"/>
      <w:lvlText w:val="%1.%2"/>
      <w:lvlJc w:val="left"/>
      <w:pPr>
        <w:ind w:left="2130" w:hanging="720"/>
      </w:pPr>
    </w:lvl>
    <w:lvl w:ilvl="2">
      <w:start w:val="1"/>
      <w:numFmt w:val="decimal"/>
      <w:lvlText w:val="%1.%2.%3"/>
      <w:lvlJc w:val="left"/>
      <w:pPr>
        <w:ind w:left="3540" w:hanging="720"/>
      </w:pPr>
    </w:lvl>
    <w:lvl w:ilvl="3">
      <w:start w:val="1"/>
      <w:numFmt w:val="decimal"/>
      <w:lvlText w:val="%1.%2.%3.%4"/>
      <w:lvlJc w:val="left"/>
      <w:pPr>
        <w:ind w:left="5310" w:hanging="1080"/>
      </w:pPr>
    </w:lvl>
    <w:lvl w:ilvl="4">
      <w:start w:val="1"/>
      <w:numFmt w:val="decimal"/>
      <w:lvlText w:val="%1.%2.%3.%4.%5"/>
      <w:lvlJc w:val="left"/>
      <w:pPr>
        <w:ind w:left="7080" w:hanging="1440"/>
      </w:pPr>
    </w:lvl>
    <w:lvl w:ilvl="5">
      <w:start w:val="1"/>
      <w:numFmt w:val="decimal"/>
      <w:lvlText w:val="%1.%2.%3.%4.%5.%6"/>
      <w:lvlJc w:val="left"/>
      <w:pPr>
        <w:ind w:left="8490" w:hanging="1440"/>
      </w:pPr>
    </w:lvl>
    <w:lvl w:ilvl="6">
      <w:start w:val="1"/>
      <w:numFmt w:val="decimal"/>
      <w:lvlText w:val="%1.%2.%3.%4.%5.%6.%7"/>
      <w:lvlJc w:val="left"/>
      <w:pPr>
        <w:ind w:left="10260" w:hanging="1800"/>
      </w:pPr>
    </w:lvl>
    <w:lvl w:ilvl="7">
      <w:start w:val="1"/>
      <w:numFmt w:val="decimal"/>
      <w:lvlText w:val="%1.%2.%3.%4.%5.%6.%7.%8"/>
      <w:lvlJc w:val="left"/>
      <w:pPr>
        <w:ind w:left="12030" w:hanging="2160"/>
      </w:pPr>
    </w:lvl>
    <w:lvl w:ilvl="8">
      <w:start w:val="1"/>
      <w:numFmt w:val="decimal"/>
      <w:lvlText w:val="%1.%2.%3.%4.%5.%6.%7.%8.%9"/>
      <w:lvlJc w:val="left"/>
      <w:pPr>
        <w:ind w:left="13800" w:hanging="2520"/>
      </w:pPr>
    </w:lvl>
  </w:abstractNum>
  <w:abstractNum w:abstractNumId="19" w15:restartNumberingAfterBreak="0">
    <w:nsid w:val="2DBC4128"/>
    <w:multiLevelType w:val="hybridMultilevel"/>
    <w:tmpl w:val="F834698E"/>
    <w:lvl w:ilvl="0" w:tplc="28024184">
      <w:numFmt w:val="bullet"/>
      <w:lvlText w:val="-"/>
      <w:lvlJc w:val="left"/>
      <w:pPr>
        <w:ind w:left="927" w:hanging="360"/>
      </w:pPr>
      <w:rPr>
        <w:rFonts w:ascii="Tahoma" w:eastAsia="Times New Roman" w:hAnsi="Tahoma" w:cs="Tahoma" w:hint="default"/>
      </w:rPr>
    </w:lvl>
    <w:lvl w:ilvl="1" w:tplc="400A0003" w:tentative="1">
      <w:start w:val="1"/>
      <w:numFmt w:val="bullet"/>
      <w:lvlText w:val="o"/>
      <w:lvlJc w:val="left"/>
      <w:pPr>
        <w:ind w:left="1647" w:hanging="360"/>
      </w:pPr>
      <w:rPr>
        <w:rFonts w:ascii="Courier New" w:hAnsi="Courier New" w:cs="Courier New" w:hint="default"/>
      </w:rPr>
    </w:lvl>
    <w:lvl w:ilvl="2" w:tplc="400A0005" w:tentative="1">
      <w:start w:val="1"/>
      <w:numFmt w:val="bullet"/>
      <w:lvlText w:val=""/>
      <w:lvlJc w:val="left"/>
      <w:pPr>
        <w:ind w:left="2367" w:hanging="360"/>
      </w:pPr>
      <w:rPr>
        <w:rFonts w:ascii="Wingdings" w:hAnsi="Wingdings" w:hint="default"/>
      </w:rPr>
    </w:lvl>
    <w:lvl w:ilvl="3" w:tplc="400A0001" w:tentative="1">
      <w:start w:val="1"/>
      <w:numFmt w:val="bullet"/>
      <w:lvlText w:val=""/>
      <w:lvlJc w:val="left"/>
      <w:pPr>
        <w:ind w:left="3087" w:hanging="360"/>
      </w:pPr>
      <w:rPr>
        <w:rFonts w:ascii="Symbol" w:hAnsi="Symbol" w:hint="default"/>
      </w:rPr>
    </w:lvl>
    <w:lvl w:ilvl="4" w:tplc="400A0003" w:tentative="1">
      <w:start w:val="1"/>
      <w:numFmt w:val="bullet"/>
      <w:lvlText w:val="o"/>
      <w:lvlJc w:val="left"/>
      <w:pPr>
        <w:ind w:left="3807" w:hanging="360"/>
      </w:pPr>
      <w:rPr>
        <w:rFonts w:ascii="Courier New" w:hAnsi="Courier New" w:cs="Courier New" w:hint="default"/>
      </w:rPr>
    </w:lvl>
    <w:lvl w:ilvl="5" w:tplc="400A0005" w:tentative="1">
      <w:start w:val="1"/>
      <w:numFmt w:val="bullet"/>
      <w:lvlText w:val=""/>
      <w:lvlJc w:val="left"/>
      <w:pPr>
        <w:ind w:left="4527" w:hanging="360"/>
      </w:pPr>
      <w:rPr>
        <w:rFonts w:ascii="Wingdings" w:hAnsi="Wingdings" w:hint="default"/>
      </w:rPr>
    </w:lvl>
    <w:lvl w:ilvl="6" w:tplc="400A0001" w:tentative="1">
      <w:start w:val="1"/>
      <w:numFmt w:val="bullet"/>
      <w:lvlText w:val=""/>
      <w:lvlJc w:val="left"/>
      <w:pPr>
        <w:ind w:left="5247" w:hanging="360"/>
      </w:pPr>
      <w:rPr>
        <w:rFonts w:ascii="Symbol" w:hAnsi="Symbol" w:hint="default"/>
      </w:rPr>
    </w:lvl>
    <w:lvl w:ilvl="7" w:tplc="400A0003" w:tentative="1">
      <w:start w:val="1"/>
      <w:numFmt w:val="bullet"/>
      <w:lvlText w:val="o"/>
      <w:lvlJc w:val="left"/>
      <w:pPr>
        <w:ind w:left="5967" w:hanging="360"/>
      </w:pPr>
      <w:rPr>
        <w:rFonts w:ascii="Courier New" w:hAnsi="Courier New" w:cs="Courier New" w:hint="default"/>
      </w:rPr>
    </w:lvl>
    <w:lvl w:ilvl="8" w:tplc="400A0005" w:tentative="1">
      <w:start w:val="1"/>
      <w:numFmt w:val="bullet"/>
      <w:lvlText w:val=""/>
      <w:lvlJc w:val="left"/>
      <w:pPr>
        <w:ind w:left="6687" w:hanging="360"/>
      </w:pPr>
      <w:rPr>
        <w:rFonts w:ascii="Wingdings" w:hAnsi="Wingdings" w:hint="default"/>
      </w:rPr>
    </w:lvl>
  </w:abstractNum>
  <w:abstractNum w:abstractNumId="20"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3"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15:restartNumberingAfterBreak="0">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5"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6"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7"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9"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1" w15:restartNumberingAfterBreak="0">
    <w:nsid w:val="5870195F"/>
    <w:multiLevelType w:val="singleLevel"/>
    <w:tmpl w:val="38C2B268"/>
    <w:lvl w:ilvl="0">
      <w:numFmt w:val="decimal"/>
      <w:pStyle w:val="Ttulo9"/>
      <w:lvlText w:val=""/>
      <w:lvlJc w:val="left"/>
    </w:lvl>
  </w:abstractNum>
  <w:abstractNum w:abstractNumId="32" w15:restartNumberingAfterBreak="0">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3"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5CF90534"/>
    <w:multiLevelType w:val="multilevel"/>
    <w:tmpl w:val="B99C2230"/>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sz w:val="22"/>
        <w:szCs w:val="22"/>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35"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15:restartNumberingAfterBreak="0">
    <w:nsid w:val="5F784DF7"/>
    <w:multiLevelType w:val="multilevel"/>
    <w:tmpl w:val="BA0E3F8C"/>
    <w:lvl w:ilvl="0">
      <w:start w:val="1"/>
      <w:numFmt w:val="decimal"/>
      <w:lvlText w:val="%1."/>
      <w:lvlJc w:val="left"/>
      <w:pPr>
        <w:ind w:left="720" w:hanging="360"/>
      </w:pPr>
      <w:rPr>
        <w:rFonts w:hint="default"/>
        <w:b/>
        <w:sz w:val="22"/>
        <w:szCs w:val="22"/>
      </w:rPr>
    </w:lvl>
    <w:lvl w:ilvl="1">
      <w:start w:val="1"/>
      <w:numFmt w:val="decimal"/>
      <w:isLgl/>
      <w:lvlText w:val="%1.%2."/>
      <w:lvlJc w:val="left"/>
      <w:pPr>
        <w:ind w:left="1944" w:hanging="720"/>
      </w:pPr>
      <w:rPr>
        <w:rFonts w:hint="default"/>
        <w:b w:val="0"/>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38" w15:restartNumberingAfterBreak="0">
    <w:nsid w:val="639179EE"/>
    <w:multiLevelType w:val="multilevel"/>
    <w:tmpl w:val="BE5A27B8"/>
    <w:lvl w:ilvl="0">
      <w:start w:val="1"/>
      <w:numFmt w:val="decimal"/>
      <w:lvlText w:val="%1."/>
      <w:lvlJc w:val="left"/>
      <w:pPr>
        <w:ind w:left="720" w:hanging="360"/>
      </w:pPr>
      <w:rPr>
        <w:rFonts w:ascii="Tahoma" w:hAnsi="Tahoma" w:cs="Tahoma" w:hint="default"/>
        <w:b/>
        <w:i w:val="0"/>
        <w:color w:val="1F497D" w:themeColor="text2"/>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9"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0" w15:restartNumberingAfterBreak="0">
    <w:nsid w:val="683041B1"/>
    <w:multiLevelType w:val="hybridMultilevel"/>
    <w:tmpl w:val="AAFE5BC4"/>
    <w:lvl w:ilvl="0" w:tplc="995261BA">
      <w:numFmt w:val="bullet"/>
      <w:lvlText w:val="-"/>
      <w:lvlJc w:val="left"/>
      <w:pPr>
        <w:ind w:left="1069" w:hanging="360"/>
      </w:pPr>
      <w:rPr>
        <w:rFonts w:ascii="Tahoma" w:eastAsia="Times New Roman" w:hAnsi="Tahoma" w:cs="Tahoma"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41"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2" w15:restartNumberingAfterBreak="0">
    <w:nsid w:val="6C3F0A13"/>
    <w:multiLevelType w:val="hybridMultilevel"/>
    <w:tmpl w:val="E3F0235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43"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4" w15:restartNumberingAfterBreak="0">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5" w15:restartNumberingAfterBreak="0">
    <w:nsid w:val="6E882B44"/>
    <w:multiLevelType w:val="hybridMultilevel"/>
    <w:tmpl w:val="FA58ABDA"/>
    <w:lvl w:ilvl="0" w:tplc="3F5649B0">
      <w:numFmt w:val="bullet"/>
      <w:lvlText w:val="•"/>
      <w:lvlJc w:val="left"/>
      <w:pPr>
        <w:ind w:left="2149" w:hanging="360"/>
      </w:pPr>
      <w:rPr>
        <w:rFonts w:ascii="Tahoma" w:eastAsia="Times New Roman" w:hAnsi="Tahoma" w:cs="Tahoma"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6" w15:restartNumberingAfterBreak="0">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7" w15:restartNumberingAfterBreak="0">
    <w:nsid w:val="76DD3BB6"/>
    <w:multiLevelType w:val="hybridMultilevel"/>
    <w:tmpl w:val="094C2E00"/>
    <w:lvl w:ilvl="0" w:tplc="400A0001">
      <w:start w:val="1"/>
      <w:numFmt w:val="bullet"/>
      <w:lvlText w:val=""/>
      <w:lvlJc w:val="left"/>
      <w:pPr>
        <w:ind w:left="1146" w:hanging="360"/>
      </w:pPr>
      <w:rPr>
        <w:rFonts w:ascii="Symbol" w:hAnsi="Symbol" w:hint="default"/>
      </w:rPr>
    </w:lvl>
    <w:lvl w:ilvl="1" w:tplc="400A0003">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48"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9"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0"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1" w15:restartNumberingAfterBreak="0">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52" w15:restartNumberingAfterBreak="0">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3" w15:restartNumberingAfterBreak="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8"/>
  </w:num>
  <w:num w:numId="2">
    <w:abstractNumId w:val="22"/>
  </w:num>
  <w:num w:numId="3">
    <w:abstractNumId w:val="33"/>
  </w:num>
  <w:num w:numId="4">
    <w:abstractNumId w:val="31"/>
  </w:num>
  <w:num w:numId="5">
    <w:abstractNumId w:val="7"/>
  </w:num>
  <w:num w:numId="6">
    <w:abstractNumId w:val="25"/>
  </w:num>
  <w:num w:numId="7">
    <w:abstractNumId w:val="12"/>
  </w:num>
  <w:num w:numId="8">
    <w:abstractNumId w:val="5"/>
  </w:num>
  <w:num w:numId="9">
    <w:abstractNumId w:val="49"/>
  </w:num>
  <w:num w:numId="10">
    <w:abstractNumId w:val="21"/>
  </w:num>
  <w:num w:numId="11">
    <w:abstractNumId w:val="39"/>
  </w:num>
  <w:num w:numId="12">
    <w:abstractNumId w:val="53"/>
  </w:num>
  <w:num w:numId="13">
    <w:abstractNumId w:val="50"/>
  </w:num>
  <w:num w:numId="14">
    <w:abstractNumId w:val="13"/>
  </w:num>
  <w:num w:numId="15">
    <w:abstractNumId w:val="20"/>
  </w:num>
  <w:num w:numId="16">
    <w:abstractNumId w:val="11"/>
  </w:num>
  <w:num w:numId="17">
    <w:abstractNumId w:val="30"/>
  </w:num>
  <w:num w:numId="18">
    <w:abstractNumId w:val="35"/>
  </w:num>
  <w:num w:numId="19">
    <w:abstractNumId w:val="41"/>
  </w:num>
  <w:num w:numId="20">
    <w:abstractNumId w:val="28"/>
  </w:num>
  <w:num w:numId="21">
    <w:abstractNumId w:val="24"/>
  </w:num>
  <w:num w:numId="22">
    <w:abstractNumId w:val="9"/>
  </w:num>
  <w:num w:numId="23">
    <w:abstractNumId w:val="32"/>
  </w:num>
  <w:num w:numId="24">
    <w:abstractNumId w:val="44"/>
  </w:num>
  <w:num w:numId="25">
    <w:abstractNumId w:val="38"/>
  </w:num>
  <w:num w:numId="26">
    <w:abstractNumId w:val="43"/>
  </w:num>
  <w:num w:numId="27">
    <w:abstractNumId w:val="34"/>
  </w:num>
  <w:num w:numId="28">
    <w:abstractNumId w:val="0"/>
  </w:num>
  <w:num w:numId="29">
    <w:abstractNumId w:val="52"/>
  </w:num>
  <w:num w:numId="30">
    <w:abstractNumId w:val="46"/>
  </w:num>
  <w:num w:numId="31">
    <w:abstractNumId w:val="48"/>
  </w:num>
  <w:num w:numId="32">
    <w:abstractNumId w:val="2"/>
  </w:num>
  <w:num w:numId="33">
    <w:abstractNumId w:val="51"/>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6"/>
  </w:num>
  <w:num w:numId="37">
    <w:abstractNumId w:val="37"/>
  </w:num>
  <w:num w:numId="38">
    <w:abstractNumId w:val="47"/>
  </w:num>
  <w:num w:numId="39">
    <w:abstractNumId w:val="42"/>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40"/>
  </w:num>
  <w:num w:numId="45">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num>
  <w:num w:numId="47">
    <w:abstractNumId w:val="45"/>
  </w:num>
  <w:num w:numId="48">
    <w:abstractNumId w:val="27"/>
  </w:num>
  <w:num w:numId="49">
    <w:abstractNumId w:val="16"/>
  </w:num>
  <w:num w:numId="50">
    <w:abstractNumId w:val="23"/>
  </w:num>
  <w:num w:numId="51">
    <w:abstractNumId w:val="29"/>
  </w:num>
  <w:num w:numId="52">
    <w:abstractNumId w:val="3"/>
  </w:num>
  <w:num w:numId="53">
    <w:abstractNumId w:val="15"/>
  </w:num>
  <w:num w:numId="54">
    <w:abstractNumId w:val="26"/>
  </w:num>
  <w:num w:numId="55">
    <w:abstractNumId w:val="10"/>
  </w:num>
  <w:num w:numId="56">
    <w:abstractNumId w:val="36"/>
  </w:num>
  <w:numIdMacAtCleanup w:val="5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alignBordersAndEdges/>
  <w:bordersDoNotSurroundHeader/>
  <w:bordersDoNotSurroundFooter/>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E31"/>
    <w:rsid w:val="00001E0E"/>
    <w:rsid w:val="000021C9"/>
    <w:rsid w:val="00006654"/>
    <w:rsid w:val="00007421"/>
    <w:rsid w:val="00007591"/>
    <w:rsid w:val="000101C8"/>
    <w:rsid w:val="00013010"/>
    <w:rsid w:val="00014A33"/>
    <w:rsid w:val="00014AAE"/>
    <w:rsid w:val="000151EB"/>
    <w:rsid w:val="00016100"/>
    <w:rsid w:val="000162CE"/>
    <w:rsid w:val="00016D1C"/>
    <w:rsid w:val="0001746A"/>
    <w:rsid w:val="00017B9E"/>
    <w:rsid w:val="00020F9D"/>
    <w:rsid w:val="00021992"/>
    <w:rsid w:val="000236F6"/>
    <w:rsid w:val="00025267"/>
    <w:rsid w:val="00025D3A"/>
    <w:rsid w:val="00027666"/>
    <w:rsid w:val="00031D69"/>
    <w:rsid w:val="00033944"/>
    <w:rsid w:val="000421B8"/>
    <w:rsid w:val="00042ED1"/>
    <w:rsid w:val="000454F3"/>
    <w:rsid w:val="00047636"/>
    <w:rsid w:val="0004797A"/>
    <w:rsid w:val="00055759"/>
    <w:rsid w:val="0005679E"/>
    <w:rsid w:val="00057B37"/>
    <w:rsid w:val="00057E8D"/>
    <w:rsid w:val="000600BF"/>
    <w:rsid w:val="00062A3F"/>
    <w:rsid w:val="000630A8"/>
    <w:rsid w:val="0006563F"/>
    <w:rsid w:val="00067026"/>
    <w:rsid w:val="00071FE3"/>
    <w:rsid w:val="000723A5"/>
    <w:rsid w:val="000729A6"/>
    <w:rsid w:val="00072C1C"/>
    <w:rsid w:val="000733B3"/>
    <w:rsid w:val="00074E38"/>
    <w:rsid w:val="00075870"/>
    <w:rsid w:val="00080ED3"/>
    <w:rsid w:val="000829EE"/>
    <w:rsid w:val="000858AF"/>
    <w:rsid w:val="00086388"/>
    <w:rsid w:val="00086638"/>
    <w:rsid w:val="00086C2E"/>
    <w:rsid w:val="00092770"/>
    <w:rsid w:val="00093AC0"/>
    <w:rsid w:val="00094700"/>
    <w:rsid w:val="0009789B"/>
    <w:rsid w:val="000A09C9"/>
    <w:rsid w:val="000A38F5"/>
    <w:rsid w:val="000A5C65"/>
    <w:rsid w:val="000B423F"/>
    <w:rsid w:val="000B49ED"/>
    <w:rsid w:val="000B6395"/>
    <w:rsid w:val="000C4932"/>
    <w:rsid w:val="000C7371"/>
    <w:rsid w:val="000C7B95"/>
    <w:rsid w:val="000D08D2"/>
    <w:rsid w:val="000D11C9"/>
    <w:rsid w:val="000D1536"/>
    <w:rsid w:val="000D6FBA"/>
    <w:rsid w:val="000D6FDE"/>
    <w:rsid w:val="000E1807"/>
    <w:rsid w:val="000E20B0"/>
    <w:rsid w:val="000E25FD"/>
    <w:rsid w:val="000E410F"/>
    <w:rsid w:val="000E577E"/>
    <w:rsid w:val="000E5C1C"/>
    <w:rsid w:val="000E6A00"/>
    <w:rsid w:val="000F1291"/>
    <w:rsid w:val="000F41EA"/>
    <w:rsid w:val="000F54FA"/>
    <w:rsid w:val="000F751E"/>
    <w:rsid w:val="00100465"/>
    <w:rsid w:val="00100FD0"/>
    <w:rsid w:val="00101E78"/>
    <w:rsid w:val="001049A8"/>
    <w:rsid w:val="00105572"/>
    <w:rsid w:val="00107538"/>
    <w:rsid w:val="001078C1"/>
    <w:rsid w:val="00107965"/>
    <w:rsid w:val="0011024D"/>
    <w:rsid w:val="00110912"/>
    <w:rsid w:val="001109C9"/>
    <w:rsid w:val="00110DD5"/>
    <w:rsid w:val="001112D4"/>
    <w:rsid w:val="00111E42"/>
    <w:rsid w:val="00113D9F"/>
    <w:rsid w:val="0011558D"/>
    <w:rsid w:val="00115EB7"/>
    <w:rsid w:val="00121903"/>
    <w:rsid w:val="001307C0"/>
    <w:rsid w:val="00136EFB"/>
    <w:rsid w:val="00140BA9"/>
    <w:rsid w:val="0014101D"/>
    <w:rsid w:val="00141FB3"/>
    <w:rsid w:val="00143B32"/>
    <w:rsid w:val="0014640B"/>
    <w:rsid w:val="00146A24"/>
    <w:rsid w:val="00147AAA"/>
    <w:rsid w:val="00150573"/>
    <w:rsid w:val="00151CD5"/>
    <w:rsid w:val="00151D91"/>
    <w:rsid w:val="00152125"/>
    <w:rsid w:val="00152E5F"/>
    <w:rsid w:val="00154404"/>
    <w:rsid w:val="00154648"/>
    <w:rsid w:val="00155BA0"/>
    <w:rsid w:val="00156433"/>
    <w:rsid w:val="001615CF"/>
    <w:rsid w:val="0016265C"/>
    <w:rsid w:val="0016265F"/>
    <w:rsid w:val="00162947"/>
    <w:rsid w:val="00163803"/>
    <w:rsid w:val="0016534F"/>
    <w:rsid w:val="00165551"/>
    <w:rsid w:val="001655AA"/>
    <w:rsid w:val="00165B51"/>
    <w:rsid w:val="0016629B"/>
    <w:rsid w:val="0016723A"/>
    <w:rsid w:val="001702A0"/>
    <w:rsid w:val="00170FEF"/>
    <w:rsid w:val="001721B0"/>
    <w:rsid w:val="00172EB6"/>
    <w:rsid w:val="00173566"/>
    <w:rsid w:val="0017367B"/>
    <w:rsid w:val="001754B0"/>
    <w:rsid w:val="0018564F"/>
    <w:rsid w:val="00186F2B"/>
    <w:rsid w:val="00190160"/>
    <w:rsid w:val="001911F5"/>
    <w:rsid w:val="0019128F"/>
    <w:rsid w:val="00192B92"/>
    <w:rsid w:val="001949C7"/>
    <w:rsid w:val="0019523A"/>
    <w:rsid w:val="00196127"/>
    <w:rsid w:val="001A212B"/>
    <w:rsid w:val="001A416D"/>
    <w:rsid w:val="001A6974"/>
    <w:rsid w:val="001A7715"/>
    <w:rsid w:val="001A773C"/>
    <w:rsid w:val="001B080A"/>
    <w:rsid w:val="001B169E"/>
    <w:rsid w:val="001B20E2"/>
    <w:rsid w:val="001B2591"/>
    <w:rsid w:val="001B2D44"/>
    <w:rsid w:val="001B48CC"/>
    <w:rsid w:val="001B5C02"/>
    <w:rsid w:val="001B6222"/>
    <w:rsid w:val="001B64BE"/>
    <w:rsid w:val="001B66CE"/>
    <w:rsid w:val="001C1675"/>
    <w:rsid w:val="001C2875"/>
    <w:rsid w:val="001C3239"/>
    <w:rsid w:val="001C35BD"/>
    <w:rsid w:val="001C3F80"/>
    <w:rsid w:val="001C4514"/>
    <w:rsid w:val="001C4BAA"/>
    <w:rsid w:val="001C5772"/>
    <w:rsid w:val="001C6005"/>
    <w:rsid w:val="001D3139"/>
    <w:rsid w:val="001D3C38"/>
    <w:rsid w:val="001D48BA"/>
    <w:rsid w:val="001D5036"/>
    <w:rsid w:val="001D5B78"/>
    <w:rsid w:val="001D6ECD"/>
    <w:rsid w:val="001D7825"/>
    <w:rsid w:val="001E147E"/>
    <w:rsid w:val="001E2F46"/>
    <w:rsid w:val="001E2FC8"/>
    <w:rsid w:val="001E4F0B"/>
    <w:rsid w:val="001E7518"/>
    <w:rsid w:val="001F286C"/>
    <w:rsid w:val="001F29AE"/>
    <w:rsid w:val="001F4B88"/>
    <w:rsid w:val="001F6328"/>
    <w:rsid w:val="001F6474"/>
    <w:rsid w:val="001F6C55"/>
    <w:rsid w:val="001F7623"/>
    <w:rsid w:val="001F7B35"/>
    <w:rsid w:val="002014A5"/>
    <w:rsid w:val="0020156B"/>
    <w:rsid w:val="00201702"/>
    <w:rsid w:val="00202D5F"/>
    <w:rsid w:val="002041AD"/>
    <w:rsid w:val="002061B0"/>
    <w:rsid w:val="00207218"/>
    <w:rsid w:val="002128D9"/>
    <w:rsid w:val="00212A0A"/>
    <w:rsid w:val="00212F70"/>
    <w:rsid w:val="0021609B"/>
    <w:rsid w:val="00216D22"/>
    <w:rsid w:val="002173EA"/>
    <w:rsid w:val="00220F24"/>
    <w:rsid w:val="00221A75"/>
    <w:rsid w:val="00224726"/>
    <w:rsid w:val="00224732"/>
    <w:rsid w:val="002275B2"/>
    <w:rsid w:val="00230485"/>
    <w:rsid w:val="00231C20"/>
    <w:rsid w:val="0023270F"/>
    <w:rsid w:val="00232721"/>
    <w:rsid w:val="00232ABF"/>
    <w:rsid w:val="00232C7D"/>
    <w:rsid w:val="00234320"/>
    <w:rsid w:val="00234A8A"/>
    <w:rsid w:val="00234F5E"/>
    <w:rsid w:val="00235AEB"/>
    <w:rsid w:val="00237B71"/>
    <w:rsid w:val="002412B6"/>
    <w:rsid w:val="002423E6"/>
    <w:rsid w:val="0024258D"/>
    <w:rsid w:val="00242C43"/>
    <w:rsid w:val="002439F9"/>
    <w:rsid w:val="00243D58"/>
    <w:rsid w:val="00246345"/>
    <w:rsid w:val="00247013"/>
    <w:rsid w:val="00247632"/>
    <w:rsid w:val="00247FFD"/>
    <w:rsid w:val="00252088"/>
    <w:rsid w:val="00252392"/>
    <w:rsid w:val="00252998"/>
    <w:rsid w:val="00254075"/>
    <w:rsid w:val="00254489"/>
    <w:rsid w:val="00255289"/>
    <w:rsid w:val="00256263"/>
    <w:rsid w:val="00256562"/>
    <w:rsid w:val="00257599"/>
    <w:rsid w:val="0025778B"/>
    <w:rsid w:val="00260215"/>
    <w:rsid w:val="002625F4"/>
    <w:rsid w:val="00266740"/>
    <w:rsid w:val="00266D6B"/>
    <w:rsid w:val="00267662"/>
    <w:rsid w:val="002705DF"/>
    <w:rsid w:val="00270793"/>
    <w:rsid w:val="0027289C"/>
    <w:rsid w:val="00272CF3"/>
    <w:rsid w:val="002741C8"/>
    <w:rsid w:val="00274411"/>
    <w:rsid w:val="0027510F"/>
    <w:rsid w:val="00276748"/>
    <w:rsid w:val="0028113B"/>
    <w:rsid w:val="00281834"/>
    <w:rsid w:val="0028188C"/>
    <w:rsid w:val="002837F3"/>
    <w:rsid w:val="0028399F"/>
    <w:rsid w:val="0028519F"/>
    <w:rsid w:val="002913A6"/>
    <w:rsid w:val="002918E2"/>
    <w:rsid w:val="00291BC9"/>
    <w:rsid w:val="0029595B"/>
    <w:rsid w:val="00296CBB"/>
    <w:rsid w:val="00296FC7"/>
    <w:rsid w:val="002973D2"/>
    <w:rsid w:val="00297954"/>
    <w:rsid w:val="002A046B"/>
    <w:rsid w:val="002A0C10"/>
    <w:rsid w:val="002A1130"/>
    <w:rsid w:val="002A1C2F"/>
    <w:rsid w:val="002A30C4"/>
    <w:rsid w:val="002A322C"/>
    <w:rsid w:val="002A33D6"/>
    <w:rsid w:val="002A4B78"/>
    <w:rsid w:val="002A4D1B"/>
    <w:rsid w:val="002A739A"/>
    <w:rsid w:val="002B2462"/>
    <w:rsid w:val="002B30E9"/>
    <w:rsid w:val="002B51D8"/>
    <w:rsid w:val="002B62FF"/>
    <w:rsid w:val="002B653F"/>
    <w:rsid w:val="002B66DF"/>
    <w:rsid w:val="002C1074"/>
    <w:rsid w:val="002C1093"/>
    <w:rsid w:val="002C2677"/>
    <w:rsid w:val="002C2B05"/>
    <w:rsid w:val="002C3226"/>
    <w:rsid w:val="002C3600"/>
    <w:rsid w:val="002C47C9"/>
    <w:rsid w:val="002C4F6A"/>
    <w:rsid w:val="002C55E0"/>
    <w:rsid w:val="002D04BF"/>
    <w:rsid w:val="002D2D28"/>
    <w:rsid w:val="002D302B"/>
    <w:rsid w:val="002D32E4"/>
    <w:rsid w:val="002D3D46"/>
    <w:rsid w:val="002D622B"/>
    <w:rsid w:val="002D6F72"/>
    <w:rsid w:val="002D74C7"/>
    <w:rsid w:val="002E1E8A"/>
    <w:rsid w:val="002E6BF0"/>
    <w:rsid w:val="002E7001"/>
    <w:rsid w:val="002E7187"/>
    <w:rsid w:val="002F1204"/>
    <w:rsid w:val="002F2470"/>
    <w:rsid w:val="002F3600"/>
    <w:rsid w:val="002F3705"/>
    <w:rsid w:val="002F421B"/>
    <w:rsid w:val="002F5046"/>
    <w:rsid w:val="002F5D97"/>
    <w:rsid w:val="002F5F1A"/>
    <w:rsid w:val="0030037F"/>
    <w:rsid w:val="0030079D"/>
    <w:rsid w:val="003019C3"/>
    <w:rsid w:val="00301A70"/>
    <w:rsid w:val="00302521"/>
    <w:rsid w:val="00303CE7"/>
    <w:rsid w:val="0030501B"/>
    <w:rsid w:val="0030687C"/>
    <w:rsid w:val="00306913"/>
    <w:rsid w:val="0030704D"/>
    <w:rsid w:val="003070E2"/>
    <w:rsid w:val="0031592A"/>
    <w:rsid w:val="0032106C"/>
    <w:rsid w:val="0032182A"/>
    <w:rsid w:val="00321867"/>
    <w:rsid w:val="003224F6"/>
    <w:rsid w:val="00322C5A"/>
    <w:rsid w:val="00326183"/>
    <w:rsid w:val="00327DA0"/>
    <w:rsid w:val="00330552"/>
    <w:rsid w:val="0033141A"/>
    <w:rsid w:val="003326CC"/>
    <w:rsid w:val="00333C2C"/>
    <w:rsid w:val="00334218"/>
    <w:rsid w:val="0033524D"/>
    <w:rsid w:val="003413C9"/>
    <w:rsid w:val="0034393A"/>
    <w:rsid w:val="00343A1C"/>
    <w:rsid w:val="00343FF6"/>
    <w:rsid w:val="003463AB"/>
    <w:rsid w:val="003468E4"/>
    <w:rsid w:val="00347A60"/>
    <w:rsid w:val="0035244E"/>
    <w:rsid w:val="003538FA"/>
    <w:rsid w:val="00353AD0"/>
    <w:rsid w:val="003544BF"/>
    <w:rsid w:val="00355928"/>
    <w:rsid w:val="00357751"/>
    <w:rsid w:val="0036295B"/>
    <w:rsid w:val="00362E62"/>
    <w:rsid w:val="0036430B"/>
    <w:rsid w:val="0036485C"/>
    <w:rsid w:val="00364FB3"/>
    <w:rsid w:val="00365802"/>
    <w:rsid w:val="00365F48"/>
    <w:rsid w:val="00366D8C"/>
    <w:rsid w:val="00367DCF"/>
    <w:rsid w:val="00370549"/>
    <w:rsid w:val="003714E5"/>
    <w:rsid w:val="0037361C"/>
    <w:rsid w:val="00373C1B"/>
    <w:rsid w:val="0037678E"/>
    <w:rsid w:val="00380F9D"/>
    <w:rsid w:val="00381365"/>
    <w:rsid w:val="00384FD5"/>
    <w:rsid w:val="00386738"/>
    <w:rsid w:val="00386CFF"/>
    <w:rsid w:val="00387450"/>
    <w:rsid w:val="003877F5"/>
    <w:rsid w:val="003908E5"/>
    <w:rsid w:val="003918A9"/>
    <w:rsid w:val="00391AD8"/>
    <w:rsid w:val="00393ECA"/>
    <w:rsid w:val="00393ED2"/>
    <w:rsid w:val="00394B50"/>
    <w:rsid w:val="003968AF"/>
    <w:rsid w:val="00397AD0"/>
    <w:rsid w:val="00397BB3"/>
    <w:rsid w:val="00397D11"/>
    <w:rsid w:val="003A283A"/>
    <w:rsid w:val="003A3046"/>
    <w:rsid w:val="003A3DA4"/>
    <w:rsid w:val="003A58FE"/>
    <w:rsid w:val="003A625B"/>
    <w:rsid w:val="003B0041"/>
    <w:rsid w:val="003B0101"/>
    <w:rsid w:val="003B2A2F"/>
    <w:rsid w:val="003B4A90"/>
    <w:rsid w:val="003B4B46"/>
    <w:rsid w:val="003C0C2D"/>
    <w:rsid w:val="003C4319"/>
    <w:rsid w:val="003C5EDD"/>
    <w:rsid w:val="003C6F88"/>
    <w:rsid w:val="003D0298"/>
    <w:rsid w:val="003D1C64"/>
    <w:rsid w:val="003D3493"/>
    <w:rsid w:val="003D3628"/>
    <w:rsid w:val="003D5156"/>
    <w:rsid w:val="003D53C2"/>
    <w:rsid w:val="003D7E47"/>
    <w:rsid w:val="003E2286"/>
    <w:rsid w:val="003E36AA"/>
    <w:rsid w:val="003E5048"/>
    <w:rsid w:val="003F1333"/>
    <w:rsid w:val="003F17C4"/>
    <w:rsid w:val="003F1D29"/>
    <w:rsid w:val="003F2DDE"/>
    <w:rsid w:val="003F3499"/>
    <w:rsid w:val="003F3F64"/>
    <w:rsid w:val="003F5D0C"/>
    <w:rsid w:val="003F5F0D"/>
    <w:rsid w:val="003F7309"/>
    <w:rsid w:val="003F7E9B"/>
    <w:rsid w:val="004001F3"/>
    <w:rsid w:val="004023C1"/>
    <w:rsid w:val="004024BD"/>
    <w:rsid w:val="004026DA"/>
    <w:rsid w:val="00402C68"/>
    <w:rsid w:val="00403334"/>
    <w:rsid w:val="00406C04"/>
    <w:rsid w:val="00410E92"/>
    <w:rsid w:val="004115F6"/>
    <w:rsid w:val="00411DF3"/>
    <w:rsid w:val="004136A9"/>
    <w:rsid w:val="0041662D"/>
    <w:rsid w:val="00422E80"/>
    <w:rsid w:val="004238F2"/>
    <w:rsid w:val="00423D46"/>
    <w:rsid w:val="0042492C"/>
    <w:rsid w:val="00424E8B"/>
    <w:rsid w:val="00425049"/>
    <w:rsid w:val="0042667A"/>
    <w:rsid w:val="00426F58"/>
    <w:rsid w:val="00427C83"/>
    <w:rsid w:val="00430273"/>
    <w:rsid w:val="004319C7"/>
    <w:rsid w:val="004322E9"/>
    <w:rsid w:val="00435402"/>
    <w:rsid w:val="004355ED"/>
    <w:rsid w:val="0043727C"/>
    <w:rsid w:val="00437F9D"/>
    <w:rsid w:val="00440018"/>
    <w:rsid w:val="00442499"/>
    <w:rsid w:val="0044423C"/>
    <w:rsid w:val="004470E4"/>
    <w:rsid w:val="00447A35"/>
    <w:rsid w:val="00450A1E"/>
    <w:rsid w:val="00454933"/>
    <w:rsid w:val="00455E74"/>
    <w:rsid w:val="00455EE3"/>
    <w:rsid w:val="004571AF"/>
    <w:rsid w:val="00461911"/>
    <w:rsid w:val="00462D6B"/>
    <w:rsid w:val="0046308D"/>
    <w:rsid w:val="004635A6"/>
    <w:rsid w:val="0046662C"/>
    <w:rsid w:val="00467A7A"/>
    <w:rsid w:val="00467BA1"/>
    <w:rsid w:val="004709BB"/>
    <w:rsid w:val="0047146E"/>
    <w:rsid w:val="004715B3"/>
    <w:rsid w:val="00473070"/>
    <w:rsid w:val="00473E2C"/>
    <w:rsid w:val="00473E69"/>
    <w:rsid w:val="004757D0"/>
    <w:rsid w:val="00477DB8"/>
    <w:rsid w:val="0048057A"/>
    <w:rsid w:val="0048285E"/>
    <w:rsid w:val="00483AB7"/>
    <w:rsid w:val="00485E27"/>
    <w:rsid w:val="0049111C"/>
    <w:rsid w:val="00491A6E"/>
    <w:rsid w:val="004933D3"/>
    <w:rsid w:val="00493D1A"/>
    <w:rsid w:val="00494E6A"/>
    <w:rsid w:val="004964AD"/>
    <w:rsid w:val="004A108D"/>
    <w:rsid w:val="004A28BE"/>
    <w:rsid w:val="004A2984"/>
    <w:rsid w:val="004A2A82"/>
    <w:rsid w:val="004A4671"/>
    <w:rsid w:val="004A6281"/>
    <w:rsid w:val="004B0265"/>
    <w:rsid w:val="004B10F9"/>
    <w:rsid w:val="004B2377"/>
    <w:rsid w:val="004B31FA"/>
    <w:rsid w:val="004B423D"/>
    <w:rsid w:val="004B5906"/>
    <w:rsid w:val="004B5F9B"/>
    <w:rsid w:val="004B602A"/>
    <w:rsid w:val="004B67FC"/>
    <w:rsid w:val="004C086B"/>
    <w:rsid w:val="004C27A5"/>
    <w:rsid w:val="004C38F5"/>
    <w:rsid w:val="004C3D81"/>
    <w:rsid w:val="004C4476"/>
    <w:rsid w:val="004C5AD7"/>
    <w:rsid w:val="004C6385"/>
    <w:rsid w:val="004C6F4F"/>
    <w:rsid w:val="004C77AF"/>
    <w:rsid w:val="004D07BD"/>
    <w:rsid w:val="004D144D"/>
    <w:rsid w:val="004D37C1"/>
    <w:rsid w:val="004D5326"/>
    <w:rsid w:val="004D5D3A"/>
    <w:rsid w:val="004D5D47"/>
    <w:rsid w:val="004D5FC7"/>
    <w:rsid w:val="004D7985"/>
    <w:rsid w:val="004E35DB"/>
    <w:rsid w:val="004E4143"/>
    <w:rsid w:val="004E460C"/>
    <w:rsid w:val="004E5254"/>
    <w:rsid w:val="004E5D1C"/>
    <w:rsid w:val="004F04D2"/>
    <w:rsid w:val="004F0AC1"/>
    <w:rsid w:val="004F17F5"/>
    <w:rsid w:val="004F477A"/>
    <w:rsid w:val="004F4AF8"/>
    <w:rsid w:val="00503092"/>
    <w:rsid w:val="00503AAC"/>
    <w:rsid w:val="005059F9"/>
    <w:rsid w:val="00507CF7"/>
    <w:rsid w:val="005101FD"/>
    <w:rsid w:val="00510D3A"/>
    <w:rsid w:val="005113EF"/>
    <w:rsid w:val="00511895"/>
    <w:rsid w:val="00511D04"/>
    <w:rsid w:val="00512620"/>
    <w:rsid w:val="00513E67"/>
    <w:rsid w:val="00513ED2"/>
    <w:rsid w:val="0051493D"/>
    <w:rsid w:val="00517194"/>
    <w:rsid w:val="0051792E"/>
    <w:rsid w:val="0052019B"/>
    <w:rsid w:val="00520739"/>
    <w:rsid w:val="00521169"/>
    <w:rsid w:val="00521C54"/>
    <w:rsid w:val="00522850"/>
    <w:rsid w:val="00524273"/>
    <w:rsid w:val="00524A15"/>
    <w:rsid w:val="00530DFC"/>
    <w:rsid w:val="0053130A"/>
    <w:rsid w:val="005319D6"/>
    <w:rsid w:val="0053296E"/>
    <w:rsid w:val="00533FA0"/>
    <w:rsid w:val="0053424E"/>
    <w:rsid w:val="0053434D"/>
    <w:rsid w:val="005349E6"/>
    <w:rsid w:val="00540AE8"/>
    <w:rsid w:val="0054591C"/>
    <w:rsid w:val="00545E6C"/>
    <w:rsid w:val="005466B5"/>
    <w:rsid w:val="00547972"/>
    <w:rsid w:val="00550342"/>
    <w:rsid w:val="00552B0E"/>
    <w:rsid w:val="00552B1C"/>
    <w:rsid w:val="005548A5"/>
    <w:rsid w:val="00555A58"/>
    <w:rsid w:val="00555BE6"/>
    <w:rsid w:val="00557378"/>
    <w:rsid w:val="00557F08"/>
    <w:rsid w:val="00561143"/>
    <w:rsid w:val="0056482B"/>
    <w:rsid w:val="005649CE"/>
    <w:rsid w:val="00565130"/>
    <w:rsid w:val="00565971"/>
    <w:rsid w:val="005677A9"/>
    <w:rsid w:val="00575905"/>
    <w:rsid w:val="00575C0F"/>
    <w:rsid w:val="005817F3"/>
    <w:rsid w:val="005822A1"/>
    <w:rsid w:val="0058313F"/>
    <w:rsid w:val="00584F07"/>
    <w:rsid w:val="00586013"/>
    <w:rsid w:val="0058735E"/>
    <w:rsid w:val="00591092"/>
    <w:rsid w:val="005911CF"/>
    <w:rsid w:val="0059447A"/>
    <w:rsid w:val="00594D44"/>
    <w:rsid w:val="0059515A"/>
    <w:rsid w:val="00595D7C"/>
    <w:rsid w:val="005A05E5"/>
    <w:rsid w:val="005A46FB"/>
    <w:rsid w:val="005A567A"/>
    <w:rsid w:val="005A5BD2"/>
    <w:rsid w:val="005A7201"/>
    <w:rsid w:val="005A7250"/>
    <w:rsid w:val="005B0030"/>
    <w:rsid w:val="005B0352"/>
    <w:rsid w:val="005B04A6"/>
    <w:rsid w:val="005B3AD8"/>
    <w:rsid w:val="005B40D9"/>
    <w:rsid w:val="005B4B68"/>
    <w:rsid w:val="005B4D32"/>
    <w:rsid w:val="005B61DD"/>
    <w:rsid w:val="005B6346"/>
    <w:rsid w:val="005B6554"/>
    <w:rsid w:val="005C0928"/>
    <w:rsid w:val="005C0D9C"/>
    <w:rsid w:val="005C1576"/>
    <w:rsid w:val="005C15E4"/>
    <w:rsid w:val="005C1E74"/>
    <w:rsid w:val="005C5063"/>
    <w:rsid w:val="005C61DC"/>
    <w:rsid w:val="005C63B8"/>
    <w:rsid w:val="005C7307"/>
    <w:rsid w:val="005D0059"/>
    <w:rsid w:val="005D025A"/>
    <w:rsid w:val="005D06B6"/>
    <w:rsid w:val="005D38C6"/>
    <w:rsid w:val="005D4E12"/>
    <w:rsid w:val="005D5D5E"/>
    <w:rsid w:val="005D6C91"/>
    <w:rsid w:val="005D6CD8"/>
    <w:rsid w:val="005D70D8"/>
    <w:rsid w:val="005D7DE7"/>
    <w:rsid w:val="005E1529"/>
    <w:rsid w:val="005E2FEF"/>
    <w:rsid w:val="005E331C"/>
    <w:rsid w:val="005E36D0"/>
    <w:rsid w:val="005E4A7B"/>
    <w:rsid w:val="005F3973"/>
    <w:rsid w:val="005F3F98"/>
    <w:rsid w:val="005F4443"/>
    <w:rsid w:val="005F4EDA"/>
    <w:rsid w:val="005F60D9"/>
    <w:rsid w:val="005F758F"/>
    <w:rsid w:val="005F7AA6"/>
    <w:rsid w:val="00601133"/>
    <w:rsid w:val="00601EC0"/>
    <w:rsid w:val="006027BE"/>
    <w:rsid w:val="00607E4C"/>
    <w:rsid w:val="00612356"/>
    <w:rsid w:val="006136EC"/>
    <w:rsid w:val="00614411"/>
    <w:rsid w:val="00614B64"/>
    <w:rsid w:val="00614FDE"/>
    <w:rsid w:val="006155DF"/>
    <w:rsid w:val="006173F9"/>
    <w:rsid w:val="006205A2"/>
    <w:rsid w:val="0062062B"/>
    <w:rsid w:val="00620BC9"/>
    <w:rsid w:val="0062258F"/>
    <w:rsid w:val="006243B0"/>
    <w:rsid w:val="006243BA"/>
    <w:rsid w:val="0062719B"/>
    <w:rsid w:val="00627D7C"/>
    <w:rsid w:val="00630560"/>
    <w:rsid w:val="00634F10"/>
    <w:rsid w:val="006358E3"/>
    <w:rsid w:val="00637143"/>
    <w:rsid w:val="00640A35"/>
    <w:rsid w:val="00641054"/>
    <w:rsid w:val="0064150D"/>
    <w:rsid w:val="0064439C"/>
    <w:rsid w:val="006460F4"/>
    <w:rsid w:val="00647910"/>
    <w:rsid w:val="00653147"/>
    <w:rsid w:val="00653367"/>
    <w:rsid w:val="00654BEB"/>
    <w:rsid w:val="00654E08"/>
    <w:rsid w:val="00655D39"/>
    <w:rsid w:val="0065607C"/>
    <w:rsid w:val="00662AB4"/>
    <w:rsid w:val="006634EA"/>
    <w:rsid w:val="00665135"/>
    <w:rsid w:val="00666AE9"/>
    <w:rsid w:val="00667D29"/>
    <w:rsid w:val="00670DF7"/>
    <w:rsid w:val="00671401"/>
    <w:rsid w:val="00671C75"/>
    <w:rsid w:val="006736CF"/>
    <w:rsid w:val="00675A11"/>
    <w:rsid w:val="006768BD"/>
    <w:rsid w:val="00681051"/>
    <w:rsid w:val="0068443A"/>
    <w:rsid w:val="00684991"/>
    <w:rsid w:val="00686BD0"/>
    <w:rsid w:val="006871A6"/>
    <w:rsid w:val="0068764A"/>
    <w:rsid w:val="00691F6B"/>
    <w:rsid w:val="0069280E"/>
    <w:rsid w:val="00692B14"/>
    <w:rsid w:val="00696B12"/>
    <w:rsid w:val="0069719F"/>
    <w:rsid w:val="006974D0"/>
    <w:rsid w:val="006974FF"/>
    <w:rsid w:val="006A0602"/>
    <w:rsid w:val="006A1827"/>
    <w:rsid w:val="006A2722"/>
    <w:rsid w:val="006A4381"/>
    <w:rsid w:val="006A52BA"/>
    <w:rsid w:val="006A5A07"/>
    <w:rsid w:val="006A665C"/>
    <w:rsid w:val="006B0B25"/>
    <w:rsid w:val="006B17A9"/>
    <w:rsid w:val="006B1A33"/>
    <w:rsid w:val="006B421C"/>
    <w:rsid w:val="006C5586"/>
    <w:rsid w:val="006C59BB"/>
    <w:rsid w:val="006C5ED5"/>
    <w:rsid w:val="006C7027"/>
    <w:rsid w:val="006D0635"/>
    <w:rsid w:val="006D0D8C"/>
    <w:rsid w:val="006D121D"/>
    <w:rsid w:val="006D2CFF"/>
    <w:rsid w:val="006D2E44"/>
    <w:rsid w:val="006D4022"/>
    <w:rsid w:val="006D429F"/>
    <w:rsid w:val="006D693B"/>
    <w:rsid w:val="006E1FF1"/>
    <w:rsid w:val="006E2CC9"/>
    <w:rsid w:val="006E37E0"/>
    <w:rsid w:val="006E40F9"/>
    <w:rsid w:val="006E48AC"/>
    <w:rsid w:val="006E5715"/>
    <w:rsid w:val="006E7349"/>
    <w:rsid w:val="006F0B5C"/>
    <w:rsid w:val="006F0C5C"/>
    <w:rsid w:val="006F20D2"/>
    <w:rsid w:val="006F30EC"/>
    <w:rsid w:val="006F68F7"/>
    <w:rsid w:val="006F779A"/>
    <w:rsid w:val="00700A64"/>
    <w:rsid w:val="00700B8A"/>
    <w:rsid w:val="007019E3"/>
    <w:rsid w:val="00702610"/>
    <w:rsid w:val="00702C10"/>
    <w:rsid w:val="00703E2A"/>
    <w:rsid w:val="00704579"/>
    <w:rsid w:val="00710DEF"/>
    <w:rsid w:val="0071228C"/>
    <w:rsid w:val="007136C6"/>
    <w:rsid w:val="00715AC9"/>
    <w:rsid w:val="00720A0C"/>
    <w:rsid w:val="00722229"/>
    <w:rsid w:val="00722883"/>
    <w:rsid w:val="007231A5"/>
    <w:rsid w:val="00723550"/>
    <w:rsid w:val="00723AA6"/>
    <w:rsid w:val="00724AF4"/>
    <w:rsid w:val="00724C8C"/>
    <w:rsid w:val="007259DC"/>
    <w:rsid w:val="00725FA0"/>
    <w:rsid w:val="0072607F"/>
    <w:rsid w:val="00730E2A"/>
    <w:rsid w:val="007314F6"/>
    <w:rsid w:val="00731825"/>
    <w:rsid w:val="00731B8B"/>
    <w:rsid w:val="00732DAD"/>
    <w:rsid w:val="00733FC9"/>
    <w:rsid w:val="00734538"/>
    <w:rsid w:val="00734E41"/>
    <w:rsid w:val="00735534"/>
    <w:rsid w:val="00736FF1"/>
    <w:rsid w:val="0073714E"/>
    <w:rsid w:val="00741932"/>
    <w:rsid w:val="007420AF"/>
    <w:rsid w:val="007458E5"/>
    <w:rsid w:val="00745C83"/>
    <w:rsid w:val="00746121"/>
    <w:rsid w:val="00746908"/>
    <w:rsid w:val="00747E29"/>
    <w:rsid w:val="00751423"/>
    <w:rsid w:val="00753655"/>
    <w:rsid w:val="007551F1"/>
    <w:rsid w:val="00755B71"/>
    <w:rsid w:val="00755EF4"/>
    <w:rsid w:val="00756CB6"/>
    <w:rsid w:val="00762D7F"/>
    <w:rsid w:val="00762D89"/>
    <w:rsid w:val="00763500"/>
    <w:rsid w:val="00763D74"/>
    <w:rsid w:val="0076681C"/>
    <w:rsid w:val="00766F76"/>
    <w:rsid w:val="00770D5A"/>
    <w:rsid w:val="00770DDB"/>
    <w:rsid w:val="00775B4B"/>
    <w:rsid w:val="00776C62"/>
    <w:rsid w:val="007772CB"/>
    <w:rsid w:val="00777777"/>
    <w:rsid w:val="00777E0E"/>
    <w:rsid w:val="00777FAB"/>
    <w:rsid w:val="00780BA7"/>
    <w:rsid w:val="00780FD6"/>
    <w:rsid w:val="0078328B"/>
    <w:rsid w:val="00784C20"/>
    <w:rsid w:val="0078633F"/>
    <w:rsid w:val="00786B92"/>
    <w:rsid w:val="0079131E"/>
    <w:rsid w:val="00791A8F"/>
    <w:rsid w:val="00792FAF"/>
    <w:rsid w:val="0079615B"/>
    <w:rsid w:val="007967BA"/>
    <w:rsid w:val="00796C0C"/>
    <w:rsid w:val="007978DB"/>
    <w:rsid w:val="007A31A8"/>
    <w:rsid w:val="007A38F3"/>
    <w:rsid w:val="007A3E4E"/>
    <w:rsid w:val="007A601D"/>
    <w:rsid w:val="007A75AB"/>
    <w:rsid w:val="007B011B"/>
    <w:rsid w:val="007B1933"/>
    <w:rsid w:val="007B3FD4"/>
    <w:rsid w:val="007B4303"/>
    <w:rsid w:val="007B44B4"/>
    <w:rsid w:val="007B4D77"/>
    <w:rsid w:val="007B60A3"/>
    <w:rsid w:val="007B6DB1"/>
    <w:rsid w:val="007B75FB"/>
    <w:rsid w:val="007B7AC2"/>
    <w:rsid w:val="007C0F25"/>
    <w:rsid w:val="007C1A0C"/>
    <w:rsid w:val="007C3B00"/>
    <w:rsid w:val="007C3B60"/>
    <w:rsid w:val="007C543E"/>
    <w:rsid w:val="007C7960"/>
    <w:rsid w:val="007D0A76"/>
    <w:rsid w:val="007D1257"/>
    <w:rsid w:val="007D5EC1"/>
    <w:rsid w:val="007D640D"/>
    <w:rsid w:val="007D6537"/>
    <w:rsid w:val="007D6D40"/>
    <w:rsid w:val="007D7221"/>
    <w:rsid w:val="007D7E59"/>
    <w:rsid w:val="007D7FEC"/>
    <w:rsid w:val="007E0512"/>
    <w:rsid w:val="007E0A55"/>
    <w:rsid w:val="007E1C47"/>
    <w:rsid w:val="007E317F"/>
    <w:rsid w:val="007E34C8"/>
    <w:rsid w:val="007E5AA1"/>
    <w:rsid w:val="007E60CB"/>
    <w:rsid w:val="007E7A6E"/>
    <w:rsid w:val="007F0AE9"/>
    <w:rsid w:val="007F2C70"/>
    <w:rsid w:val="007F2E9F"/>
    <w:rsid w:val="007F4319"/>
    <w:rsid w:val="007F4A49"/>
    <w:rsid w:val="00801B09"/>
    <w:rsid w:val="00802038"/>
    <w:rsid w:val="008026A5"/>
    <w:rsid w:val="00803ABC"/>
    <w:rsid w:val="00804CC0"/>
    <w:rsid w:val="00805576"/>
    <w:rsid w:val="0080589D"/>
    <w:rsid w:val="00807054"/>
    <w:rsid w:val="008121CD"/>
    <w:rsid w:val="0081384E"/>
    <w:rsid w:val="008141E0"/>
    <w:rsid w:val="00814FF5"/>
    <w:rsid w:val="00821C8E"/>
    <w:rsid w:val="00822E0D"/>
    <w:rsid w:val="00824B9A"/>
    <w:rsid w:val="00824E01"/>
    <w:rsid w:val="00825050"/>
    <w:rsid w:val="008251E1"/>
    <w:rsid w:val="00825C7C"/>
    <w:rsid w:val="00825E60"/>
    <w:rsid w:val="0083006A"/>
    <w:rsid w:val="00831091"/>
    <w:rsid w:val="00831EF4"/>
    <w:rsid w:val="008327B2"/>
    <w:rsid w:val="00832A1C"/>
    <w:rsid w:val="0083313B"/>
    <w:rsid w:val="00833AD9"/>
    <w:rsid w:val="008340CE"/>
    <w:rsid w:val="008358BD"/>
    <w:rsid w:val="00837B8A"/>
    <w:rsid w:val="00837D31"/>
    <w:rsid w:val="0084401D"/>
    <w:rsid w:val="008463D3"/>
    <w:rsid w:val="00846A8A"/>
    <w:rsid w:val="00847CD7"/>
    <w:rsid w:val="0085036C"/>
    <w:rsid w:val="008504CE"/>
    <w:rsid w:val="0085146C"/>
    <w:rsid w:val="00852034"/>
    <w:rsid w:val="008520B0"/>
    <w:rsid w:val="00854354"/>
    <w:rsid w:val="00855F6F"/>
    <w:rsid w:val="00857AC2"/>
    <w:rsid w:val="00857F42"/>
    <w:rsid w:val="00860956"/>
    <w:rsid w:val="00861B0C"/>
    <w:rsid w:val="0086302F"/>
    <w:rsid w:val="0086556C"/>
    <w:rsid w:val="008657E4"/>
    <w:rsid w:val="00865E5C"/>
    <w:rsid w:val="00866020"/>
    <w:rsid w:val="00866814"/>
    <w:rsid w:val="008708C8"/>
    <w:rsid w:val="00871435"/>
    <w:rsid w:val="00872FF9"/>
    <w:rsid w:val="00874378"/>
    <w:rsid w:val="00874449"/>
    <w:rsid w:val="0087448E"/>
    <w:rsid w:val="00874CD7"/>
    <w:rsid w:val="00875B06"/>
    <w:rsid w:val="008806CF"/>
    <w:rsid w:val="00881028"/>
    <w:rsid w:val="00882A3D"/>
    <w:rsid w:val="00884664"/>
    <w:rsid w:val="008847BB"/>
    <w:rsid w:val="008851E0"/>
    <w:rsid w:val="00885375"/>
    <w:rsid w:val="00886CB5"/>
    <w:rsid w:val="00887B9C"/>
    <w:rsid w:val="008906DA"/>
    <w:rsid w:val="00890D37"/>
    <w:rsid w:val="00891DE9"/>
    <w:rsid w:val="00893120"/>
    <w:rsid w:val="00894F14"/>
    <w:rsid w:val="00895377"/>
    <w:rsid w:val="00895CFC"/>
    <w:rsid w:val="00897697"/>
    <w:rsid w:val="00897DF6"/>
    <w:rsid w:val="008A0BB8"/>
    <w:rsid w:val="008A1C11"/>
    <w:rsid w:val="008A2A48"/>
    <w:rsid w:val="008A59CC"/>
    <w:rsid w:val="008B04CD"/>
    <w:rsid w:val="008B0604"/>
    <w:rsid w:val="008B3986"/>
    <w:rsid w:val="008B4DF8"/>
    <w:rsid w:val="008C0A1C"/>
    <w:rsid w:val="008C4000"/>
    <w:rsid w:val="008C40E5"/>
    <w:rsid w:val="008C477D"/>
    <w:rsid w:val="008C4E54"/>
    <w:rsid w:val="008C5004"/>
    <w:rsid w:val="008C5CFC"/>
    <w:rsid w:val="008D02B8"/>
    <w:rsid w:val="008D0E9A"/>
    <w:rsid w:val="008D14ED"/>
    <w:rsid w:val="008D2F14"/>
    <w:rsid w:val="008D45ED"/>
    <w:rsid w:val="008D7F10"/>
    <w:rsid w:val="008E1560"/>
    <w:rsid w:val="008E171B"/>
    <w:rsid w:val="008E41AA"/>
    <w:rsid w:val="008E57ED"/>
    <w:rsid w:val="008E5C28"/>
    <w:rsid w:val="008E6FBA"/>
    <w:rsid w:val="008E7DBF"/>
    <w:rsid w:val="008F291D"/>
    <w:rsid w:val="008F36F8"/>
    <w:rsid w:val="00900DAD"/>
    <w:rsid w:val="009033DA"/>
    <w:rsid w:val="0090438E"/>
    <w:rsid w:val="00904925"/>
    <w:rsid w:val="00905063"/>
    <w:rsid w:val="009062B9"/>
    <w:rsid w:val="00906696"/>
    <w:rsid w:val="009076A8"/>
    <w:rsid w:val="00907DA5"/>
    <w:rsid w:val="0091332A"/>
    <w:rsid w:val="00914E9D"/>
    <w:rsid w:val="00916422"/>
    <w:rsid w:val="00916829"/>
    <w:rsid w:val="00916E33"/>
    <w:rsid w:val="009208C4"/>
    <w:rsid w:val="00923519"/>
    <w:rsid w:val="0092418A"/>
    <w:rsid w:val="00924259"/>
    <w:rsid w:val="00924B52"/>
    <w:rsid w:val="0092720E"/>
    <w:rsid w:val="00930176"/>
    <w:rsid w:val="009325E1"/>
    <w:rsid w:val="00932F67"/>
    <w:rsid w:val="00933175"/>
    <w:rsid w:val="009334D9"/>
    <w:rsid w:val="00935E01"/>
    <w:rsid w:val="00935EB6"/>
    <w:rsid w:val="00937E95"/>
    <w:rsid w:val="009406A5"/>
    <w:rsid w:val="00944038"/>
    <w:rsid w:val="00944F79"/>
    <w:rsid w:val="009548BA"/>
    <w:rsid w:val="009565A5"/>
    <w:rsid w:val="009603ED"/>
    <w:rsid w:val="00960474"/>
    <w:rsid w:val="00961080"/>
    <w:rsid w:val="0096416E"/>
    <w:rsid w:val="009647FF"/>
    <w:rsid w:val="00965CD6"/>
    <w:rsid w:val="009660A7"/>
    <w:rsid w:val="00971338"/>
    <w:rsid w:val="00971FA9"/>
    <w:rsid w:val="00973758"/>
    <w:rsid w:val="009756B1"/>
    <w:rsid w:val="00977AD7"/>
    <w:rsid w:val="009801FF"/>
    <w:rsid w:val="00982234"/>
    <w:rsid w:val="009822E4"/>
    <w:rsid w:val="00982AC2"/>
    <w:rsid w:val="009879E8"/>
    <w:rsid w:val="00990606"/>
    <w:rsid w:val="00990ED2"/>
    <w:rsid w:val="009913BD"/>
    <w:rsid w:val="00992BDC"/>
    <w:rsid w:val="00992E3F"/>
    <w:rsid w:val="00996303"/>
    <w:rsid w:val="009964FB"/>
    <w:rsid w:val="00996580"/>
    <w:rsid w:val="009967A8"/>
    <w:rsid w:val="009969F0"/>
    <w:rsid w:val="009A06AB"/>
    <w:rsid w:val="009A1030"/>
    <w:rsid w:val="009A1D89"/>
    <w:rsid w:val="009A7A5E"/>
    <w:rsid w:val="009B0729"/>
    <w:rsid w:val="009B36AB"/>
    <w:rsid w:val="009B6A2F"/>
    <w:rsid w:val="009B77E6"/>
    <w:rsid w:val="009C15E0"/>
    <w:rsid w:val="009C19E5"/>
    <w:rsid w:val="009C2D23"/>
    <w:rsid w:val="009C2D71"/>
    <w:rsid w:val="009C311D"/>
    <w:rsid w:val="009C5103"/>
    <w:rsid w:val="009C510C"/>
    <w:rsid w:val="009C55F3"/>
    <w:rsid w:val="009C595D"/>
    <w:rsid w:val="009C6B2C"/>
    <w:rsid w:val="009C6C64"/>
    <w:rsid w:val="009C6CF6"/>
    <w:rsid w:val="009C6E20"/>
    <w:rsid w:val="009C7EBD"/>
    <w:rsid w:val="009D0626"/>
    <w:rsid w:val="009D3BA5"/>
    <w:rsid w:val="009D726B"/>
    <w:rsid w:val="009D785D"/>
    <w:rsid w:val="009D7988"/>
    <w:rsid w:val="009E0815"/>
    <w:rsid w:val="009E0D7B"/>
    <w:rsid w:val="009E18C9"/>
    <w:rsid w:val="009E25DD"/>
    <w:rsid w:val="009E2913"/>
    <w:rsid w:val="009E4B8B"/>
    <w:rsid w:val="009E6015"/>
    <w:rsid w:val="009E7D8F"/>
    <w:rsid w:val="009F0E4A"/>
    <w:rsid w:val="009F1AEC"/>
    <w:rsid w:val="009F2940"/>
    <w:rsid w:val="009F369F"/>
    <w:rsid w:val="009F4713"/>
    <w:rsid w:val="009F5015"/>
    <w:rsid w:val="009F57FF"/>
    <w:rsid w:val="00A00635"/>
    <w:rsid w:val="00A01AEB"/>
    <w:rsid w:val="00A02BEC"/>
    <w:rsid w:val="00A02ED7"/>
    <w:rsid w:val="00A05FE2"/>
    <w:rsid w:val="00A06823"/>
    <w:rsid w:val="00A06EEC"/>
    <w:rsid w:val="00A108EB"/>
    <w:rsid w:val="00A11903"/>
    <w:rsid w:val="00A16471"/>
    <w:rsid w:val="00A16640"/>
    <w:rsid w:val="00A16EBC"/>
    <w:rsid w:val="00A20AF1"/>
    <w:rsid w:val="00A25FFA"/>
    <w:rsid w:val="00A27303"/>
    <w:rsid w:val="00A277CD"/>
    <w:rsid w:val="00A27A42"/>
    <w:rsid w:val="00A27F42"/>
    <w:rsid w:val="00A31F4A"/>
    <w:rsid w:val="00A338C1"/>
    <w:rsid w:val="00A34BE0"/>
    <w:rsid w:val="00A372B5"/>
    <w:rsid w:val="00A400FC"/>
    <w:rsid w:val="00A42C84"/>
    <w:rsid w:val="00A457F8"/>
    <w:rsid w:val="00A463B6"/>
    <w:rsid w:val="00A50399"/>
    <w:rsid w:val="00A50548"/>
    <w:rsid w:val="00A52FDB"/>
    <w:rsid w:val="00A536F0"/>
    <w:rsid w:val="00A53D24"/>
    <w:rsid w:val="00A55784"/>
    <w:rsid w:val="00A56612"/>
    <w:rsid w:val="00A5675A"/>
    <w:rsid w:val="00A567C9"/>
    <w:rsid w:val="00A60081"/>
    <w:rsid w:val="00A608BF"/>
    <w:rsid w:val="00A60E94"/>
    <w:rsid w:val="00A61175"/>
    <w:rsid w:val="00A6178E"/>
    <w:rsid w:val="00A61BBA"/>
    <w:rsid w:val="00A64B57"/>
    <w:rsid w:val="00A665E7"/>
    <w:rsid w:val="00A67782"/>
    <w:rsid w:val="00A7058E"/>
    <w:rsid w:val="00A711E7"/>
    <w:rsid w:val="00A72FB0"/>
    <w:rsid w:val="00A731ED"/>
    <w:rsid w:val="00A74127"/>
    <w:rsid w:val="00A74DDA"/>
    <w:rsid w:val="00A76619"/>
    <w:rsid w:val="00A817C8"/>
    <w:rsid w:val="00A838E2"/>
    <w:rsid w:val="00A865A1"/>
    <w:rsid w:val="00A86E6D"/>
    <w:rsid w:val="00A87A19"/>
    <w:rsid w:val="00A91EED"/>
    <w:rsid w:val="00A9354A"/>
    <w:rsid w:val="00A95707"/>
    <w:rsid w:val="00A97AF0"/>
    <w:rsid w:val="00A97D49"/>
    <w:rsid w:val="00A97DC6"/>
    <w:rsid w:val="00AA0637"/>
    <w:rsid w:val="00AA1528"/>
    <w:rsid w:val="00AA1D0B"/>
    <w:rsid w:val="00AA29C9"/>
    <w:rsid w:val="00AA3BA7"/>
    <w:rsid w:val="00AA5019"/>
    <w:rsid w:val="00AA53E2"/>
    <w:rsid w:val="00AA558A"/>
    <w:rsid w:val="00AA5D72"/>
    <w:rsid w:val="00AA5E43"/>
    <w:rsid w:val="00AA6693"/>
    <w:rsid w:val="00AA67D6"/>
    <w:rsid w:val="00AA69DC"/>
    <w:rsid w:val="00AB067B"/>
    <w:rsid w:val="00AB0DA4"/>
    <w:rsid w:val="00AB2042"/>
    <w:rsid w:val="00AB4777"/>
    <w:rsid w:val="00AB5C36"/>
    <w:rsid w:val="00AB7024"/>
    <w:rsid w:val="00AB7243"/>
    <w:rsid w:val="00AC12D0"/>
    <w:rsid w:val="00AC1939"/>
    <w:rsid w:val="00AC30FC"/>
    <w:rsid w:val="00AC5088"/>
    <w:rsid w:val="00AC5558"/>
    <w:rsid w:val="00AC5BC0"/>
    <w:rsid w:val="00AD07E8"/>
    <w:rsid w:val="00AD2A47"/>
    <w:rsid w:val="00AD315C"/>
    <w:rsid w:val="00AD3EED"/>
    <w:rsid w:val="00AD480D"/>
    <w:rsid w:val="00AD4AF1"/>
    <w:rsid w:val="00AD5918"/>
    <w:rsid w:val="00AD6B47"/>
    <w:rsid w:val="00AD7D96"/>
    <w:rsid w:val="00AE16EC"/>
    <w:rsid w:val="00AE759F"/>
    <w:rsid w:val="00AF0A50"/>
    <w:rsid w:val="00AF13CA"/>
    <w:rsid w:val="00AF1A15"/>
    <w:rsid w:val="00AF1D14"/>
    <w:rsid w:val="00AF33BD"/>
    <w:rsid w:val="00AF4FE3"/>
    <w:rsid w:val="00AF5724"/>
    <w:rsid w:val="00AF5D20"/>
    <w:rsid w:val="00AF5D48"/>
    <w:rsid w:val="00B01A87"/>
    <w:rsid w:val="00B01F00"/>
    <w:rsid w:val="00B024CD"/>
    <w:rsid w:val="00B02FA3"/>
    <w:rsid w:val="00B03A5D"/>
    <w:rsid w:val="00B06358"/>
    <w:rsid w:val="00B074EB"/>
    <w:rsid w:val="00B10B94"/>
    <w:rsid w:val="00B1226A"/>
    <w:rsid w:val="00B13A47"/>
    <w:rsid w:val="00B13A82"/>
    <w:rsid w:val="00B16B65"/>
    <w:rsid w:val="00B20137"/>
    <w:rsid w:val="00B20171"/>
    <w:rsid w:val="00B20273"/>
    <w:rsid w:val="00B204FD"/>
    <w:rsid w:val="00B20F96"/>
    <w:rsid w:val="00B23A94"/>
    <w:rsid w:val="00B2439E"/>
    <w:rsid w:val="00B26D29"/>
    <w:rsid w:val="00B30845"/>
    <w:rsid w:val="00B312FB"/>
    <w:rsid w:val="00B314AD"/>
    <w:rsid w:val="00B3224C"/>
    <w:rsid w:val="00B328FF"/>
    <w:rsid w:val="00B335C8"/>
    <w:rsid w:val="00B34044"/>
    <w:rsid w:val="00B3491C"/>
    <w:rsid w:val="00B3555E"/>
    <w:rsid w:val="00B35BB8"/>
    <w:rsid w:val="00B3665C"/>
    <w:rsid w:val="00B42871"/>
    <w:rsid w:val="00B42C83"/>
    <w:rsid w:val="00B43D66"/>
    <w:rsid w:val="00B442B6"/>
    <w:rsid w:val="00B50D06"/>
    <w:rsid w:val="00B5204B"/>
    <w:rsid w:val="00B52927"/>
    <w:rsid w:val="00B5376A"/>
    <w:rsid w:val="00B53B00"/>
    <w:rsid w:val="00B542A4"/>
    <w:rsid w:val="00B55B17"/>
    <w:rsid w:val="00B56629"/>
    <w:rsid w:val="00B577DD"/>
    <w:rsid w:val="00B610F8"/>
    <w:rsid w:val="00B637CD"/>
    <w:rsid w:val="00B64271"/>
    <w:rsid w:val="00B6464F"/>
    <w:rsid w:val="00B652F1"/>
    <w:rsid w:val="00B72C54"/>
    <w:rsid w:val="00B734E1"/>
    <w:rsid w:val="00B7372A"/>
    <w:rsid w:val="00B7536D"/>
    <w:rsid w:val="00B76A6F"/>
    <w:rsid w:val="00B76D25"/>
    <w:rsid w:val="00B80B53"/>
    <w:rsid w:val="00B82F8B"/>
    <w:rsid w:val="00B84517"/>
    <w:rsid w:val="00B86D68"/>
    <w:rsid w:val="00B87CB0"/>
    <w:rsid w:val="00B90E02"/>
    <w:rsid w:val="00B9240F"/>
    <w:rsid w:val="00B92742"/>
    <w:rsid w:val="00B948EC"/>
    <w:rsid w:val="00B95A96"/>
    <w:rsid w:val="00B95AF4"/>
    <w:rsid w:val="00B962D0"/>
    <w:rsid w:val="00B96C0E"/>
    <w:rsid w:val="00BA05B7"/>
    <w:rsid w:val="00BA0A7E"/>
    <w:rsid w:val="00BA0CF6"/>
    <w:rsid w:val="00BA13CB"/>
    <w:rsid w:val="00BA427B"/>
    <w:rsid w:val="00BA7235"/>
    <w:rsid w:val="00BB0392"/>
    <w:rsid w:val="00BB1440"/>
    <w:rsid w:val="00BB4603"/>
    <w:rsid w:val="00BB5545"/>
    <w:rsid w:val="00BB5924"/>
    <w:rsid w:val="00BC239B"/>
    <w:rsid w:val="00BC6B3F"/>
    <w:rsid w:val="00BC6C95"/>
    <w:rsid w:val="00BD1333"/>
    <w:rsid w:val="00BD32B1"/>
    <w:rsid w:val="00BD35DB"/>
    <w:rsid w:val="00BD3E4E"/>
    <w:rsid w:val="00BD5E40"/>
    <w:rsid w:val="00BD6D9B"/>
    <w:rsid w:val="00BD6EB7"/>
    <w:rsid w:val="00BD6EF1"/>
    <w:rsid w:val="00BE17A9"/>
    <w:rsid w:val="00BE23B2"/>
    <w:rsid w:val="00BE4709"/>
    <w:rsid w:val="00BE4814"/>
    <w:rsid w:val="00BE7B26"/>
    <w:rsid w:val="00BF2068"/>
    <w:rsid w:val="00BF3095"/>
    <w:rsid w:val="00BF31C5"/>
    <w:rsid w:val="00BF555C"/>
    <w:rsid w:val="00BF620B"/>
    <w:rsid w:val="00BF6691"/>
    <w:rsid w:val="00BF70C3"/>
    <w:rsid w:val="00BF7E51"/>
    <w:rsid w:val="00C017AA"/>
    <w:rsid w:val="00C01932"/>
    <w:rsid w:val="00C01AF2"/>
    <w:rsid w:val="00C02198"/>
    <w:rsid w:val="00C0333F"/>
    <w:rsid w:val="00C03B9E"/>
    <w:rsid w:val="00C03DF8"/>
    <w:rsid w:val="00C0773E"/>
    <w:rsid w:val="00C11A47"/>
    <w:rsid w:val="00C12D73"/>
    <w:rsid w:val="00C160AA"/>
    <w:rsid w:val="00C162C5"/>
    <w:rsid w:val="00C17863"/>
    <w:rsid w:val="00C17ECE"/>
    <w:rsid w:val="00C203A8"/>
    <w:rsid w:val="00C204C8"/>
    <w:rsid w:val="00C24F87"/>
    <w:rsid w:val="00C25E72"/>
    <w:rsid w:val="00C3065D"/>
    <w:rsid w:val="00C31D33"/>
    <w:rsid w:val="00C33547"/>
    <w:rsid w:val="00C36340"/>
    <w:rsid w:val="00C376E2"/>
    <w:rsid w:val="00C37CFE"/>
    <w:rsid w:val="00C40521"/>
    <w:rsid w:val="00C41605"/>
    <w:rsid w:val="00C436C4"/>
    <w:rsid w:val="00C43A64"/>
    <w:rsid w:val="00C46274"/>
    <w:rsid w:val="00C474D2"/>
    <w:rsid w:val="00C47C5C"/>
    <w:rsid w:val="00C50036"/>
    <w:rsid w:val="00C50076"/>
    <w:rsid w:val="00C52D1D"/>
    <w:rsid w:val="00C53364"/>
    <w:rsid w:val="00C540FD"/>
    <w:rsid w:val="00C55789"/>
    <w:rsid w:val="00C56190"/>
    <w:rsid w:val="00C577AF"/>
    <w:rsid w:val="00C6012C"/>
    <w:rsid w:val="00C61025"/>
    <w:rsid w:val="00C632DB"/>
    <w:rsid w:val="00C639D6"/>
    <w:rsid w:val="00C63DD8"/>
    <w:rsid w:val="00C64260"/>
    <w:rsid w:val="00C6560B"/>
    <w:rsid w:val="00C669B3"/>
    <w:rsid w:val="00C70EA0"/>
    <w:rsid w:val="00C712C0"/>
    <w:rsid w:val="00C72046"/>
    <w:rsid w:val="00C73ACA"/>
    <w:rsid w:val="00C74600"/>
    <w:rsid w:val="00C74A89"/>
    <w:rsid w:val="00C75895"/>
    <w:rsid w:val="00C76195"/>
    <w:rsid w:val="00C76794"/>
    <w:rsid w:val="00C76B79"/>
    <w:rsid w:val="00C83F5C"/>
    <w:rsid w:val="00C84436"/>
    <w:rsid w:val="00C846CC"/>
    <w:rsid w:val="00C8522A"/>
    <w:rsid w:val="00C85D9C"/>
    <w:rsid w:val="00C8609D"/>
    <w:rsid w:val="00C86EAF"/>
    <w:rsid w:val="00C9127F"/>
    <w:rsid w:val="00C916E8"/>
    <w:rsid w:val="00C922E4"/>
    <w:rsid w:val="00C96E57"/>
    <w:rsid w:val="00CA160E"/>
    <w:rsid w:val="00CA180A"/>
    <w:rsid w:val="00CA18FA"/>
    <w:rsid w:val="00CA2053"/>
    <w:rsid w:val="00CA2C4E"/>
    <w:rsid w:val="00CA32D3"/>
    <w:rsid w:val="00CA373C"/>
    <w:rsid w:val="00CA49CA"/>
    <w:rsid w:val="00CA5955"/>
    <w:rsid w:val="00CA5A40"/>
    <w:rsid w:val="00CA785E"/>
    <w:rsid w:val="00CB09AF"/>
    <w:rsid w:val="00CB0FD4"/>
    <w:rsid w:val="00CB2159"/>
    <w:rsid w:val="00CB5744"/>
    <w:rsid w:val="00CB63B3"/>
    <w:rsid w:val="00CB70B7"/>
    <w:rsid w:val="00CB7D86"/>
    <w:rsid w:val="00CB7EA9"/>
    <w:rsid w:val="00CC1A80"/>
    <w:rsid w:val="00CC2AF7"/>
    <w:rsid w:val="00CC397B"/>
    <w:rsid w:val="00CD2F54"/>
    <w:rsid w:val="00CD3C8E"/>
    <w:rsid w:val="00CD6338"/>
    <w:rsid w:val="00CD6440"/>
    <w:rsid w:val="00CD6896"/>
    <w:rsid w:val="00CD74D0"/>
    <w:rsid w:val="00CD76B0"/>
    <w:rsid w:val="00CD7729"/>
    <w:rsid w:val="00CE434A"/>
    <w:rsid w:val="00CE46C5"/>
    <w:rsid w:val="00CE546B"/>
    <w:rsid w:val="00CE65A6"/>
    <w:rsid w:val="00CE66FA"/>
    <w:rsid w:val="00CF04A8"/>
    <w:rsid w:val="00CF0CFD"/>
    <w:rsid w:val="00CF17F8"/>
    <w:rsid w:val="00CF1DE6"/>
    <w:rsid w:val="00CF2E1F"/>
    <w:rsid w:val="00CF31B6"/>
    <w:rsid w:val="00CF34C4"/>
    <w:rsid w:val="00CF34EA"/>
    <w:rsid w:val="00CF3C13"/>
    <w:rsid w:val="00CF3DCE"/>
    <w:rsid w:val="00CF569F"/>
    <w:rsid w:val="00CF5788"/>
    <w:rsid w:val="00CF6BC7"/>
    <w:rsid w:val="00CF7568"/>
    <w:rsid w:val="00D02369"/>
    <w:rsid w:val="00D02582"/>
    <w:rsid w:val="00D04BF3"/>
    <w:rsid w:val="00D04FFA"/>
    <w:rsid w:val="00D10A27"/>
    <w:rsid w:val="00D14C83"/>
    <w:rsid w:val="00D16413"/>
    <w:rsid w:val="00D21F74"/>
    <w:rsid w:val="00D2200F"/>
    <w:rsid w:val="00D22E79"/>
    <w:rsid w:val="00D24266"/>
    <w:rsid w:val="00D24A0C"/>
    <w:rsid w:val="00D26374"/>
    <w:rsid w:val="00D263BF"/>
    <w:rsid w:val="00D303F2"/>
    <w:rsid w:val="00D306EF"/>
    <w:rsid w:val="00D3075D"/>
    <w:rsid w:val="00D30BC1"/>
    <w:rsid w:val="00D31BA1"/>
    <w:rsid w:val="00D34409"/>
    <w:rsid w:val="00D35325"/>
    <w:rsid w:val="00D419CC"/>
    <w:rsid w:val="00D4349C"/>
    <w:rsid w:val="00D46D6F"/>
    <w:rsid w:val="00D47247"/>
    <w:rsid w:val="00D47263"/>
    <w:rsid w:val="00D5119D"/>
    <w:rsid w:val="00D556DB"/>
    <w:rsid w:val="00D57BF3"/>
    <w:rsid w:val="00D57E63"/>
    <w:rsid w:val="00D63A55"/>
    <w:rsid w:val="00D64BA8"/>
    <w:rsid w:val="00D660E3"/>
    <w:rsid w:val="00D66ED2"/>
    <w:rsid w:val="00D701BC"/>
    <w:rsid w:val="00D71528"/>
    <w:rsid w:val="00D71FDB"/>
    <w:rsid w:val="00D72064"/>
    <w:rsid w:val="00D72678"/>
    <w:rsid w:val="00D72C44"/>
    <w:rsid w:val="00D74A74"/>
    <w:rsid w:val="00D76CAC"/>
    <w:rsid w:val="00D8045B"/>
    <w:rsid w:val="00D820C5"/>
    <w:rsid w:val="00D82F2B"/>
    <w:rsid w:val="00D832C6"/>
    <w:rsid w:val="00D83DF6"/>
    <w:rsid w:val="00D83FFF"/>
    <w:rsid w:val="00D85612"/>
    <w:rsid w:val="00D906C5"/>
    <w:rsid w:val="00D90964"/>
    <w:rsid w:val="00D932E9"/>
    <w:rsid w:val="00D947BE"/>
    <w:rsid w:val="00D94C16"/>
    <w:rsid w:val="00D97C48"/>
    <w:rsid w:val="00DA02AE"/>
    <w:rsid w:val="00DA2244"/>
    <w:rsid w:val="00DA22E4"/>
    <w:rsid w:val="00DA389D"/>
    <w:rsid w:val="00DA5F09"/>
    <w:rsid w:val="00DA6324"/>
    <w:rsid w:val="00DA6482"/>
    <w:rsid w:val="00DA648E"/>
    <w:rsid w:val="00DA72A3"/>
    <w:rsid w:val="00DA7450"/>
    <w:rsid w:val="00DB1244"/>
    <w:rsid w:val="00DB2DC7"/>
    <w:rsid w:val="00DB3B8E"/>
    <w:rsid w:val="00DB408E"/>
    <w:rsid w:val="00DB5054"/>
    <w:rsid w:val="00DB76A9"/>
    <w:rsid w:val="00DC0416"/>
    <w:rsid w:val="00DC0B06"/>
    <w:rsid w:val="00DC144A"/>
    <w:rsid w:val="00DC1DA3"/>
    <w:rsid w:val="00DC3306"/>
    <w:rsid w:val="00DC5E9B"/>
    <w:rsid w:val="00DC69A3"/>
    <w:rsid w:val="00DC76F9"/>
    <w:rsid w:val="00DC79E4"/>
    <w:rsid w:val="00DC7F11"/>
    <w:rsid w:val="00DD0ABA"/>
    <w:rsid w:val="00DD228F"/>
    <w:rsid w:val="00DD392C"/>
    <w:rsid w:val="00DD39B6"/>
    <w:rsid w:val="00DD577B"/>
    <w:rsid w:val="00DD5DCA"/>
    <w:rsid w:val="00DE028E"/>
    <w:rsid w:val="00DE0469"/>
    <w:rsid w:val="00DE04E4"/>
    <w:rsid w:val="00DE10D7"/>
    <w:rsid w:val="00DE142D"/>
    <w:rsid w:val="00DE18C2"/>
    <w:rsid w:val="00DE1F0F"/>
    <w:rsid w:val="00DE2DFB"/>
    <w:rsid w:val="00DE3110"/>
    <w:rsid w:val="00DE5C32"/>
    <w:rsid w:val="00DE65BC"/>
    <w:rsid w:val="00DE74AA"/>
    <w:rsid w:val="00DF100F"/>
    <w:rsid w:val="00DF487E"/>
    <w:rsid w:val="00DF5C53"/>
    <w:rsid w:val="00DF652F"/>
    <w:rsid w:val="00DF6B0F"/>
    <w:rsid w:val="00DF6BEB"/>
    <w:rsid w:val="00DF7A2E"/>
    <w:rsid w:val="00DF7BF4"/>
    <w:rsid w:val="00DF7C63"/>
    <w:rsid w:val="00E02035"/>
    <w:rsid w:val="00E03FA5"/>
    <w:rsid w:val="00E0459A"/>
    <w:rsid w:val="00E1059E"/>
    <w:rsid w:val="00E124A3"/>
    <w:rsid w:val="00E12E6D"/>
    <w:rsid w:val="00E13707"/>
    <w:rsid w:val="00E14DF1"/>
    <w:rsid w:val="00E156AE"/>
    <w:rsid w:val="00E21727"/>
    <w:rsid w:val="00E22652"/>
    <w:rsid w:val="00E22BA4"/>
    <w:rsid w:val="00E236D7"/>
    <w:rsid w:val="00E2370A"/>
    <w:rsid w:val="00E24274"/>
    <w:rsid w:val="00E26538"/>
    <w:rsid w:val="00E30070"/>
    <w:rsid w:val="00E32042"/>
    <w:rsid w:val="00E32D88"/>
    <w:rsid w:val="00E336FF"/>
    <w:rsid w:val="00E338D1"/>
    <w:rsid w:val="00E33E27"/>
    <w:rsid w:val="00E34053"/>
    <w:rsid w:val="00E341D5"/>
    <w:rsid w:val="00E365FA"/>
    <w:rsid w:val="00E36987"/>
    <w:rsid w:val="00E378C5"/>
    <w:rsid w:val="00E45213"/>
    <w:rsid w:val="00E471B3"/>
    <w:rsid w:val="00E4746B"/>
    <w:rsid w:val="00E5090A"/>
    <w:rsid w:val="00E51A65"/>
    <w:rsid w:val="00E537E8"/>
    <w:rsid w:val="00E537F3"/>
    <w:rsid w:val="00E54076"/>
    <w:rsid w:val="00E54510"/>
    <w:rsid w:val="00E55452"/>
    <w:rsid w:val="00E557E2"/>
    <w:rsid w:val="00E557EF"/>
    <w:rsid w:val="00E568F1"/>
    <w:rsid w:val="00E5706B"/>
    <w:rsid w:val="00E57811"/>
    <w:rsid w:val="00E60D44"/>
    <w:rsid w:val="00E64A20"/>
    <w:rsid w:val="00E650F8"/>
    <w:rsid w:val="00E67E50"/>
    <w:rsid w:val="00E67E76"/>
    <w:rsid w:val="00E70295"/>
    <w:rsid w:val="00E727DA"/>
    <w:rsid w:val="00E73AE1"/>
    <w:rsid w:val="00E73C38"/>
    <w:rsid w:val="00E753DF"/>
    <w:rsid w:val="00E76534"/>
    <w:rsid w:val="00E76817"/>
    <w:rsid w:val="00E77670"/>
    <w:rsid w:val="00E8191C"/>
    <w:rsid w:val="00E90405"/>
    <w:rsid w:val="00E913B6"/>
    <w:rsid w:val="00E93472"/>
    <w:rsid w:val="00E93E2B"/>
    <w:rsid w:val="00E965F9"/>
    <w:rsid w:val="00E97807"/>
    <w:rsid w:val="00EA0139"/>
    <w:rsid w:val="00EA2540"/>
    <w:rsid w:val="00EA2F09"/>
    <w:rsid w:val="00EA32D6"/>
    <w:rsid w:val="00EA48EA"/>
    <w:rsid w:val="00EA6873"/>
    <w:rsid w:val="00EB17F8"/>
    <w:rsid w:val="00EB3053"/>
    <w:rsid w:val="00EB4C61"/>
    <w:rsid w:val="00EB5E25"/>
    <w:rsid w:val="00EB5E73"/>
    <w:rsid w:val="00EB5EEB"/>
    <w:rsid w:val="00EB7467"/>
    <w:rsid w:val="00EC287D"/>
    <w:rsid w:val="00EC6769"/>
    <w:rsid w:val="00EC706A"/>
    <w:rsid w:val="00EC7BF4"/>
    <w:rsid w:val="00ED1667"/>
    <w:rsid w:val="00ED26E9"/>
    <w:rsid w:val="00ED2947"/>
    <w:rsid w:val="00ED30FD"/>
    <w:rsid w:val="00ED3EE4"/>
    <w:rsid w:val="00ED4036"/>
    <w:rsid w:val="00ED4041"/>
    <w:rsid w:val="00ED47B6"/>
    <w:rsid w:val="00ED4B96"/>
    <w:rsid w:val="00ED6123"/>
    <w:rsid w:val="00ED71F9"/>
    <w:rsid w:val="00EE0C0D"/>
    <w:rsid w:val="00EE299F"/>
    <w:rsid w:val="00EE317D"/>
    <w:rsid w:val="00EE4673"/>
    <w:rsid w:val="00EE53C5"/>
    <w:rsid w:val="00EE5A0D"/>
    <w:rsid w:val="00EE6755"/>
    <w:rsid w:val="00EE7E9E"/>
    <w:rsid w:val="00EF1616"/>
    <w:rsid w:val="00EF2ECC"/>
    <w:rsid w:val="00EF2F5F"/>
    <w:rsid w:val="00EF338D"/>
    <w:rsid w:val="00EF3BA2"/>
    <w:rsid w:val="00EF4538"/>
    <w:rsid w:val="00EF4841"/>
    <w:rsid w:val="00EF50CE"/>
    <w:rsid w:val="00EF6D20"/>
    <w:rsid w:val="00F073D3"/>
    <w:rsid w:val="00F07858"/>
    <w:rsid w:val="00F07B04"/>
    <w:rsid w:val="00F125D8"/>
    <w:rsid w:val="00F14DDF"/>
    <w:rsid w:val="00F169A9"/>
    <w:rsid w:val="00F17940"/>
    <w:rsid w:val="00F17CE8"/>
    <w:rsid w:val="00F17D27"/>
    <w:rsid w:val="00F206EC"/>
    <w:rsid w:val="00F211B8"/>
    <w:rsid w:val="00F217D1"/>
    <w:rsid w:val="00F2253F"/>
    <w:rsid w:val="00F2369C"/>
    <w:rsid w:val="00F2394A"/>
    <w:rsid w:val="00F23BA7"/>
    <w:rsid w:val="00F23D6A"/>
    <w:rsid w:val="00F23E72"/>
    <w:rsid w:val="00F25606"/>
    <w:rsid w:val="00F258BE"/>
    <w:rsid w:val="00F25EE8"/>
    <w:rsid w:val="00F260F0"/>
    <w:rsid w:val="00F26F2F"/>
    <w:rsid w:val="00F3136D"/>
    <w:rsid w:val="00F3234C"/>
    <w:rsid w:val="00F36063"/>
    <w:rsid w:val="00F375A3"/>
    <w:rsid w:val="00F376C7"/>
    <w:rsid w:val="00F40597"/>
    <w:rsid w:val="00F4063B"/>
    <w:rsid w:val="00F418A0"/>
    <w:rsid w:val="00F420ED"/>
    <w:rsid w:val="00F42C13"/>
    <w:rsid w:val="00F42D25"/>
    <w:rsid w:val="00F4396C"/>
    <w:rsid w:val="00F523AF"/>
    <w:rsid w:val="00F526C1"/>
    <w:rsid w:val="00F536DD"/>
    <w:rsid w:val="00F53A72"/>
    <w:rsid w:val="00F55CA2"/>
    <w:rsid w:val="00F57D29"/>
    <w:rsid w:val="00F6122F"/>
    <w:rsid w:val="00F62403"/>
    <w:rsid w:val="00F63231"/>
    <w:rsid w:val="00F63C93"/>
    <w:rsid w:val="00F728B0"/>
    <w:rsid w:val="00F7515E"/>
    <w:rsid w:val="00F774CE"/>
    <w:rsid w:val="00F81A07"/>
    <w:rsid w:val="00F8211E"/>
    <w:rsid w:val="00F824DD"/>
    <w:rsid w:val="00F82734"/>
    <w:rsid w:val="00F834F2"/>
    <w:rsid w:val="00F848F6"/>
    <w:rsid w:val="00F860B7"/>
    <w:rsid w:val="00F86F61"/>
    <w:rsid w:val="00F8736B"/>
    <w:rsid w:val="00F87BBF"/>
    <w:rsid w:val="00F901F3"/>
    <w:rsid w:val="00F909E2"/>
    <w:rsid w:val="00F90AB4"/>
    <w:rsid w:val="00F90C36"/>
    <w:rsid w:val="00F9115A"/>
    <w:rsid w:val="00F917F5"/>
    <w:rsid w:val="00F91FA9"/>
    <w:rsid w:val="00F92EB0"/>
    <w:rsid w:val="00F939A8"/>
    <w:rsid w:val="00F94CB1"/>
    <w:rsid w:val="00F94F17"/>
    <w:rsid w:val="00F95DC3"/>
    <w:rsid w:val="00F960D9"/>
    <w:rsid w:val="00F96188"/>
    <w:rsid w:val="00FA25B2"/>
    <w:rsid w:val="00FA28C0"/>
    <w:rsid w:val="00FA2C6E"/>
    <w:rsid w:val="00FA549D"/>
    <w:rsid w:val="00FA62BD"/>
    <w:rsid w:val="00FA6729"/>
    <w:rsid w:val="00FB0A12"/>
    <w:rsid w:val="00FB1ADB"/>
    <w:rsid w:val="00FB2BBC"/>
    <w:rsid w:val="00FB4CD5"/>
    <w:rsid w:val="00FB4D57"/>
    <w:rsid w:val="00FB5896"/>
    <w:rsid w:val="00FB7956"/>
    <w:rsid w:val="00FC2057"/>
    <w:rsid w:val="00FC51E0"/>
    <w:rsid w:val="00FD041C"/>
    <w:rsid w:val="00FD4ACA"/>
    <w:rsid w:val="00FD4BCA"/>
    <w:rsid w:val="00FD4D1C"/>
    <w:rsid w:val="00FD56E5"/>
    <w:rsid w:val="00FD63FD"/>
    <w:rsid w:val="00FD6485"/>
    <w:rsid w:val="00FD775B"/>
    <w:rsid w:val="00FE1A7C"/>
    <w:rsid w:val="00FE49C0"/>
    <w:rsid w:val="00FE5605"/>
    <w:rsid w:val="00FE5ED3"/>
    <w:rsid w:val="00FE6380"/>
    <w:rsid w:val="00FE63A0"/>
    <w:rsid w:val="00FE65CB"/>
    <w:rsid w:val="00FE7EF9"/>
    <w:rsid w:val="00FF1706"/>
    <w:rsid w:val="00FF2C63"/>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8BD16C"/>
  <w15:docId w15:val="{40AA34E9-3D8A-4057-9A4E-F743B9ACA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character" w:customStyle="1" w:styleId="PrrafodelistaCar">
    <w:name w:val="Párrafo de lista Car"/>
    <w:aliases w:val="titulo 5 Car"/>
    <w:link w:val="Prrafodelista"/>
    <w:uiPriority w:val="34"/>
    <w:rsid w:val="00DA5F09"/>
    <w:rPr>
      <w:lang w:eastAsia="en-US"/>
    </w:rPr>
  </w:style>
  <w:style w:type="paragraph" w:customStyle="1" w:styleId="Estilo13">
    <w:name w:val="Estilo13"/>
    <w:basedOn w:val="Prrafodelista"/>
    <w:qFormat/>
    <w:rsid w:val="00F376C7"/>
    <w:pPr>
      <w:numPr>
        <w:ilvl w:val="3"/>
        <w:numId w:val="28"/>
      </w:numPr>
      <w:spacing w:after="20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numPr>
        <w:numId w:val="28"/>
      </w:numPr>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numPr>
        <w:ilvl w:val="1"/>
        <w:numId w:val="28"/>
      </w:numPr>
      <w:tabs>
        <w:tab w:val="num" w:pos="1560"/>
      </w:tabs>
      <w:ind w:left="15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numPr>
        <w:ilvl w:val="2"/>
        <w:numId w:val="28"/>
      </w:numPr>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paragraph" w:customStyle="1" w:styleId="Estilo1">
    <w:name w:val="Estilo1"/>
    <w:basedOn w:val="Normal"/>
    <w:qFormat/>
    <w:rsid w:val="007C0F25"/>
    <w:pPr>
      <w:numPr>
        <w:numId w:val="29"/>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link w:val="Textosinformato"/>
    <w:uiPriority w:val="99"/>
    <w:rsid w:val="007C0F25"/>
    <w:rPr>
      <w:rFonts w:ascii="Tahoma" w:eastAsia="Calibri" w:hAnsi="Tahoma"/>
      <w:sz w:val="22"/>
      <w:szCs w:val="21"/>
      <w:lang w:val="es-ES" w:eastAsia="en-US"/>
    </w:rPr>
  </w:style>
  <w:style w:type="paragraph" w:styleId="TtulodeTDC">
    <w:name w:val="TOC Heading"/>
    <w:basedOn w:val="Ttulo1"/>
    <w:next w:val="Normal"/>
    <w:uiPriority w:val="39"/>
    <w:semiHidden/>
    <w:unhideWhenUsed/>
    <w:qFormat/>
    <w:rsid w:val="00C74A89"/>
    <w:pPr>
      <w:keepLines/>
      <w:numPr>
        <w:numId w:val="0"/>
      </w:numPr>
      <w:spacing w:before="480" w:line="276" w:lineRule="auto"/>
      <w:outlineLvl w:val="9"/>
    </w:pPr>
    <w:rPr>
      <w:rFonts w:ascii="Cambria" w:hAnsi="Cambria"/>
      <w:bCs/>
      <w:caps w:val="0"/>
      <w:color w:val="365F91"/>
      <w:sz w:val="28"/>
      <w:szCs w:val="28"/>
      <w:u w:val="none"/>
      <w:lang w:val="es-BO" w:eastAsia="es-BO"/>
    </w:rPr>
  </w:style>
  <w:style w:type="paragraph" w:styleId="TDC3">
    <w:name w:val="toc 3"/>
    <w:basedOn w:val="Normal"/>
    <w:next w:val="Normal"/>
    <w:autoRedefine/>
    <w:uiPriority w:val="39"/>
    <w:rsid w:val="00C74A89"/>
    <w:pPr>
      <w:ind w:left="320"/>
    </w:pPr>
  </w:style>
  <w:style w:type="paragraph" w:styleId="TDC2">
    <w:name w:val="toc 2"/>
    <w:basedOn w:val="Normal"/>
    <w:next w:val="Normal"/>
    <w:autoRedefine/>
    <w:uiPriority w:val="39"/>
    <w:rsid w:val="00C74A89"/>
    <w:pPr>
      <w:ind w:left="160"/>
    </w:pPr>
  </w:style>
  <w:style w:type="paragraph" w:customStyle="1" w:styleId="WW-Textoindependiente20">
    <w:name w:val="WW-Texto independiente 2"/>
    <w:basedOn w:val="Normal"/>
    <w:rsid w:val="00702C10"/>
    <w:pPr>
      <w:suppressAutoHyphens/>
      <w:spacing w:line="360" w:lineRule="auto"/>
      <w:jc w:val="both"/>
    </w:pPr>
    <w:rPr>
      <w:rFonts w:ascii="Times New Roman" w:hAnsi="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69232407">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214195109">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905458691">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194348336">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564834519">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905722553">
      <w:bodyDiv w:val="1"/>
      <w:marLeft w:val="0"/>
      <w:marRight w:val="0"/>
      <w:marTop w:val="0"/>
      <w:marBottom w:val="0"/>
      <w:divBdr>
        <w:top w:val="none" w:sz="0" w:space="0" w:color="auto"/>
        <w:left w:val="none" w:sz="0" w:space="0" w:color="auto"/>
        <w:bottom w:val="none" w:sz="0" w:space="0" w:color="auto"/>
        <w:right w:val="none" w:sz="0" w:space="0" w:color="auto"/>
      </w:divBdr>
    </w:div>
    <w:div w:id="1929075077">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cid:image001.png@01D29734.A421FC70"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loramos@entel.bo" TargetMode="Externa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image" Target="cid:image002.png@01D29734.A421FC7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worellana@entel.b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2014-10-24T12:11:06+00:00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FCC1BD0-06E2-4845-9AC2-22D01A2DECB0}">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5756A938-CB05-4AD6-9A46-127B99A80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11338</Words>
  <Characters>62365</Characters>
  <Application>Microsoft Office Word</Application>
  <DocSecurity>0</DocSecurity>
  <Lines>519</Lines>
  <Paragraphs>147</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73556</CharactersWithSpaces>
  <SharedDoc>false</SharedDoc>
  <HLinks>
    <vt:vector size="24" baseType="variant">
      <vt:variant>
        <vt:i4>1310759</vt:i4>
      </vt:variant>
      <vt:variant>
        <vt:i4>21</vt:i4>
      </vt:variant>
      <vt:variant>
        <vt:i4>0</vt:i4>
      </vt:variant>
      <vt:variant>
        <vt:i4>5</vt:i4>
      </vt:variant>
      <vt:variant>
        <vt:lpwstr>mailto:worellana@entel.bo</vt:lpwstr>
      </vt:variant>
      <vt:variant>
        <vt:lpwstr/>
      </vt: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Luz Andrea Ramos Olivera</cp:lastModifiedBy>
  <cp:revision>2</cp:revision>
  <cp:lastPrinted>2017-02-10T20:31:00Z</cp:lastPrinted>
  <dcterms:created xsi:type="dcterms:W3CDTF">2017-04-18T13:36:00Z</dcterms:created>
  <dcterms:modified xsi:type="dcterms:W3CDTF">2017-04-18T13:36:00Z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