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EA25F" w14:textId="77777777"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14:paraId="52B7F106" w14:textId="77777777" w:rsidR="00FF4FF0" w:rsidRDefault="00FF4FF0" w:rsidP="009A770B">
      <w:pPr>
        <w:jc w:val="center"/>
        <w:rPr>
          <w:rFonts w:ascii="Tahoma" w:hAnsi="Tahoma" w:cs="Tahoma"/>
          <w:b/>
          <w:color w:val="004990"/>
          <w:sz w:val="32"/>
          <w:szCs w:val="32"/>
        </w:rPr>
      </w:pPr>
    </w:p>
    <w:p w14:paraId="75A65D33" w14:textId="77777777" w:rsidR="00FF4FF0" w:rsidRDefault="00FF4FF0" w:rsidP="009A770B">
      <w:pPr>
        <w:jc w:val="center"/>
        <w:rPr>
          <w:rFonts w:ascii="Tahoma" w:hAnsi="Tahoma" w:cs="Tahoma"/>
          <w:b/>
          <w:color w:val="004990"/>
          <w:sz w:val="32"/>
          <w:szCs w:val="32"/>
        </w:rPr>
      </w:pPr>
    </w:p>
    <w:p w14:paraId="0A526E8F" w14:textId="77777777" w:rsidR="00FF4FF0" w:rsidRDefault="00FF4FF0" w:rsidP="009A770B">
      <w:pPr>
        <w:jc w:val="center"/>
        <w:rPr>
          <w:rFonts w:ascii="Tahoma" w:hAnsi="Tahoma" w:cs="Tahoma"/>
          <w:b/>
          <w:color w:val="004990"/>
          <w:sz w:val="32"/>
          <w:szCs w:val="32"/>
        </w:rPr>
      </w:pPr>
    </w:p>
    <w:p w14:paraId="17680F56"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0E21103D"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14:paraId="2578BE44" w14:textId="77777777" w:rsidR="009A770B" w:rsidRPr="00984C8B" w:rsidRDefault="009A770B" w:rsidP="009A770B">
      <w:pPr>
        <w:jc w:val="center"/>
        <w:rPr>
          <w:rFonts w:ascii="Tahoma" w:hAnsi="Tahoma" w:cs="Tahoma"/>
          <w:b/>
          <w:color w:val="004990"/>
        </w:rPr>
      </w:pPr>
    </w:p>
    <w:p w14:paraId="242802D5" w14:textId="77777777" w:rsidR="009A770B" w:rsidRPr="00984C8B" w:rsidRDefault="009A770B" w:rsidP="009A770B">
      <w:pPr>
        <w:jc w:val="center"/>
        <w:rPr>
          <w:rFonts w:ascii="Tahoma" w:hAnsi="Tahoma" w:cs="Tahoma"/>
          <w:b/>
          <w:color w:val="004990"/>
        </w:rPr>
      </w:pPr>
    </w:p>
    <w:p w14:paraId="2E016DD6" w14:textId="77777777" w:rsidR="009A770B" w:rsidRPr="00984C8B" w:rsidRDefault="009A770B" w:rsidP="009A770B">
      <w:pPr>
        <w:jc w:val="center"/>
        <w:rPr>
          <w:rFonts w:ascii="Tahoma" w:hAnsi="Tahoma" w:cs="Tahoma"/>
          <w:snapToGrid w:val="0"/>
          <w:color w:val="004990"/>
        </w:rPr>
      </w:pPr>
    </w:p>
    <w:p w14:paraId="07DF7706" w14:textId="77777777" w:rsidR="009A770B" w:rsidRPr="00984C8B" w:rsidRDefault="009A770B" w:rsidP="009A770B">
      <w:pPr>
        <w:jc w:val="center"/>
        <w:rPr>
          <w:rFonts w:ascii="Tahoma" w:hAnsi="Tahoma" w:cs="Tahoma"/>
          <w:snapToGrid w:val="0"/>
          <w:color w:val="004990"/>
        </w:rPr>
      </w:pPr>
    </w:p>
    <w:p w14:paraId="22E5D136"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3AC32744" wp14:editId="6BC63ED5">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597C8A6" w14:textId="77777777" w:rsidR="009A770B" w:rsidRPr="00984C8B" w:rsidRDefault="009A770B" w:rsidP="009A770B">
      <w:pPr>
        <w:jc w:val="center"/>
        <w:rPr>
          <w:rFonts w:ascii="Tahoma" w:hAnsi="Tahoma" w:cs="Tahoma"/>
          <w:snapToGrid w:val="0"/>
          <w:color w:val="004990"/>
        </w:rPr>
      </w:pPr>
    </w:p>
    <w:p w14:paraId="0AF985D0" w14:textId="77777777" w:rsidR="009A770B" w:rsidRPr="00984C8B" w:rsidRDefault="009A770B" w:rsidP="009A770B">
      <w:pPr>
        <w:jc w:val="center"/>
        <w:rPr>
          <w:rFonts w:ascii="Tahoma" w:hAnsi="Tahoma" w:cs="Tahoma"/>
          <w:snapToGrid w:val="0"/>
          <w:color w:val="004990"/>
        </w:rPr>
      </w:pPr>
    </w:p>
    <w:p w14:paraId="218F398E" w14:textId="77777777" w:rsidR="009A770B" w:rsidRPr="00984C8B" w:rsidRDefault="009A770B" w:rsidP="009A770B">
      <w:pPr>
        <w:jc w:val="center"/>
        <w:rPr>
          <w:rFonts w:ascii="Tahoma" w:hAnsi="Tahoma" w:cs="Tahoma"/>
          <w:snapToGrid w:val="0"/>
          <w:color w:val="004990"/>
        </w:rPr>
      </w:pPr>
    </w:p>
    <w:p w14:paraId="0E9FD0E2" w14:textId="77777777" w:rsidR="009A770B" w:rsidRPr="00984C8B" w:rsidRDefault="009A770B" w:rsidP="009A770B">
      <w:pPr>
        <w:jc w:val="center"/>
        <w:rPr>
          <w:rFonts w:ascii="Tahoma" w:hAnsi="Tahoma" w:cs="Tahoma"/>
          <w:snapToGrid w:val="0"/>
          <w:color w:val="004990"/>
        </w:rPr>
      </w:pPr>
    </w:p>
    <w:p w14:paraId="241D2ED7" w14:textId="77777777" w:rsidR="009A770B" w:rsidRPr="00984C8B" w:rsidRDefault="009A770B" w:rsidP="009A770B">
      <w:pPr>
        <w:jc w:val="center"/>
        <w:rPr>
          <w:rFonts w:ascii="Tahoma" w:hAnsi="Tahoma" w:cs="Tahoma"/>
          <w:snapToGrid w:val="0"/>
          <w:color w:val="004990"/>
        </w:rPr>
      </w:pPr>
    </w:p>
    <w:p w14:paraId="0E9AC58D" w14:textId="77777777" w:rsidR="009A770B" w:rsidRPr="00984C8B" w:rsidRDefault="009A770B" w:rsidP="009A770B">
      <w:pPr>
        <w:jc w:val="center"/>
        <w:rPr>
          <w:rFonts w:ascii="Tahoma" w:hAnsi="Tahoma" w:cs="Tahoma"/>
          <w:snapToGrid w:val="0"/>
          <w:color w:val="004990"/>
        </w:rPr>
      </w:pPr>
    </w:p>
    <w:p w14:paraId="629964B9" w14:textId="77777777" w:rsidR="009A770B" w:rsidRPr="00984C8B" w:rsidRDefault="009A770B" w:rsidP="009A770B">
      <w:pPr>
        <w:jc w:val="center"/>
        <w:rPr>
          <w:rFonts w:ascii="Tahoma" w:hAnsi="Tahoma" w:cs="Tahoma"/>
          <w:snapToGrid w:val="0"/>
          <w:color w:val="004990"/>
        </w:rPr>
      </w:pPr>
    </w:p>
    <w:p w14:paraId="31B9F762" w14:textId="77777777" w:rsidR="009A770B" w:rsidRPr="00984C8B" w:rsidRDefault="009A770B" w:rsidP="009A770B">
      <w:pPr>
        <w:jc w:val="center"/>
        <w:rPr>
          <w:rFonts w:ascii="Tahoma" w:hAnsi="Tahoma" w:cs="Tahoma"/>
          <w:snapToGrid w:val="0"/>
          <w:color w:val="004990"/>
        </w:rPr>
      </w:pPr>
    </w:p>
    <w:p w14:paraId="46542CD7" w14:textId="77777777" w:rsidR="009A770B" w:rsidRPr="00984C8B" w:rsidRDefault="009A770B" w:rsidP="009A770B">
      <w:pPr>
        <w:jc w:val="center"/>
        <w:rPr>
          <w:rFonts w:ascii="Tahoma" w:hAnsi="Tahoma" w:cs="Tahoma"/>
          <w:snapToGrid w:val="0"/>
          <w:color w:val="004990"/>
        </w:rPr>
      </w:pPr>
    </w:p>
    <w:p w14:paraId="2648FD76" w14:textId="77777777" w:rsidR="009A770B" w:rsidRPr="00984C8B" w:rsidRDefault="009A770B" w:rsidP="009A770B">
      <w:pPr>
        <w:jc w:val="center"/>
        <w:rPr>
          <w:rFonts w:ascii="Tahoma" w:hAnsi="Tahoma" w:cs="Tahoma"/>
          <w:snapToGrid w:val="0"/>
          <w:color w:val="004990"/>
        </w:rPr>
      </w:pPr>
    </w:p>
    <w:p w14:paraId="59306B09" w14:textId="77777777" w:rsidR="009A770B" w:rsidRPr="00984C8B" w:rsidRDefault="009A770B" w:rsidP="009A770B">
      <w:pPr>
        <w:jc w:val="center"/>
        <w:rPr>
          <w:rFonts w:ascii="Tahoma" w:hAnsi="Tahoma" w:cs="Tahoma"/>
          <w:snapToGrid w:val="0"/>
          <w:color w:val="004990"/>
        </w:rPr>
      </w:pPr>
    </w:p>
    <w:p w14:paraId="318729F0" w14:textId="77777777" w:rsidR="009A770B" w:rsidRPr="00984C8B" w:rsidRDefault="009A770B" w:rsidP="009A770B">
      <w:pPr>
        <w:jc w:val="center"/>
        <w:rPr>
          <w:rFonts w:ascii="Tahoma" w:hAnsi="Tahoma" w:cs="Tahoma"/>
          <w:snapToGrid w:val="0"/>
          <w:color w:val="004990"/>
        </w:rPr>
      </w:pPr>
    </w:p>
    <w:p w14:paraId="2960A4B8" w14:textId="77777777" w:rsidR="009A770B" w:rsidRPr="00984C8B" w:rsidRDefault="009A770B" w:rsidP="009A770B">
      <w:pPr>
        <w:jc w:val="center"/>
        <w:rPr>
          <w:rFonts w:ascii="Tahoma" w:hAnsi="Tahoma" w:cs="Tahoma"/>
          <w:snapToGrid w:val="0"/>
          <w:color w:val="004990"/>
        </w:rPr>
      </w:pPr>
    </w:p>
    <w:p w14:paraId="7B9BFA16" w14:textId="77777777" w:rsidR="009A770B" w:rsidRPr="00984C8B" w:rsidRDefault="009A770B" w:rsidP="009A770B">
      <w:pPr>
        <w:jc w:val="center"/>
        <w:rPr>
          <w:rFonts w:ascii="Tahoma" w:hAnsi="Tahoma" w:cs="Tahoma"/>
          <w:snapToGrid w:val="0"/>
          <w:color w:val="004990"/>
        </w:rPr>
      </w:pPr>
    </w:p>
    <w:p w14:paraId="29D616A1" w14:textId="77777777" w:rsidR="009A770B" w:rsidRPr="00984C8B" w:rsidRDefault="009A770B" w:rsidP="009A770B">
      <w:pPr>
        <w:jc w:val="center"/>
        <w:rPr>
          <w:rFonts w:ascii="Tahoma" w:hAnsi="Tahoma" w:cs="Tahoma"/>
          <w:snapToGrid w:val="0"/>
          <w:color w:val="004990"/>
        </w:rPr>
      </w:pPr>
    </w:p>
    <w:p w14:paraId="152EE30D" w14:textId="77777777" w:rsidR="009A770B" w:rsidRPr="00984C8B" w:rsidRDefault="009A770B" w:rsidP="009A770B">
      <w:pPr>
        <w:jc w:val="center"/>
        <w:rPr>
          <w:rFonts w:ascii="Tahoma" w:hAnsi="Tahoma" w:cs="Tahoma"/>
          <w:b/>
          <w:color w:val="004990"/>
        </w:rPr>
      </w:pPr>
    </w:p>
    <w:p w14:paraId="42C924EB" w14:textId="77777777" w:rsidR="009A770B" w:rsidRPr="00984C8B" w:rsidRDefault="009A770B" w:rsidP="009A770B">
      <w:pPr>
        <w:jc w:val="center"/>
        <w:rPr>
          <w:rFonts w:ascii="Tahoma" w:hAnsi="Tahoma" w:cs="Tahoma"/>
          <w:b/>
          <w:color w:val="004990"/>
        </w:rPr>
      </w:pPr>
    </w:p>
    <w:p w14:paraId="399A11E1" w14:textId="409AFA22"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w:t>
      </w:r>
      <w:r w:rsidR="00BB7170">
        <w:rPr>
          <w:rFonts w:ascii="Tahoma" w:hAnsi="Tahoma" w:cs="Tahoma"/>
          <w:b/>
          <w:color w:val="004990"/>
          <w:sz w:val="28"/>
          <w:szCs w:val="28"/>
        </w:rPr>
        <w:t>DE CONTRATACIÓN</w:t>
      </w:r>
    </w:p>
    <w:p w14:paraId="66ACBBA7" w14:textId="77777777" w:rsidR="00003973" w:rsidRDefault="00003973" w:rsidP="00003973">
      <w:pPr>
        <w:jc w:val="center"/>
        <w:rPr>
          <w:rFonts w:ascii="Tahoma" w:hAnsi="Tahoma" w:cs="Tahoma"/>
          <w:b/>
          <w:color w:val="365F91"/>
          <w:sz w:val="28"/>
          <w:szCs w:val="28"/>
        </w:rPr>
      </w:pPr>
    </w:p>
    <w:p w14:paraId="0BA7EA7C" w14:textId="77777777" w:rsidR="009C0331" w:rsidRDefault="009C0331" w:rsidP="00003973">
      <w:pPr>
        <w:jc w:val="center"/>
        <w:rPr>
          <w:rFonts w:ascii="Tahoma" w:hAnsi="Tahoma" w:cs="Tahoma"/>
          <w:b/>
          <w:color w:val="365F91"/>
          <w:sz w:val="28"/>
          <w:szCs w:val="28"/>
        </w:rPr>
      </w:pPr>
    </w:p>
    <w:p w14:paraId="43DB5157" w14:textId="77777777" w:rsidR="00352547" w:rsidRDefault="00352547" w:rsidP="00003973">
      <w:pPr>
        <w:jc w:val="center"/>
        <w:rPr>
          <w:rFonts w:ascii="Tahoma" w:hAnsi="Tahoma" w:cs="Tahoma"/>
          <w:b/>
          <w:color w:val="365F91"/>
          <w:sz w:val="28"/>
          <w:szCs w:val="28"/>
        </w:rPr>
      </w:pPr>
    </w:p>
    <w:p w14:paraId="4FCC5C95" w14:textId="77777777" w:rsidR="00352547" w:rsidRDefault="00352547" w:rsidP="00003973">
      <w:pPr>
        <w:jc w:val="center"/>
        <w:rPr>
          <w:rFonts w:ascii="Tahoma" w:hAnsi="Tahoma" w:cs="Tahoma"/>
          <w:b/>
          <w:color w:val="365F91"/>
          <w:sz w:val="28"/>
          <w:szCs w:val="28"/>
        </w:rPr>
      </w:pPr>
    </w:p>
    <w:p w14:paraId="6E08A222" w14:textId="77777777" w:rsidR="00352547" w:rsidRDefault="00352547" w:rsidP="00003973">
      <w:pPr>
        <w:jc w:val="center"/>
        <w:rPr>
          <w:rFonts w:ascii="Tahoma" w:hAnsi="Tahoma" w:cs="Tahoma"/>
          <w:b/>
          <w:color w:val="365F91"/>
          <w:sz w:val="28"/>
          <w:szCs w:val="28"/>
        </w:rPr>
      </w:pPr>
    </w:p>
    <w:p w14:paraId="5C40E2AB" w14:textId="77777777" w:rsidR="00352547" w:rsidRPr="00FB7E92" w:rsidRDefault="00352547"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01CB6C9B"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40449EC0" w14:textId="147AB38F"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343DEF">
              <w:rPr>
                <w:rFonts w:ascii="Tahoma" w:hAnsi="Tahoma" w:cs="Tahoma"/>
                <w:b/>
                <w:color w:val="004990"/>
                <w:sz w:val="24"/>
                <w:lang w:val="es-BO"/>
              </w:rPr>
              <w:t>016</w:t>
            </w:r>
            <w:r w:rsidR="00FC38F5">
              <w:rPr>
                <w:rFonts w:ascii="Tahoma" w:hAnsi="Tahoma" w:cs="Tahoma"/>
                <w:b/>
                <w:color w:val="004990"/>
                <w:sz w:val="24"/>
                <w:lang w:val="es-BO"/>
              </w:rPr>
              <w:t>/201</w:t>
            </w:r>
            <w:r w:rsidR="00C31622">
              <w:rPr>
                <w:rFonts w:ascii="Tahoma" w:hAnsi="Tahoma" w:cs="Tahoma"/>
                <w:b/>
                <w:color w:val="004990"/>
                <w:sz w:val="24"/>
                <w:lang w:val="es-BO"/>
              </w:rPr>
              <w:t>7</w:t>
            </w:r>
          </w:p>
          <w:p w14:paraId="238B036B" w14:textId="77777777" w:rsidR="001E5779" w:rsidRDefault="001E5779" w:rsidP="001E5779">
            <w:pPr>
              <w:ind w:left="357"/>
              <w:jc w:val="center"/>
              <w:rPr>
                <w:rFonts w:ascii="Tahoma" w:hAnsi="Tahoma" w:cs="Tahoma"/>
                <w:b/>
                <w:color w:val="004990"/>
                <w:sz w:val="24"/>
                <w:lang w:val="es-BO"/>
              </w:rPr>
            </w:pPr>
          </w:p>
          <w:p w14:paraId="270EE748" w14:textId="77777777" w:rsidR="00003973" w:rsidRPr="00155EDB" w:rsidRDefault="007C523F" w:rsidP="00C46BA1">
            <w:pPr>
              <w:ind w:left="357"/>
              <w:jc w:val="center"/>
              <w:rPr>
                <w:rFonts w:ascii="Tahoma" w:hAnsi="Tahoma" w:cs="Tahoma"/>
                <w:b/>
                <w:color w:val="365F91"/>
                <w:sz w:val="24"/>
                <w:lang w:val="es-BO"/>
              </w:rPr>
            </w:pPr>
            <w:r w:rsidRPr="007C523F">
              <w:rPr>
                <w:rFonts w:ascii="Tahoma" w:hAnsi="Tahoma" w:cs="Tahoma"/>
                <w:b/>
                <w:color w:val="004990"/>
                <w:sz w:val="24"/>
                <w:szCs w:val="28"/>
              </w:rPr>
              <w:t>“</w:t>
            </w:r>
            <w:r w:rsidR="00156607">
              <w:rPr>
                <w:rFonts w:ascii="Tahoma" w:hAnsi="Tahoma" w:cs="Tahoma"/>
                <w:b/>
                <w:color w:val="004990"/>
                <w:sz w:val="24"/>
                <w:szCs w:val="28"/>
              </w:rPr>
              <w:t xml:space="preserve">SOLUCIÓN INTEGRAL PARA LA PROVISION DE UN SISTEMA </w:t>
            </w:r>
            <w:r w:rsidR="000B3591">
              <w:rPr>
                <w:rFonts w:ascii="Tahoma" w:hAnsi="Tahoma" w:cs="Tahoma"/>
                <w:b/>
                <w:color w:val="004990"/>
                <w:sz w:val="24"/>
                <w:szCs w:val="28"/>
              </w:rPr>
              <w:t>DE ENTREGA DE SERVICIOS DE VALOR</w:t>
            </w:r>
            <w:r w:rsidR="00156607">
              <w:rPr>
                <w:rFonts w:ascii="Tahoma" w:hAnsi="Tahoma" w:cs="Tahoma"/>
                <w:b/>
                <w:color w:val="004990"/>
                <w:sz w:val="24"/>
                <w:szCs w:val="28"/>
              </w:rPr>
              <w:t xml:space="preserve"> AGREGADO (SDP/VAS) </w:t>
            </w:r>
            <w:r w:rsidR="00A3162A">
              <w:rPr>
                <w:rFonts w:ascii="Tahoma" w:hAnsi="Tahoma" w:cs="Tahoma"/>
                <w:b/>
                <w:color w:val="004990"/>
                <w:sz w:val="24"/>
                <w:szCs w:val="28"/>
              </w:rPr>
              <w:t xml:space="preserve">Y </w:t>
            </w:r>
            <w:r w:rsidR="00A3162A" w:rsidRPr="00633C38">
              <w:rPr>
                <w:rFonts w:ascii="Tahoma" w:hAnsi="Tahoma" w:cs="Tahoma"/>
                <w:b/>
                <w:i/>
                <w:color w:val="004990"/>
                <w:sz w:val="24"/>
                <w:szCs w:val="28"/>
              </w:rPr>
              <w:t>CALLING CARD</w:t>
            </w:r>
            <w:r w:rsidR="00A3162A">
              <w:rPr>
                <w:rFonts w:ascii="Tahoma" w:hAnsi="Tahoma" w:cs="Tahoma"/>
                <w:b/>
                <w:color w:val="004990"/>
                <w:sz w:val="24"/>
                <w:szCs w:val="28"/>
              </w:rPr>
              <w:t xml:space="preserve"> </w:t>
            </w:r>
            <w:r w:rsidR="00156607">
              <w:rPr>
                <w:rFonts w:ascii="Tahoma" w:hAnsi="Tahoma" w:cs="Tahoma"/>
                <w:b/>
                <w:color w:val="004990"/>
                <w:sz w:val="24"/>
                <w:szCs w:val="28"/>
              </w:rPr>
              <w:t>PARA ENTEL S.A</w:t>
            </w:r>
            <w:proofErr w:type="gramStart"/>
            <w:r w:rsidR="00156607">
              <w:rPr>
                <w:rFonts w:ascii="Tahoma" w:hAnsi="Tahoma" w:cs="Tahoma"/>
                <w:b/>
                <w:color w:val="004990"/>
                <w:sz w:val="24"/>
                <w:szCs w:val="28"/>
              </w:rPr>
              <w:t>.</w:t>
            </w:r>
            <w:r w:rsidR="00156607" w:rsidRPr="007C523F">
              <w:rPr>
                <w:rFonts w:ascii="Tahoma" w:hAnsi="Tahoma" w:cs="Tahoma"/>
                <w:b/>
                <w:color w:val="004990"/>
                <w:sz w:val="24"/>
                <w:szCs w:val="28"/>
              </w:rPr>
              <w:t>“</w:t>
            </w:r>
            <w:proofErr w:type="gramEnd"/>
          </w:p>
        </w:tc>
      </w:tr>
    </w:tbl>
    <w:p w14:paraId="741239AB" w14:textId="77777777" w:rsidR="00003973" w:rsidRPr="00FB7E92" w:rsidRDefault="00003973" w:rsidP="00003973"/>
    <w:p w14:paraId="7A3B3A46" w14:textId="77777777" w:rsidR="009A770B" w:rsidRDefault="009A770B" w:rsidP="009A770B">
      <w:pPr>
        <w:rPr>
          <w:color w:val="004990"/>
        </w:rPr>
      </w:pPr>
    </w:p>
    <w:p w14:paraId="4D378897" w14:textId="77777777" w:rsidR="00003973" w:rsidRPr="00984C8B" w:rsidRDefault="00003973" w:rsidP="009A770B">
      <w:pPr>
        <w:rPr>
          <w:color w:val="004990"/>
        </w:rPr>
      </w:pPr>
    </w:p>
    <w:p w14:paraId="667FD7C1" w14:textId="77777777" w:rsidR="009A770B" w:rsidRPr="00984C8B" w:rsidRDefault="009A770B" w:rsidP="009A770B">
      <w:pPr>
        <w:rPr>
          <w:color w:val="004990"/>
        </w:rPr>
      </w:pPr>
    </w:p>
    <w:p w14:paraId="5184EB37" w14:textId="77777777" w:rsidR="009A770B" w:rsidRPr="00984C8B" w:rsidRDefault="009A770B" w:rsidP="009A770B">
      <w:pPr>
        <w:rPr>
          <w:color w:val="004990"/>
        </w:rPr>
      </w:pPr>
    </w:p>
    <w:p w14:paraId="73409098" w14:textId="77777777" w:rsidR="009A770B" w:rsidRPr="00984C8B" w:rsidRDefault="009A770B" w:rsidP="009A770B">
      <w:pPr>
        <w:rPr>
          <w:color w:val="004990"/>
        </w:rPr>
      </w:pPr>
    </w:p>
    <w:p w14:paraId="0EF7FB7A" w14:textId="77777777" w:rsidR="00FF4FF0" w:rsidRDefault="00FF4FF0" w:rsidP="006D5BCF">
      <w:pPr>
        <w:jc w:val="center"/>
        <w:rPr>
          <w:rFonts w:ascii="Tahoma" w:hAnsi="Tahoma" w:cs="Tahoma"/>
          <w:b/>
          <w:color w:val="004990"/>
          <w:sz w:val="32"/>
          <w:szCs w:val="32"/>
        </w:rPr>
      </w:pPr>
    </w:p>
    <w:p w14:paraId="5A772C4B" w14:textId="77777777" w:rsidR="00FF4FF0" w:rsidRDefault="00FF4FF0" w:rsidP="006D5BCF">
      <w:pPr>
        <w:jc w:val="center"/>
        <w:rPr>
          <w:rFonts w:ascii="Tahoma" w:hAnsi="Tahoma" w:cs="Tahoma"/>
          <w:b/>
          <w:color w:val="004990"/>
          <w:sz w:val="32"/>
          <w:szCs w:val="32"/>
        </w:rPr>
      </w:pPr>
    </w:p>
    <w:p w14:paraId="28EB2332" w14:textId="77777777" w:rsidR="00FF4FF0" w:rsidRDefault="00FF4FF0" w:rsidP="006D5BCF">
      <w:pPr>
        <w:jc w:val="center"/>
        <w:rPr>
          <w:rFonts w:ascii="Tahoma" w:hAnsi="Tahoma" w:cs="Tahoma"/>
          <w:b/>
          <w:color w:val="004990"/>
          <w:sz w:val="32"/>
          <w:szCs w:val="32"/>
        </w:rPr>
      </w:pPr>
    </w:p>
    <w:p w14:paraId="5FB208DB" w14:textId="77777777" w:rsidR="00FF4FF0" w:rsidRDefault="00FF4FF0" w:rsidP="006D5BCF">
      <w:pPr>
        <w:jc w:val="center"/>
        <w:rPr>
          <w:rFonts w:ascii="Tahoma" w:hAnsi="Tahoma" w:cs="Tahoma"/>
          <w:b/>
          <w:color w:val="004990"/>
          <w:sz w:val="32"/>
          <w:szCs w:val="32"/>
        </w:rPr>
      </w:pPr>
    </w:p>
    <w:p w14:paraId="4C0AB5A4" w14:textId="77777777" w:rsidR="00FF4FF0" w:rsidRDefault="00FF4FF0" w:rsidP="006D5BCF">
      <w:pPr>
        <w:jc w:val="center"/>
        <w:rPr>
          <w:rFonts w:ascii="Tahoma" w:hAnsi="Tahoma" w:cs="Tahoma"/>
          <w:b/>
          <w:color w:val="004990"/>
          <w:sz w:val="32"/>
          <w:szCs w:val="32"/>
        </w:rPr>
      </w:pPr>
    </w:p>
    <w:p w14:paraId="51E726A0" w14:textId="77777777" w:rsidR="00FF4FF0" w:rsidRDefault="00FF4FF0" w:rsidP="006D5BCF">
      <w:pPr>
        <w:jc w:val="center"/>
        <w:rPr>
          <w:rFonts w:ascii="Tahoma" w:hAnsi="Tahoma" w:cs="Tahoma"/>
          <w:b/>
          <w:color w:val="004990"/>
          <w:sz w:val="32"/>
          <w:szCs w:val="32"/>
        </w:rPr>
      </w:pPr>
    </w:p>
    <w:p w14:paraId="2BC19DFF" w14:textId="77777777" w:rsidR="00FF4FF0" w:rsidRDefault="00FF4FF0" w:rsidP="006D5BCF">
      <w:pPr>
        <w:jc w:val="center"/>
        <w:rPr>
          <w:rFonts w:ascii="Tahoma" w:hAnsi="Tahoma" w:cs="Tahoma"/>
          <w:b/>
          <w:color w:val="004990"/>
          <w:sz w:val="32"/>
          <w:szCs w:val="32"/>
        </w:rPr>
      </w:pPr>
    </w:p>
    <w:p w14:paraId="3DD6F942"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7B252699" w14:textId="77777777" w:rsidR="006D5BCF" w:rsidRPr="00EF7763" w:rsidRDefault="006D5BCF" w:rsidP="006D5BCF">
      <w:pPr>
        <w:rPr>
          <w:color w:val="004990"/>
        </w:rPr>
      </w:pPr>
    </w:p>
    <w:p w14:paraId="5B46C2AD"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44A753DE" w14:textId="77777777" w:rsidR="00922427" w:rsidRPr="00EF7763" w:rsidRDefault="00090728">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14:paraId="62495080" w14:textId="77777777" w:rsidR="00922427" w:rsidRPr="00EF7763" w:rsidRDefault="00090728">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573896">
        <w:rPr>
          <w:noProof/>
          <w:color w:val="004990"/>
        </w:rPr>
        <w:t>6</w:t>
      </w:r>
    </w:p>
    <w:p w14:paraId="31A22B13" w14:textId="77777777" w:rsidR="009A770B" w:rsidRPr="00984C8B" w:rsidRDefault="00A8244F" w:rsidP="006D5BCF">
      <w:pPr>
        <w:rPr>
          <w:b/>
          <w:color w:val="004990"/>
          <w:highlight w:val="yellow"/>
        </w:rPr>
      </w:pPr>
      <w:r w:rsidRPr="00EF7763">
        <w:rPr>
          <w:b/>
          <w:color w:val="004990"/>
          <w:highlight w:val="yellow"/>
        </w:rPr>
        <w:fldChar w:fldCharType="end"/>
      </w:r>
    </w:p>
    <w:p w14:paraId="355B32F2"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4"/>
          <w:footerReference w:type="default" r:id="rId15"/>
          <w:pgSz w:w="12240" w:h="15840"/>
          <w:pgMar w:top="1276" w:right="1701" w:bottom="993" w:left="1701" w:header="708" w:footer="793" w:gutter="0"/>
          <w:cols w:space="708"/>
          <w:titlePg/>
          <w:docGrid w:linePitch="360"/>
        </w:sectPr>
      </w:pPr>
    </w:p>
    <w:p w14:paraId="06BE4CDA" w14:textId="77777777"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14:paraId="4D96FFFE"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34E780FA"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304BB829" w14:textId="77777777" w:rsidR="00A343E2" w:rsidRPr="00A343E2" w:rsidRDefault="001B40FC" w:rsidP="00D0452C">
      <w:pPr>
        <w:autoSpaceDE w:val="0"/>
        <w:autoSpaceDN w:val="0"/>
        <w:adjustRightInd w:val="0"/>
        <w:spacing w:before="120" w:after="120"/>
        <w:ind w:left="567"/>
        <w:jc w:val="both"/>
        <w:rPr>
          <w:rFonts w:ascii="Tahoma" w:hAnsi="Tahoma" w:cs="Tahoma"/>
          <w:color w:val="1F497D"/>
          <w:sz w:val="22"/>
          <w:szCs w:val="22"/>
        </w:rPr>
      </w:pPr>
      <w:r w:rsidRPr="001B40FC">
        <w:rPr>
          <w:rFonts w:ascii="Tahoma" w:hAnsi="Tahoma" w:cs="Tahoma"/>
          <w:color w:val="365F91" w:themeColor="accent1" w:themeShade="BF"/>
          <w:sz w:val="22"/>
          <w:szCs w:val="22"/>
        </w:rPr>
        <w:t xml:space="preserve">ENTEL S.A. tiene en proyecto la </w:t>
      </w:r>
      <w:r w:rsidR="0082541E">
        <w:rPr>
          <w:rFonts w:ascii="Tahoma" w:hAnsi="Tahoma" w:cs="Tahoma"/>
          <w:color w:val="365F91" w:themeColor="accent1" w:themeShade="BF"/>
          <w:sz w:val="22"/>
          <w:szCs w:val="22"/>
        </w:rPr>
        <w:t xml:space="preserve">adquisición de </w:t>
      </w:r>
      <w:r w:rsidR="00A343E2">
        <w:rPr>
          <w:rFonts w:ascii="Tahoma" w:hAnsi="Tahoma" w:cs="Tahoma"/>
          <w:color w:val="365F91" w:themeColor="accent1" w:themeShade="BF"/>
          <w:sz w:val="22"/>
          <w:szCs w:val="22"/>
        </w:rPr>
        <w:t xml:space="preserve">un </w:t>
      </w:r>
      <w:r w:rsidR="00A343E2">
        <w:rPr>
          <w:rFonts w:ascii="Tahoma" w:hAnsi="Tahoma" w:cs="Tahoma"/>
          <w:color w:val="1F497D"/>
          <w:sz w:val="22"/>
          <w:szCs w:val="22"/>
        </w:rPr>
        <w:t>set de soluciones que conformen una “</w:t>
      </w:r>
      <w:r w:rsidR="00A343E2">
        <w:rPr>
          <w:rFonts w:ascii="Tahoma" w:hAnsi="Tahoma" w:cs="Tahoma"/>
          <w:b/>
          <w:bCs/>
          <w:color w:val="1F497D"/>
          <w:sz w:val="22"/>
          <w:szCs w:val="22"/>
        </w:rPr>
        <w:t>Arquitectura para Entrega de Servicios</w:t>
      </w:r>
      <w:r w:rsidR="00A343E2">
        <w:rPr>
          <w:rFonts w:ascii="Tahoma" w:hAnsi="Tahoma" w:cs="Tahoma"/>
          <w:color w:val="1F497D"/>
          <w:sz w:val="22"/>
          <w:szCs w:val="22"/>
        </w:rPr>
        <w:t>” de Telecomunicaciones</w:t>
      </w:r>
      <w:r w:rsidR="00A343E2">
        <w:rPr>
          <w:rFonts w:ascii="Tahoma" w:hAnsi="Tahoma" w:cs="Tahoma"/>
          <w:color w:val="365F91" w:themeColor="accent1" w:themeShade="BF"/>
          <w:sz w:val="22"/>
          <w:szCs w:val="22"/>
        </w:rPr>
        <w:t xml:space="preserve">, </w:t>
      </w:r>
      <w:r w:rsidR="00A343E2">
        <w:rPr>
          <w:rFonts w:ascii="Tahoma" w:hAnsi="Tahoma" w:cs="Tahoma"/>
          <w:color w:val="1F497D"/>
          <w:sz w:val="22"/>
          <w:szCs w:val="22"/>
        </w:rPr>
        <w:t>desde la creación del servicio(s), el control de sesión y todos los protocolos necesarios orientado a clientes finales y otros sistemas.</w:t>
      </w:r>
    </w:p>
    <w:p w14:paraId="63E4BF5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598DE451" w14:textId="418FF09F" w:rsidR="00737772" w:rsidRDefault="00791668" w:rsidP="005A2809">
      <w:pPr>
        <w:spacing w:before="120"/>
        <w:ind w:left="567"/>
        <w:jc w:val="both"/>
        <w:rPr>
          <w:rFonts w:ascii="Tahoma" w:hAnsi="Tahoma" w:cs="Tahoma"/>
          <w:color w:val="1F497D"/>
          <w:sz w:val="22"/>
          <w:szCs w:val="22"/>
        </w:rPr>
      </w:pPr>
      <w:r w:rsidRPr="00791668">
        <w:rPr>
          <w:rFonts w:ascii="Tahoma" w:hAnsi="Tahoma" w:cs="Tahoma"/>
          <w:color w:val="365F91" w:themeColor="accent1" w:themeShade="BF"/>
          <w:sz w:val="22"/>
          <w:szCs w:val="22"/>
        </w:rPr>
        <w:t xml:space="preserve">El objeto 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006E73">
        <w:rPr>
          <w:rFonts w:ascii="Tahoma" w:hAnsi="Tahoma" w:cs="Tahoma"/>
          <w:color w:val="365F91"/>
          <w:sz w:val="22"/>
          <w:szCs w:val="22"/>
        </w:rPr>
        <w:t>,</w:t>
      </w:r>
      <w:r w:rsidR="00FB3D33">
        <w:rPr>
          <w:rFonts w:ascii="Tahoma" w:hAnsi="Tahoma" w:cs="Tahoma"/>
          <w:color w:val="365F91"/>
          <w:sz w:val="22"/>
          <w:szCs w:val="22"/>
        </w:rPr>
        <w:t xml:space="preserve"> </w:t>
      </w:r>
      <w:r w:rsidR="00006E73" w:rsidRPr="001B40FC">
        <w:rPr>
          <w:rFonts w:ascii="Tahoma" w:hAnsi="Tahoma" w:cs="Tahoma"/>
          <w:color w:val="365F91" w:themeColor="accent1" w:themeShade="BF"/>
          <w:sz w:val="22"/>
          <w:szCs w:val="22"/>
          <w:lang w:val="es-ES_tradnl"/>
        </w:rPr>
        <w:t>instalación e implementación</w:t>
      </w:r>
      <w:r w:rsidR="002375FB">
        <w:rPr>
          <w:rFonts w:ascii="Tahoma" w:hAnsi="Tahoma" w:cs="Tahoma"/>
          <w:color w:val="365F91" w:themeColor="accent1" w:themeShade="BF"/>
          <w:sz w:val="22"/>
          <w:szCs w:val="22"/>
          <w:lang w:val="es-ES_tradnl"/>
        </w:rPr>
        <w:t xml:space="preserve">, </w:t>
      </w:r>
      <w:r w:rsidR="002754B3">
        <w:rPr>
          <w:rFonts w:ascii="Tahoma" w:hAnsi="Tahoma" w:cs="Tahoma"/>
          <w:color w:val="365F91" w:themeColor="accent1" w:themeShade="BF"/>
          <w:sz w:val="22"/>
          <w:szCs w:val="22"/>
          <w:lang w:val="es-ES_tradnl"/>
        </w:rPr>
        <w:t>c</w:t>
      </w:r>
      <w:r w:rsidR="002375FB">
        <w:rPr>
          <w:rFonts w:ascii="Tahoma" w:hAnsi="Tahoma" w:cs="Tahoma"/>
          <w:color w:val="365F91" w:themeColor="accent1" w:themeShade="BF"/>
          <w:sz w:val="22"/>
          <w:szCs w:val="22"/>
          <w:lang w:val="es-ES_tradnl"/>
        </w:rPr>
        <w:t>ompleta y autosuficiente,</w:t>
      </w:r>
      <w:r w:rsidR="00006E73" w:rsidRPr="001B40FC">
        <w:rPr>
          <w:rFonts w:ascii="Tahoma" w:hAnsi="Tahoma" w:cs="Tahoma"/>
          <w:color w:val="365F91" w:themeColor="accent1" w:themeShade="BF"/>
          <w:sz w:val="22"/>
          <w:szCs w:val="22"/>
          <w:lang w:val="es-ES_tradnl"/>
        </w:rPr>
        <w:t xml:space="preserve"> de</w:t>
      </w:r>
      <w:r w:rsidR="00A343E2">
        <w:rPr>
          <w:rFonts w:ascii="Tahoma" w:hAnsi="Tahoma" w:cs="Tahoma"/>
          <w:color w:val="365F91" w:themeColor="accent1" w:themeShade="BF"/>
          <w:sz w:val="22"/>
          <w:szCs w:val="22"/>
          <w:lang w:val="es-ES_tradnl"/>
        </w:rPr>
        <w:t xml:space="preserve"> un set de soluciones </w:t>
      </w:r>
      <w:r w:rsidR="00A343E2">
        <w:rPr>
          <w:rFonts w:ascii="Tahoma" w:hAnsi="Tahoma" w:cs="Tahoma"/>
          <w:color w:val="1F497D"/>
          <w:sz w:val="22"/>
          <w:szCs w:val="22"/>
        </w:rPr>
        <w:t>conformen una “</w:t>
      </w:r>
      <w:r w:rsidR="00A343E2">
        <w:rPr>
          <w:rFonts w:ascii="Tahoma" w:hAnsi="Tahoma" w:cs="Tahoma"/>
          <w:b/>
          <w:bCs/>
          <w:color w:val="1F497D"/>
          <w:sz w:val="22"/>
          <w:szCs w:val="22"/>
        </w:rPr>
        <w:t>Arquitectura para Entrega de Servicios</w:t>
      </w:r>
      <w:r w:rsidR="00A343E2">
        <w:rPr>
          <w:rFonts w:ascii="Tahoma" w:hAnsi="Tahoma" w:cs="Tahoma"/>
          <w:color w:val="1F497D"/>
          <w:sz w:val="22"/>
          <w:szCs w:val="22"/>
        </w:rPr>
        <w:t xml:space="preserve">” de Telecomunicaciones que permitan </w:t>
      </w:r>
      <w:r w:rsidR="00A3162A">
        <w:rPr>
          <w:rFonts w:ascii="Tahoma" w:hAnsi="Tahoma" w:cs="Tahoma"/>
          <w:color w:val="1F497D"/>
          <w:sz w:val="22"/>
          <w:szCs w:val="22"/>
        </w:rPr>
        <w:t xml:space="preserve">el acceso </w:t>
      </w:r>
      <w:r w:rsidR="00A343E2">
        <w:rPr>
          <w:rFonts w:ascii="Tahoma" w:hAnsi="Tahoma" w:cs="Tahoma"/>
          <w:color w:val="1F497D"/>
          <w:sz w:val="22"/>
          <w:szCs w:val="22"/>
        </w:rPr>
        <w:t xml:space="preserve">a servicios de valor agregado, utilizando para ello los medios descritos en el presente documento, </w:t>
      </w:r>
      <w:r w:rsidR="00A3162A">
        <w:rPr>
          <w:rFonts w:ascii="Tahoma" w:hAnsi="Tahoma" w:cs="Tahoma"/>
          <w:color w:val="1F497D"/>
          <w:sz w:val="22"/>
          <w:szCs w:val="22"/>
        </w:rPr>
        <w:t xml:space="preserve">así como el acceso a </w:t>
      </w:r>
      <w:r w:rsidR="00A343E2">
        <w:rPr>
          <w:rFonts w:ascii="Tahoma" w:hAnsi="Tahoma" w:cs="Tahoma"/>
          <w:color w:val="1F497D"/>
          <w:sz w:val="22"/>
          <w:szCs w:val="22"/>
        </w:rPr>
        <w:t xml:space="preserve">la </w:t>
      </w:r>
      <w:r w:rsidR="005E40F8">
        <w:rPr>
          <w:rFonts w:ascii="Tahoma" w:hAnsi="Tahoma" w:cs="Tahoma"/>
          <w:color w:val="1F497D"/>
          <w:sz w:val="22"/>
          <w:szCs w:val="22"/>
        </w:rPr>
        <w:t xml:space="preserve">realización de llamadas utilizando tarjetas prepagas, tipo </w:t>
      </w:r>
      <w:proofErr w:type="spellStart"/>
      <w:r w:rsidR="005E40F8" w:rsidRPr="00633C38">
        <w:rPr>
          <w:rFonts w:ascii="Tahoma" w:hAnsi="Tahoma" w:cs="Tahoma"/>
          <w:i/>
          <w:color w:val="1F497D"/>
          <w:sz w:val="22"/>
          <w:szCs w:val="22"/>
        </w:rPr>
        <w:t>Calling</w:t>
      </w:r>
      <w:proofErr w:type="spellEnd"/>
      <w:r w:rsidR="005E40F8" w:rsidRPr="00633C38">
        <w:rPr>
          <w:rFonts w:ascii="Tahoma" w:hAnsi="Tahoma" w:cs="Tahoma"/>
          <w:i/>
          <w:color w:val="1F497D"/>
          <w:sz w:val="22"/>
          <w:szCs w:val="22"/>
        </w:rPr>
        <w:t xml:space="preserve"> </w:t>
      </w:r>
      <w:proofErr w:type="spellStart"/>
      <w:r w:rsidR="005E40F8" w:rsidRPr="00633C38">
        <w:rPr>
          <w:rFonts w:ascii="Tahoma" w:hAnsi="Tahoma" w:cs="Tahoma"/>
          <w:i/>
          <w:color w:val="1F497D"/>
          <w:sz w:val="22"/>
          <w:szCs w:val="22"/>
        </w:rPr>
        <w:t>Card</w:t>
      </w:r>
      <w:proofErr w:type="spellEnd"/>
      <w:r w:rsidR="005E40F8">
        <w:rPr>
          <w:rFonts w:ascii="Tahoma" w:hAnsi="Tahoma" w:cs="Tahoma"/>
          <w:color w:val="1F497D"/>
          <w:sz w:val="22"/>
          <w:szCs w:val="22"/>
        </w:rPr>
        <w:t>.</w:t>
      </w:r>
    </w:p>
    <w:p w14:paraId="337CE499"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595A8E02"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0206C70F" w14:textId="77777777" w:rsidR="005A2809" w:rsidRDefault="005A2809" w:rsidP="00C81DD3">
      <w:pPr>
        <w:ind w:left="567"/>
        <w:jc w:val="both"/>
        <w:rPr>
          <w:rFonts w:ascii="Tahoma" w:hAnsi="Tahoma" w:cs="Tahoma"/>
          <w:color w:val="365F91"/>
          <w:sz w:val="22"/>
          <w:szCs w:val="22"/>
        </w:rPr>
      </w:pPr>
    </w:p>
    <w:p w14:paraId="590F463E" w14:textId="77777777" w:rsidR="00070F0F" w:rsidRDefault="00867EB6" w:rsidP="00C81DD3">
      <w:pPr>
        <w:ind w:left="567"/>
        <w:jc w:val="both"/>
        <w:rPr>
          <w:rFonts w:ascii="Tahoma" w:hAnsi="Tahoma" w:cs="Tahoma"/>
          <w:color w:val="365F91"/>
          <w:sz w:val="22"/>
          <w:szCs w:val="22"/>
        </w:rPr>
      </w:pPr>
      <w:r w:rsidRPr="00867EB6">
        <w:rPr>
          <w:rFonts w:ascii="Tahoma" w:hAnsi="Tahoma" w:cs="Tahoma"/>
          <w:color w:val="365F91"/>
          <w:sz w:val="22"/>
          <w:szCs w:val="22"/>
        </w:rPr>
        <w:t xml:space="preserve">El proveedor adjudicado deberá </w:t>
      </w:r>
      <w:r w:rsidR="005A2809">
        <w:rPr>
          <w:rFonts w:ascii="Tahoma" w:hAnsi="Tahoma" w:cs="Tahoma"/>
          <w:color w:val="365F91"/>
          <w:sz w:val="22"/>
          <w:szCs w:val="22"/>
        </w:rPr>
        <w:t xml:space="preserve">instalar </w:t>
      </w:r>
      <w:r w:rsidRPr="00867EB6">
        <w:rPr>
          <w:rFonts w:ascii="Tahoma" w:hAnsi="Tahoma" w:cs="Tahoma"/>
          <w:color w:val="365F91"/>
          <w:sz w:val="22"/>
          <w:szCs w:val="22"/>
        </w:rPr>
        <w:t xml:space="preserve">todo el </w:t>
      </w:r>
      <w:r w:rsidR="005A2809">
        <w:rPr>
          <w:rFonts w:ascii="Tahoma" w:hAnsi="Tahoma" w:cs="Tahoma"/>
          <w:color w:val="365F91"/>
          <w:sz w:val="22"/>
          <w:szCs w:val="22"/>
        </w:rPr>
        <w:t>software</w:t>
      </w:r>
      <w:r w:rsidRPr="00867EB6">
        <w:rPr>
          <w:rFonts w:ascii="Tahoma" w:hAnsi="Tahoma" w:cs="Tahoma"/>
          <w:color w:val="365F91"/>
          <w:sz w:val="22"/>
          <w:szCs w:val="22"/>
        </w:rPr>
        <w:t xml:space="preserve"> en</w:t>
      </w:r>
      <w:r w:rsidR="005E40F8">
        <w:rPr>
          <w:rFonts w:ascii="Tahoma" w:hAnsi="Tahoma" w:cs="Tahoma"/>
          <w:color w:val="365F91"/>
          <w:sz w:val="22"/>
          <w:szCs w:val="22"/>
        </w:rPr>
        <w:t xml:space="preserve"> la ciudad de La Paz</w:t>
      </w:r>
      <w:r w:rsidR="008E55C7">
        <w:rPr>
          <w:rFonts w:ascii="Tahoma" w:hAnsi="Tahoma" w:cs="Tahoma"/>
          <w:color w:val="365F91"/>
          <w:sz w:val="22"/>
          <w:szCs w:val="22"/>
        </w:rPr>
        <w:t>.</w:t>
      </w:r>
    </w:p>
    <w:p w14:paraId="3A06906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28DF25D3"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13BAD809"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01FE9695" w14:textId="77777777"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1EE38648" w14:textId="77777777" w:rsidR="009C7B61"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sidR="009C7B61">
        <w:rPr>
          <w:rFonts w:ascii="Tahoma" w:hAnsi="Tahoma" w:cs="Tahoma"/>
          <w:color w:val="004990"/>
          <w:sz w:val="22"/>
          <w:szCs w:val="22"/>
        </w:rPr>
        <w:t xml:space="preserve">siguientes </w:t>
      </w:r>
      <w:r w:rsidRPr="001E5779">
        <w:rPr>
          <w:rFonts w:ascii="Tahoma" w:hAnsi="Tahoma" w:cs="Tahoma"/>
          <w:color w:val="004990"/>
          <w:sz w:val="22"/>
          <w:szCs w:val="22"/>
        </w:rPr>
        <w:t>proponentes</w:t>
      </w:r>
      <w:r w:rsidR="009C7B61">
        <w:rPr>
          <w:rFonts w:ascii="Tahoma" w:hAnsi="Tahoma" w:cs="Tahoma"/>
          <w:color w:val="004990"/>
          <w:sz w:val="22"/>
          <w:szCs w:val="22"/>
        </w:rPr>
        <w:t>:</w:t>
      </w:r>
    </w:p>
    <w:p w14:paraId="19A33BD2" w14:textId="34A36DC9" w:rsidR="009C7B61" w:rsidRPr="00155320" w:rsidRDefault="009C7B61" w:rsidP="00FB76E3">
      <w:pPr>
        <w:pStyle w:val="Prrafodelista"/>
        <w:numPr>
          <w:ilvl w:val="0"/>
          <w:numId w:val="38"/>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w:t>
      </w:r>
      <w:r>
        <w:rPr>
          <w:rFonts w:ascii="Tahoma" w:hAnsi="Tahoma" w:cs="Tahoma"/>
          <w:color w:val="004990"/>
          <w:sz w:val="22"/>
          <w:szCs w:val="22"/>
        </w:rPr>
        <w:t xml:space="preserve">jurídicas </w:t>
      </w:r>
      <w:r w:rsidRPr="00155320">
        <w:rPr>
          <w:rFonts w:ascii="Tahoma" w:hAnsi="Tahoma" w:cs="Tahoma"/>
          <w:color w:val="004990"/>
          <w:sz w:val="22"/>
          <w:szCs w:val="22"/>
        </w:rPr>
        <w:t>con capacidad de contratar</w:t>
      </w:r>
    </w:p>
    <w:p w14:paraId="263AB298" w14:textId="77777777" w:rsidR="009C7B61" w:rsidRPr="00155320" w:rsidRDefault="009C7B61" w:rsidP="00FB76E3">
      <w:pPr>
        <w:pStyle w:val="Prrafodelista"/>
        <w:numPr>
          <w:ilvl w:val="0"/>
          <w:numId w:val="38"/>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sidR="0080543A">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0080543A" w:rsidRPr="0080543A">
        <w:rPr>
          <w:rFonts w:ascii="Tahoma" w:hAnsi="Tahoma" w:cs="Tahoma"/>
          <w:color w:val="004990"/>
          <w:sz w:val="22"/>
          <w:szCs w:val="22"/>
        </w:rPr>
        <w:t>galmente constituidas.</w:t>
      </w:r>
    </w:p>
    <w:p w14:paraId="34E239C0" w14:textId="77777777" w:rsidR="009C7B61" w:rsidRPr="00155320" w:rsidRDefault="009C7B61" w:rsidP="00FB76E3">
      <w:pPr>
        <w:pStyle w:val="Prrafodelista"/>
        <w:numPr>
          <w:ilvl w:val="0"/>
          <w:numId w:val="38"/>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65CE4DFE" w14:textId="77777777" w:rsidR="007E25F5" w:rsidRPr="00E67E5D" w:rsidRDefault="001E5779" w:rsidP="007E25F5">
      <w:pPr>
        <w:spacing w:before="120"/>
        <w:ind w:left="567"/>
        <w:jc w:val="both"/>
        <w:rPr>
          <w:rFonts w:ascii="Tahoma" w:hAnsi="Tahoma" w:cs="Tahoma"/>
          <w:b/>
          <w:color w:val="365F91"/>
          <w:sz w:val="28"/>
          <w:szCs w:val="28"/>
          <w:lang w:eastAsia="en-US" w:bidi="en-US"/>
        </w:rPr>
      </w:pPr>
      <w:r w:rsidRPr="001E5779">
        <w:rPr>
          <w:rFonts w:ascii="Tahoma" w:hAnsi="Tahoma" w:cs="Tahoma"/>
          <w:color w:val="004990"/>
          <w:sz w:val="22"/>
          <w:szCs w:val="22"/>
        </w:rPr>
        <w:t xml:space="preserve"> </w:t>
      </w:r>
      <w:r w:rsidR="00C34DBF" w:rsidRPr="005A2809">
        <w:rPr>
          <w:rFonts w:ascii="Tahoma" w:hAnsi="Tahoma" w:cs="Tahoma"/>
          <w:b/>
          <w:color w:val="004990"/>
          <w:sz w:val="22"/>
          <w:szCs w:val="22"/>
        </w:rPr>
        <w:t>E</w:t>
      </w:r>
      <w:r w:rsidR="007E25F5" w:rsidRPr="005A2809">
        <w:rPr>
          <w:rFonts w:ascii="Tahoma" w:hAnsi="Tahoma" w:cs="Tahoma"/>
          <w:b/>
          <w:color w:val="004990"/>
          <w:sz w:val="22"/>
          <w:szCs w:val="22"/>
        </w:rPr>
        <w:t>stán</w:t>
      </w:r>
      <w:r w:rsidR="007E25F5" w:rsidRPr="00FC38F5">
        <w:rPr>
          <w:rFonts w:ascii="Tahoma" w:hAnsi="Tahoma" w:cs="Tahoma"/>
          <w:b/>
          <w:color w:val="004990"/>
          <w:sz w:val="22"/>
          <w:szCs w:val="22"/>
        </w:rPr>
        <w:t xml:space="preserve"> impedidos de participar, directa o</w:t>
      </w:r>
      <w:r w:rsidR="007E25F5"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369301E9" w14:textId="77777777"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40BD0C0E" w14:textId="77777777" w:rsidR="005A2809" w:rsidRDefault="005A2809" w:rsidP="005A2809">
      <w:pPr>
        <w:pStyle w:val="Prrafodelista"/>
        <w:spacing w:before="120"/>
        <w:ind w:left="1134"/>
        <w:contextualSpacing/>
        <w:jc w:val="both"/>
        <w:rPr>
          <w:rFonts w:ascii="Tahoma" w:hAnsi="Tahoma" w:cs="Tahoma"/>
          <w:iCs/>
          <w:color w:val="004990"/>
          <w:sz w:val="22"/>
          <w:szCs w:val="22"/>
        </w:rPr>
      </w:pPr>
    </w:p>
    <w:p w14:paraId="2F8448B5"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00E61682"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15FA2909"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3904ED67"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proveedores que se encuentren asociados con consultores que hayan asesorado en la elaboración del contenido </w:t>
      </w:r>
      <w:r w:rsidR="00C34DBF">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0D145110"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F769D4A" w14:textId="77777777" w:rsidR="007E25F5" w:rsidRPr="00E94D8A" w:rsidRDefault="00FF307A"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ex</w:t>
      </w:r>
      <w:r w:rsidR="005A2809">
        <w:rPr>
          <w:rFonts w:ascii="Tahoma" w:hAnsi="Tahoma" w:cs="Tahoma"/>
          <w:iCs/>
          <w:color w:val="004990"/>
          <w:sz w:val="22"/>
          <w:szCs w:val="22"/>
        </w:rPr>
        <w:t xml:space="preserve"> </w:t>
      </w:r>
      <w:r w:rsidR="007E25F5" w:rsidRPr="00E94D8A">
        <w:rPr>
          <w:rFonts w:ascii="Tahoma" w:hAnsi="Tahoma" w:cs="Tahoma"/>
          <w:iCs/>
          <w:color w:val="004990"/>
          <w:sz w:val="22"/>
          <w:szCs w:val="22"/>
        </w:rPr>
        <w:t xml:space="preserve">trabajadores de la empresa, desvinculados hasta </w:t>
      </w:r>
      <w:r w:rsidR="007C6C69">
        <w:rPr>
          <w:rFonts w:ascii="Tahoma" w:hAnsi="Tahoma" w:cs="Tahoma"/>
          <w:iCs/>
          <w:color w:val="004990"/>
          <w:sz w:val="22"/>
          <w:szCs w:val="22"/>
        </w:rPr>
        <w:t>dos</w:t>
      </w:r>
      <w:r w:rsidR="007E25F5"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007E25F5" w:rsidRPr="00E94D8A">
        <w:rPr>
          <w:rFonts w:ascii="Tahoma" w:hAnsi="Tahoma" w:cs="Tahoma"/>
          <w:iCs/>
          <w:color w:val="004990"/>
          <w:sz w:val="22"/>
          <w:szCs w:val="22"/>
        </w:rPr>
        <w:t>) año</w:t>
      </w:r>
      <w:r>
        <w:rPr>
          <w:rFonts w:ascii="Tahoma" w:hAnsi="Tahoma" w:cs="Tahoma"/>
          <w:iCs/>
          <w:color w:val="004990"/>
          <w:sz w:val="22"/>
          <w:szCs w:val="22"/>
        </w:rPr>
        <w:t>s</w:t>
      </w:r>
      <w:r w:rsidR="007E25F5" w:rsidRPr="00E94D8A">
        <w:rPr>
          <w:rFonts w:ascii="Tahoma" w:hAnsi="Tahoma" w:cs="Tahoma"/>
          <w:iCs/>
          <w:color w:val="004990"/>
          <w:sz w:val="22"/>
          <w:szCs w:val="22"/>
        </w:rPr>
        <w:t xml:space="preserve"> antes de la publicación de la convocatoria, así como las empresas controladas por éstos.</w:t>
      </w:r>
    </w:p>
    <w:p w14:paraId="647D0EDA"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2CAF9B69"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67E9D94B"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141FD66" w14:textId="77777777"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2BA2DBCB" w14:textId="77777777"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21D6B4E5" w14:textId="77777777"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44E666DE" w14:textId="77777777" w:rsidR="007C6C69" w:rsidRPr="00E94D8A" w:rsidRDefault="007C6C69" w:rsidP="007C6C69">
      <w:pPr>
        <w:pStyle w:val="Prrafodelista"/>
        <w:spacing w:before="120"/>
        <w:ind w:left="1134"/>
        <w:contextualSpacing/>
        <w:jc w:val="both"/>
        <w:rPr>
          <w:rFonts w:ascii="Tahoma" w:hAnsi="Tahoma" w:cs="Tahoma"/>
          <w:iCs/>
          <w:color w:val="004990"/>
          <w:sz w:val="22"/>
          <w:szCs w:val="22"/>
        </w:rPr>
      </w:pPr>
    </w:p>
    <w:p w14:paraId="56053CE5"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21FE0CC3" w14:textId="1BCD6531" w:rsidR="006D5BCF" w:rsidRPr="00C53AA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w:t>
      </w:r>
      <w:r w:rsidR="00C53AAB" w:rsidRPr="00C53AAB">
        <w:rPr>
          <w:rFonts w:ascii="Tahoma" w:hAnsi="Tahoma" w:cs="Tahoma"/>
          <w:color w:val="004990"/>
          <w:sz w:val="22"/>
          <w:szCs w:val="22"/>
          <w:u w:val="single"/>
        </w:rPr>
        <w:t>sobre los</w:t>
      </w:r>
      <w:r w:rsidR="00C841A3" w:rsidRPr="00C53AAB">
        <w:rPr>
          <w:rFonts w:ascii="Tahoma" w:hAnsi="Tahoma" w:cs="Tahoma"/>
          <w:color w:val="004990"/>
          <w:sz w:val="22"/>
          <w:szCs w:val="22"/>
          <w:u w:val="single"/>
        </w:rPr>
        <w:t xml:space="preserve"> Términos Básicos de Contratación</w:t>
      </w:r>
      <w:r w:rsidRPr="00C53AAB">
        <w:rPr>
          <w:rFonts w:ascii="Tahoma" w:hAnsi="Tahoma" w:cs="Tahoma"/>
          <w:color w:val="004990"/>
          <w:sz w:val="22"/>
          <w:szCs w:val="22"/>
          <w:u w:val="single"/>
        </w:rPr>
        <w:t>:</w:t>
      </w:r>
      <w:r w:rsidRPr="00C53AAB">
        <w:rPr>
          <w:rFonts w:ascii="Tahoma" w:hAnsi="Tahoma" w:cs="Tahoma"/>
          <w:color w:val="004990"/>
          <w:sz w:val="22"/>
          <w:szCs w:val="22"/>
        </w:rPr>
        <w:t xml:space="preserve"> Cualquier potencial proponente puede formular consultas escritas dirigidas a la Subgerencia de Adquisiciones, hasta el día </w:t>
      </w:r>
      <w:r w:rsidR="00DD77D3" w:rsidRPr="00C53AAB">
        <w:rPr>
          <w:rFonts w:ascii="Tahoma" w:hAnsi="Tahoma" w:cs="Tahoma"/>
          <w:color w:val="004990"/>
          <w:sz w:val="22"/>
          <w:szCs w:val="22"/>
        </w:rPr>
        <w:t>20</w:t>
      </w:r>
      <w:r w:rsidR="00CD63B5" w:rsidRPr="00C53AAB">
        <w:rPr>
          <w:rFonts w:ascii="Tahoma" w:hAnsi="Tahoma" w:cs="Tahoma"/>
          <w:color w:val="004990"/>
          <w:sz w:val="22"/>
          <w:szCs w:val="22"/>
        </w:rPr>
        <w:t xml:space="preserve"> de </w:t>
      </w:r>
      <w:r w:rsidR="00DD77D3" w:rsidRPr="00C53AAB">
        <w:rPr>
          <w:rFonts w:ascii="Tahoma" w:hAnsi="Tahoma" w:cs="Tahoma"/>
          <w:color w:val="004990"/>
          <w:sz w:val="22"/>
          <w:szCs w:val="22"/>
        </w:rPr>
        <w:t>febrero</w:t>
      </w:r>
      <w:r w:rsidR="00DD4776" w:rsidRPr="00C53AAB">
        <w:rPr>
          <w:rFonts w:ascii="Tahoma" w:hAnsi="Tahoma" w:cs="Tahoma"/>
          <w:color w:val="004990"/>
          <w:sz w:val="22"/>
          <w:szCs w:val="22"/>
        </w:rPr>
        <w:t xml:space="preserve"> de 201</w:t>
      </w:r>
      <w:r w:rsidR="00DD77D3" w:rsidRPr="00C53AAB">
        <w:rPr>
          <w:rFonts w:ascii="Tahoma" w:hAnsi="Tahoma" w:cs="Tahoma"/>
          <w:color w:val="004990"/>
          <w:sz w:val="22"/>
          <w:szCs w:val="22"/>
        </w:rPr>
        <w:t>7</w:t>
      </w:r>
      <w:r w:rsidR="00835C63" w:rsidRPr="00C53AAB">
        <w:rPr>
          <w:rFonts w:ascii="Tahoma" w:hAnsi="Tahoma" w:cs="Tahoma"/>
          <w:color w:val="004990"/>
          <w:sz w:val="22"/>
          <w:szCs w:val="22"/>
        </w:rPr>
        <w:t xml:space="preserve">, </w:t>
      </w:r>
      <w:proofErr w:type="spellStart"/>
      <w:r w:rsidR="00FF307A" w:rsidRPr="00C53AAB">
        <w:rPr>
          <w:rFonts w:ascii="Tahoma" w:hAnsi="Tahoma" w:cs="Tahoma"/>
          <w:color w:val="004990"/>
          <w:sz w:val="22"/>
          <w:szCs w:val="22"/>
        </w:rPr>
        <w:t>H</w:t>
      </w:r>
      <w:r w:rsidR="00835C63" w:rsidRPr="00C53AAB">
        <w:rPr>
          <w:rFonts w:ascii="Tahoma" w:hAnsi="Tahoma" w:cs="Tahoma"/>
          <w:color w:val="004990"/>
          <w:sz w:val="22"/>
          <w:szCs w:val="22"/>
        </w:rPr>
        <w:t>rs</w:t>
      </w:r>
      <w:proofErr w:type="spellEnd"/>
      <w:r w:rsidR="00835C63" w:rsidRPr="00C53AAB">
        <w:rPr>
          <w:rFonts w:ascii="Tahoma" w:hAnsi="Tahoma" w:cs="Tahoma"/>
          <w:color w:val="004990"/>
          <w:sz w:val="22"/>
          <w:szCs w:val="22"/>
        </w:rPr>
        <w:t xml:space="preserve">. </w:t>
      </w:r>
      <w:r w:rsidR="00DD77D3" w:rsidRPr="00C53AAB">
        <w:rPr>
          <w:rFonts w:ascii="Tahoma" w:hAnsi="Tahoma" w:cs="Tahoma"/>
          <w:color w:val="004990"/>
          <w:sz w:val="22"/>
          <w:szCs w:val="22"/>
        </w:rPr>
        <w:t>11</w:t>
      </w:r>
      <w:r w:rsidR="00FF307A" w:rsidRPr="00C53AAB">
        <w:rPr>
          <w:rFonts w:ascii="Tahoma" w:hAnsi="Tahoma" w:cs="Tahoma"/>
          <w:color w:val="004990"/>
          <w:sz w:val="22"/>
          <w:szCs w:val="22"/>
        </w:rPr>
        <w:t>:</w:t>
      </w:r>
      <w:r w:rsidR="00DD77D3" w:rsidRPr="00C53AAB">
        <w:rPr>
          <w:rFonts w:ascii="Tahoma" w:hAnsi="Tahoma" w:cs="Tahoma"/>
          <w:color w:val="004990"/>
          <w:sz w:val="22"/>
          <w:szCs w:val="22"/>
        </w:rPr>
        <w:t>30</w:t>
      </w:r>
      <w:r w:rsidR="00DD4776" w:rsidRPr="00C53AAB">
        <w:rPr>
          <w:rFonts w:ascii="Tahoma" w:hAnsi="Tahoma" w:cs="Tahoma"/>
          <w:color w:val="004990"/>
          <w:sz w:val="22"/>
          <w:szCs w:val="22"/>
        </w:rPr>
        <w:t xml:space="preserve"> </w:t>
      </w:r>
      <w:r w:rsidR="00FF307A" w:rsidRPr="00C53AAB">
        <w:rPr>
          <w:rFonts w:ascii="Tahoma" w:hAnsi="Tahoma" w:cs="Tahoma"/>
          <w:color w:val="004990"/>
          <w:sz w:val="22"/>
          <w:szCs w:val="22"/>
        </w:rPr>
        <w:t>a</w:t>
      </w:r>
      <w:r w:rsidR="00DD4776" w:rsidRPr="00C53AAB">
        <w:rPr>
          <w:rFonts w:ascii="Tahoma" w:hAnsi="Tahoma" w:cs="Tahoma"/>
          <w:color w:val="004990"/>
          <w:sz w:val="22"/>
          <w:szCs w:val="22"/>
        </w:rPr>
        <w:t>.m.</w:t>
      </w:r>
      <w:r w:rsidRPr="00C53AAB">
        <w:rPr>
          <w:rFonts w:ascii="Tahoma" w:hAnsi="Tahoma" w:cs="Tahoma"/>
          <w:color w:val="004990"/>
          <w:sz w:val="22"/>
          <w:szCs w:val="22"/>
        </w:rPr>
        <w:t>, a los correos e</w:t>
      </w:r>
      <w:r w:rsidR="001E5779" w:rsidRPr="00C53AAB">
        <w:rPr>
          <w:rFonts w:ascii="Tahoma" w:hAnsi="Tahoma" w:cs="Tahoma"/>
          <w:color w:val="004990"/>
          <w:sz w:val="22"/>
          <w:szCs w:val="22"/>
        </w:rPr>
        <w:t xml:space="preserve">lectrónicos </w:t>
      </w:r>
      <w:r w:rsidR="00DD77D3" w:rsidRPr="00C53AAB">
        <w:rPr>
          <w:rFonts w:ascii="Tahoma" w:hAnsi="Tahoma" w:cs="Tahoma"/>
          <w:color w:val="1F497D"/>
          <w:sz w:val="22"/>
          <w:szCs w:val="16"/>
          <w:lang w:eastAsia="es-ES"/>
        </w:rPr>
        <w:t>worellana@entel.bo con copia jmontano@entel.bo</w:t>
      </w:r>
      <w:r w:rsidRPr="00C53AAB">
        <w:rPr>
          <w:rFonts w:ascii="Tahoma" w:hAnsi="Tahoma" w:cs="Tahoma"/>
          <w:color w:val="004990"/>
          <w:sz w:val="22"/>
          <w:szCs w:val="22"/>
        </w:rPr>
        <w:t xml:space="preserve"> o </w:t>
      </w:r>
      <w:r w:rsidR="000873CC" w:rsidRPr="00C53AAB">
        <w:rPr>
          <w:rFonts w:ascii="Tahoma" w:hAnsi="Tahoma" w:cs="Tahoma"/>
          <w:color w:val="004990"/>
          <w:sz w:val="22"/>
          <w:szCs w:val="22"/>
        </w:rPr>
        <w:t xml:space="preserve">a la dirección: Calle Federico </w:t>
      </w:r>
      <w:r w:rsidR="00480C41" w:rsidRPr="00C53AAB">
        <w:rPr>
          <w:rFonts w:ascii="Tahoma" w:hAnsi="Tahoma" w:cs="Tahoma"/>
          <w:color w:val="004990"/>
          <w:sz w:val="22"/>
          <w:szCs w:val="22"/>
        </w:rPr>
        <w:t>S</w:t>
      </w:r>
      <w:r w:rsidRPr="00C53AAB">
        <w:rPr>
          <w:rFonts w:ascii="Tahoma" w:hAnsi="Tahoma" w:cs="Tahoma"/>
          <w:color w:val="004990"/>
          <w:sz w:val="22"/>
          <w:szCs w:val="22"/>
        </w:rPr>
        <w:t>uazo, Edificio Tower de ENTEL N° 1771 Piso 6, Subgerencia de Adquisiciones. (Si corresponde)</w:t>
      </w:r>
      <w:r w:rsidR="00FF307A" w:rsidRPr="00C53AAB">
        <w:rPr>
          <w:rFonts w:ascii="Tahoma" w:hAnsi="Tahoma" w:cs="Tahoma"/>
          <w:color w:val="004990"/>
          <w:sz w:val="22"/>
          <w:szCs w:val="22"/>
        </w:rPr>
        <w:t>.</w:t>
      </w:r>
    </w:p>
    <w:p w14:paraId="2A3C5A13" w14:textId="31AFC964" w:rsidR="006D5BCF" w:rsidRPr="00C53AA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53AAB">
        <w:rPr>
          <w:rFonts w:ascii="Tahoma" w:hAnsi="Tahoma" w:cs="Tahoma"/>
          <w:color w:val="004990"/>
          <w:sz w:val="22"/>
          <w:szCs w:val="22"/>
          <w:u w:val="single"/>
        </w:rPr>
        <w:t>Reunión de Aclaración:</w:t>
      </w:r>
      <w:r w:rsidRPr="00C53AAB">
        <w:rPr>
          <w:rFonts w:ascii="Tahoma" w:hAnsi="Tahoma" w:cs="Tahoma"/>
          <w:color w:val="004990"/>
          <w:sz w:val="22"/>
          <w:szCs w:val="22"/>
        </w:rPr>
        <w:t xml:space="preserve"> Con la finalidad de responder a las consultas realizadas sobre </w:t>
      </w:r>
      <w:r w:rsidR="00C841A3" w:rsidRPr="00C53AAB">
        <w:rPr>
          <w:rFonts w:ascii="Tahoma" w:hAnsi="Tahoma" w:cs="Tahoma"/>
          <w:color w:val="004990"/>
          <w:sz w:val="22"/>
          <w:szCs w:val="22"/>
          <w:u w:val="single"/>
        </w:rPr>
        <w:t>los Términos Básicos de Contratación</w:t>
      </w:r>
      <w:r w:rsidR="00C53AAB">
        <w:rPr>
          <w:rFonts w:ascii="Tahoma" w:hAnsi="Tahoma" w:cs="Tahoma"/>
          <w:color w:val="004990"/>
          <w:sz w:val="22"/>
          <w:szCs w:val="22"/>
          <w:u w:val="single"/>
        </w:rPr>
        <w:t xml:space="preserve"> </w:t>
      </w:r>
      <w:r w:rsidRPr="00C53AAB">
        <w:rPr>
          <w:rFonts w:ascii="Tahoma" w:hAnsi="Tahoma" w:cs="Tahoma"/>
          <w:color w:val="004990"/>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990"/>
      </w:tblGrid>
      <w:tr w:rsidR="00984C8B" w:rsidRPr="00C53AAB" w14:paraId="36432D3D" w14:textId="77777777" w:rsidTr="00FF307A">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8585E72" w14:textId="77777777" w:rsidR="006D5BCF" w:rsidRPr="00C53AAB" w:rsidRDefault="006D5BCF" w:rsidP="006D5BCF">
            <w:pPr>
              <w:ind w:left="27"/>
              <w:rPr>
                <w:rFonts w:ascii="Tahoma" w:hAnsi="Tahoma" w:cs="Tahoma"/>
                <w:color w:val="FFFFFF" w:themeColor="background1"/>
                <w:sz w:val="22"/>
                <w:szCs w:val="22"/>
              </w:rPr>
            </w:pPr>
            <w:r w:rsidRPr="00C53AAB">
              <w:rPr>
                <w:rFonts w:ascii="Tahoma" w:hAnsi="Tahoma" w:cs="Tahoma"/>
                <w:color w:val="FFFFFF" w:themeColor="background1"/>
                <w:sz w:val="22"/>
                <w:szCs w:val="22"/>
              </w:rPr>
              <w:t>Fecha:</w:t>
            </w:r>
          </w:p>
        </w:tc>
        <w:tc>
          <w:tcPr>
            <w:tcW w:w="4990" w:type="dxa"/>
            <w:tcBorders>
              <w:top w:val="single" w:sz="4" w:space="0" w:color="004990"/>
              <w:left w:val="single" w:sz="4" w:space="0" w:color="FFFFFF"/>
            </w:tcBorders>
            <w:vAlign w:val="center"/>
          </w:tcPr>
          <w:p w14:paraId="212C2990" w14:textId="498A0F21" w:rsidR="006D5BCF" w:rsidRPr="00C53AAB" w:rsidRDefault="00DD77D3" w:rsidP="00DD77D3">
            <w:pPr>
              <w:outlineLvl w:val="2"/>
              <w:rPr>
                <w:rFonts w:ascii="Tahoma" w:hAnsi="Tahoma" w:cs="Tahoma"/>
                <w:color w:val="004990"/>
              </w:rPr>
            </w:pPr>
            <w:r w:rsidRPr="00C53AAB">
              <w:rPr>
                <w:rFonts w:ascii="Tahoma" w:hAnsi="Tahoma" w:cs="Tahoma"/>
                <w:color w:val="004990"/>
                <w:sz w:val="22"/>
              </w:rPr>
              <w:t>21</w:t>
            </w:r>
            <w:r w:rsidR="003C4F13" w:rsidRPr="00C53AAB">
              <w:rPr>
                <w:rFonts w:ascii="Tahoma" w:hAnsi="Tahoma" w:cs="Tahoma"/>
                <w:color w:val="004990"/>
                <w:sz w:val="22"/>
              </w:rPr>
              <w:t xml:space="preserve"> de </w:t>
            </w:r>
            <w:r w:rsidRPr="00C53AAB">
              <w:rPr>
                <w:rFonts w:ascii="Tahoma" w:hAnsi="Tahoma" w:cs="Tahoma"/>
                <w:color w:val="004990"/>
                <w:sz w:val="22"/>
              </w:rPr>
              <w:t>febrero</w:t>
            </w:r>
            <w:ins w:id="1" w:author="Jovana Montaño de Chavez" w:date="2017-02-14T18:11:00Z">
              <w:r w:rsidR="00C53AAB" w:rsidRPr="00C53AAB">
                <w:rPr>
                  <w:rFonts w:ascii="Tahoma" w:hAnsi="Tahoma" w:cs="Tahoma"/>
                  <w:color w:val="004990"/>
                  <w:sz w:val="22"/>
                </w:rPr>
                <w:t xml:space="preserve"> </w:t>
              </w:r>
            </w:ins>
            <w:r w:rsidR="006D5BCF" w:rsidRPr="00C53AAB">
              <w:rPr>
                <w:rFonts w:ascii="Tahoma" w:hAnsi="Tahoma" w:cs="Tahoma"/>
                <w:color w:val="004990"/>
                <w:sz w:val="22"/>
              </w:rPr>
              <w:t xml:space="preserve">de </w:t>
            </w:r>
            <w:r w:rsidR="00DD4776" w:rsidRPr="00C53AAB">
              <w:rPr>
                <w:rFonts w:ascii="Tahoma" w:hAnsi="Tahoma" w:cs="Tahoma"/>
                <w:color w:val="004990"/>
                <w:sz w:val="22"/>
              </w:rPr>
              <w:t>201</w:t>
            </w:r>
            <w:r w:rsidRPr="00C53AAB">
              <w:rPr>
                <w:rFonts w:ascii="Tahoma" w:hAnsi="Tahoma" w:cs="Tahoma"/>
                <w:color w:val="004990"/>
                <w:sz w:val="22"/>
              </w:rPr>
              <w:t>7</w:t>
            </w:r>
          </w:p>
        </w:tc>
      </w:tr>
      <w:tr w:rsidR="00984C8B" w:rsidRPr="00CD07C3" w14:paraId="56C2CCC3" w14:textId="77777777" w:rsidTr="00FF307A">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A2B5247" w14:textId="77777777" w:rsidR="006D5BCF" w:rsidRPr="00C53AAB" w:rsidRDefault="006D5BCF" w:rsidP="006D5BCF">
            <w:pPr>
              <w:ind w:left="27"/>
              <w:rPr>
                <w:rFonts w:ascii="Tahoma" w:hAnsi="Tahoma" w:cs="Tahoma"/>
                <w:color w:val="FFFFFF" w:themeColor="background1"/>
                <w:sz w:val="22"/>
                <w:szCs w:val="22"/>
                <w:rPrChange w:id="2" w:author="Jovana Montaño de Chavez" w:date="2017-02-14T18:11:00Z">
                  <w:rPr>
                    <w:rFonts w:ascii="Tahoma" w:hAnsi="Tahoma" w:cs="Tahoma"/>
                    <w:color w:val="FFFFFF" w:themeColor="background1"/>
                    <w:sz w:val="22"/>
                    <w:szCs w:val="22"/>
                  </w:rPr>
                </w:rPrChange>
              </w:rPr>
            </w:pPr>
            <w:r w:rsidRPr="00C53AAB">
              <w:rPr>
                <w:rFonts w:ascii="Tahoma" w:hAnsi="Tahoma" w:cs="Tahoma"/>
                <w:color w:val="FFFFFF" w:themeColor="background1"/>
                <w:sz w:val="22"/>
                <w:szCs w:val="22"/>
                <w:rPrChange w:id="3" w:author="Jovana Montaño de Chavez" w:date="2017-02-14T18:11:00Z">
                  <w:rPr>
                    <w:rFonts w:ascii="Tahoma" w:hAnsi="Tahoma" w:cs="Tahoma"/>
                    <w:color w:val="FFFFFF" w:themeColor="background1"/>
                    <w:sz w:val="22"/>
                    <w:szCs w:val="22"/>
                  </w:rPr>
                </w:rPrChange>
              </w:rPr>
              <w:t>Hora:</w:t>
            </w:r>
          </w:p>
        </w:tc>
        <w:tc>
          <w:tcPr>
            <w:tcW w:w="4990" w:type="dxa"/>
            <w:tcBorders>
              <w:left w:val="single" w:sz="4" w:space="0" w:color="FFFFFF"/>
            </w:tcBorders>
            <w:vAlign w:val="center"/>
          </w:tcPr>
          <w:p w14:paraId="7B0054D1" w14:textId="0957A76E" w:rsidR="006D5BCF" w:rsidRPr="00CD07C3" w:rsidRDefault="00DD77D3" w:rsidP="00DD77D3">
            <w:pPr>
              <w:outlineLvl w:val="2"/>
              <w:rPr>
                <w:rFonts w:ascii="Tahoma" w:hAnsi="Tahoma" w:cs="Tahoma"/>
                <w:color w:val="004990"/>
              </w:rPr>
            </w:pPr>
            <w:r w:rsidRPr="00C53AAB">
              <w:rPr>
                <w:rFonts w:ascii="Tahoma" w:hAnsi="Tahoma" w:cs="Tahoma"/>
                <w:color w:val="004990"/>
                <w:sz w:val="22"/>
                <w:szCs w:val="22"/>
              </w:rPr>
              <w:t>10</w:t>
            </w:r>
            <w:r w:rsidR="00FF307A" w:rsidRPr="00C53AAB">
              <w:rPr>
                <w:rFonts w:ascii="Tahoma" w:hAnsi="Tahoma" w:cs="Tahoma"/>
                <w:color w:val="004990"/>
                <w:sz w:val="22"/>
                <w:szCs w:val="22"/>
              </w:rPr>
              <w:t>:</w:t>
            </w:r>
            <w:r w:rsidRPr="00C53AAB">
              <w:rPr>
                <w:rFonts w:ascii="Tahoma" w:hAnsi="Tahoma" w:cs="Tahoma"/>
                <w:color w:val="004990"/>
                <w:sz w:val="22"/>
                <w:szCs w:val="22"/>
              </w:rPr>
              <w:t>00</w:t>
            </w:r>
            <w:r w:rsidR="00FF307A" w:rsidRPr="00C53AAB">
              <w:rPr>
                <w:rFonts w:ascii="Tahoma" w:hAnsi="Tahoma" w:cs="Tahoma"/>
                <w:color w:val="004990"/>
                <w:sz w:val="22"/>
                <w:szCs w:val="22"/>
              </w:rPr>
              <w:t xml:space="preserve"> a.m</w:t>
            </w:r>
            <w:r w:rsidR="000F105A" w:rsidRPr="00C53AAB">
              <w:rPr>
                <w:rFonts w:ascii="Tahoma" w:hAnsi="Tahoma" w:cs="Tahoma"/>
                <w:color w:val="004990"/>
                <w:sz w:val="22"/>
              </w:rPr>
              <w:t>.</w:t>
            </w:r>
          </w:p>
        </w:tc>
      </w:tr>
      <w:tr w:rsidR="00984C8B" w:rsidRPr="00CD07C3" w14:paraId="08C1DCAF" w14:textId="77777777" w:rsidTr="00FF307A">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A3631FB"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990" w:type="dxa"/>
            <w:tcBorders>
              <w:left w:val="single" w:sz="4" w:space="0" w:color="FFFFFF"/>
            </w:tcBorders>
            <w:vAlign w:val="center"/>
          </w:tcPr>
          <w:p w14:paraId="5C281531" w14:textId="77777777" w:rsidR="006D5BCF" w:rsidRPr="00CD07C3" w:rsidRDefault="006D5BCF" w:rsidP="008E55C7">
            <w:pPr>
              <w:outlineLvl w:val="2"/>
              <w:rPr>
                <w:rFonts w:ascii="Tahoma" w:hAnsi="Tahoma" w:cs="Tahoma"/>
                <w:color w:val="004990"/>
                <w:sz w:val="22"/>
              </w:rPr>
            </w:pPr>
            <w:r w:rsidRPr="00CD07C3">
              <w:rPr>
                <w:rFonts w:ascii="Tahoma" w:hAnsi="Tahoma" w:cs="Tahoma"/>
                <w:color w:val="004990"/>
                <w:sz w:val="22"/>
              </w:rPr>
              <w:t xml:space="preserve">ENTEL S.A., Edificio Tower, Calle Federico </w:t>
            </w:r>
            <w:r w:rsidR="008E55C7">
              <w:rPr>
                <w:rFonts w:ascii="Tahoma" w:hAnsi="Tahoma" w:cs="Tahoma"/>
                <w:color w:val="004990"/>
                <w:sz w:val="22"/>
              </w:rPr>
              <w:t>S</w:t>
            </w:r>
            <w:r w:rsidRPr="00CD07C3">
              <w:rPr>
                <w:rFonts w:ascii="Tahoma" w:hAnsi="Tahoma" w:cs="Tahoma"/>
                <w:color w:val="004990"/>
                <w:sz w:val="22"/>
              </w:rPr>
              <w:t>uazo N° 1771 Piso 6 (Sub Gerencia de Adquisiciones)</w:t>
            </w:r>
          </w:p>
        </w:tc>
      </w:tr>
      <w:tr w:rsidR="00984C8B" w:rsidRPr="00CD07C3" w14:paraId="75A473F9" w14:textId="77777777" w:rsidTr="00FF307A">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03BDDEC"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990" w:type="dxa"/>
            <w:tcBorders>
              <w:left w:val="single" w:sz="4" w:space="0" w:color="FFFFFF"/>
            </w:tcBorders>
            <w:vAlign w:val="center"/>
          </w:tcPr>
          <w:p w14:paraId="63BD70FD" w14:textId="77777777"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14:paraId="0DF94ED5" w14:textId="77777777" w:rsidTr="00FF307A">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101FE09" w14:textId="77777777"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990" w:type="dxa"/>
            <w:tcBorders>
              <w:left w:val="single" w:sz="4" w:space="0" w:color="FFFFFF"/>
              <w:bottom w:val="single" w:sz="4" w:space="0" w:color="004990"/>
            </w:tcBorders>
            <w:vAlign w:val="center"/>
          </w:tcPr>
          <w:p w14:paraId="047B6C60" w14:textId="02BEDC9D" w:rsidR="006D5BCF" w:rsidRPr="00CD07C3" w:rsidRDefault="00DD77D3" w:rsidP="006D5BCF">
            <w:pPr>
              <w:outlineLvl w:val="2"/>
              <w:rPr>
                <w:rFonts w:ascii="Tahoma" w:hAnsi="Tahoma" w:cs="Tahoma"/>
                <w:color w:val="004990"/>
              </w:rPr>
            </w:pPr>
            <w:r>
              <w:rPr>
                <w:rFonts w:ascii="Tahoma" w:hAnsi="Tahoma" w:cs="Tahoma"/>
                <w:color w:val="004990"/>
                <w:sz w:val="22"/>
                <w:szCs w:val="20"/>
                <w:lang w:val="es-BO" w:eastAsia="en-US"/>
              </w:rPr>
              <w:t>Jovana Montaño</w:t>
            </w:r>
          </w:p>
        </w:tc>
      </w:tr>
    </w:tbl>
    <w:p w14:paraId="3051FE72" w14:textId="77777777"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549B36AD" w14:textId="77777777" w:rsidR="006D5BCF"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 xml:space="preserve">Una vez elaborada y aprobada el Acta de Reunión, formará parte del presente documento y será de aceptación obligatoria sin modificaciones posteriores por parte de </w:t>
      </w:r>
      <w:proofErr w:type="gramStart"/>
      <w:r w:rsidRPr="00CD07C3">
        <w:rPr>
          <w:rFonts w:ascii="Tahoma" w:hAnsi="Tahoma" w:cs="Tahoma"/>
          <w:color w:val="004990"/>
          <w:sz w:val="22"/>
        </w:rPr>
        <w:t>los</w:t>
      </w:r>
      <w:proofErr w:type="gramEnd"/>
      <w:r w:rsidRPr="00CD07C3">
        <w:rPr>
          <w:rFonts w:ascii="Tahoma" w:hAnsi="Tahoma" w:cs="Tahoma"/>
          <w:color w:val="004990"/>
          <w:sz w:val="22"/>
        </w:rPr>
        <w:t xml:space="preserve"> proponentes</w:t>
      </w:r>
      <w:r w:rsidRPr="00CD07C3">
        <w:rPr>
          <w:rFonts w:ascii="Tahoma" w:hAnsi="Tahoma" w:cs="Tahoma"/>
          <w:color w:val="004990"/>
          <w:sz w:val="22"/>
          <w:szCs w:val="22"/>
        </w:rPr>
        <w:t>.</w:t>
      </w:r>
    </w:p>
    <w:p w14:paraId="618D6DD4" w14:textId="77777777" w:rsidR="00FF307A" w:rsidRPr="00CD07C3" w:rsidRDefault="00FF307A" w:rsidP="008724E1">
      <w:pPr>
        <w:spacing w:before="120"/>
        <w:ind w:left="709"/>
        <w:jc w:val="both"/>
        <w:rPr>
          <w:rFonts w:ascii="Tahoma" w:hAnsi="Tahoma" w:cs="Tahoma"/>
          <w:color w:val="004990"/>
          <w:sz w:val="22"/>
          <w:szCs w:val="22"/>
        </w:rPr>
      </w:pPr>
    </w:p>
    <w:p w14:paraId="09BB35D6" w14:textId="77777777"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lastRenderedPageBreak/>
        <w:t>Presentación de Propuestas</w:t>
      </w:r>
    </w:p>
    <w:p w14:paraId="6E0D01B8" w14:textId="77777777"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0407EBC7" w14:textId="77777777"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C5C1B" w:rsidRPr="00CD07C3" w14:paraId="2851440F" w14:textId="77777777" w:rsidTr="00DC4E3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3EECF58E" w14:textId="77777777" w:rsidR="00BC5C1B" w:rsidRPr="00CD07C3" w:rsidRDefault="00BC5C1B" w:rsidP="00BC5C1B">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vAlign w:val="center"/>
          </w:tcPr>
          <w:p w14:paraId="23950E45" w14:textId="28842CBF" w:rsidR="00BC5C1B" w:rsidRPr="00C53AAB" w:rsidRDefault="00DD77D3" w:rsidP="00DD77D3">
            <w:pPr>
              <w:ind w:left="1276" w:hanging="1276"/>
              <w:jc w:val="both"/>
              <w:rPr>
                <w:rFonts w:ascii="Tahoma" w:hAnsi="Tahoma" w:cs="Tahoma"/>
                <w:color w:val="004990"/>
                <w:sz w:val="22"/>
                <w:szCs w:val="22"/>
              </w:rPr>
            </w:pPr>
            <w:r w:rsidRPr="00C53AAB">
              <w:rPr>
                <w:rFonts w:ascii="Tahoma" w:hAnsi="Tahoma" w:cs="Tahoma"/>
                <w:color w:val="004990"/>
                <w:sz w:val="22"/>
              </w:rPr>
              <w:t>01</w:t>
            </w:r>
            <w:r w:rsidR="00BC5C1B" w:rsidRPr="00C53AAB">
              <w:rPr>
                <w:rFonts w:ascii="Tahoma" w:hAnsi="Tahoma" w:cs="Tahoma"/>
                <w:color w:val="004990"/>
                <w:sz w:val="22"/>
              </w:rPr>
              <w:t xml:space="preserve"> de </w:t>
            </w:r>
            <w:r w:rsidRPr="00C53AAB">
              <w:rPr>
                <w:rFonts w:ascii="Tahoma" w:hAnsi="Tahoma" w:cs="Tahoma"/>
                <w:color w:val="004990"/>
                <w:sz w:val="22"/>
              </w:rPr>
              <w:t>marzo</w:t>
            </w:r>
            <w:r w:rsidR="00BC5C1B" w:rsidRPr="00C53AAB">
              <w:rPr>
                <w:rFonts w:ascii="Tahoma" w:hAnsi="Tahoma" w:cs="Tahoma"/>
                <w:color w:val="004990"/>
                <w:sz w:val="22"/>
              </w:rPr>
              <w:t xml:space="preserve"> de 201</w:t>
            </w:r>
            <w:r w:rsidRPr="00C53AAB">
              <w:rPr>
                <w:rFonts w:ascii="Tahoma" w:hAnsi="Tahoma" w:cs="Tahoma"/>
                <w:color w:val="004990"/>
                <w:sz w:val="22"/>
              </w:rPr>
              <w:t>7</w:t>
            </w:r>
          </w:p>
        </w:tc>
      </w:tr>
      <w:tr w:rsidR="00BC5C1B" w:rsidRPr="00984C8B" w14:paraId="730CF66C" w14:textId="77777777" w:rsidTr="00DC4E3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0ACC8DE" w14:textId="77777777" w:rsidR="00BC5C1B" w:rsidRPr="00CD07C3" w:rsidRDefault="00BC5C1B" w:rsidP="00BC5C1B">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vAlign w:val="center"/>
          </w:tcPr>
          <w:p w14:paraId="0FA2C930" w14:textId="274BA031" w:rsidR="00BC5C1B" w:rsidRPr="00C53AAB" w:rsidRDefault="00DD77D3" w:rsidP="00BC5C1B">
            <w:pPr>
              <w:ind w:left="1276" w:hanging="1276"/>
              <w:jc w:val="both"/>
              <w:rPr>
                <w:rFonts w:ascii="Tahoma" w:hAnsi="Tahoma" w:cs="Tahoma"/>
                <w:color w:val="004990"/>
                <w:sz w:val="22"/>
                <w:szCs w:val="22"/>
              </w:rPr>
            </w:pPr>
            <w:r w:rsidRPr="00C53AAB">
              <w:rPr>
                <w:rFonts w:ascii="Tahoma" w:hAnsi="Tahoma" w:cs="Tahoma"/>
                <w:color w:val="004990"/>
                <w:sz w:val="22"/>
                <w:szCs w:val="22"/>
              </w:rPr>
              <w:t>15</w:t>
            </w:r>
            <w:r w:rsidR="00BC5C1B" w:rsidRPr="00C53AAB">
              <w:rPr>
                <w:rFonts w:ascii="Tahoma" w:hAnsi="Tahoma" w:cs="Tahoma"/>
                <w:color w:val="004990"/>
                <w:sz w:val="22"/>
                <w:szCs w:val="22"/>
              </w:rPr>
              <w:t>:</w:t>
            </w:r>
            <w:r w:rsidRPr="00C53AAB">
              <w:rPr>
                <w:rFonts w:ascii="Tahoma" w:hAnsi="Tahoma" w:cs="Tahoma"/>
                <w:color w:val="004990"/>
                <w:sz w:val="22"/>
                <w:szCs w:val="22"/>
              </w:rPr>
              <w:t>30</w:t>
            </w:r>
            <w:r w:rsidR="00BC5C1B" w:rsidRPr="00C53AAB">
              <w:rPr>
                <w:rFonts w:ascii="Tahoma" w:hAnsi="Tahoma" w:cs="Tahoma"/>
                <w:color w:val="004990"/>
                <w:sz w:val="22"/>
                <w:szCs w:val="22"/>
              </w:rPr>
              <w:t xml:space="preserve"> p.m</w:t>
            </w:r>
            <w:r w:rsidR="00BC5C1B" w:rsidRPr="00C53AAB">
              <w:rPr>
                <w:rFonts w:ascii="Tahoma" w:hAnsi="Tahoma" w:cs="Tahoma"/>
                <w:color w:val="004990"/>
                <w:sz w:val="22"/>
              </w:rPr>
              <w:t>.</w:t>
            </w:r>
          </w:p>
        </w:tc>
      </w:tr>
    </w:tbl>
    <w:p w14:paraId="53569215" w14:textId="77777777"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3B2F0B6B" w14:textId="77777777" w:rsidR="00791668" w:rsidRPr="00984C8B" w:rsidRDefault="006D5BCF" w:rsidP="00D0452C">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16D5CEE8"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236F5540"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01265038"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35E03143" w14:textId="77777777"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14:paraId="6C497359" w14:textId="77777777" w:rsidTr="006D5BCF">
        <w:trPr>
          <w:trHeight w:val="1836"/>
          <w:jc w:val="center"/>
        </w:trPr>
        <w:tc>
          <w:tcPr>
            <w:tcW w:w="7690" w:type="dxa"/>
            <w:vAlign w:val="center"/>
          </w:tcPr>
          <w:p w14:paraId="74CEA4AA" w14:textId="77777777"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36900472" w14:textId="7D259612"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DD77D3">
              <w:rPr>
                <w:rFonts w:ascii="Tahoma" w:hAnsi="Tahoma" w:cs="Tahoma"/>
                <w:color w:val="004990"/>
                <w:sz w:val="22"/>
                <w:szCs w:val="22"/>
              </w:rPr>
              <w:t>016</w:t>
            </w:r>
            <w:r w:rsidRPr="005B409A">
              <w:rPr>
                <w:rFonts w:ascii="Tahoma" w:hAnsi="Tahoma" w:cs="Tahoma"/>
                <w:color w:val="004990"/>
                <w:sz w:val="22"/>
                <w:szCs w:val="22"/>
              </w:rPr>
              <w:t>/</w:t>
            </w:r>
            <w:r w:rsidR="00DD4776">
              <w:rPr>
                <w:rFonts w:ascii="Tahoma" w:hAnsi="Tahoma" w:cs="Tahoma"/>
                <w:color w:val="004990"/>
                <w:sz w:val="22"/>
                <w:szCs w:val="22"/>
              </w:rPr>
              <w:t>201</w:t>
            </w:r>
            <w:r w:rsidR="00DD77D3">
              <w:rPr>
                <w:rFonts w:ascii="Tahoma" w:hAnsi="Tahoma" w:cs="Tahoma"/>
                <w:color w:val="004990"/>
                <w:sz w:val="22"/>
                <w:szCs w:val="22"/>
              </w:rPr>
              <w:t>7</w:t>
            </w:r>
          </w:p>
          <w:p w14:paraId="4E075876" w14:textId="77777777" w:rsidR="00D0452C" w:rsidRDefault="00D0452C" w:rsidP="00F4579B">
            <w:pPr>
              <w:ind w:left="133"/>
              <w:jc w:val="center"/>
              <w:rPr>
                <w:rFonts w:ascii="Tahoma" w:hAnsi="Tahoma" w:cs="Tahoma"/>
                <w:color w:val="004990"/>
                <w:sz w:val="24"/>
                <w:szCs w:val="28"/>
              </w:rPr>
            </w:pPr>
          </w:p>
          <w:p w14:paraId="0AD998E9" w14:textId="77777777" w:rsidR="00D0452C" w:rsidRPr="00D0452C" w:rsidRDefault="00D0452C" w:rsidP="00F4579B">
            <w:pPr>
              <w:ind w:left="133"/>
              <w:jc w:val="center"/>
              <w:rPr>
                <w:rFonts w:ascii="Tahoma" w:hAnsi="Tahoma" w:cs="Tahoma"/>
                <w:color w:val="004990"/>
                <w:sz w:val="24"/>
                <w:szCs w:val="28"/>
              </w:rPr>
            </w:pPr>
            <w:r w:rsidRPr="00D0452C">
              <w:rPr>
                <w:rFonts w:ascii="Tahoma" w:hAnsi="Tahoma" w:cs="Tahoma"/>
                <w:color w:val="004990"/>
                <w:sz w:val="24"/>
                <w:szCs w:val="28"/>
              </w:rPr>
              <w:t xml:space="preserve"> “SOLUCIÓN INTEGRAL PARA LA PROVISION DE UN SISTEMA DE ENTREGA DE SERVICIOS DE VALO</w:t>
            </w:r>
            <w:r>
              <w:rPr>
                <w:rFonts w:ascii="Tahoma" w:hAnsi="Tahoma" w:cs="Tahoma"/>
                <w:color w:val="004990"/>
                <w:sz w:val="24"/>
                <w:szCs w:val="28"/>
              </w:rPr>
              <w:t>R</w:t>
            </w:r>
            <w:r w:rsidRPr="00D0452C">
              <w:rPr>
                <w:rFonts w:ascii="Tahoma" w:hAnsi="Tahoma" w:cs="Tahoma"/>
                <w:color w:val="004990"/>
                <w:sz w:val="24"/>
                <w:szCs w:val="28"/>
              </w:rPr>
              <w:t xml:space="preserve"> AGREGADO PARA ENTEL S.A</w:t>
            </w:r>
            <w:proofErr w:type="gramStart"/>
            <w:r w:rsidRPr="00D0452C">
              <w:rPr>
                <w:rFonts w:ascii="Tahoma" w:hAnsi="Tahoma" w:cs="Tahoma"/>
                <w:color w:val="004990"/>
                <w:sz w:val="24"/>
                <w:szCs w:val="28"/>
              </w:rPr>
              <w:t>.“</w:t>
            </w:r>
            <w:proofErr w:type="gramEnd"/>
          </w:p>
          <w:p w14:paraId="58CBE7A7" w14:textId="77777777" w:rsidR="00D0452C" w:rsidRDefault="00D0452C" w:rsidP="00F4579B">
            <w:pPr>
              <w:ind w:left="133"/>
              <w:jc w:val="center"/>
              <w:rPr>
                <w:rFonts w:ascii="Tahoma" w:hAnsi="Tahoma" w:cs="Tahoma"/>
                <w:color w:val="004990"/>
                <w:sz w:val="22"/>
                <w:szCs w:val="22"/>
              </w:rPr>
            </w:pPr>
          </w:p>
          <w:p w14:paraId="2182D6AC" w14:textId="77777777" w:rsidR="00227E45" w:rsidRDefault="006D5BCF" w:rsidP="00F4579B">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337258A1" w14:textId="77777777"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14:paraId="44BEF1A7" w14:textId="77777777"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58DB1BCF" w14:textId="77777777" w:rsidR="006D5BCF"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C5C1B" w:rsidRPr="00CD07C3" w14:paraId="3997A29D" w14:textId="77777777" w:rsidTr="00DC4E3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8C6C56A" w14:textId="77777777" w:rsidR="00BC5C1B" w:rsidRPr="00C53AAB" w:rsidRDefault="00BC5C1B" w:rsidP="00BC5C1B">
            <w:pPr>
              <w:ind w:left="1276" w:hanging="1276"/>
              <w:jc w:val="both"/>
              <w:rPr>
                <w:rFonts w:ascii="Tahoma" w:hAnsi="Tahoma" w:cs="Tahoma"/>
                <w:color w:val="FFFFFF" w:themeColor="background1"/>
                <w:sz w:val="22"/>
                <w:szCs w:val="22"/>
              </w:rPr>
            </w:pPr>
            <w:r w:rsidRPr="00C53AAB">
              <w:rPr>
                <w:rFonts w:ascii="Tahoma" w:hAnsi="Tahoma" w:cs="Tahoma"/>
                <w:color w:val="FFFFFF" w:themeColor="background1"/>
                <w:sz w:val="22"/>
                <w:szCs w:val="22"/>
              </w:rPr>
              <w:t>Fecha:</w:t>
            </w:r>
          </w:p>
        </w:tc>
        <w:tc>
          <w:tcPr>
            <w:tcW w:w="3649" w:type="dxa"/>
            <w:tcBorders>
              <w:top w:val="single" w:sz="4" w:space="0" w:color="004990"/>
              <w:left w:val="single" w:sz="4" w:space="0" w:color="FFFFFF"/>
            </w:tcBorders>
            <w:vAlign w:val="center"/>
          </w:tcPr>
          <w:p w14:paraId="2C905EF5" w14:textId="40C3E860" w:rsidR="00BC5C1B" w:rsidRPr="00C53AAB" w:rsidRDefault="00DD77D3" w:rsidP="00DD77D3">
            <w:pPr>
              <w:ind w:left="1276" w:hanging="1276"/>
              <w:jc w:val="both"/>
              <w:rPr>
                <w:rFonts w:ascii="Tahoma" w:hAnsi="Tahoma" w:cs="Tahoma"/>
                <w:color w:val="004990"/>
                <w:sz w:val="22"/>
                <w:szCs w:val="22"/>
              </w:rPr>
            </w:pPr>
            <w:r w:rsidRPr="00C53AAB">
              <w:rPr>
                <w:rFonts w:ascii="Tahoma" w:hAnsi="Tahoma" w:cs="Tahoma"/>
                <w:color w:val="004990"/>
                <w:sz w:val="22"/>
              </w:rPr>
              <w:t>01</w:t>
            </w:r>
            <w:r w:rsidR="00BC5C1B" w:rsidRPr="00C53AAB">
              <w:rPr>
                <w:rFonts w:ascii="Tahoma" w:hAnsi="Tahoma" w:cs="Tahoma"/>
                <w:color w:val="004990"/>
                <w:sz w:val="22"/>
              </w:rPr>
              <w:t xml:space="preserve"> de </w:t>
            </w:r>
            <w:r w:rsidRPr="00C53AAB">
              <w:rPr>
                <w:rFonts w:ascii="Tahoma" w:hAnsi="Tahoma" w:cs="Tahoma"/>
                <w:color w:val="004990"/>
                <w:sz w:val="22"/>
              </w:rPr>
              <w:t>marzo</w:t>
            </w:r>
            <w:r w:rsidR="00BC5C1B" w:rsidRPr="00C53AAB">
              <w:rPr>
                <w:rFonts w:ascii="Tahoma" w:hAnsi="Tahoma" w:cs="Tahoma"/>
                <w:color w:val="004990"/>
                <w:sz w:val="22"/>
              </w:rPr>
              <w:t xml:space="preserve"> de 201</w:t>
            </w:r>
            <w:r w:rsidRPr="00C53AAB">
              <w:rPr>
                <w:rFonts w:ascii="Tahoma" w:hAnsi="Tahoma" w:cs="Tahoma"/>
                <w:color w:val="004990"/>
                <w:sz w:val="22"/>
              </w:rPr>
              <w:t>7</w:t>
            </w:r>
          </w:p>
        </w:tc>
      </w:tr>
      <w:tr w:rsidR="00BC5C1B" w:rsidRPr="00984C8B" w14:paraId="5687F712" w14:textId="77777777" w:rsidTr="00DC4E3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9463110" w14:textId="77777777" w:rsidR="00BC5C1B" w:rsidRPr="00C53AAB" w:rsidRDefault="00BC5C1B" w:rsidP="00BC5C1B">
            <w:pPr>
              <w:ind w:left="1276" w:hanging="1276"/>
              <w:jc w:val="both"/>
              <w:rPr>
                <w:rFonts w:ascii="Tahoma" w:hAnsi="Tahoma" w:cs="Tahoma"/>
                <w:color w:val="FFFFFF" w:themeColor="background1"/>
                <w:sz w:val="22"/>
                <w:szCs w:val="22"/>
              </w:rPr>
            </w:pPr>
            <w:r w:rsidRPr="00C53AAB">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vAlign w:val="center"/>
          </w:tcPr>
          <w:p w14:paraId="64D4E5FD" w14:textId="51836029" w:rsidR="00BC5C1B" w:rsidRPr="00C53AAB" w:rsidRDefault="00DD77D3" w:rsidP="00DD77D3">
            <w:pPr>
              <w:ind w:left="1276" w:hanging="1276"/>
              <w:jc w:val="both"/>
              <w:rPr>
                <w:rFonts w:ascii="Tahoma" w:hAnsi="Tahoma" w:cs="Tahoma"/>
                <w:color w:val="004990"/>
                <w:sz w:val="22"/>
                <w:szCs w:val="22"/>
              </w:rPr>
            </w:pPr>
            <w:r w:rsidRPr="00C53AAB">
              <w:rPr>
                <w:rFonts w:ascii="Tahoma" w:hAnsi="Tahoma" w:cs="Tahoma"/>
                <w:color w:val="004990"/>
                <w:sz w:val="22"/>
                <w:szCs w:val="22"/>
              </w:rPr>
              <w:t>16</w:t>
            </w:r>
            <w:r w:rsidR="00BC5C1B" w:rsidRPr="00C53AAB">
              <w:rPr>
                <w:rFonts w:ascii="Tahoma" w:hAnsi="Tahoma" w:cs="Tahoma"/>
                <w:color w:val="004990"/>
                <w:sz w:val="22"/>
                <w:szCs w:val="22"/>
              </w:rPr>
              <w:t>:</w:t>
            </w:r>
            <w:r w:rsidRPr="00C53AAB">
              <w:rPr>
                <w:rFonts w:ascii="Tahoma" w:hAnsi="Tahoma" w:cs="Tahoma"/>
                <w:color w:val="004990"/>
                <w:sz w:val="22"/>
                <w:szCs w:val="22"/>
              </w:rPr>
              <w:t>00</w:t>
            </w:r>
            <w:r w:rsidR="00BC5C1B" w:rsidRPr="00C53AAB">
              <w:rPr>
                <w:rFonts w:ascii="Tahoma" w:hAnsi="Tahoma" w:cs="Tahoma"/>
                <w:color w:val="004990"/>
                <w:sz w:val="22"/>
                <w:szCs w:val="22"/>
              </w:rPr>
              <w:t xml:space="preserve"> p.m</w:t>
            </w:r>
            <w:r w:rsidR="00BC5C1B" w:rsidRPr="00C53AAB">
              <w:rPr>
                <w:rFonts w:ascii="Tahoma" w:hAnsi="Tahoma" w:cs="Tahoma"/>
                <w:color w:val="004990"/>
                <w:sz w:val="22"/>
              </w:rPr>
              <w:t>.</w:t>
            </w:r>
          </w:p>
        </w:tc>
      </w:tr>
    </w:tbl>
    <w:p w14:paraId="391E576A" w14:textId="77777777" w:rsidR="006D5BCF" w:rsidRPr="00984C8B" w:rsidRDefault="006D5BCF" w:rsidP="006D5BCF">
      <w:pPr>
        <w:ind w:left="567"/>
        <w:jc w:val="both"/>
        <w:rPr>
          <w:rFonts w:ascii="Tahoma" w:hAnsi="Tahoma" w:cs="Tahoma"/>
          <w:strike/>
          <w:color w:val="004990"/>
        </w:rPr>
      </w:pPr>
    </w:p>
    <w:p w14:paraId="5C0C4A3C" w14:textId="77777777"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5E88B9A2" w14:textId="77777777"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4" w:name="_Toc130955263"/>
      <w:bookmarkStart w:id="5"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3E4673E3"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2FD8A4DB"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14:paraId="253933C9"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14:paraId="1E8471C6" w14:textId="7DC9A3A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w:t>
      </w:r>
      <w:r w:rsidR="00B951F2">
        <w:rPr>
          <w:rFonts w:ascii="Tahoma" w:hAnsi="Tahoma" w:cs="Tahoma"/>
          <w:color w:val="004990"/>
          <w:sz w:val="22"/>
          <w:szCs w:val="22"/>
          <w:lang w:bidi="en-US"/>
        </w:rPr>
        <w:t xml:space="preserve">, la empresa deberá </w:t>
      </w:r>
      <w:r w:rsidR="009C7B61">
        <w:rPr>
          <w:rFonts w:ascii="Tahoma" w:hAnsi="Tahoma" w:cs="Tahoma"/>
          <w:color w:val="004990"/>
          <w:sz w:val="22"/>
          <w:szCs w:val="22"/>
          <w:lang w:bidi="en-US"/>
        </w:rPr>
        <w:t>tener como actividad principal el rubro de Telecomunicaciones</w:t>
      </w:r>
      <w:r w:rsidR="00BF163A">
        <w:rPr>
          <w:rFonts w:ascii="Tahoma" w:hAnsi="Tahoma" w:cs="Tahoma"/>
          <w:color w:val="004990"/>
          <w:sz w:val="22"/>
          <w:szCs w:val="22"/>
          <w:lang w:bidi="en-US"/>
        </w:rPr>
        <w:t xml:space="preserve"> y/o actividades inherentes al proceso de contratación</w:t>
      </w:r>
      <w:proofErr w:type="gramStart"/>
      <w:r w:rsidR="00BF163A">
        <w:rPr>
          <w:rFonts w:ascii="Tahoma" w:hAnsi="Tahoma" w:cs="Tahoma"/>
          <w:color w:val="004990"/>
          <w:sz w:val="22"/>
          <w:szCs w:val="22"/>
          <w:lang w:bidi="en-US"/>
        </w:rPr>
        <w:t>.</w:t>
      </w:r>
      <w:r w:rsidR="00B951F2">
        <w:rPr>
          <w:rFonts w:ascii="Tahoma" w:hAnsi="Tahoma" w:cs="Tahoma"/>
          <w:color w:val="004990"/>
          <w:sz w:val="22"/>
          <w:szCs w:val="22"/>
          <w:lang w:bidi="en-US"/>
        </w:rPr>
        <w:t>.</w:t>
      </w:r>
      <w:proofErr w:type="gramEnd"/>
      <w:r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14:paraId="5A0D84E8" w14:textId="173DCB7E" w:rsidR="00647053" w:rsidRPr="007C6C69" w:rsidRDefault="007E25F5" w:rsidP="007C6C69">
      <w:pPr>
        <w:pStyle w:val="Prrafodelista"/>
        <w:numPr>
          <w:ilvl w:val="2"/>
          <w:numId w:val="19"/>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009C7B61">
        <w:rPr>
          <w:rFonts w:ascii="Tahoma" w:hAnsi="Tahoma" w:cs="Tahoma"/>
          <w:color w:val="004990"/>
          <w:sz w:val="22"/>
          <w:szCs w:val="22"/>
          <w:lang w:bidi="en-US"/>
        </w:rPr>
        <w:t xml:space="preserve"> </w:t>
      </w:r>
      <w:r w:rsidR="007C6C69" w:rsidRPr="007C6C69">
        <w:t xml:space="preserve"> </w:t>
      </w:r>
      <w:r w:rsidR="007C6C69" w:rsidRPr="007C6C69">
        <w:rPr>
          <w:rFonts w:ascii="Tahoma" w:hAnsi="Tahoma" w:cs="Tahoma"/>
          <w:color w:val="004990"/>
          <w:sz w:val="22"/>
          <w:szCs w:val="22"/>
          <w:lang w:bidi="en-US"/>
        </w:rPr>
        <w:t xml:space="preserve">(El cual podrá ser impreso de la página WEB de impuestos máximo con un mes de anticipación) </w:t>
      </w:r>
    </w:p>
    <w:p w14:paraId="53B0992A"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38F0B4C7" w14:textId="77777777" w:rsidR="00DD77D3" w:rsidRPr="00744AA6" w:rsidRDefault="00DD77D3" w:rsidP="00DD77D3">
      <w:pPr>
        <w:pStyle w:val="Prrafodelista"/>
        <w:numPr>
          <w:ilvl w:val="2"/>
          <w:numId w:val="19"/>
        </w:numPr>
        <w:tabs>
          <w:tab w:val="left" w:pos="2268"/>
        </w:tabs>
        <w:spacing w:before="120"/>
        <w:jc w:val="both"/>
        <w:outlineLvl w:val="2"/>
        <w:rPr>
          <w:rFonts w:ascii="Tahoma" w:hAnsi="Tahoma" w:cs="Tahoma"/>
          <w:color w:val="1F497D"/>
          <w:sz w:val="22"/>
          <w:szCs w:val="22"/>
          <w:lang w:val="es-BO" w:bidi="en-US"/>
        </w:rPr>
      </w:pPr>
      <w:bookmarkStart w:id="6" w:name="_Toc465950539"/>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6"/>
    </w:p>
    <w:p w14:paraId="045AC145" w14:textId="77777777" w:rsidR="00302C1E" w:rsidRPr="00E41E27" w:rsidRDefault="00302C1E" w:rsidP="00302C1E">
      <w:pPr>
        <w:pStyle w:val="Prrafodelista"/>
        <w:numPr>
          <w:ilvl w:val="2"/>
          <w:numId w:val="19"/>
        </w:numPr>
        <w:jc w:val="both"/>
        <w:outlineLvl w:val="2"/>
        <w:rPr>
          <w:rFonts w:ascii="Tahoma" w:hAnsi="Tahoma" w:cs="Tahoma"/>
          <w:color w:val="1F497D"/>
          <w:sz w:val="22"/>
          <w:szCs w:val="22"/>
          <w:lang w:bidi="en-US"/>
        </w:rPr>
      </w:pPr>
      <w:r w:rsidRPr="00E41E27">
        <w:rPr>
          <w:rFonts w:ascii="Tahoma" w:hAnsi="Tahoma" w:cs="Tahoma"/>
          <w:color w:val="1F497D"/>
          <w:sz w:val="22"/>
          <w:szCs w:val="22"/>
          <w:lang w:bidi="en-US"/>
        </w:rPr>
        <w:t>Garantía de Seriedad de propuesta (Bo</w:t>
      </w:r>
      <w:r>
        <w:rPr>
          <w:rFonts w:ascii="Tahoma" w:hAnsi="Tahoma" w:cs="Tahoma"/>
          <w:color w:val="1F497D"/>
          <w:sz w:val="22"/>
          <w:szCs w:val="22"/>
          <w:lang w:bidi="en-US"/>
        </w:rPr>
        <w:t xml:space="preserve">leta o Póliza </w:t>
      </w:r>
      <w:r w:rsidRPr="00E41E27">
        <w:rPr>
          <w:rFonts w:ascii="Tahoma" w:hAnsi="Tahoma" w:cs="Tahoma"/>
          <w:color w:val="1F497D"/>
          <w:sz w:val="22"/>
          <w:szCs w:val="22"/>
          <w:lang w:bidi="en-US"/>
        </w:rPr>
        <w:t>de Caución) con las características de</w:t>
      </w:r>
      <w:r w:rsidRPr="00E41E27">
        <w:rPr>
          <w:rFonts w:ascii="Tahoma" w:hAnsi="Tahoma" w:cs="Tahoma"/>
          <w:color w:val="000000"/>
        </w:rPr>
        <w:t xml:space="preserve"> </w:t>
      </w:r>
      <w:r w:rsidRPr="00E41E27">
        <w:rPr>
          <w:rFonts w:ascii="Tahoma" w:hAnsi="Tahoma" w:cs="Tahoma"/>
          <w:b/>
          <w:bCs/>
          <w:i/>
          <w:iCs/>
          <w:color w:val="1F497D" w:themeColor="text2"/>
        </w:rPr>
        <w:t>renovable, irrevocable, de ejecución inmediata</w:t>
      </w:r>
      <w:proofErr w:type="gramStart"/>
      <w:r w:rsidRPr="00E41E27">
        <w:rPr>
          <w:rFonts w:ascii="Tahoma" w:hAnsi="Tahoma" w:cs="Tahoma"/>
          <w:b/>
          <w:bCs/>
          <w:i/>
          <w:iCs/>
          <w:color w:val="1F497D" w:themeColor="text2"/>
        </w:rPr>
        <w:t>  y</w:t>
      </w:r>
      <w:proofErr w:type="gramEnd"/>
      <w:r w:rsidRPr="00E41E27">
        <w:rPr>
          <w:rFonts w:ascii="Tahoma" w:hAnsi="Tahoma" w:cs="Tahoma"/>
          <w:b/>
          <w:bCs/>
          <w:i/>
          <w:iCs/>
          <w:color w:val="1F497D" w:themeColor="text2"/>
        </w:rPr>
        <w:t xml:space="preserve"> a primer requerimiento</w:t>
      </w:r>
      <w:r w:rsidRPr="00E41E27">
        <w:rPr>
          <w:rFonts w:ascii="Tahoma" w:hAnsi="Tahoma" w:cs="Tahoma"/>
          <w:color w:val="000000"/>
        </w:rPr>
        <w:t xml:space="preserve"> </w:t>
      </w:r>
      <w:r w:rsidRPr="00E41E27">
        <w:rPr>
          <w:rFonts w:ascii="Tahoma" w:hAnsi="Tahoma" w:cs="Tahoma"/>
          <w:color w:val="1F497D"/>
          <w:sz w:val="22"/>
          <w:szCs w:val="22"/>
          <w:lang w:bidi="en-US"/>
        </w:rPr>
        <w:t>a favor de ENTEL S.A. Con una validez de 120 días calendario a partir de la fecha de presentación de propuesta.</w:t>
      </w:r>
      <w:r w:rsidRPr="00E41E27">
        <w:rPr>
          <w:rFonts w:ascii="Tahoma" w:hAnsi="Tahoma" w:cs="Tahoma"/>
          <w:color w:val="000000"/>
        </w:rPr>
        <w:t xml:space="preserve"> </w:t>
      </w:r>
    </w:p>
    <w:p w14:paraId="48C090E9" w14:textId="77777777" w:rsidR="00F955C3" w:rsidRDefault="00A22F0E"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45C32"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45C32" w:rsidRPr="00225235">
        <w:rPr>
          <w:rFonts w:ascii="Tahoma" w:hAnsi="Tahoma" w:cs="Tahoma"/>
          <w:color w:val="004990"/>
          <w:sz w:val="22"/>
          <w:szCs w:val="22"/>
          <w:lang w:bidi="en-US"/>
        </w:rPr>
        <w:t xml:space="preserve"> emitirse por </w:t>
      </w:r>
      <w:r w:rsidR="00E45C32"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el total del proyecto de acuerdo al siguiente detalle:</w:t>
      </w:r>
    </w:p>
    <w:p w14:paraId="4AC539B8" w14:textId="359AE66E" w:rsidR="00E45C32" w:rsidRPr="00E45C32" w:rsidRDefault="00302C1E" w:rsidP="00E45C32">
      <w:pPr>
        <w:pStyle w:val="Prrafodelista"/>
        <w:shd w:val="clear" w:color="auto" w:fill="FFFFFF"/>
        <w:ind w:left="2127"/>
        <w:jc w:val="both"/>
        <w:outlineLvl w:val="2"/>
        <w:rPr>
          <w:rFonts w:ascii="Tahoma" w:hAnsi="Tahoma" w:cs="Tahoma"/>
          <w:color w:val="004990"/>
          <w:sz w:val="22"/>
          <w:szCs w:val="22"/>
          <w:lang w:bidi="en-US"/>
        </w:rPr>
      </w:pPr>
      <w:r>
        <w:rPr>
          <w:rFonts w:ascii="Tahoma" w:hAnsi="Tahoma" w:cs="Tahoma"/>
          <w:color w:val="1F497D"/>
          <w:sz w:val="22"/>
          <w:szCs w:val="22"/>
          <w:lang w:val="es-BO" w:bidi="en-US"/>
        </w:rPr>
        <w:t>-</w:t>
      </w:r>
      <w:r w:rsidR="00CB28B1">
        <w:rPr>
          <w:rFonts w:ascii="Tahoma" w:hAnsi="Tahoma" w:cs="Tahoma"/>
          <w:color w:val="1F497D"/>
          <w:sz w:val="22"/>
          <w:szCs w:val="22"/>
          <w:lang w:val="es-BO" w:bidi="en-US"/>
        </w:rPr>
        <w:t xml:space="preserve"> </w:t>
      </w:r>
      <w:proofErr w:type="gramStart"/>
      <w:r w:rsidR="00CB28B1">
        <w:rPr>
          <w:rFonts w:ascii="Tahoma" w:hAnsi="Tahoma" w:cs="Tahoma"/>
          <w:color w:val="1F497D"/>
          <w:sz w:val="22"/>
          <w:szCs w:val="22"/>
          <w:lang w:val="es-BO" w:bidi="en-US"/>
        </w:rPr>
        <w:t>USD  3</w:t>
      </w:r>
      <w:r w:rsidRPr="00744AA6">
        <w:rPr>
          <w:rFonts w:ascii="Tahoma" w:hAnsi="Tahoma" w:cs="Tahoma"/>
          <w:color w:val="1F497D"/>
          <w:sz w:val="22"/>
          <w:szCs w:val="22"/>
          <w:lang w:val="es-BO" w:bidi="en-US"/>
        </w:rPr>
        <w:t>.</w:t>
      </w:r>
      <w:r w:rsidR="00CB28B1">
        <w:rPr>
          <w:rFonts w:ascii="Tahoma" w:hAnsi="Tahoma" w:cs="Tahoma"/>
          <w:color w:val="1F497D"/>
          <w:sz w:val="22"/>
          <w:szCs w:val="22"/>
          <w:lang w:val="es-BO" w:bidi="en-US"/>
        </w:rPr>
        <w:t>5</w:t>
      </w:r>
      <w:r w:rsidRPr="00744AA6">
        <w:rPr>
          <w:rFonts w:ascii="Tahoma" w:hAnsi="Tahoma" w:cs="Tahoma"/>
          <w:color w:val="1F497D"/>
          <w:sz w:val="22"/>
          <w:szCs w:val="22"/>
          <w:lang w:val="es-BO" w:bidi="en-US"/>
        </w:rPr>
        <w:t>00,00</w:t>
      </w:r>
      <w:proofErr w:type="gramEnd"/>
      <w:r w:rsidRPr="00744AA6">
        <w:rPr>
          <w:rFonts w:ascii="Tahoma" w:hAnsi="Tahoma" w:cs="Tahoma"/>
          <w:color w:val="1F497D"/>
          <w:sz w:val="22"/>
          <w:szCs w:val="22"/>
          <w:lang w:val="es-BO" w:bidi="en-US"/>
        </w:rPr>
        <w:t xml:space="preserve"> (</w:t>
      </w:r>
      <w:r w:rsidR="00CB28B1">
        <w:rPr>
          <w:rFonts w:ascii="Tahoma" w:hAnsi="Tahoma" w:cs="Tahoma"/>
          <w:color w:val="1F497D"/>
          <w:sz w:val="22"/>
          <w:szCs w:val="22"/>
          <w:lang w:val="es-BO" w:bidi="en-US"/>
        </w:rPr>
        <w:t>Tres</w:t>
      </w:r>
      <w:r w:rsidRPr="00744AA6">
        <w:rPr>
          <w:rFonts w:ascii="Tahoma" w:hAnsi="Tahoma" w:cs="Tahoma"/>
          <w:color w:val="1F497D"/>
          <w:sz w:val="22"/>
          <w:szCs w:val="22"/>
          <w:lang w:val="es-BO" w:bidi="en-US"/>
        </w:rPr>
        <w:t xml:space="preserve"> mil</w:t>
      </w:r>
      <w:r w:rsidR="00CB28B1">
        <w:rPr>
          <w:rFonts w:ascii="Tahoma" w:hAnsi="Tahoma" w:cs="Tahoma"/>
          <w:color w:val="1F497D"/>
          <w:sz w:val="22"/>
          <w:szCs w:val="22"/>
          <w:lang w:val="es-BO" w:bidi="en-US"/>
        </w:rPr>
        <w:t xml:space="preserve"> quinientos</w:t>
      </w:r>
      <w:r w:rsidRPr="00744AA6">
        <w:rPr>
          <w:rFonts w:ascii="Tahoma" w:hAnsi="Tahoma" w:cs="Tahoma"/>
          <w:color w:val="1F497D"/>
          <w:sz w:val="22"/>
          <w:szCs w:val="22"/>
          <w:lang w:val="es-BO" w:bidi="en-US"/>
        </w:rPr>
        <w:t xml:space="preserve">  00/100 dólares americanos). </w:t>
      </w:r>
    </w:p>
    <w:p w14:paraId="0B4432EB"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52622A80" w14:textId="6864E6C0"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1B055522" w14:textId="77777777"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4"/>
    <w:bookmarkEnd w:id="5"/>
    <w:p w14:paraId="369FAAA8" w14:textId="0217234C"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 xml:space="preserve">Las empresas extranjeras deben presentar </w:t>
      </w:r>
      <w:r w:rsidR="00B96F51">
        <w:rPr>
          <w:rFonts w:ascii="Tahoma" w:hAnsi="Tahoma" w:cs="Tahoma"/>
          <w:color w:val="004990"/>
          <w:sz w:val="22"/>
          <w:szCs w:val="22"/>
          <w:lang w:val="es-ES"/>
        </w:rPr>
        <w:t xml:space="preserve">fotocopias simples de los </w:t>
      </w:r>
      <w:r w:rsidRPr="00B60265">
        <w:rPr>
          <w:rFonts w:ascii="Tahoma" w:hAnsi="Tahoma" w:cs="Tahoma"/>
          <w:color w:val="004990"/>
          <w:sz w:val="22"/>
          <w:szCs w:val="22"/>
          <w:lang w:val="es-ES"/>
        </w:rPr>
        <w:t xml:space="preserve">documentos vigentes equivalentes a los solicitados con una nota aclaratoria y traducidos al español, debidamente legalizados por la entidad correspondiente en su país para que sean evaluados por el Asesor Legal de la Comisión, sin embargo, la Garantía </w:t>
      </w:r>
      <w:r w:rsidRPr="00B60265">
        <w:rPr>
          <w:rFonts w:ascii="Tahoma" w:hAnsi="Tahoma" w:cs="Tahoma"/>
          <w:color w:val="004990"/>
          <w:sz w:val="22"/>
          <w:szCs w:val="22"/>
          <w:lang w:val="es-ES"/>
        </w:rPr>
        <w:lastRenderedPageBreak/>
        <w:t>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14:paraId="2662B671" w14:textId="77777777" w:rsidR="00C92C20" w:rsidRDefault="00C92C20" w:rsidP="00B60265">
      <w:pPr>
        <w:pStyle w:val="ww-textoindependiente2"/>
        <w:spacing w:before="120" w:line="240" w:lineRule="auto"/>
        <w:ind w:left="1134"/>
        <w:rPr>
          <w:rFonts w:ascii="Tahoma" w:hAnsi="Tahoma"/>
          <w:color w:val="004990"/>
          <w:sz w:val="22"/>
          <w:szCs w:val="22"/>
          <w:lang w:val="es-BO"/>
        </w:rPr>
      </w:pPr>
    </w:p>
    <w:p w14:paraId="33FDC480" w14:textId="01F538FB" w:rsidR="005A3831" w:rsidRPr="006B769C" w:rsidRDefault="0024789B" w:rsidP="00B769D7">
      <w:pPr>
        <w:pStyle w:val="Prrafodelista"/>
        <w:numPr>
          <w:ilvl w:val="1"/>
          <w:numId w:val="3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BB7170">
        <w:rPr>
          <w:rFonts w:ascii="Tahoma" w:hAnsi="Tahoma" w:cs="Tahoma"/>
          <w:color w:val="004990"/>
          <w:sz w:val="22"/>
          <w:szCs w:val="22"/>
        </w:rPr>
        <w:t>asimismo,</w:t>
      </w:r>
      <w:r w:rsidR="006B769C">
        <w:rPr>
          <w:rFonts w:ascii="Tahoma" w:hAnsi="Tahoma" w:cs="Tahoma"/>
          <w:color w:val="004990"/>
          <w:sz w:val="22"/>
          <w:szCs w:val="22"/>
        </w:rPr>
        <w:t xml:space="preserve">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14:paraId="296825DD" w14:textId="77777777"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14:paraId="1B814E14" w14:textId="77777777"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4A9D10FC" w14:textId="77777777" w:rsidR="00CA780E" w:rsidRPr="00CA780E" w:rsidRDefault="00CA780E" w:rsidP="00CA780E">
      <w:pPr>
        <w:tabs>
          <w:tab w:val="left" w:pos="1134"/>
        </w:tabs>
        <w:jc w:val="both"/>
        <w:outlineLvl w:val="2"/>
        <w:rPr>
          <w:rFonts w:ascii="Tahoma" w:hAnsi="Tahoma" w:cs="Tahoma"/>
          <w:color w:val="365F91"/>
          <w:sz w:val="22"/>
          <w:szCs w:val="22"/>
        </w:rPr>
      </w:pPr>
    </w:p>
    <w:p w14:paraId="06A16479" w14:textId="77777777"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78983006"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w:t>
      </w:r>
      <w:r w:rsidR="000D2B91" w:rsidRPr="00B60265">
        <w:rPr>
          <w:rFonts w:ascii="Tahoma" w:hAnsi="Tahoma" w:cs="Tahoma"/>
          <w:color w:val="004990"/>
          <w:sz w:val="22"/>
          <w:szCs w:val="22"/>
          <w:lang w:val="es-ES"/>
        </w:rPr>
        <w:t>bolivianos</w:t>
      </w:r>
      <w:r w:rsidRPr="00B60265">
        <w:rPr>
          <w:rFonts w:ascii="Tahoma" w:hAnsi="Tahoma" w:cs="Tahoma"/>
          <w:color w:val="004990"/>
          <w:sz w:val="22"/>
          <w:szCs w:val="22"/>
          <w:lang w:val="es-ES"/>
        </w:rPr>
        <w:t xml:space="preserve">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01774D9F"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58E96E8E"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0E43145C" w14:textId="77777777"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3E70B309"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04914128"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537D49B0"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0880BA96" w14:textId="77777777" w:rsidR="0024789B" w:rsidRPr="00BC5C1B" w:rsidRDefault="0024789B" w:rsidP="00BC5C1B">
      <w:pPr>
        <w:pStyle w:val="ww-textoindependiente2"/>
        <w:spacing w:before="120" w:after="120" w:line="240" w:lineRule="auto"/>
        <w:ind w:left="567"/>
        <w:rPr>
          <w:rFonts w:ascii="Tahoma" w:hAnsi="Tahoma" w:cs="Tahoma"/>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00BC5C1B">
        <w:rPr>
          <w:rFonts w:ascii="Tahoma" w:hAnsi="Tahoma" w:cs="Tahoma"/>
          <w:color w:val="004990"/>
          <w:sz w:val="22"/>
          <w:szCs w:val="22"/>
          <w:lang w:val="es-ES" w:eastAsia="es-ES"/>
        </w:rPr>
        <w:t>:</w:t>
      </w:r>
    </w:p>
    <w:p w14:paraId="4D82B135" w14:textId="499CC403"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w:t>
      </w:r>
      <w:r w:rsidR="000D2B91" w:rsidRPr="007C6C69">
        <w:rPr>
          <w:rFonts w:ascii="Tahoma" w:hAnsi="Tahoma" w:cs="Tahoma"/>
          <w:color w:val="004990"/>
          <w:sz w:val="22"/>
          <w:szCs w:val="22"/>
        </w:rPr>
        <w:t>Póliza) por</w:t>
      </w:r>
      <w:r w:rsidRPr="007C6C69">
        <w:rPr>
          <w:rFonts w:ascii="Tahoma" w:hAnsi="Tahoma" w:cs="Tahoma"/>
          <w:color w:val="004990"/>
          <w:sz w:val="22"/>
          <w:szCs w:val="22"/>
        </w:rPr>
        <w:t xml:space="preserve"> el 10% del monto adjudicado con las características de renovable, irrevocable, de ejecución </w:t>
      </w:r>
      <w:r w:rsidR="00B96F51">
        <w:rPr>
          <w:rFonts w:ascii="Tahoma" w:hAnsi="Tahoma" w:cs="Tahoma"/>
          <w:color w:val="004990"/>
          <w:sz w:val="22"/>
          <w:szCs w:val="22"/>
        </w:rPr>
        <w:t>i</w:t>
      </w:r>
      <w:r w:rsidR="00BB7170" w:rsidRPr="007C6C69">
        <w:rPr>
          <w:rFonts w:ascii="Tahoma" w:hAnsi="Tahoma" w:cs="Tahoma"/>
          <w:color w:val="004990"/>
          <w:sz w:val="22"/>
          <w:szCs w:val="22"/>
        </w:rPr>
        <w:t>nmediata y</w:t>
      </w:r>
      <w:r w:rsidRPr="007C6C69">
        <w:rPr>
          <w:rFonts w:ascii="Tahoma" w:hAnsi="Tahoma" w:cs="Tahoma"/>
          <w:color w:val="004990"/>
          <w:sz w:val="22"/>
          <w:szCs w:val="22"/>
        </w:rPr>
        <w:t xml:space="preserve"> a primer requerimiento a favor de ENTEL S.A. La vigencia de la garantía debe ser computable a partir de la </w:t>
      </w:r>
      <w:proofErr w:type="spellStart"/>
      <w:r w:rsidR="003334BB">
        <w:rPr>
          <w:rFonts w:ascii="Tahoma" w:hAnsi="Tahoma" w:cs="Tahoma"/>
          <w:color w:val="004990"/>
          <w:sz w:val="22"/>
          <w:szCs w:val="22"/>
        </w:rPr>
        <w:t>presentacion</w:t>
      </w:r>
      <w:proofErr w:type="spellEnd"/>
      <w:r w:rsidR="003334BB">
        <w:rPr>
          <w:rFonts w:ascii="Tahoma" w:hAnsi="Tahoma" w:cs="Tahoma"/>
          <w:color w:val="004990"/>
          <w:sz w:val="22"/>
          <w:szCs w:val="22"/>
        </w:rPr>
        <w:t xml:space="preserve"> de documentos para la elaboración del contrato</w:t>
      </w:r>
      <w:r w:rsidRPr="007C6C69">
        <w:rPr>
          <w:rFonts w:ascii="Tahoma" w:hAnsi="Tahoma" w:cs="Tahoma"/>
          <w:color w:val="004990"/>
          <w:sz w:val="22"/>
          <w:szCs w:val="22"/>
        </w:rPr>
        <w:t xml:space="preserve"> </w:t>
      </w:r>
      <w:r w:rsidR="003334BB">
        <w:rPr>
          <w:rFonts w:ascii="Tahoma" w:hAnsi="Tahoma" w:cs="Tahoma"/>
          <w:color w:val="004990"/>
          <w:sz w:val="22"/>
          <w:szCs w:val="22"/>
        </w:rPr>
        <w:t xml:space="preserve">con un </w:t>
      </w:r>
      <w:proofErr w:type="spellStart"/>
      <w:r w:rsidR="003334BB">
        <w:rPr>
          <w:rFonts w:ascii="Tahoma" w:hAnsi="Tahoma" w:cs="Tahoma"/>
          <w:color w:val="004990"/>
          <w:sz w:val="22"/>
          <w:szCs w:val="22"/>
        </w:rPr>
        <w:t>minimo</w:t>
      </w:r>
      <w:proofErr w:type="spellEnd"/>
      <w:r w:rsidR="003334BB">
        <w:rPr>
          <w:rFonts w:ascii="Tahoma" w:hAnsi="Tahoma" w:cs="Tahoma"/>
          <w:color w:val="004990"/>
          <w:sz w:val="22"/>
          <w:szCs w:val="22"/>
        </w:rPr>
        <w:t xml:space="preserve"> de</w:t>
      </w:r>
      <w:r w:rsidR="003334BB" w:rsidRPr="007C6C69">
        <w:rPr>
          <w:rFonts w:ascii="Tahoma" w:hAnsi="Tahoma" w:cs="Tahoma"/>
          <w:color w:val="004990"/>
          <w:sz w:val="22"/>
          <w:szCs w:val="22"/>
        </w:rPr>
        <w:t xml:space="preserve"> </w:t>
      </w:r>
      <w:r w:rsidRPr="007C6C69">
        <w:rPr>
          <w:rFonts w:ascii="Tahoma" w:hAnsi="Tahoma" w:cs="Tahoma"/>
          <w:color w:val="004990"/>
          <w:sz w:val="22"/>
          <w:szCs w:val="22"/>
        </w:rPr>
        <w:t xml:space="preserve">sesenta (60) días calendario </w:t>
      </w:r>
      <w:r w:rsidR="003334BB">
        <w:rPr>
          <w:rFonts w:ascii="Tahoma" w:hAnsi="Tahoma" w:cs="Tahoma"/>
          <w:color w:val="004990"/>
          <w:sz w:val="22"/>
          <w:szCs w:val="22"/>
        </w:rPr>
        <w:t>adicionales</w:t>
      </w:r>
      <w:r w:rsidR="003334BB" w:rsidRPr="007C6C69">
        <w:rPr>
          <w:rFonts w:ascii="Tahoma" w:hAnsi="Tahoma" w:cs="Tahoma"/>
          <w:color w:val="004990"/>
          <w:sz w:val="22"/>
          <w:szCs w:val="22"/>
        </w:rPr>
        <w:t xml:space="preserve"> </w:t>
      </w:r>
      <w:r w:rsidRPr="007C6C69">
        <w:rPr>
          <w:rFonts w:ascii="Tahoma" w:hAnsi="Tahoma" w:cs="Tahoma"/>
          <w:color w:val="004990"/>
          <w:sz w:val="22"/>
          <w:szCs w:val="22"/>
        </w:rPr>
        <w:t xml:space="preserve">a la fecha de recepción del bien o servicio. </w:t>
      </w:r>
    </w:p>
    <w:p w14:paraId="29D5183F"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6F0FE221" w14:textId="77777777" w:rsidR="0024789B" w:rsidRPr="00984C8B" w:rsidRDefault="0024789B" w:rsidP="00BC5C1B">
      <w:pPr>
        <w:pStyle w:val="ww-textoindependiente2"/>
        <w:numPr>
          <w:ilvl w:val="0"/>
          <w:numId w:val="21"/>
        </w:numPr>
        <w:spacing w:before="120" w:line="240" w:lineRule="auto"/>
        <w:ind w:left="1349" w:hanging="357"/>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14:paraId="4F630380" w14:textId="77777777"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248A148D" w14:textId="77777777"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604330E6" w14:textId="77777777"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 xml:space="preserve">Se realizará simultáneamente la apertura de los sobres A y B, bajo las condiciones establecidas en los numerales 7.1, 7.2 y 7.3, la apertura del sobre C, se </w:t>
      </w:r>
      <w:r w:rsidR="000D2B91" w:rsidRPr="00CA780E">
        <w:rPr>
          <w:rFonts w:ascii="Tahoma" w:hAnsi="Tahoma" w:cs="Tahoma"/>
          <w:color w:val="004990"/>
          <w:sz w:val="22"/>
          <w:szCs w:val="22"/>
          <w:lang w:val="es-ES"/>
        </w:rPr>
        <w:t>realizará</w:t>
      </w:r>
      <w:r w:rsidRPr="00CA780E">
        <w:rPr>
          <w:rFonts w:ascii="Tahoma" w:hAnsi="Tahoma" w:cs="Tahoma"/>
          <w:color w:val="004990"/>
          <w:sz w:val="22"/>
          <w:szCs w:val="22"/>
          <w:lang w:val="es-ES"/>
        </w:rPr>
        <w:t xml:space="preserve"> en sesión reservada.</w:t>
      </w:r>
    </w:p>
    <w:p w14:paraId="0CB7D2EE" w14:textId="77777777" w:rsidR="00DD0943" w:rsidRDefault="00DD0943" w:rsidP="00DD0943">
      <w:pPr>
        <w:pStyle w:val="ww-textoindependiente2"/>
        <w:spacing w:line="240" w:lineRule="auto"/>
        <w:ind w:left="567"/>
        <w:rPr>
          <w:rFonts w:ascii="Tahoma" w:hAnsi="Tahoma" w:cs="Tahoma"/>
          <w:color w:val="004990"/>
          <w:sz w:val="22"/>
          <w:szCs w:val="22"/>
          <w:lang w:val="es-ES"/>
        </w:rPr>
      </w:pPr>
    </w:p>
    <w:p w14:paraId="0323B31B" w14:textId="2AD25642"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procede a la revisión de los documentos administrativos (sobre A) de todos los oferentes y realiza la </w:t>
      </w:r>
      <w:proofErr w:type="gramStart"/>
      <w:r w:rsidRPr="00474BAE">
        <w:rPr>
          <w:rFonts w:ascii="Tahoma" w:hAnsi="Tahoma" w:cs="Tahoma"/>
          <w:color w:val="004990"/>
          <w:sz w:val="22"/>
          <w:szCs w:val="22"/>
          <w:lang w:val="es-ES"/>
        </w:rPr>
        <w:t>habilitación  o</w:t>
      </w:r>
      <w:proofErr w:type="gramEnd"/>
      <w:r w:rsidRPr="00474BAE">
        <w:rPr>
          <w:rFonts w:ascii="Tahoma" w:hAnsi="Tahoma" w:cs="Tahoma"/>
          <w:color w:val="004990"/>
          <w:sz w:val="22"/>
          <w:szCs w:val="22"/>
          <w:lang w:val="es-ES"/>
        </w:rPr>
        <w:t xml:space="preserve"> inhabilitación de los oferentes que tengan errores  (ver Anexo 1 – Condiciones Generales del Proceso). Acto seguido se procede a la apertura de los sobres B de los oferentes habilitados en el sobre A.</w:t>
      </w:r>
    </w:p>
    <w:p w14:paraId="0B9AC098"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p>
    <w:p w14:paraId="4ADB3A06"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574DC87E"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5E116FE6" w14:textId="77777777"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14:paraId="5DFEBA7F" w14:textId="77777777"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10458237"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55A136EB"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24C4C564"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2BD55603" w14:textId="77777777"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32516BE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78A593AC"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14:paraId="031F1903"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5B0F2E60"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14:paraId="7073121C"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98AA8F9" w14:textId="77777777"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2781020B"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1B383292" w14:textId="77777777"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55F8C4F5"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43A8D481"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3EED291D"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2B4F059E" w14:textId="6354674A"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w:t>
      </w:r>
      <w:r w:rsidR="000D2B91" w:rsidRPr="00540C26">
        <w:rPr>
          <w:rFonts w:ascii="Tahoma" w:hAnsi="Tahoma" w:cs="Tahoma"/>
          <w:color w:val="004990"/>
          <w:sz w:val="22"/>
          <w:szCs w:val="22"/>
        </w:rPr>
        <w:t>Extranjeros contarán</w:t>
      </w:r>
      <w:r w:rsidRPr="00540C26">
        <w:rPr>
          <w:rFonts w:ascii="Tahoma" w:hAnsi="Tahoma" w:cs="Tahoma"/>
          <w:color w:val="004990"/>
          <w:sz w:val="22"/>
          <w:szCs w:val="22"/>
        </w:rPr>
        <w:t xml:space="preserve"> con un plazo no mayor a cinco (5) días hábiles para dar respuesta de Aceptación/Rechazo a la nota de adjudicación. En caso de aceptación, se les otorgará </w:t>
      </w:r>
      <w:r w:rsidR="00B63006">
        <w:rPr>
          <w:rFonts w:ascii="Tahoma" w:hAnsi="Tahoma" w:cs="Tahoma"/>
          <w:color w:val="004990"/>
          <w:sz w:val="22"/>
          <w:szCs w:val="22"/>
        </w:rPr>
        <w:t>diez</w:t>
      </w:r>
      <w:r w:rsidR="00B63006" w:rsidRPr="00540C26">
        <w:rPr>
          <w:rFonts w:ascii="Tahoma" w:hAnsi="Tahoma" w:cs="Tahoma"/>
          <w:color w:val="004990"/>
          <w:sz w:val="22"/>
          <w:szCs w:val="22"/>
        </w:rPr>
        <w:t xml:space="preserve"> </w:t>
      </w:r>
      <w:r w:rsidRPr="00540C26">
        <w:rPr>
          <w:rFonts w:ascii="Tahoma" w:hAnsi="Tahoma" w:cs="Tahoma"/>
          <w:color w:val="004990"/>
          <w:sz w:val="22"/>
          <w:szCs w:val="22"/>
        </w:rPr>
        <w:t>(</w:t>
      </w:r>
      <w:r w:rsidR="00B63006" w:rsidRPr="00540C26">
        <w:rPr>
          <w:rFonts w:ascii="Tahoma" w:hAnsi="Tahoma" w:cs="Tahoma"/>
          <w:color w:val="004990"/>
          <w:sz w:val="22"/>
          <w:szCs w:val="22"/>
        </w:rPr>
        <w:t>1</w:t>
      </w:r>
      <w:r w:rsidR="00B63006">
        <w:rPr>
          <w:rFonts w:ascii="Tahoma" w:hAnsi="Tahoma" w:cs="Tahoma"/>
          <w:color w:val="004990"/>
          <w:sz w:val="22"/>
          <w:szCs w:val="22"/>
        </w:rPr>
        <w:t>0</w:t>
      </w:r>
      <w:r w:rsidRPr="00540C26">
        <w:rPr>
          <w:rFonts w:ascii="Tahoma" w:hAnsi="Tahoma" w:cs="Tahoma"/>
          <w:color w:val="004990"/>
          <w:sz w:val="22"/>
          <w:szCs w:val="22"/>
        </w:rPr>
        <w:t>) días hábiles adicionales para enviar toda la documentación solicitada en la carta de adjudicación.</w:t>
      </w:r>
    </w:p>
    <w:p w14:paraId="11974E33" w14:textId="77777777"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749FBF29"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2F75706C"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4766A1B2"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14:paraId="475607EC"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Documentos que debe Presentar el Proponente</w:t>
      </w:r>
    </w:p>
    <w:p w14:paraId="4A7AD5E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56CF1B5"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1F819116"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48A7B4C9"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4CF5AE9"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01DF78F6"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75302073"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259C6A0"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925D9CA"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C210947"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3A6DBC0A"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ED39DE8"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375D91B1"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1BAB06EC"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0B355A7D"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18DD1D38"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75B69C78"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799DB175"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31ADDE19"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762E4403" w14:textId="77777777"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7F42C9C"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1D6050E3"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30BE3BE"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4A2CAA3E"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14:paraId="2E8BEB89"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48D7A689"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141C9F5A" w14:textId="77777777"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291A0169" w14:textId="77777777" w:rsidR="0024789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14:paraId="65B4D815" w14:textId="77777777" w:rsidR="0024789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6028FC47" w14:textId="77777777" w:rsidR="00C53AAB" w:rsidRDefault="00C53AAB" w:rsidP="00C53AAB">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r w:rsidDel="002754B3">
        <w:rPr>
          <w:rFonts w:ascii="Tahoma" w:hAnsi="Tahoma" w:cs="Tahoma"/>
          <w:color w:val="004990"/>
          <w:sz w:val="22"/>
          <w:szCs w:val="22"/>
          <w:lang w:val="es-BO"/>
        </w:rPr>
        <w:t xml:space="preserve"> </w:t>
      </w:r>
    </w:p>
    <w:p w14:paraId="1F6320A3" w14:textId="77777777" w:rsidR="00C53AAB" w:rsidRPr="00C53AAB" w:rsidRDefault="00C53AAB" w:rsidP="00C53AAB">
      <w:pPr>
        <w:spacing w:before="120"/>
        <w:ind w:left="1134"/>
        <w:jc w:val="both"/>
        <w:rPr>
          <w:rFonts w:ascii="Tahoma" w:hAnsi="Tahoma" w:cs="Tahoma"/>
          <w:color w:val="365F91" w:themeColor="accent1" w:themeShade="BF"/>
          <w:sz w:val="22"/>
          <w:szCs w:val="22"/>
        </w:rPr>
      </w:pPr>
      <w:r w:rsidRPr="00C53AAB">
        <w:rPr>
          <w:rFonts w:ascii="Tahoma" w:hAnsi="Tahoma" w:cs="Tahoma"/>
          <w:color w:val="365F91" w:themeColor="accent1" w:themeShade="BF"/>
          <w:sz w:val="22"/>
          <w:szCs w:val="22"/>
        </w:rPr>
        <w:t>100% contra entrega del servicio de implementación e instalación</w:t>
      </w:r>
      <w:r>
        <w:rPr>
          <w:rFonts w:ascii="Tahoma" w:hAnsi="Tahoma" w:cs="Tahoma"/>
          <w:color w:val="365F91" w:themeColor="accent1" w:themeShade="BF"/>
          <w:sz w:val="22"/>
          <w:szCs w:val="22"/>
        </w:rPr>
        <w:t xml:space="preserve"> de software</w:t>
      </w:r>
      <w:r w:rsidRPr="00C53AAB">
        <w:rPr>
          <w:rFonts w:ascii="Tahoma" w:hAnsi="Tahoma" w:cs="Tahoma"/>
          <w:color w:val="365F91" w:themeColor="accent1" w:themeShade="BF"/>
          <w:sz w:val="22"/>
          <w:szCs w:val="22"/>
        </w:rPr>
        <w:t xml:space="preserve">, previa emisión por parte de ENTEL S.A. del Certificado de Aceptación Provisional (PAC) firmado por ambas partes y el certificado de control de </w:t>
      </w:r>
      <w:r w:rsidRPr="00BB7170">
        <w:rPr>
          <w:rFonts w:ascii="Tahoma" w:hAnsi="Tahoma" w:cs="Tahoma"/>
          <w:color w:val="365F91" w:themeColor="accent1" w:themeShade="BF"/>
          <w:sz w:val="22"/>
          <w:szCs w:val="22"/>
        </w:rPr>
        <w:t>calidad</w:t>
      </w:r>
      <w:r>
        <w:rPr>
          <w:rFonts w:ascii="Tahoma" w:hAnsi="Tahoma" w:cs="Tahoma"/>
          <w:color w:val="365F91" w:themeColor="accent1" w:themeShade="BF"/>
          <w:sz w:val="22"/>
          <w:szCs w:val="22"/>
        </w:rPr>
        <w:t xml:space="preserve"> </w:t>
      </w:r>
      <w:r w:rsidRPr="008F663E">
        <w:rPr>
          <w:rFonts w:ascii="Tahoma" w:hAnsi="Tahoma" w:cs="Tahoma"/>
          <w:color w:val="1F497D"/>
          <w:sz w:val="22"/>
          <w:szCs w:val="22"/>
          <w:lang w:val="es-BO"/>
        </w:rPr>
        <w:t>por parte de ENTEL S.A</w:t>
      </w:r>
      <w:r w:rsidRPr="00BB7170">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y presentación </w:t>
      </w:r>
      <w:r w:rsidRPr="00C53AAB">
        <w:rPr>
          <w:rFonts w:ascii="Tahoma" w:hAnsi="Tahoma" w:cs="Tahoma"/>
          <w:color w:val="365F91" w:themeColor="accent1" w:themeShade="BF"/>
          <w:sz w:val="22"/>
          <w:szCs w:val="22"/>
        </w:rPr>
        <w:t>de la factura</w:t>
      </w:r>
      <w:r>
        <w:rPr>
          <w:rFonts w:ascii="Tahoma" w:hAnsi="Tahoma" w:cs="Tahoma"/>
          <w:color w:val="365F91" w:themeColor="accent1" w:themeShade="BF"/>
          <w:sz w:val="22"/>
          <w:szCs w:val="22"/>
        </w:rPr>
        <w:t xml:space="preserve"> fiscal por el proveedor.</w:t>
      </w:r>
    </w:p>
    <w:p w14:paraId="38E7D5D2" w14:textId="77777777" w:rsidR="00C53AAB" w:rsidRPr="00C16841" w:rsidRDefault="00C53AAB" w:rsidP="00C53AAB">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2A45B0C2" w14:textId="77777777" w:rsidR="00C53AAB" w:rsidRPr="00C53AAB" w:rsidRDefault="00C53AAB" w:rsidP="00C53AAB">
      <w:pPr>
        <w:tabs>
          <w:tab w:val="left" w:pos="1134"/>
        </w:tabs>
        <w:spacing w:before="120"/>
        <w:ind w:left="567"/>
        <w:jc w:val="both"/>
        <w:rPr>
          <w:rFonts w:ascii="Tahoma" w:hAnsi="Tahoma" w:cs="Tahoma"/>
          <w:b/>
          <w:color w:val="004990"/>
          <w:sz w:val="22"/>
          <w:szCs w:val="22"/>
          <w:u w:val="single"/>
          <w:lang w:val="es-BO"/>
        </w:rPr>
      </w:pPr>
    </w:p>
    <w:p w14:paraId="7D7778D4" w14:textId="18F13792" w:rsidR="00C53AAB" w:rsidRPr="00C53AAB" w:rsidRDefault="00C53AAB" w:rsidP="00C53AAB">
      <w:pPr>
        <w:numPr>
          <w:ilvl w:val="1"/>
          <w:numId w:val="8"/>
        </w:numPr>
        <w:tabs>
          <w:tab w:val="left" w:pos="1134"/>
        </w:tabs>
        <w:spacing w:before="120"/>
        <w:ind w:left="567" w:firstLine="0"/>
        <w:jc w:val="both"/>
        <w:rPr>
          <w:rFonts w:ascii="Tahoma" w:hAnsi="Tahoma" w:cs="Tahoma"/>
          <w:b/>
          <w:color w:val="004990"/>
          <w:sz w:val="22"/>
          <w:szCs w:val="22"/>
          <w:u w:val="single"/>
        </w:rPr>
      </w:pPr>
      <w:bookmarkStart w:id="7" w:name="_Toc330030631"/>
      <w:bookmarkStart w:id="8" w:name="_Toc398650619"/>
      <w:r>
        <w:rPr>
          <w:rFonts w:ascii="Tahoma" w:hAnsi="Tahoma" w:cs="Tahoma"/>
          <w:b/>
          <w:color w:val="004990"/>
          <w:sz w:val="22"/>
          <w:szCs w:val="22"/>
          <w:u w:val="single"/>
        </w:rPr>
        <w:t xml:space="preserve"> </w:t>
      </w:r>
      <w:r w:rsidRPr="00C53AAB">
        <w:rPr>
          <w:rFonts w:ascii="Tahoma" w:hAnsi="Tahoma" w:cs="Tahoma"/>
          <w:b/>
          <w:color w:val="1F497D"/>
          <w:sz w:val="22"/>
          <w:szCs w:val="22"/>
          <w:u w:val="single"/>
        </w:rPr>
        <w:t>Multas.</w:t>
      </w:r>
    </w:p>
    <w:p w14:paraId="6B63575F" w14:textId="77777777" w:rsidR="00C53AAB" w:rsidRPr="00025CE7" w:rsidRDefault="00C53AAB" w:rsidP="00C53AAB">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5D1BC92D" w14:textId="77777777" w:rsidR="00C53AAB" w:rsidRPr="00025CE7" w:rsidRDefault="00C53AAB" w:rsidP="00C53AAB">
      <w:pPr>
        <w:ind w:left="1134"/>
        <w:jc w:val="both"/>
        <w:rPr>
          <w:rFonts w:ascii="Tahoma" w:hAnsi="Tahoma" w:cs="Tahoma"/>
          <w:color w:val="1F497D"/>
          <w:sz w:val="22"/>
        </w:rPr>
      </w:pPr>
    </w:p>
    <w:p w14:paraId="0E01B252" w14:textId="77777777" w:rsidR="00C53AAB" w:rsidRDefault="00C53AAB" w:rsidP="00C53AAB">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 mencionados en el punto 4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w:t>
      </w:r>
      <w:proofErr w:type="gramStart"/>
      <w:r w:rsidRPr="001D7451">
        <w:rPr>
          <w:rFonts w:ascii="Tahoma" w:hAnsi="Tahoma" w:cs="Tahoma"/>
          <w:color w:val="1F497D"/>
          <w:sz w:val="22"/>
        </w:rPr>
        <w:t>)  del</w:t>
      </w:r>
      <w:proofErr w:type="gramEnd"/>
      <w:r w:rsidRPr="001D7451">
        <w:rPr>
          <w:rFonts w:ascii="Tahoma" w:hAnsi="Tahoma" w:cs="Tahoma"/>
          <w:color w:val="1F497D"/>
          <w:sz w:val="22"/>
        </w:rPr>
        <w:t xml:space="preserve"> monto total del contrato, debiendo iniciar el proceso de resolución del mismo</w:t>
      </w:r>
      <w:r>
        <w:rPr>
          <w:rFonts w:ascii="Tahoma" w:hAnsi="Tahoma" w:cs="Tahoma"/>
          <w:color w:val="1F497D"/>
          <w:sz w:val="22"/>
        </w:rPr>
        <w:t>.</w:t>
      </w:r>
    </w:p>
    <w:p w14:paraId="71FC1CDF" w14:textId="77777777" w:rsidR="00F067A1" w:rsidRDefault="00F067A1" w:rsidP="00D5419D">
      <w:pPr>
        <w:jc w:val="center"/>
        <w:rPr>
          <w:rFonts w:ascii="Tahoma" w:hAnsi="Tahoma" w:cs="Tahoma"/>
          <w:b/>
          <w:color w:val="1F497E"/>
          <w:sz w:val="28"/>
          <w:szCs w:val="28"/>
        </w:rPr>
      </w:pPr>
    </w:p>
    <w:p w14:paraId="6FEC859A" w14:textId="77777777" w:rsidR="00F067A1" w:rsidRDefault="00F067A1" w:rsidP="00D5419D">
      <w:pPr>
        <w:jc w:val="center"/>
        <w:rPr>
          <w:rFonts w:ascii="Tahoma" w:hAnsi="Tahoma" w:cs="Tahoma"/>
          <w:b/>
          <w:color w:val="1F497E"/>
          <w:sz w:val="28"/>
          <w:szCs w:val="28"/>
        </w:rPr>
      </w:pPr>
    </w:p>
    <w:p w14:paraId="5FCE690B" w14:textId="77777777" w:rsidR="00F067A1" w:rsidRDefault="00F067A1" w:rsidP="00D5419D">
      <w:pPr>
        <w:jc w:val="center"/>
        <w:rPr>
          <w:rFonts w:ascii="Tahoma" w:hAnsi="Tahoma" w:cs="Tahoma"/>
          <w:b/>
          <w:color w:val="1F497E"/>
          <w:sz w:val="28"/>
          <w:szCs w:val="28"/>
        </w:rPr>
      </w:pPr>
    </w:p>
    <w:p w14:paraId="0CA0ADD4" w14:textId="77777777" w:rsidR="00F067A1" w:rsidRDefault="00F067A1" w:rsidP="00D5419D">
      <w:pPr>
        <w:jc w:val="center"/>
        <w:rPr>
          <w:rFonts w:ascii="Tahoma" w:hAnsi="Tahoma" w:cs="Tahoma"/>
          <w:b/>
          <w:color w:val="1F497E"/>
          <w:sz w:val="28"/>
          <w:szCs w:val="28"/>
        </w:rPr>
      </w:pPr>
    </w:p>
    <w:p w14:paraId="0B3967E6" w14:textId="77777777" w:rsidR="00F067A1" w:rsidRDefault="00F067A1" w:rsidP="00D5419D">
      <w:pPr>
        <w:jc w:val="center"/>
        <w:rPr>
          <w:rFonts w:ascii="Tahoma" w:hAnsi="Tahoma" w:cs="Tahoma"/>
          <w:b/>
          <w:color w:val="1F497E"/>
          <w:sz w:val="28"/>
          <w:szCs w:val="28"/>
        </w:rPr>
      </w:pPr>
    </w:p>
    <w:p w14:paraId="345399C7" w14:textId="77777777" w:rsidR="00F067A1" w:rsidRDefault="00F067A1" w:rsidP="00D5419D">
      <w:pPr>
        <w:jc w:val="center"/>
        <w:rPr>
          <w:rFonts w:ascii="Tahoma" w:hAnsi="Tahoma" w:cs="Tahoma"/>
          <w:b/>
          <w:color w:val="1F497E"/>
          <w:sz w:val="28"/>
          <w:szCs w:val="28"/>
        </w:rPr>
      </w:pPr>
    </w:p>
    <w:p w14:paraId="063F3C1E" w14:textId="77777777" w:rsidR="00D21B36" w:rsidRDefault="00D21B36" w:rsidP="00D5419D">
      <w:pPr>
        <w:jc w:val="center"/>
        <w:rPr>
          <w:rFonts w:ascii="Tahoma" w:hAnsi="Tahoma" w:cs="Tahoma"/>
          <w:b/>
          <w:color w:val="1F497E"/>
          <w:sz w:val="28"/>
          <w:szCs w:val="28"/>
        </w:rPr>
      </w:pPr>
    </w:p>
    <w:p w14:paraId="42F1EFB0" w14:textId="77777777" w:rsidR="00D21B36" w:rsidRDefault="00D21B36" w:rsidP="00D5419D">
      <w:pPr>
        <w:jc w:val="center"/>
        <w:rPr>
          <w:rFonts w:ascii="Tahoma" w:hAnsi="Tahoma" w:cs="Tahoma"/>
          <w:b/>
          <w:color w:val="1F497E"/>
          <w:sz w:val="28"/>
          <w:szCs w:val="28"/>
        </w:rPr>
      </w:pPr>
    </w:p>
    <w:p w14:paraId="568513E5" w14:textId="77777777" w:rsidR="00D21B36" w:rsidRDefault="00D21B36" w:rsidP="00D5419D">
      <w:pPr>
        <w:jc w:val="center"/>
        <w:rPr>
          <w:rFonts w:ascii="Tahoma" w:hAnsi="Tahoma" w:cs="Tahoma"/>
          <w:b/>
          <w:color w:val="1F497E"/>
          <w:sz w:val="28"/>
          <w:szCs w:val="28"/>
        </w:rPr>
      </w:pPr>
    </w:p>
    <w:p w14:paraId="4A5913AE" w14:textId="77777777" w:rsidR="00BA71DF" w:rsidRDefault="00BA71DF" w:rsidP="00D5419D">
      <w:pPr>
        <w:jc w:val="center"/>
        <w:rPr>
          <w:rFonts w:ascii="Tahoma" w:hAnsi="Tahoma" w:cs="Tahoma"/>
          <w:b/>
          <w:color w:val="1F497E"/>
          <w:sz w:val="28"/>
          <w:szCs w:val="28"/>
        </w:rPr>
      </w:pPr>
    </w:p>
    <w:p w14:paraId="5654CBBB" w14:textId="77777777" w:rsidR="00BA71DF" w:rsidRDefault="00BA71DF" w:rsidP="00D5419D">
      <w:pPr>
        <w:jc w:val="center"/>
        <w:rPr>
          <w:rFonts w:ascii="Tahoma" w:hAnsi="Tahoma" w:cs="Tahoma"/>
          <w:b/>
          <w:color w:val="1F497E"/>
          <w:sz w:val="28"/>
          <w:szCs w:val="28"/>
        </w:rPr>
      </w:pPr>
    </w:p>
    <w:p w14:paraId="0E18B6C1" w14:textId="77777777" w:rsidR="00D21B36" w:rsidRDefault="00D21B36" w:rsidP="00D5419D">
      <w:pPr>
        <w:jc w:val="center"/>
        <w:rPr>
          <w:rFonts w:ascii="Tahoma" w:hAnsi="Tahoma" w:cs="Tahoma"/>
          <w:b/>
          <w:color w:val="1F497E"/>
          <w:sz w:val="28"/>
          <w:szCs w:val="28"/>
        </w:rPr>
      </w:pPr>
    </w:p>
    <w:p w14:paraId="6527BA37" w14:textId="77777777" w:rsidR="00D21B36" w:rsidRDefault="00D21B36" w:rsidP="00D5419D">
      <w:pPr>
        <w:jc w:val="center"/>
        <w:rPr>
          <w:rFonts w:ascii="Tahoma" w:hAnsi="Tahoma" w:cs="Tahoma"/>
          <w:b/>
          <w:color w:val="1F497E"/>
          <w:sz w:val="28"/>
          <w:szCs w:val="28"/>
        </w:rPr>
      </w:pPr>
    </w:p>
    <w:p w14:paraId="401FC159" w14:textId="77777777" w:rsidR="00D21B36" w:rsidRDefault="00D21B36" w:rsidP="00D5419D">
      <w:pPr>
        <w:jc w:val="center"/>
        <w:rPr>
          <w:rFonts w:ascii="Tahoma" w:hAnsi="Tahoma" w:cs="Tahoma"/>
          <w:b/>
          <w:color w:val="1F497E"/>
          <w:sz w:val="28"/>
          <w:szCs w:val="28"/>
        </w:rPr>
      </w:pPr>
    </w:p>
    <w:p w14:paraId="3FCDCAD5" w14:textId="77777777" w:rsidR="00C53AAB" w:rsidRDefault="00C53AAB" w:rsidP="00D5419D">
      <w:pPr>
        <w:jc w:val="center"/>
        <w:rPr>
          <w:rFonts w:ascii="Tahoma" w:hAnsi="Tahoma" w:cs="Tahoma"/>
          <w:b/>
          <w:color w:val="1F497E"/>
          <w:sz w:val="28"/>
          <w:szCs w:val="28"/>
        </w:rPr>
      </w:pPr>
      <w:bookmarkStart w:id="9" w:name="_GoBack"/>
      <w:bookmarkEnd w:id="9"/>
    </w:p>
    <w:p w14:paraId="481C270B" w14:textId="77777777" w:rsidR="00261D1E" w:rsidRDefault="00261D1E" w:rsidP="00D5419D">
      <w:pPr>
        <w:jc w:val="center"/>
        <w:rPr>
          <w:rFonts w:ascii="Tahoma" w:hAnsi="Tahoma" w:cs="Tahoma"/>
          <w:b/>
          <w:color w:val="1F497E"/>
          <w:sz w:val="28"/>
          <w:szCs w:val="28"/>
        </w:rPr>
      </w:pPr>
    </w:p>
    <w:p w14:paraId="7B129B66"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t>PARTE II</w:t>
      </w:r>
      <w:bookmarkEnd w:id="7"/>
    </w:p>
    <w:p w14:paraId="13E0800F" w14:textId="77777777" w:rsidR="00FB02D1" w:rsidRPr="008C0BAC" w:rsidRDefault="00FB02D1" w:rsidP="00FB02D1">
      <w:pPr>
        <w:rPr>
          <w:color w:val="1F497E"/>
          <w:sz w:val="28"/>
          <w:szCs w:val="28"/>
          <w:lang w:val="es-MX"/>
        </w:rPr>
      </w:pPr>
    </w:p>
    <w:p w14:paraId="269D776C"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01FB3804" w14:textId="77777777" w:rsidR="00FB02D1" w:rsidRPr="008C0BAC" w:rsidRDefault="00FB02D1" w:rsidP="00FB02D1">
      <w:pPr>
        <w:rPr>
          <w:rFonts w:ascii="Tahoma" w:hAnsi="Tahoma" w:cs="Tahoma"/>
          <w:color w:val="1F497E"/>
          <w:lang w:val="pt-BR"/>
        </w:rPr>
      </w:pPr>
    </w:p>
    <w:p w14:paraId="1DA09366" w14:textId="77777777" w:rsidR="00FB02D1" w:rsidRPr="008C0BAC" w:rsidRDefault="00FB02D1" w:rsidP="00FB02D1">
      <w:pPr>
        <w:rPr>
          <w:rFonts w:ascii="Tahoma" w:hAnsi="Tahoma" w:cs="Tahoma"/>
          <w:color w:val="1F497E"/>
          <w:lang w:val="pt-BR"/>
        </w:rPr>
      </w:pPr>
    </w:p>
    <w:p w14:paraId="34436E66"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19EF0E55"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03058D1A"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0702D718"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1302737D"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60153C9E"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29C36F86"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090728">
        <w:rPr>
          <w:rFonts w:ascii="Tahoma" w:hAnsi="Tahoma" w:cs="Tahoma"/>
          <w:color w:val="1F497E"/>
          <w:sz w:val="22"/>
          <w:lang w:val="es-ES_tradnl"/>
        </w:rPr>
      </w:r>
      <w:r w:rsidR="00090728">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499A3C0C"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090728">
        <w:rPr>
          <w:rFonts w:ascii="Tahoma" w:hAnsi="Tahoma" w:cs="Tahoma"/>
          <w:color w:val="1F497E"/>
          <w:sz w:val="22"/>
          <w:lang w:val="es-ES_tradnl"/>
        </w:rPr>
      </w:r>
      <w:r w:rsidR="00090728">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3CFE866E"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B77FD49" w14:textId="77777777" w:rsidR="00FB02D1" w:rsidRPr="002B5EF6" w:rsidRDefault="00FB02D1" w:rsidP="00FB02D1">
      <w:pPr>
        <w:jc w:val="both"/>
        <w:rPr>
          <w:rFonts w:ascii="Tahoma" w:hAnsi="Tahoma" w:cs="Tahoma"/>
          <w:color w:val="1F497E"/>
          <w:sz w:val="8"/>
          <w:lang w:val="es-ES_tradnl"/>
        </w:rPr>
      </w:pPr>
    </w:p>
    <w:p w14:paraId="153C8C66" w14:textId="77777777" w:rsidR="003A6561" w:rsidRPr="00AB583B" w:rsidRDefault="001B33E4" w:rsidP="001B33E4">
      <w:pPr>
        <w:pStyle w:val="Continuarlista"/>
        <w:ind w:left="426"/>
        <w:rPr>
          <w:rFonts w:ascii="Tahoma" w:hAnsi="Tahoma" w:cs="Tahoma"/>
          <w:color w:val="1F497E"/>
          <w:sz w:val="22"/>
          <w:szCs w:val="22"/>
          <w:lang w:val="es-ES_tradnl" w:bidi="en-US"/>
        </w:rPr>
      </w:pPr>
      <w:r>
        <w:rPr>
          <w:rFonts w:ascii="Tahoma" w:hAnsi="Tahoma" w:cs="Tahoma"/>
          <w:color w:val="1F497E"/>
          <w:sz w:val="22"/>
          <w:szCs w:val="22"/>
          <w:lang w:val="es-ES_tradnl" w:bidi="en-US"/>
        </w:rPr>
        <w:t>Aplíquese las siguientes condiciones</w:t>
      </w:r>
      <w:r w:rsidR="00FB02D1" w:rsidRPr="00AB583B">
        <w:rPr>
          <w:rFonts w:ascii="Tahoma" w:hAnsi="Tahoma" w:cs="Tahoma"/>
          <w:color w:val="1F497E"/>
          <w:sz w:val="22"/>
          <w:szCs w:val="22"/>
          <w:lang w:val="es-ES_tradnl" w:bidi="en-US"/>
        </w:rPr>
        <w:t xml:space="preserve">: </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718534F6"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EE2E558"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011571" w:rsidRPr="003A3929" w14:paraId="25D748EE"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E4DB2F6"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0D20FBEA"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4F15A9D4" w14:textId="77777777" w:rsidR="00011571" w:rsidRPr="003A3929" w:rsidRDefault="00011571" w:rsidP="0057617D">
            <w:pPr>
              <w:spacing w:after="240"/>
              <w:jc w:val="center"/>
              <w:rPr>
                <w:rFonts w:ascii="Tahoma" w:hAnsi="Tahoma" w:cs="Tahoma"/>
                <w:color w:val="1F497D"/>
              </w:rPr>
            </w:pPr>
          </w:p>
        </w:tc>
      </w:tr>
      <w:tr w:rsidR="00011571" w:rsidRPr="003A3929" w14:paraId="02D66A6B" w14:textId="77777777" w:rsidTr="0057617D">
        <w:trPr>
          <w:trHeight w:val="1797"/>
        </w:trPr>
        <w:tc>
          <w:tcPr>
            <w:tcW w:w="9545" w:type="dxa"/>
            <w:tcBorders>
              <w:top w:val="single" w:sz="4" w:space="0" w:color="FFFFFF"/>
            </w:tcBorders>
            <w:shd w:val="clear" w:color="auto" w:fill="auto"/>
            <w:vAlign w:val="center"/>
          </w:tcPr>
          <w:p w14:paraId="456D07F0" w14:textId="77777777"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14:paraId="531C6461" w14:textId="77777777" w:rsidTr="00B0743C">
        <w:trPr>
          <w:trHeight w:hRule="exact" w:val="1056"/>
        </w:trPr>
        <w:tc>
          <w:tcPr>
            <w:tcW w:w="9545" w:type="dxa"/>
            <w:shd w:val="clear" w:color="auto" w:fill="auto"/>
            <w:vAlign w:val="center"/>
          </w:tcPr>
          <w:p w14:paraId="76BD3162" w14:textId="77777777"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 xml:space="preserve">El idioma oficial para la presentación de propuestas es el español. Se </w:t>
            </w:r>
            <w:r w:rsidR="000D2B91" w:rsidRPr="003A3929">
              <w:rPr>
                <w:rFonts w:ascii="Tahoma" w:hAnsi="Tahoma" w:cs="Tahoma"/>
                <w:color w:val="1F497D"/>
                <w:sz w:val="18"/>
                <w:szCs w:val="18"/>
                <w:lang w:val="es-ES_tradnl" w:bidi="en-US"/>
              </w:rPr>
              <w:t>aceptará</w:t>
            </w:r>
            <w:r w:rsidRPr="003A3929">
              <w:rPr>
                <w:rFonts w:ascii="Tahoma" w:hAnsi="Tahoma" w:cs="Tahoma"/>
                <w:color w:val="1F497D"/>
                <w:sz w:val="18"/>
                <w:szCs w:val="18"/>
                <w:lang w:val="es-ES_tradnl" w:bidi="en-US"/>
              </w:rPr>
              <w:t xml:space="preserve">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58D0408E" w14:textId="77777777" w:rsidTr="0057617D">
        <w:trPr>
          <w:trHeight w:hRule="exact" w:val="571"/>
        </w:trPr>
        <w:tc>
          <w:tcPr>
            <w:tcW w:w="9545" w:type="dxa"/>
            <w:shd w:val="clear" w:color="auto" w:fill="auto"/>
            <w:vAlign w:val="center"/>
          </w:tcPr>
          <w:p w14:paraId="0343BDAD" w14:textId="77777777"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453F17D6" w14:textId="77777777" w:rsidTr="0057617D">
        <w:trPr>
          <w:trHeight w:hRule="exact" w:val="809"/>
        </w:trPr>
        <w:tc>
          <w:tcPr>
            <w:tcW w:w="9545" w:type="dxa"/>
            <w:shd w:val="clear" w:color="auto" w:fill="auto"/>
            <w:vAlign w:val="center"/>
          </w:tcPr>
          <w:p w14:paraId="484975F5" w14:textId="77777777"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w:t>
            </w:r>
            <w:proofErr w:type="gramStart"/>
            <w:r w:rsidRPr="003A3929">
              <w:rPr>
                <w:rFonts w:ascii="Tahoma" w:hAnsi="Tahoma" w:cs="Tahoma"/>
                <w:color w:val="1F497D"/>
                <w:sz w:val="18"/>
                <w:szCs w:val="18"/>
              </w:rPr>
              <w:t>y  una</w:t>
            </w:r>
            <w:proofErr w:type="gramEnd"/>
            <w:r w:rsidRPr="003A3929">
              <w:rPr>
                <w:rFonts w:ascii="Tahoma" w:hAnsi="Tahoma" w:cs="Tahoma"/>
                <w:color w:val="1F497D"/>
                <w:sz w:val="18"/>
                <w:szCs w:val="18"/>
              </w:rPr>
              <w:t xml:space="preserve"> copia en formato electrónico (CD-ROM, DVD-ROM o Memoria flash) con archivos no protegidos contra lectura o impresión, este último si fuera el caso.</w:t>
            </w:r>
          </w:p>
        </w:tc>
      </w:tr>
    </w:tbl>
    <w:p w14:paraId="208252CC" w14:textId="77777777" w:rsidR="001B33E4" w:rsidRDefault="001B33E4" w:rsidP="001B33E4">
      <w:pPr>
        <w:pStyle w:val="TITULOS"/>
        <w:spacing w:before="120" w:after="120" w:line="240" w:lineRule="auto"/>
        <w:ind w:left="425" w:firstLine="0"/>
        <w:rPr>
          <w:rFonts w:ascii="Tahoma" w:hAnsi="Tahoma" w:cs="Tahoma"/>
          <w:color w:val="1F497D"/>
          <w:sz w:val="22"/>
          <w:szCs w:val="22"/>
        </w:rPr>
      </w:pPr>
    </w:p>
    <w:p w14:paraId="42AF1EB9" w14:textId="77777777" w:rsidR="001B33E4" w:rsidRPr="001B33E4" w:rsidRDefault="001B33E4" w:rsidP="001B33E4">
      <w:pPr>
        <w:rPr>
          <w:lang w:val="es-BO" w:eastAsia="en-US"/>
        </w:rPr>
      </w:pPr>
    </w:p>
    <w:p w14:paraId="533A650A" w14:textId="77777777" w:rsidR="00011571" w:rsidRPr="003A3929" w:rsidRDefault="00011571" w:rsidP="001C3963">
      <w:pPr>
        <w:pStyle w:val="TITULOS"/>
        <w:numPr>
          <w:ilvl w:val="0"/>
          <w:numId w:val="6"/>
        </w:numPr>
        <w:spacing w:before="120" w:after="120" w:line="240" w:lineRule="auto"/>
        <w:ind w:left="425" w:hanging="425"/>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02431591" w14:textId="098E212A"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w:t>
      </w:r>
      <w:r w:rsidR="00AF606B" w:rsidRPr="003A3929">
        <w:rPr>
          <w:rFonts w:ascii="Tahoma" w:hAnsi="Tahoma" w:cs="Tahoma"/>
          <w:color w:val="1F497D"/>
          <w:sz w:val="22"/>
          <w:szCs w:val="22"/>
          <w:lang w:val="es-ES_tradnl"/>
        </w:rPr>
        <w:t>continuación,</w:t>
      </w:r>
      <w:r w:rsidRPr="003A3929">
        <w:rPr>
          <w:rFonts w:ascii="Tahoma" w:hAnsi="Tahoma" w:cs="Tahoma"/>
          <w:color w:val="1F497D"/>
          <w:sz w:val="22"/>
          <w:szCs w:val="22"/>
          <w:lang w:val="es-ES_tradnl"/>
        </w:rPr>
        <w:t xml:space="preserve"> se definen las palabras CUMPLE, NO CUMPLE:</w:t>
      </w:r>
    </w:p>
    <w:p w14:paraId="629F027D"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092F52B4"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77846CF9" w14:textId="77777777"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2E558565"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21EB2DC3"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13672582" w14:textId="737C8F3F" w:rsidR="00011571" w:rsidRPr="00BC5C1B" w:rsidRDefault="00011571" w:rsidP="00BC5C1B">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w:t>
      </w:r>
    </w:p>
    <w:p w14:paraId="7716AD7C" w14:textId="77777777" w:rsidR="00AE7576" w:rsidRPr="00AE7576" w:rsidRDefault="00AE7576" w:rsidP="00AE7576">
      <w:pPr>
        <w:jc w:val="both"/>
        <w:rPr>
          <w:rFonts w:ascii="Tahoma" w:hAnsi="Tahoma" w:cs="Tahoma"/>
          <w:color w:val="004990"/>
          <w:highlight w:val="yellow"/>
          <w:lang w:val="es-BO"/>
        </w:rPr>
      </w:pPr>
    </w:p>
    <w:p w14:paraId="3C0A7644" w14:textId="77777777" w:rsidR="00DA3DAA"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CARACTERISTICAS GENERALES</w:t>
      </w:r>
    </w:p>
    <w:p w14:paraId="7867F13B" w14:textId="77777777" w:rsidR="00612D84" w:rsidRPr="002E1040" w:rsidRDefault="00612D84" w:rsidP="001B33E4">
      <w:pPr>
        <w:pStyle w:val="Continuarlista"/>
        <w:spacing w:before="120"/>
        <w:ind w:left="0"/>
        <w:rPr>
          <w:rFonts w:ascii="Tahoma" w:hAnsi="Tahoma" w:cs="Tahoma"/>
          <w:color w:val="1F497D"/>
          <w:sz w:val="22"/>
          <w:szCs w:val="22"/>
          <w:lang w:val="es-ES" w:eastAsia="es-ES"/>
        </w:rPr>
      </w:pPr>
      <w:r w:rsidRPr="002E1040">
        <w:rPr>
          <w:rFonts w:ascii="Tahoma" w:hAnsi="Tahoma" w:cs="Tahoma"/>
          <w:color w:val="1F497D"/>
          <w:sz w:val="22"/>
          <w:szCs w:val="22"/>
          <w:lang w:val="es-ES" w:eastAsia="es-ES"/>
        </w:rPr>
        <w:t>Entel S.A. requiere un set de</w:t>
      </w:r>
      <w:r w:rsidR="001F07E4">
        <w:rPr>
          <w:rFonts w:ascii="Tahoma" w:hAnsi="Tahoma" w:cs="Tahoma"/>
          <w:color w:val="1F497D"/>
          <w:sz w:val="22"/>
          <w:szCs w:val="22"/>
          <w:lang w:val="es-ES" w:eastAsia="es-ES"/>
        </w:rPr>
        <w:t xml:space="preserve"> soluciones</w:t>
      </w:r>
      <w:r w:rsidRPr="002E1040">
        <w:rPr>
          <w:rFonts w:ascii="Tahoma" w:hAnsi="Tahoma" w:cs="Tahoma"/>
          <w:color w:val="1F497D"/>
          <w:sz w:val="22"/>
          <w:szCs w:val="22"/>
          <w:lang w:val="es-ES" w:eastAsia="es-ES"/>
        </w:rPr>
        <w:t xml:space="preserve"> que conformen una </w:t>
      </w:r>
      <w:r w:rsidR="0009443E" w:rsidRPr="002E1040">
        <w:rPr>
          <w:rFonts w:ascii="Tahoma" w:hAnsi="Tahoma" w:cs="Tahoma"/>
          <w:color w:val="1F497D"/>
          <w:sz w:val="22"/>
          <w:szCs w:val="22"/>
          <w:lang w:val="es-ES" w:eastAsia="es-ES"/>
        </w:rPr>
        <w:t>“</w:t>
      </w:r>
      <w:r w:rsidR="0009443E" w:rsidRPr="001F07E4">
        <w:rPr>
          <w:rFonts w:ascii="Tahoma" w:hAnsi="Tahoma" w:cs="Tahoma"/>
          <w:b/>
          <w:color w:val="1F497D"/>
          <w:sz w:val="22"/>
          <w:szCs w:val="22"/>
          <w:lang w:val="es-ES" w:eastAsia="es-ES"/>
        </w:rPr>
        <w:t>A</w:t>
      </w:r>
      <w:r w:rsidRPr="001F07E4">
        <w:rPr>
          <w:rFonts w:ascii="Tahoma" w:hAnsi="Tahoma" w:cs="Tahoma"/>
          <w:b/>
          <w:color w:val="1F497D"/>
          <w:sz w:val="22"/>
          <w:szCs w:val="22"/>
          <w:lang w:val="es-ES" w:eastAsia="es-ES"/>
        </w:rPr>
        <w:t>rquitectura para Entrega de Servicios</w:t>
      </w:r>
      <w:r w:rsidR="0009443E" w:rsidRPr="002E1040">
        <w:rPr>
          <w:rFonts w:ascii="Tahoma" w:hAnsi="Tahoma" w:cs="Tahoma"/>
          <w:color w:val="1F497D"/>
          <w:sz w:val="22"/>
          <w:szCs w:val="22"/>
          <w:lang w:val="es-ES" w:eastAsia="es-ES"/>
        </w:rPr>
        <w:t>”</w:t>
      </w:r>
      <w:r w:rsidRPr="002E1040">
        <w:rPr>
          <w:rFonts w:ascii="Tahoma" w:hAnsi="Tahoma" w:cs="Tahoma"/>
          <w:color w:val="1F497D"/>
          <w:sz w:val="22"/>
          <w:szCs w:val="22"/>
          <w:lang w:val="es-ES" w:eastAsia="es-ES"/>
        </w:rPr>
        <w:t xml:space="preserve"> </w:t>
      </w:r>
      <w:r w:rsidR="0009443E" w:rsidRPr="002E1040">
        <w:rPr>
          <w:rFonts w:ascii="Tahoma" w:hAnsi="Tahoma" w:cs="Tahoma"/>
          <w:color w:val="1F497D"/>
          <w:sz w:val="22"/>
          <w:szCs w:val="22"/>
          <w:lang w:val="es-ES" w:eastAsia="es-ES"/>
        </w:rPr>
        <w:t xml:space="preserve">de </w:t>
      </w:r>
      <w:r w:rsidRPr="002E1040">
        <w:rPr>
          <w:rFonts w:ascii="Tahoma" w:hAnsi="Tahoma" w:cs="Tahoma"/>
          <w:color w:val="1F497D"/>
          <w:sz w:val="22"/>
          <w:szCs w:val="22"/>
          <w:lang w:val="es-ES" w:eastAsia="es-ES"/>
        </w:rPr>
        <w:t>Telecomunicaciones, desde la creación del servicio(s), el control de sesión y todos los protocolos necesarios orientado a clientes finales y otros sistemas.</w:t>
      </w:r>
    </w:p>
    <w:p w14:paraId="469E5F2B" w14:textId="77777777" w:rsidR="00111051" w:rsidRPr="002E1040" w:rsidRDefault="0037260C" w:rsidP="001B33E4">
      <w:pPr>
        <w:pStyle w:val="Continuarlista"/>
        <w:spacing w:before="120"/>
        <w:ind w:left="0"/>
        <w:rPr>
          <w:rFonts w:ascii="Tahoma" w:hAnsi="Tahoma" w:cs="Tahoma"/>
          <w:color w:val="1F497D"/>
          <w:sz w:val="22"/>
          <w:szCs w:val="22"/>
          <w:lang w:val="es-ES" w:eastAsia="es-ES"/>
        </w:rPr>
      </w:pPr>
      <w:r>
        <w:rPr>
          <w:rFonts w:ascii="Tahoma" w:hAnsi="Tahoma" w:cs="Tahoma"/>
          <w:color w:val="1F497D"/>
          <w:sz w:val="22"/>
          <w:szCs w:val="22"/>
          <w:lang w:val="es-ES" w:eastAsia="es-ES"/>
        </w:rPr>
        <w:t xml:space="preserve">Se trata </w:t>
      </w:r>
      <w:r w:rsidR="00111051" w:rsidRPr="002E1040">
        <w:rPr>
          <w:rFonts w:ascii="Tahoma" w:hAnsi="Tahoma" w:cs="Tahoma"/>
          <w:color w:val="1F497D"/>
          <w:sz w:val="22"/>
          <w:szCs w:val="22"/>
          <w:lang w:val="es-ES" w:eastAsia="es-ES"/>
        </w:rPr>
        <w:t>una solución integral</w:t>
      </w:r>
      <w:r w:rsidR="00612D84" w:rsidRPr="002E1040">
        <w:rPr>
          <w:rFonts w:ascii="Tahoma" w:hAnsi="Tahoma" w:cs="Tahoma"/>
          <w:color w:val="1F497D"/>
          <w:sz w:val="22"/>
          <w:szCs w:val="22"/>
          <w:lang w:val="es-ES" w:eastAsia="es-ES"/>
        </w:rPr>
        <w:t xml:space="preserve"> </w:t>
      </w:r>
      <w:r w:rsidR="00111051" w:rsidRPr="002E1040">
        <w:rPr>
          <w:rFonts w:ascii="Tahoma" w:hAnsi="Tahoma" w:cs="Tahoma"/>
          <w:color w:val="1F497D"/>
          <w:sz w:val="22"/>
          <w:szCs w:val="22"/>
          <w:lang w:val="es-ES" w:eastAsia="es-ES"/>
        </w:rPr>
        <w:t>que permita</w:t>
      </w:r>
      <w:r w:rsidR="00612D84" w:rsidRPr="002E1040">
        <w:rPr>
          <w:rFonts w:ascii="Tahoma" w:hAnsi="Tahoma" w:cs="Tahoma"/>
          <w:color w:val="1F497D"/>
          <w:sz w:val="22"/>
          <w:szCs w:val="22"/>
          <w:lang w:val="es-ES" w:eastAsia="es-ES"/>
        </w:rPr>
        <w:t xml:space="preserve"> entregar</w:t>
      </w:r>
      <w:r w:rsidR="00111051" w:rsidRPr="002E1040">
        <w:rPr>
          <w:rFonts w:ascii="Tahoma" w:hAnsi="Tahoma" w:cs="Tahoma"/>
          <w:color w:val="1F497D"/>
          <w:sz w:val="22"/>
          <w:szCs w:val="22"/>
          <w:lang w:val="es-ES" w:eastAsia="es-ES"/>
        </w:rPr>
        <w:t xml:space="preserve"> a sus abonados y clientes </w:t>
      </w:r>
      <w:r w:rsidR="00612D84" w:rsidRPr="002E1040">
        <w:rPr>
          <w:rFonts w:ascii="Tahoma" w:hAnsi="Tahoma" w:cs="Tahoma"/>
          <w:color w:val="1F497D"/>
          <w:sz w:val="22"/>
          <w:szCs w:val="22"/>
          <w:lang w:val="es-ES" w:eastAsia="es-ES"/>
        </w:rPr>
        <w:t xml:space="preserve">Servicios a </w:t>
      </w:r>
      <w:r w:rsidR="0009443E" w:rsidRPr="002E1040">
        <w:rPr>
          <w:rFonts w:ascii="Tahoma" w:hAnsi="Tahoma" w:cs="Tahoma"/>
          <w:color w:val="1F497D"/>
          <w:sz w:val="22"/>
          <w:szCs w:val="22"/>
          <w:lang w:val="es-ES" w:eastAsia="es-ES"/>
        </w:rPr>
        <w:t>D</w:t>
      </w:r>
      <w:r w:rsidR="00612D84" w:rsidRPr="002E1040">
        <w:rPr>
          <w:rFonts w:ascii="Tahoma" w:hAnsi="Tahoma" w:cs="Tahoma"/>
          <w:color w:val="1F497D"/>
          <w:sz w:val="22"/>
          <w:szCs w:val="22"/>
          <w:lang w:val="es-ES" w:eastAsia="es-ES"/>
        </w:rPr>
        <w:t>emanda</w:t>
      </w:r>
      <w:r w:rsidR="0009443E" w:rsidRPr="002E1040">
        <w:rPr>
          <w:rFonts w:ascii="Tahoma" w:hAnsi="Tahoma" w:cs="Tahoma"/>
          <w:color w:val="1F497D"/>
          <w:sz w:val="22"/>
          <w:szCs w:val="22"/>
          <w:lang w:val="es-ES" w:eastAsia="es-ES"/>
        </w:rPr>
        <w:t xml:space="preserve"> y S</w:t>
      </w:r>
      <w:r w:rsidR="00111051" w:rsidRPr="002E1040">
        <w:rPr>
          <w:rFonts w:ascii="Tahoma" w:hAnsi="Tahoma" w:cs="Tahoma"/>
          <w:color w:val="1F497D"/>
          <w:sz w:val="22"/>
          <w:szCs w:val="22"/>
          <w:lang w:val="es-ES" w:eastAsia="es-ES"/>
        </w:rPr>
        <w:t>uscri</w:t>
      </w:r>
      <w:r w:rsidR="0009443E" w:rsidRPr="002E1040">
        <w:rPr>
          <w:rFonts w:ascii="Tahoma" w:hAnsi="Tahoma" w:cs="Tahoma"/>
          <w:color w:val="1F497D"/>
          <w:sz w:val="22"/>
          <w:szCs w:val="22"/>
          <w:lang w:val="es-ES" w:eastAsia="es-ES"/>
        </w:rPr>
        <w:t>pción</w:t>
      </w:r>
      <w:r w:rsidR="00111051" w:rsidRPr="002E1040">
        <w:rPr>
          <w:rFonts w:ascii="Tahoma" w:hAnsi="Tahoma" w:cs="Tahoma"/>
          <w:color w:val="1F497D"/>
          <w:sz w:val="22"/>
          <w:szCs w:val="22"/>
          <w:lang w:val="es-ES" w:eastAsia="es-ES"/>
        </w:rPr>
        <w:t xml:space="preserve"> </w:t>
      </w:r>
      <w:r w:rsidR="0009443E" w:rsidRPr="002E1040">
        <w:rPr>
          <w:rFonts w:ascii="Tahoma" w:hAnsi="Tahoma" w:cs="Tahoma"/>
          <w:color w:val="1F497D"/>
          <w:sz w:val="22"/>
          <w:szCs w:val="22"/>
          <w:lang w:val="es-ES" w:eastAsia="es-ES"/>
        </w:rPr>
        <w:t>(</w:t>
      </w:r>
      <w:r w:rsidR="00111051" w:rsidRPr="002E1040">
        <w:rPr>
          <w:rFonts w:ascii="Tahoma" w:hAnsi="Tahoma" w:cs="Tahoma"/>
          <w:color w:val="1F497D"/>
          <w:sz w:val="22"/>
          <w:szCs w:val="22"/>
          <w:lang w:val="es-ES" w:eastAsia="es-ES"/>
        </w:rPr>
        <w:t>Servicios de Valor Agregado</w:t>
      </w:r>
      <w:r w:rsidR="0009443E" w:rsidRPr="002E1040">
        <w:rPr>
          <w:rFonts w:ascii="Tahoma" w:hAnsi="Tahoma" w:cs="Tahoma"/>
          <w:color w:val="1F497D"/>
          <w:sz w:val="22"/>
          <w:szCs w:val="22"/>
          <w:lang w:val="es-ES" w:eastAsia="es-ES"/>
        </w:rPr>
        <w:t>)</w:t>
      </w:r>
      <w:r w:rsidR="00111051" w:rsidRPr="002E1040">
        <w:rPr>
          <w:rFonts w:ascii="Tahoma" w:hAnsi="Tahoma" w:cs="Tahoma"/>
          <w:color w:val="1F497D"/>
          <w:sz w:val="22"/>
          <w:szCs w:val="22"/>
          <w:lang w:val="es-ES" w:eastAsia="es-ES"/>
        </w:rPr>
        <w:t xml:space="preserve"> a través del envío y recepción de mensajes de texto SMS y ejecución de comandos USSD; asimismo, dicha plataforma debe permitir la función de </w:t>
      </w:r>
      <w:proofErr w:type="spellStart"/>
      <w:r w:rsidR="00111051" w:rsidRPr="002E1040">
        <w:rPr>
          <w:rFonts w:ascii="Tahoma" w:hAnsi="Tahoma" w:cs="Tahoma"/>
          <w:color w:val="1F497D"/>
          <w:sz w:val="22"/>
          <w:szCs w:val="22"/>
          <w:lang w:val="es-ES" w:eastAsia="es-ES"/>
        </w:rPr>
        <w:t>broadcasting</w:t>
      </w:r>
      <w:proofErr w:type="spellEnd"/>
      <w:r w:rsidR="00111051" w:rsidRPr="002E1040">
        <w:rPr>
          <w:rFonts w:ascii="Tahoma" w:hAnsi="Tahoma" w:cs="Tahoma"/>
          <w:color w:val="1F497D"/>
          <w:sz w:val="22"/>
          <w:szCs w:val="22"/>
          <w:lang w:val="es-ES" w:eastAsia="es-ES"/>
        </w:rPr>
        <w:t xml:space="preserve"> de mensajes SMS a Entel o terceros que puedan hacer uso de la plataforma a través de la infraestructura provista por Entel. </w:t>
      </w:r>
    </w:p>
    <w:p w14:paraId="44B5BC7A" w14:textId="77777777" w:rsidR="000C25B6" w:rsidRPr="002E1040" w:rsidRDefault="000C25B6" w:rsidP="001B33E4">
      <w:pPr>
        <w:pStyle w:val="Continuarlista"/>
        <w:spacing w:before="120"/>
        <w:ind w:left="0"/>
        <w:rPr>
          <w:rFonts w:ascii="Tahoma" w:hAnsi="Tahoma" w:cs="Tahoma"/>
          <w:color w:val="1F497D"/>
          <w:sz w:val="22"/>
          <w:szCs w:val="22"/>
          <w:lang w:val="es-ES" w:eastAsia="es-ES"/>
        </w:rPr>
      </w:pPr>
      <w:r w:rsidRPr="002E1040">
        <w:rPr>
          <w:rFonts w:ascii="Tahoma" w:hAnsi="Tahoma" w:cs="Tahoma"/>
          <w:color w:val="1F497D"/>
          <w:sz w:val="22"/>
          <w:szCs w:val="22"/>
          <w:lang w:val="es-ES" w:eastAsia="es-ES"/>
        </w:rPr>
        <w:t xml:space="preserve">La </w:t>
      </w:r>
      <w:r w:rsidR="0037260C">
        <w:rPr>
          <w:rFonts w:ascii="Tahoma" w:hAnsi="Tahoma" w:cs="Tahoma"/>
          <w:color w:val="1F497D"/>
          <w:sz w:val="22"/>
          <w:szCs w:val="22"/>
          <w:lang w:val="es-ES" w:eastAsia="es-ES"/>
        </w:rPr>
        <w:t>plataforma</w:t>
      </w:r>
      <w:r w:rsidRPr="002E1040">
        <w:rPr>
          <w:rFonts w:ascii="Tahoma" w:hAnsi="Tahoma" w:cs="Tahoma"/>
          <w:color w:val="1F497D"/>
          <w:sz w:val="22"/>
          <w:szCs w:val="22"/>
          <w:lang w:val="es-ES" w:eastAsia="es-ES"/>
        </w:rPr>
        <w:t xml:space="preserve"> debe ser capaz de </w:t>
      </w:r>
      <w:r w:rsidR="004F2CD2" w:rsidRPr="002E1040">
        <w:rPr>
          <w:rFonts w:ascii="Tahoma" w:hAnsi="Tahoma" w:cs="Tahoma"/>
          <w:color w:val="1F497D"/>
          <w:sz w:val="22"/>
          <w:szCs w:val="22"/>
          <w:lang w:val="es-ES" w:eastAsia="es-ES"/>
        </w:rPr>
        <w:t xml:space="preserve">soportar la entrega de: Telefonía VOIP, Internet </w:t>
      </w:r>
      <w:proofErr w:type="spellStart"/>
      <w:r w:rsidR="004F2CD2" w:rsidRPr="002E1040">
        <w:rPr>
          <w:rFonts w:ascii="Tahoma" w:hAnsi="Tahoma" w:cs="Tahoma"/>
          <w:color w:val="1F497D"/>
          <w:sz w:val="22"/>
          <w:szCs w:val="22"/>
          <w:lang w:val="es-ES" w:eastAsia="es-ES"/>
        </w:rPr>
        <w:t>Protocol</w:t>
      </w:r>
      <w:proofErr w:type="spellEnd"/>
      <w:r w:rsidR="004F2CD2" w:rsidRPr="002E1040">
        <w:rPr>
          <w:rFonts w:ascii="Tahoma" w:hAnsi="Tahoma" w:cs="Tahoma"/>
          <w:color w:val="1F497D"/>
          <w:sz w:val="22"/>
          <w:szCs w:val="22"/>
          <w:lang w:val="es-ES" w:eastAsia="es-ES"/>
        </w:rPr>
        <w:t xml:space="preserve"> TV, Internet </w:t>
      </w:r>
      <w:proofErr w:type="spellStart"/>
      <w:r w:rsidR="004F2CD2" w:rsidRPr="002E1040">
        <w:rPr>
          <w:rFonts w:ascii="Tahoma" w:hAnsi="Tahoma" w:cs="Tahoma"/>
          <w:color w:val="1F497D"/>
          <w:sz w:val="22"/>
          <w:szCs w:val="22"/>
          <w:lang w:val="es-ES" w:eastAsia="es-ES"/>
        </w:rPr>
        <w:t>Services</w:t>
      </w:r>
      <w:proofErr w:type="spellEnd"/>
      <w:r w:rsidR="00F76AE9" w:rsidRPr="002E1040">
        <w:rPr>
          <w:rFonts w:ascii="Tahoma" w:hAnsi="Tahoma" w:cs="Tahoma"/>
          <w:color w:val="1F497D"/>
          <w:sz w:val="22"/>
          <w:szCs w:val="22"/>
          <w:lang w:val="es-ES" w:eastAsia="es-ES"/>
        </w:rPr>
        <w:t>,</w:t>
      </w:r>
      <w:r w:rsidR="004F2CD2" w:rsidRPr="002E1040">
        <w:rPr>
          <w:rFonts w:ascii="Tahoma" w:hAnsi="Tahoma" w:cs="Tahoma"/>
          <w:color w:val="1F497D"/>
          <w:sz w:val="22"/>
          <w:szCs w:val="22"/>
          <w:lang w:val="es-ES" w:eastAsia="es-ES"/>
        </w:rPr>
        <w:t xml:space="preserve"> </w:t>
      </w:r>
      <w:hyperlink r:id="rId16" w:tooltip="Software as a service" w:history="1">
        <w:proofErr w:type="spellStart"/>
        <w:r w:rsidR="004F2CD2" w:rsidRPr="002E1040">
          <w:rPr>
            <w:rFonts w:ascii="Tahoma" w:hAnsi="Tahoma" w:cs="Tahoma"/>
            <w:color w:val="1F497D"/>
            <w:sz w:val="22"/>
            <w:szCs w:val="22"/>
            <w:lang w:val="es-ES" w:eastAsia="es-ES"/>
          </w:rPr>
          <w:t>SaaS</w:t>
        </w:r>
        <w:proofErr w:type="spellEnd"/>
      </w:hyperlink>
      <w:r w:rsidR="004F2CD2" w:rsidRPr="002E1040">
        <w:rPr>
          <w:rFonts w:ascii="Tahoma" w:hAnsi="Tahoma" w:cs="Tahoma"/>
          <w:color w:val="1F497D"/>
          <w:sz w:val="22"/>
          <w:szCs w:val="22"/>
          <w:lang w:val="es-ES" w:eastAsia="es-ES"/>
        </w:rPr>
        <w:t xml:space="preserve"> (</w:t>
      </w:r>
      <w:r w:rsidR="00F76AE9" w:rsidRPr="002E1040">
        <w:rPr>
          <w:rFonts w:ascii="Tahoma" w:hAnsi="Tahoma" w:cs="Tahoma"/>
          <w:color w:val="1F497D"/>
          <w:sz w:val="22"/>
          <w:szCs w:val="22"/>
          <w:lang w:val="es-ES" w:eastAsia="es-ES"/>
        </w:rPr>
        <w:t xml:space="preserve">Software as a </w:t>
      </w:r>
      <w:proofErr w:type="spellStart"/>
      <w:r w:rsidR="00F76AE9" w:rsidRPr="002E1040">
        <w:rPr>
          <w:rFonts w:ascii="Tahoma" w:hAnsi="Tahoma" w:cs="Tahoma"/>
          <w:color w:val="1F497D"/>
          <w:sz w:val="22"/>
          <w:szCs w:val="22"/>
          <w:lang w:val="es-ES" w:eastAsia="es-ES"/>
        </w:rPr>
        <w:t>Service</w:t>
      </w:r>
      <w:proofErr w:type="spellEnd"/>
      <w:r w:rsidR="004F2CD2" w:rsidRPr="002E1040">
        <w:rPr>
          <w:rFonts w:ascii="Tahoma" w:hAnsi="Tahoma" w:cs="Tahoma"/>
          <w:color w:val="1F497D"/>
          <w:sz w:val="22"/>
          <w:szCs w:val="22"/>
          <w:lang w:val="es-ES" w:eastAsia="es-ES"/>
        </w:rPr>
        <w:t>)</w:t>
      </w:r>
      <w:r w:rsidR="00F76AE9" w:rsidRPr="002E1040">
        <w:rPr>
          <w:rFonts w:ascii="Tahoma" w:hAnsi="Tahoma" w:cs="Tahoma"/>
          <w:color w:val="1F497D"/>
          <w:sz w:val="22"/>
          <w:szCs w:val="22"/>
          <w:lang w:val="es-ES" w:eastAsia="es-ES"/>
        </w:rPr>
        <w:t xml:space="preserve"> y Contenido</w:t>
      </w:r>
      <w:r w:rsidR="009C612C" w:rsidRPr="002E1040">
        <w:rPr>
          <w:rFonts w:ascii="Tahoma" w:hAnsi="Tahoma" w:cs="Tahoma"/>
          <w:color w:val="1F497D"/>
          <w:sz w:val="22"/>
          <w:szCs w:val="22"/>
          <w:lang w:val="es-ES" w:eastAsia="es-ES"/>
        </w:rPr>
        <w:t xml:space="preserve"> Multimedia</w:t>
      </w:r>
      <w:r w:rsidRPr="002E1040">
        <w:rPr>
          <w:rFonts w:ascii="Tahoma" w:hAnsi="Tahoma" w:cs="Tahoma"/>
          <w:color w:val="1F497D"/>
          <w:sz w:val="22"/>
          <w:szCs w:val="22"/>
          <w:lang w:val="es-ES" w:eastAsia="es-ES"/>
        </w:rPr>
        <w:t xml:space="preserve"> integra</w:t>
      </w:r>
      <w:r w:rsidR="009C612C" w:rsidRPr="002E1040">
        <w:rPr>
          <w:rFonts w:ascii="Tahoma" w:hAnsi="Tahoma" w:cs="Tahoma"/>
          <w:color w:val="1F497D"/>
          <w:sz w:val="22"/>
          <w:szCs w:val="22"/>
          <w:lang w:val="es-ES" w:eastAsia="es-ES"/>
        </w:rPr>
        <w:t>ble</w:t>
      </w:r>
      <w:r w:rsidRPr="002E1040">
        <w:rPr>
          <w:rFonts w:ascii="Tahoma" w:hAnsi="Tahoma" w:cs="Tahoma"/>
          <w:color w:val="1F497D"/>
          <w:sz w:val="22"/>
          <w:szCs w:val="22"/>
          <w:lang w:val="es-ES" w:eastAsia="es-ES"/>
        </w:rPr>
        <w:t xml:space="preserve"> con </w:t>
      </w:r>
      <w:r w:rsidR="009C612C" w:rsidRPr="002E1040">
        <w:rPr>
          <w:rFonts w:ascii="Tahoma" w:hAnsi="Tahoma" w:cs="Tahoma"/>
          <w:color w:val="1F497D"/>
          <w:sz w:val="22"/>
          <w:szCs w:val="22"/>
          <w:lang w:val="es-ES" w:eastAsia="es-ES"/>
        </w:rPr>
        <w:t>terceros (</w:t>
      </w:r>
      <w:r w:rsidRPr="002E1040">
        <w:rPr>
          <w:rFonts w:ascii="Tahoma" w:hAnsi="Tahoma" w:cs="Tahoma"/>
          <w:color w:val="1F497D"/>
          <w:sz w:val="22"/>
          <w:szCs w:val="22"/>
          <w:lang w:val="es-ES" w:eastAsia="es-ES"/>
        </w:rPr>
        <w:t>proveedores externos de los mencionados servicios</w:t>
      </w:r>
      <w:r w:rsidR="009C612C" w:rsidRPr="002E1040">
        <w:rPr>
          <w:rFonts w:ascii="Tahoma" w:hAnsi="Tahoma" w:cs="Tahoma"/>
          <w:color w:val="1F497D"/>
          <w:sz w:val="22"/>
          <w:szCs w:val="22"/>
          <w:lang w:val="es-ES" w:eastAsia="es-ES"/>
        </w:rPr>
        <w:t>)</w:t>
      </w:r>
      <w:r w:rsidRPr="002E1040">
        <w:rPr>
          <w:rFonts w:ascii="Tahoma" w:hAnsi="Tahoma" w:cs="Tahoma"/>
          <w:color w:val="1F497D"/>
          <w:sz w:val="22"/>
          <w:szCs w:val="22"/>
          <w:lang w:val="es-ES" w:eastAsia="es-ES"/>
        </w:rPr>
        <w:t>, en cuyo caso la solución deber</w:t>
      </w:r>
      <w:r w:rsidR="009C612C" w:rsidRPr="002E1040">
        <w:rPr>
          <w:rFonts w:ascii="Tahoma" w:hAnsi="Tahoma" w:cs="Tahoma"/>
          <w:color w:val="1F497D"/>
          <w:sz w:val="22"/>
          <w:szCs w:val="22"/>
          <w:lang w:val="es-ES" w:eastAsia="es-ES"/>
        </w:rPr>
        <w:t>á</w:t>
      </w:r>
      <w:r w:rsidRPr="002E1040">
        <w:rPr>
          <w:rFonts w:ascii="Tahoma" w:hAnsi="Tahoma" w:cs="Tahoma"/>
          <w:color w:val="1F497D"/>
          <w:sz w:val="22"/>
          <w:szCs w:val="22"/>
          <w:lang w:val="es-ES" w:eastAsia="es-ES"/>
        </w:rPr>
        <w:t xml:space="preserve"> permitir la entrega y recepción de </w:t>
      </w:r>
      <w:r w:rsidR="009C612C" w:rsidRPr="002E1040">
        <w:rPr>
          <w:rFonts w:ascii="Tahoma" w:hAnsi="Tahoma" w:cs="Tahoma"/>
          <w:color w:val="1F497D"/>
          <w:sz w:val="22"/>
          <w:szCs w:val="22"/>
          <w:lang w:val="es-ES" w:eastAsia="es-ES"/>
        </w:rPr>
        <w:t>mensajería</w:t>
      </w:r>
      <w:r w:rsidRPr="002E1040">
        <w:rPr>
          <w:rFonts w:ascii="Tahoma" w:hAnsi="Tahoma" w:cs="Tahoma"/>
          <w:color w:val="1F497D"/>
          <w:sz w:val="22"/>
          <w:szCs w:val="22"/>
          <w:lang w:val="es-ES" w:eastAsia="es-ES"/>
        </w:rPr>
        <w:t xml:space="preserve"> entre los abonados de Entel y </w:t>
      </w:r>
      <w:r w:rsidR="009C612C" w:rsidRPr="002E1040">
        <w:rPr>
          <w:rFonts w:ascii="Tahoma" w:hAnsi="Tahoma" w:cs="Tahoma"/>
          <w:color w:val="1F497D"/>
          <w:sz w:val="22"/>
          <w:szCs w:val="22"/>
          <w:lang w:val="es-ES" w:eastAsia="es-ES"/>
        </w:rPr>
        <w:t>terceros</w:t>
      </w:r>
      <w:r w:rsidRPr="002E1040">
        <w:rPr>
          <w:rFonts w:ascii="Tahoma" w:hAnsi="Tahoma" w:cs="Tahoma"/>
          <w:color w:val="1F497D"/>
          <w:sz w:val="22"/>
          <w:szCs w:val="22"/>
          <w:lang w:val="es-ES" w:eastAsia="es-ES"/>
        </w:rPr>
        <w:t xml:space="preserve"> </w:t>
      </w:r>
      <w:r w:rsidR="009C612C" w:rsidRPr="002E1040">
        <w:rPr>
          <w:rFonts w:ascii="Tahoma" w:hAnsi="Tahoma" w:cs="Tahoma"/>
          <w:color w:val="1F497D"/>
          <w:sz w:val="22"/>
          <w:szCs w:val="22"/>
          <w:lang w:val="es-ES" w:eastAsia="es-ES"/>
        </w:rPr>
        <w:t>(</w:t>
      </w:r>
      <w:r w:rsidRPr="002E1040">
        <w:rPr>
          <w:rFonts w:ascii="Tahoma" w:hAnsi="Tahoma" w:cs="Tahoma"/>
          <w:color w:val="1F497D"/>
          <w:sz w:val="22"/>
          <w:szCs w:val="22"/>
          <w:lang w:val="es-ES" w:eastAsia="es-ES"/>
        </w:rPr>
        <w:t xml:space="preserve">proveedor del </w:t>
      </w:r>
      <w:r w:rsidR="009C612C" w:rsidRPr="002E1040">
        <w:rPr>
          <w:rFonts w:ascii="Tahoma" w:hAnsi="Tahoma" w:cs="Tahoma"/>
          <w:color w:val="1F497D"/>
          <w:sz w:val="22"/>
          <w:szCs w:val="22"/>
          <w:lang w:val="es-ES" w:eastAsia="es-ES"/>
        </w:rPr>
        <w:t>contenido)</w:t>
      </w:r>
      <w:r w:rsidR="0037260C">
        <w:rPr>
          <w:rFonts w:ascii="Tahoma" w:hAnsi="Tahoma" w:cs="Tahoma"/>
          <w:color w:val="1F497D"/>
          <w:sz w:val="22"/>
          <w:szCs w:val="22"/>
          <w:lang w:val="es-ES" w:eastAsia="es-ES"/>
        </w:rPr>
        <w:t xml:space="preserve">. </w:t>
      </w:r>
    </w:p>
    <w:p w14:paraId="0B0C7595" w14:textId="77777777" w:rsidR="00111051" w:rsidRDefault="00764E27" w:rsidP="001B33E4">
      <w:pPr>
        <w:pStyle w:val="Continuarlista"/>
        <w:spacing w:before="120"/>
        <w:ind w:left="0"/>
        <w:rPr>
          <w:rFonts w:ascii="Tahoma" w:hAnsi="Tahoma" w:cs="Tahoma"/>
          <w:color w:val="1F497D"/>
          <w:sz w:val="22"/>
          <w:szCs w:val="22"/>
          <w:lang w:val="es-ES" w:eastAsia="es-ES"/>
        </w:rPr>
      </w:pPr>
      <w:r w:rsidRPr="002E1040">
        <w:rPr>
          <w:rFonts w:ascii="Tahoma" w:hAnsi="Tahoma" w:cs="Tahoma"/>
          <w:color w:val="1F497D"/>
          <w:sz w:val="22"/>
          <w:szCs w:val="22"/>
          <w:lang w:val="es-ES" w:eastAsia="es-ES"/>
        </w:rPr>
        <w:t xml:space="preserve">Entel S.A. actualmente ofrece </w:t>
      </w:r>
      <w:r w:rsidR="004C22F4" w:rsidRPr="002E1040">
        <w:rPr>
          <w:rFonts w:ascii="Tahoma" w:hAnsi="Tahoma" w:cs="Tahoma"/>
          <w:color w:val="1F497D"/>
          <w:sz w:val="22"/>
          <w:szCs w:val="22"/>
          <w:lang w:val="es-ES" w:eastAsia="es-ES"/>
        </w:rPr>
        <w:t xml:space="preserve">a sus abonados servicios de contenido que la solución debe </w:t>
      </w:r>
      <w:r w:rsidR="00723D48" w:rsidRPr="002E1040">
        <w:rPr>
          <w:rFonts w:ascii="Tahoma" w:hAnsi="Tahoma" w:cs="Tahoma"/>
          <w:color w:val="1F497D"/>
          <w:sz w:val="22"/>
          <w:szCs w:val="22"/>
          <w:lang w:val="es-ES" w:eastAsia="es-ES"/>
        </w:rPr>
        <w:t>absorber</w:t>
      </w:r>
      <w:r w:rsidR="004C22F4" w:rsidRPr="002E1040">
        <w:rPr>
          <w:rFonts w:ascii="Tahoma" w:hAnsi="Tahoma" w:cs="Tahoma"/>
          <w:color w:val="1F497D"/>
          <w:sz w:val="22"/>
          <w:szCs w:val="22"/>
          <w:lang w:val="es-ES" w:eastAsia="es-ES"/>
        </w:rPr>
        <w:t xml:space="preserve"> realizando las migraciones, integraciones y homologaciones necesarias para asegurar la entrega de los mismos desde la creación del servicio(s), el control de sesión y todos los protocolos necesarios orientado a clientes finales y otros sistemas.</w:t>
      </w:r>
      <w:r w:rsidR="004C22F4">
        <w:rPr>
          <w:rFonts w:ascii="Tahoma" w:hAnsi="Tahoma" w:cs="Tahoma"/>
          <w:color w:val="1F497D"/>
          <w:sz w:val="22"/>
          <w:szCs w:val="22"/>
          <w:lang w:val="es-ES" w:eastAsia="es-ES"/>
        </w:rPr>
        <w:t xml:space="preserve"> </w:t>
      </w:r>
    </w:p>
    <w:p w14:paraId="78077FC3" w14:textId="77777777" w:rsidR="002E1040" w:rsidRDefault="001F07E4" w:rsidP="001B33E4">
      <w:pPr>
        <w:pStyle w:val="Continuarlista"/>
        <w:spacing w:before="120"/>
        <w:ind w:left="0"/>
        <w:rPr>
          <w:rFonts w:ascii="Tahoma" w:hAnsi="Tahoma" w:cs="Tahoma"/>
          <w:color w:val="1F497D"/>
          <w:sz w:val="22"/>
          <w:szCs w:val="22"/>
          <w:lang w:val="es-ES" w:eastAsia="es-ES"/>
        </w:rPr>
      </w:pPr>
      <w:r>
        <w:rPr>
          <w:rFonts w:ascii="Tahoma" w:hAnsi="Tahoma" w:cs="Tahoma"/>
          <w:color w:val="1F497D"/>
          <w:sz w:val="22"/>
          <w:szCs w:val="22"/>
          <w:lang w:val="es-ES" w:eastAsia="es-ES"/>
        </w:rPr>
        <w:lastRenderedPageBreak/>
        <w:t xml:space="preserve">Asimismo, la solución debe incluir la provisión de una plataforma de ejecución de llamadas mediante tarjetas </w:t>
      </w:r>
      <w:proofErr w:type="gramStart"/>
      <w:r>
        <w:rPr>
          <w:rFonts w:ascii="Tahoma" w:hAnsi="Tahoma" w:cs="Tahoma"/>
          <w:color w:val="1F497D"/>
          <w:sz w:val="22"/>
          <w:szCs w:val="22"/>
          <w:lang w:val="es-ES" w:eastAsia="es-ES"/>
        </w:rPr>
        <w:t>pre</w:t>
      </w:r>
      <w:r w:rsidR="0037260C">
        <w:rPr>
          <w:rFonts w:ascii="Tahoma" w:hAnsi="Tahoma" w:cs="Tahoma"/>
          <w:color w:val="1F497D"/>
          <w:sz w:val="22"/>
          <w:szCs w:val="22"/>
          <w:lang w:val="es-ES" w:eastAsia="es-ES"/>
        </w:rPr>
        <w:t xml:space="preserve"> </w:t>
      </w:r>
      <w:r>
        <w:rPr>
          <w:rFonts w:ascii="Tahoma" w:hAnsi="Tahoma" w:cs="Tahoma"/>
          <w:color w:val="1F497D"/>
          <w:sz w:val="22"/>
          <w:szCs w:val="22"/>
          <w:lang w:val="es-ES" w:eastAsia="es-ES"/>
        </w:rPr>
        <w:t>pagadas</w:t>
      </w:r>
      <w:proofErr w:type="gramEnd"/>
      <w:r>
        <w:rPr>
          <w:rFonts w:ascii="Tahoma" w:hAnsi="Tahoma" w:cs="Tahoma"/>
          <w:color w:val="1F497D"/>
          <w:sz w:val="22"/>
          <w:szCs w:val="22"/>
          <w:lang w:val="es-ES" w:eastAsia="es-ES"/>
        </w:rPr>
        <w:t xml:space="preserve"> tipo </w:t>
      </w:r>
      <w:proofErr w:type="spellStart"/>
      <w:r w:rsidRPr="00633C38">
        <w:rPr>
          <w:rFonts w:ascii="Tahoma" w:hAnsi="Tahoma" w:cs="Tahoma"/>
          <w:i/>
          <w:color w:val="1F497D"/>
          <w:sz w:val="22"/>
          <w:szCs w:val="22"/>
          <w:lang w:val="es-ES" w:eastAsia="es-ES"/>
        </w:rPr>
        <w:t>Calling</w:t>
      </w:r>
      <w:proofErr w:type="spellEnd"/>
      <w:r w:rsidRPr="00633C38">
        <w:rPr>
          <w:rFonts w:ascii="Tahoma" w:hAnsi="Tahoma" w:cs="Tahoma"/>
          <w:i/>
          <w:color w:val="1F497D"/>
          <w:sz w:val="22"/>
          <w:szCs w:val="22"/>
          <w:lang w:val="es-ES" w:eastAsia="es-ES"/>
        </w:rPr>
        <w:t xml:space="preserve"> </w:t>
      </w:r>
      <w:proofErr w:type="spellStart"/>
      <w:r w:rsidRPr="00633C38">
        <w:rPr>
          <w:rFonts w:ascii="Tahoma" w:hAnsi="Tahoma" w:cs="Tahoma"/>
          <w:i/>
          <w:color w:val="1F497D"/>
          <w:sz w:val="22"/>
          <w:szCs w:val="22"/>
          <w:lang w:val="es-ES" w:eastAsia="es-ES"/>
        </w:rPr>
        <w:t>Card</w:t>
      </w:r>
      <w:proofErr w:type="spellEnd"/>
      <w:r w:rsidR="004038A0">
        <w:rPr>
          <w:rFonts w:ascii="Tahoma" w:hAnsi="Tahoma" w:cs="Tahoma"/>
          <w:color w:val="1F497D"/>
          <w:sz w:val="22"/>
          <w:szCs w:val="22"/>
          <w:lang w:val="es-ES" w:eastAsia="es-ES"/>
        </w:rPr>
        <w:t xml:space="preserve">, de manera tal de reemplazar el esquema actual de entrega de este servicio. </w:t>
      </w:r>
    </w:p>
    <w:p w14:paraId="52BD433D" w14:textId="77777777" w:rsidR="00761A27" w:rsidRPr="00BC5C1B" w:rsidRDefault="00CD6442" w:rsidP="00EA10EA">
      <w:pPr>
        <w:pStyle w:val="TITULOS"/>
        <w:numPr>
          <w:ilvl w:val="1"/>
          <w:numId w:val="6"/>
        </w:numPr>
        <w:spacing w:before="360" w:after="120"/>
        <w:ind w:left="567" w:hanging="567"/>
        <w:rPr>
          <w:rFonts w:ascii="Tahoma" w:hAnsi="Tahoma" w:cs="Tahoma"/>
          <w:color w:val="1F497D" w:themeColor="text2"/>
          <w:sz w:val="22"/>
          <w:szCs w:val="22"/>
        </w:rPr>
      </w:pPr>
      <w:r w:rsidRPr="00BC5C1B">
        <w:rPr>
          <w:rFonts w:ascii="Tahoma" w:hAnsi="Tahoma" w:cs="Tahoma"/>
          <w:color w:val="1F497D" w:themeColor="text2"/>
          <w:sz w:val="22"/>
          <w:szCs w:val="22"/>
        </w:rPr>
        <w:t xml:space="preserve">CARACTERÍSTICAS </w:t>
      </w:r>
      <w:r w:rsidR="001A6BD4">
        <w:rPr>
          <w:rFonts w:ascii="Tahoma" w:hAnsi="Tahoma" w:cs="Tahoma"/>
          <w:color w:val="1F497D" w:themeColor="text2"/>
          <w:sz w:val="22"/>
          <w:szCs w:val="22"/>
        </w:rPr>
        <w:t xml:space="preserve">TECNICAS </w:t>
      </w:r>
      <w:r w:rsidRPr="00BC5C1B">
        <w:rPr>
          <w:rFonts w:ascii="Tahoma" w:hAnsi="Tahoma" w:cs="Tahoma"/>
          <w:color w:val="1F497D" w:themeColor="text2"/>
          <w:sz w:val="22"/>
          <w:szCs w:val="22"/>
        </w:rPr>
        <w:t>GENERALES.</w:t>
      </w:r>
    </w:p>
    <w:tbl>
      <w:tblPr>
        <w:tblW w:w="9826" w:type="dxa"/>
        <w:tblInd w:w="-8" w:type="dxa"/>
        <w:tblCellMar>
          <w:left w:w="0" w:type="dxa"/>
          <w:right w:w="0" w:type="dxa"/>
        </w:tblCellMar>
        <w:tblLook w:val="0000" w:firstRow="0" w:lastRow="0" w:firstColumn="0" w:lastColumn="0" w:noHBand="0" w:noVBand="0"/>
      </w:tblPr>
      <w:tblGrid>
        <w:gridCol w:w="704"/>
        <w:gridCol w:w="6292"/>
        <w:gridCol w:w="937"/>
        <w:gridCol w:w="871"/>
        <w:gridCol w:w="1022"/>
      </w:tblGrid>
      <w:tr w:rsidR="00087149" w:rsidRPr="00D4597D" w14:paraId="012DECB4" w14:textId="77777777" w:rsidTr="005356D3">
        <w:trPr>
          <w:trHeight w:val="450"/>
        </w:trPr>
        <w:tc>
          <w:tcPr>
            <w:tcW w:w="7933" w:type="dxa"/>
            <w:gridSpan w:val="3"/>
            <w:tcBorders>
              <w:top w:val="single" w:sz="8" w:space="0" w:color="004990"/>
              <w:left w:val="single" w:sz="8" w:space="0" w:color="004990"/>
              <w:bottom w:val="single" w:sz="8" w:space="0" w:color="FFFFFF"/>
              <w:right w:val="single" w:sz="8" w:space="0" w:color="FFFFFF"/>
            </w:tcBorders>
            <w:shd w:val="clear" w:color="auto" w:fill="004990"/>
            <w:tcMar>
              <w:left w:w="0" w:type="dxa"/>
              <w:right w:w="0" w:type="dxa"/>
            </w:tcMar>
            <w:vAlign w:val="center"/>
          </w:tcPr>
          <w:p w14:paraId="41C96E7A"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8"/>
                <w:szCs w:val="18"/>
                <w:lang w:eastAsia="es-BO"/>
              </w:rPr>
              <w:t>REQUERIMIENTO DE ENTEL S.A.</w:t>
            </w:r>
          </w:p>
        </w:tc>
        <w:tc>
          <w:tcPr>
            <w:tcW w:w="1893" w:type="dxa"/>
            <w:gridSpan w:val="2"/>
            <w:tcBorders>
              <w:top w:val="single" w:sz="8" w:space="0" w:color="004990"/>
              <w:bottom w:val="single" w:sz="8" w:space="0" w:color="FFFFFF"/>
              <w:right w:val="single" w:sz="8" w:space="0" w:color="000000"/>
            </w:tcBorders>
            <w:shd w:val="clear" w:color="auto" w:fill="004990"/>
            <w:tcMar>
              <w:left w:w="0" w:type="dxa"/>
              <w:right w:w="0" w:type="dxa"/>
            </w:tcMar>
            <w:vAlign w:val="center"/>
          </w:tcPr>
          <w:p w14:paraId="67A006B3"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4"/>
                <w:szCs w:val="14"/>
                <w:lang w:eastAsia="es-BO"/>
              </w:rPr>
              <w:t>RESPUESTA DEL OFERENTE</w:t>
            </w:r>
          </w:p>
        </w:tc>
      </w:tr>
      <w:tr w:rsidR="00D4597D" w:rsidRPr="00D4597D" w14:paraId="4FD355F9" w14:textId="77777777" w:rsidTr="005356D3">
        <w:trPr>
          <w:trHeight w:val="315"/>
        </w:trPr>
        <w:tc>
          <w:tcPr>
            <w:tcW w:w="6996" w:type="dxa"/>
            <w:gridSpan w:val="2"/>
            <w:tcBorders>
              <w:top w:val="single" w:sz="8" w:space="0" w:color="FFFFFF"/>
              <w:left w:val="single" w:sz="8" w:space="0" w:color="004990"/>
              <w:bottom w:val="single" w:sz="8" w:space="0" w:color="FFFFFF"/>
            </w:tcBorders>
            <w:shd w:val="clear" w:color="auto" w:fill="004990"/>
            <w:tcMar>
              <w:left w:w="0" w:type="dxa"/>
              <w:right w:w="0" w:type="dxa"/>
            </w:tcMar>
            <w:vAlign w:val="center"/>
          </w:tcPr>
          <w:p w14:paraId="59DE698A" w14:textId="77777777" w:rsidR="00087149" w:rsidRPr="00D4597D" w:rsidRDefault="003A03C8" w:rsidP="003A03C8">
            <w:pPr>
              <w:jc w:val="center"/>
              <w:rPr>
                <w:rFonts w:ascii="Tahoma" w:hAnsi="Tahoma" w:cs="Tahoma"/>
                <w:b/>
                <w:bCs/>
                <w:sz w:val="18"/>
                <w:szCs w:val="18"/>
                <w:lang w:eastAsia="es-BO"/>
              </w:rPr>
            </w:pPr>
            <w:r>
              <w:rPr>
                <w:rFonts w:ascii="Tahoma" w:hAnsi="Tahoma" w:cs="Tahoma"/>
                <w:b/>
                <w:bCs/>
                <w:sz w:val="18"/>
                <w:szCs w:val="18"/>
                <w:lang w:eastAsia="es-BO"/>
              </w:rPr>
              <w:t>CARACTERÍSTICAS GENERALES</w:t>
            </w:r>
          </w:p>
        </w:tc>
        <w:tc>
          <w:tcPr>
            <w:tcW w:w="937" w:type="dxa"/>
            <w:tcBorders>
              <w:bottom w:val="single" w:sz="8" w:space="0" w:color="FFFFFF"/>
              <w:right w:val="single" w:sz="8" w:space="0" w:color="FFFFFF"/>
            </w:tcBorders>
            <w:shd w:val="clear" w:color="auto" w:fill="004990"/>
            <w:tcMar>
              <w:left w:w="0" w:type="dxa"/>
              <w:right w:w="0" w:type="dxa"/>
            </w:tcMar>
            <w:vAlign w:val="center"/>
          </w:tcPr>
          <w:p w14:paraId="4483BD28"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2"/>
                <w:szCs w:val="18"/>
                <w:lang w:val="en-GB" w:eastAsia="es-BO"/>
              </w:rPr>
              <w:t>CONDICIÓN</w:t>
            </w:r>
          </w:p>
        </w:tc>
        <w:tc>
          <w:tcPr>
            <w:tcW w:w="1893" w:type="dxa"/>
            <w:gridSpan w:val="2"/>
            <w:tcBorders>
              <w:top w:val="single" w:sz="8" w:space="0" w:color="FFFFFF"/>
              <w:bottom w:val="single" w:sz="8" w:space="0" w:color="FFFFFF"/>
              <w:right w:val="single" w:sz="8" w:space="0" w:color="000000"/>
            </w:tcBorders>
            <w:shd w:val="clear" w:color="auto" w:fill="004990"/>
            <w:tcMar>
              <w:left w:w="0" w:type="dxa"/>
              <w:right w:w="0" w:type="dxa"/>
            </w:tcMar>
            <w:vAlign w:val="center"/>
          </w:tcPr>
          <w:p w14:paraId="0CFC8DA9"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4"/>
                <w:szCs w:val="14"/>
                <w:lang w:eastAsia="es-BO"/>
              </w:rPr>
              <w:t>(Llenado Obligatorio)</w:t>
            </w:r>
          </w:p>
        </w:tc>
      </w:tr>
      <w:tr w:rsidR="00D4597D" w:rsidRPr="00D4597D" w14:paraId="531DE296" w14:textId="77777777" w:rsidTr="005356D3">
        <w:trPr>
          <w:trHeight w:val="850"/>
        </w:trPr>
        <w:tc>
          <w:tcPr>
            <w:tcW w:w="704" w:type="dxa"/>
            <w:tcBorders>
              <w:left w:val="single" w:sz="8" w:space="0" w:color="004990"/>
              <w:bottom w:val="single" w:sz="4" w:space="0" w:color="004990"/>
              <w:right w:val="single" w:sz="8" w:space="0" w:color="FFFFFF"/>
            </w:tcBorders>
            <w:shd w:val="clear" w:color="auto" w:fill="004990"/>
            <w:tcMar>
              <w:left w:w="0" w:type="dxa"/>
              <w:right w:w="0" w:type="dxa"/>
            </w:tcMar>
            <w:vAlign w:val="center"/>
          </w:tcPr>
          <w:p w14:paraId="79961987" w14:textId="77777777" w:rsidR="00087149" w:rsidRPr="00D4597D" w:rsidRDefault="00087149" w:rsidP="002C1A40">
            <w:pPr>
              <w:jc w:val="center"/>
              <w:rPr>
                <w:rFonts w:ascii="Tahoma" w:hAnsi="Tahoma" w:cs="Tahoma"/>
                <w:b/>
                <w:bCs/>
                <w:sz w:val="18"/>
                <w:szCs w:val="18"/>
                <w:lang w:eastAsia="es-BO"/>
              </w:rPr>
            </w:pPr>
            <w:r w:rsidRPr="00D4597D">
              <w:rPr>
                <w:rFonts w:ascii="Tahoma" w:hAnsi="Tahoma" w:cs="Tahoma"/>
                <w:b/>
                <w:bCs/>
                <w:sz w:val="18"/>
                <w:szCs w:val="18"/>
                <w:lang w:eastAsia="es-BO"/>
              </w:rPr>
              <w:t>N°</w:t>
            </w:r>
          </w:p>
        </w:tc>
        <w:tc>
          <w:tcPr>
            <w:tcW w:w="6292" w:type="dxa"/>
            <w:tcBorders>
              <w:top w:val="single" w:sz="8" w:space="0" w:color="FFFFFF"/>
              <w:bottom w:val="single" w:sz="4" w:space="0" w:color="004990"/>
              <w:right w:val="single" w:sz="8" w:space="0" w:color="FFFFFF"/>
            </w:tcBorders>
            <w:shd w:val="clear" w:color="auto" w:fill="004990"/>
            <w:tcMar>
              <w:left w:w="0" w:type="dxa"/>
              <w:right w:w="0" w:type="dxa"/>
            </w:tcMar>
            <w:vAlign w:val="center"/>
          </w:tcPr>
          <w:p w14:paraId="0E5E5BB6" w14:textId="77777777" w:rsidR="00087149" w:rsidRPr="00D4597D" w:rsidRDefault="00087149" w:rsidP="00D4597D">
            <w:pPr>
              <w:jc w:val="center"/>
              <w:rPr>
                <w:rFonts w:ascii="Tahoma" w:hAnsi="Tahoma" w:cs="Tahoma"/>
                <w:b/>
                <w:bCs/>
                <w:sz w:val="18"/>
                <w:szCs w:val="18"/>
                <w:lang w:eastAsia="es-BO"/>
              </w:rPr>
            </w:pPr>
            <w:r w:rsidRPr="00D4597D">
              <w:rPr>
                <w:rFonts w:ascii="Tahoma" w:hAnsi="Tahoma" w:cs="Tahoma"/>
                <w:b/>
                <w:bCs/>
                <w:sz w:val="18"/>
                <w:szCs w:val="18"/>
                <w:lang w:eastAsia="es-BO"/>
              </w:rPr>
              <w:t>DESCRIPCIÓN</w:t>
            </w:r>
          </w:p>
        </w:tc>
        <w:tc>
          <w:tcPr>
            <w:tcW w:w="937" w:type="dxa"/>
            <w:tcBorders>
              <w:bottom w:val="single" w:sz="4" w:space="0" w:color="004990"/>
              <w:right w:val="single" w:sz="8" w:space="0" w:color="FFFFFF"/>
            </w:tcBorders>
            <w:shd w:val="clear" w:color="auto" w:fill="004990"/>
            <w:tcMar>
              <w:left w:w="0" w:type="dxa"/>
              <w:right w:w="0" w:type="dxa"/>
            </w:tcMar>
            <w:vAlign w:val="center"/>
          </w:tcPr>
          <w:p w14:paraId="54F11EC5" w14:textId="77777777" w:rsidR="00087149" w:rsidRPr="00D4597D" w:rsidRDefault="00087149" w:rsidP="002C1A40">
            <w:pPr>
              <w:jc w:val="center"/>
              <w:rPr>
                <w:rFonts w:ascii="Tahoma" w:hAnsi="Tahoma" w:cs="Tahoma"/>
                <w:b/>
                <w:bCs/>
                <w:sz w:val="10"/>
                <w:szCs w:val="10"/>
                <w:lang w:val="en-GB" w:eastAsia="es-BO"/>
              </w:rPr>
            </w:pPr>
            <w:r w:rsidRPr="00D4597D">
              <w:rPr>
                <w:rFonts w:ascii="Tahoma" w:hAnsi="Tahoma" w:cs="Tahoma"/>
                <w:b/>
                <w:bCs/>
                <w:sz w:val="10"/>
                <w:szCs w:val="10"/>
                <w:lang w:val="en-GB" w:eastAsia="es-BO"/>
              </w:rPr>
              <w:t>MANDATORIO</w:t>
            </w:r>
          </w:p>
        </w:tc>
        <w:tc>
          <w:tcPr>
            <w:tcW w:w="871" w:type="dxa"/>
            <w:tcBorders>
              <w:bottom w:val="single" w:sz="4" w:space="0" w:color="004990"/>
              <w:right w:val="single" w:sz="8" w:space="0" w:color="FFFFFF"/>
            </w:tcBorders>
            <w:shd w:val="clear" w:color="auto" w:fill="004990"/>
            <w:tcMar>
              <w:left w:w="0" w:type="dxa"/>
              <w:right w:w="0" w:type="dxa"/>
            </w:tcMar>
            <w:vAlign w:val="center"/>
          </w:tcPr>
          <w:p w14:paraId="41365A9C" w14:textId="77777777" w:rsidR="00087149" w:rsidRPr="00D4597D" w:rsidRDefault="00087149" w:rsidP="002C1A40">
            <w:pPr>
              <w:jc w:val="center"/>
              <w:rPr>
                <w:rFonts w:ascii="Tahoma" w:hAnsi="Tahoma" w:cs="Tahoma"/>
                <w:b/>
                <w:bCs/>
                <w:sz w:val="10"/>
                <w:szCs w:val="10"/>
                <w:lang w:val="en-GB" w:eastAsia="es-BO"/>
              </w:rPr>
            </w:pPr>
            <w:proofErr w:type="spellStart"/>
            <w:r w:rsidRPr="00D4597D">
              <w:rPr>
                <w:rFonts w:ascii="Tahoma" w:hAnsi="Tahoma" w:cs="Tahoma"/>
                <w:b/>
                <w:bCs/>
                <w:sz w:val="12"/>
                <w:szCs w:val="12"/>
                <w:lang w:val="en-GB" w:eastAsia="es-BO"/>
              </w:rPr>
              <w:t>Cumple</w:t>
            </w:r>
            <w:proofErr w:type="spellEnd"/>
            <w:r w:rsidRPr="00D4597D">
              <w:rPr>
                <w:rFonts w:ascii="Tahoma" w:hAnsi="Tahoma" w:cs="Tahoma"/>
                <w:b/>
                <w:bCs/>
                <w:sz w:val="12"/>
                <w:szCs w:val="12"/>
                <w:lang w:val="en-GB" w:eastAsia="es-BO"/>
              </w:rPr>
              <w:t xml:space="preserve"> / No </w:t>
            </w:r>
            <w:proofErr w:type="spellStart"/>
            <w:r w:rsidRPr="00D4597D">
              <w:rPr>
                <w:rFonts w:ascii="Tahoma" w:hAnsi="Tahoma" w:cs="Tahoma"/>
                <w:b/>
                <w:bCs/>
                <w:sz w:val="12"/>
                <w:szCs w:val="12"/>
                <w:lang w:val="en-GB" w:eastAsia="es-BO"/>
              </w:rPr>
              <w:t>cumple</w:t>
            </w:r>
            <w:proofErr w:type="spellEnd"/>
          </w:p>
        </w:tc>
        <w:tc>
          <w:tcPr>
            <w:tcW w:w="1022" w:type="dxa"/>
            <w:tcBorders>
              <w:bottom w:val="single" w:sz="4" w:space="0" w:color="004990"/>
              <w:right w:val="single" w:sz="8" w:space="0" w:color="000000"/>
            </w:tcBorders>
            <w:shd w:val="clear" w:color="auto" w:fill="004990"/>
            <w:tcMar>
              <w:left w:w="0" w:type="dxa"/>
              <w:right w:w="0" w:type="dxa"/>
            </w:tcMar>
            <w:vAlign w:val="center"/>
          </w:tcPr>
          <w:p w14:paraId="5D3EF3DA" w14:textId="77777777" w:rsidR="00087149" w:rsidRPr="00D4597D" w:rsidRDefault="00087149" w:rsidP="002C1A40">
            <w:pPr>
              <w:jc w:val="center"/>
              <w:rPr>
                <w:rFonts w:ascii="Tahoma" w:hAnsi="Tahoma" w:cs="Tahoma"/>
                <w:b/>
                <w:bCs/>
                <w:sz w:val="10"/>
                <w:szCs w:val="10"/>
                <w:lang w:val="en-GB" w:eastAsia="es-BO"/>
              </w:rPr>
            </w:pPr>
            <w:r w:rsidRPr="00D4597D">
              <w:rPr>
                <w:rFonts w:ascii="Tahoma" w:hAnsi="Tahoma" w:cs="Tahoma"/>
                <w:b/>
                <w:bCs/>
                <w:sz w:val="10"/>
                <w:szCs w:val="10"/>
                <w:lang w:val="en-GB" w:eastAsia="es-BO"/>
              </w:rPr>
              <w:t>DOCUMENTO, PÁGINA, REFERENCIA</w:t>
            </w:r>
          </w:p>
        </w:tc>
      </w:tr>
      <w:tr w:rsidR="00396E8A" w:rsidRPr="00A84DCF" w14:paraId="6396339D" w14:textId="77777777" w:rsidTr="005356D3">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8A8004" w14:textId="77777777" w:rsidR="00396E8A" w:rsidRPr="004968E3" w:rsidRDefault="004968E3" w:rsidP="00396E8A">
            <w:pPr>
              <w:ind w:left="-71" w:firstLine="29"/>
              <w:jc w:val="center"/>
              <w:rPr>
                <w:rFonts w:ascii="Tahoma" w:hAnsi="Tahoma" w:cs="Tahoma"/>
                <w:b/>
                <w:bCs/>
                <w:color w:val="1F497D" w:themeColor="text2"/>
                <w:sz w:val="18"/>
                <w:szCs w:val="18"/>
                <w:lang w:eastAsia="en-US"/>
              </w:rPr>
            </w:pPr>
            <w:r w:rsidRPr="004968E3">
              <w:rPr>
                <w:rFonts w:ascii="Tahoma" w:hAnsi="Tahoma" w:cs="Tahoma"/>
                <w:b/>
                <w:bCs/>
                <w:color w:val="1F497D" w:themeColor="text2"/>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85DE608" w14:textId="77777777" w:rsidR="003A03C8" w:rsidRPr="003A03C8" w:rsidRDefault="003A03C8" w:rsidP="001F07E4">
            <w:pPr>
              <w:rPr>
                <w:rFonts w:ascii="Tahoma" w:hAnsi="Tahoma"/>
                <w:b/>
                <w:color w:val="1F497D" w:themeColor="text2"/>
                <w:sz w:val="18"/>
                <w:szCs w:val="18"/>
              </w:rPr>
            </w:pPr>
            <w:r>
              <w:rPr>
                <w:rFonts w:ascii="Tahoma" w:hAnsi="Tahoma"/>
                <w:b/>
                <w:color w:val="1F497D" w:themeColor="text2"/>
                <w:sz w:val="18"/>
                <w:szCs w:val="18"/>
              </w:rPr>
              <w:t xml:space="preserve">Elementos básicos funcionales que debe tener </w:t>
            </w:r>
            <w:r w:rsidR="001F07E4">
              <w:rPr>
                <w:rFonts w:ascii="Tahoma" w:hAnsi="Tahoma"/>
                <w:b/>
                <w:color w:val="1F497D" w:themeColor="text2"/>
                <w:sz w:val="18"/>
                <w:szCs w:val="18"/>
              </w:rPr>
              <w:t>el set Arquitectura de Entrega de Servicios.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54E8CCF" w14:textId="77777777" w:rsidR="00396E8A" w:rsidRPr="00A84DCF" w:rsidRDefault="00396E8A" w:rsidP="00396E8A">
            <w:pPr>
              <w:jc w:val="center"/>
              <w:rPr>
                <w:rFonts w:ascii="Tahoma" w:hAnsi="Tahoma" w:cs="Tahoma"/>
                <w:color w:val="004990"/>
                <w:sz w:val="18"/>
                <w:szCs w:val="18"/>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7CBB1E" w14:textId="77777777" w:rsidR="00396E8A" w:rsidRPr="00A84DCF" w:rsidRDefault="00396E8A" w:rsidP="00396E8A">
            <w:pPr>
              <w:jc w:val="center"/>
              <w:rPr>
                <w:rFonts w:ascii="Tahoma" w:hAnsi="Tahoma"/>
                <w:color w:val="004990"/>
              </w:rPr>
            </w:pPr>
            <w:r w:rsidRPr="00A84DCF">
              <w:rPr>
                <w:rFonts w:ascii="Tahoma" w:hAnsi="Tahoma"/>
                <w:color w:val="004990"/>
              </w:rPr>
              <w:t xml:space="preserve">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923202D" w14:textId="77777777" w:rsidR="00396E8A" w:rsidRPr="00A84DCF" w:rsidRDefault="00396E8A" w:rsidP="00396E8A">
            <w:pPr>
              <w:jc w:val="center"/>
              <w:rPr>
                <w:rFonts w:ascii="Tahoma" w:hAnsi="Tahoma"/>
                <w:color w:val="004990"/>
              </w:rPr>
            </w:pPr>
            <w:r w:rsidRPr="00A84DCF">
              <w:rPr>
                <w:rFonts w:ascii="Tahoma" w:hAnsi="Tahoma"/>
                <w:color w:val="004990"/>
              </w:rPr>
              <w:t xml:space="preserve"> </w:t>
            </w:r>
          </w:p>
        </w:tc>
      </w:tr>
      <w:tr w:rsidR="004924F5" w:rsidRPr="00332548" w14:paraId="139633D0" w14:textId="77777777" w:rsidTr="005356D3">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4470300" w14:textId="77777777" w:rsidR="004924F5" w:rsidRPr="002E1040" w:rsidRDefault="004924F5" w:rsidP="00EA10E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34ADF3C" w14:textId="77777777" w:rsidR="004924F5" w:rsidRPr="002E1040" w:rsidRDefault="005B702D" w:rsidP="00A91B5C">
            <w:pPr>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Se requiere un</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componente</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de software, </w:t>
            </w:r>
            <w:r w:rsidRPr="002E1040">
              <w:rPr>
                <w:rFonts w:ascii="Tahoma" w:hAnsi="Tahoma" w:cs="Tahoma"/>
                <w:bCs/>
                <w:color w:val="1F497D" w:themeColor="text2"/>
                <w:sz w:val="18"/>
                <w:szCs w:val="18"/>
                <w:lang w:eastAsia="en-US"/>
              </w:rPr>
              <w:t>integral y complet</w:t>
            </w:r>
            <w:r>
              <w:rPr>
                <w:rFonts w:ascii="Tahoma" w:hAnsi="Tahoma" w:cs="Tahoma"/>
                <w:bCs/>
                <w:color w:val="1F497D" w:themeColor="text2"/>
                <w:sz w:val="18"/>
                <w:szCs w:val="18"/>
                <w:lang w:eastAsia="en-US"/>
              </w:rPr>
              <w:t>o</w:t>
            </w:r>
            <w:r w:rsidRPr="002E1040">
              <w:rPr>
                <w:rFonts w:ascii="Tahoma" w:hAnsi="Tahoma" w:cs="Tahoma"/>
                <w:bCs/>
                <w:color w:val="1F497D" w:themeColor="text2"/>
                <w:sz w:val="18"/>
                <w:szCs w:val="18"/>
                <w:lang w:eastAsia="en-US"/>
              </w:rPr>
              <w:t xml:space="preserve"> para la comercialización de Servicios de Valor Agregado con contenido generado por Entel y Terceros</w:t>
            </w:r>
            <w:r w:rsidR="00A91B5C">
              <w:rPr>
                <w:rFonts w:ascii="Tahoma" w:hAnsi="Tahoma" w:cs="Tahoma"/>
                <w:bCs/>
                <w:color w:val="1F497D" w:themeColor="text2"/>
                <w:sz w:val="18"/>
                <w:szCs w:val="18"/>
                <w:lang w:eastAsia="en-US"/>
              </w:rPr>
              <w:t xml:space="preserve"> y que pueda integrarse mediante interfaces estándar con las plataformas BSS/OSS</w:t>
            </w:r>
          </w:p>
        </w:tc>
        <w:sdt>
          <w:sdtPr>
            <w:rPr>
              <w:color w:val="1F497D" w:themeColor="text2"/>
              <w:sz w:val="18"/>
              <w:szCs w:val="18"/>
              <w:lang w:val="es-BO"/>
            </w:rPr>
            <w:id w:val="199368284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A62B82B" w14:textId="77777777" w:rsidR="004924F5" w:rsidRPr="002E1040" w:rsidRDefault="004924F5" w:rsidP="00EA10E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8402C60" w14:textId="77777777" w:rsidR="004924F5" w:rsidRPr="002E1040" w:rsidRDefault="004924F5" w:rsidP="00EA10E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0F35F28" w14:textId="77777777" w:rsidR="004924F5" w:rsidRPr="00332548" w:rsidRDefault="004924F5" w:rsidP="00EA10EA">
            <w:pPr>
              <w:jc w:val="center"/>
              <w:rPr>
                <w:rFonts w:ascii="Tahoma" w:hAnsi="Tahoma"/>
                <w:color w:val="004990"/>
                <w:highlight w:val="yellow"/>
              </w:rPr>
            </w:pPr>
          </w:p>
        </w:tc>
      </w:tr>
      <w:tr w:rsidR="00EA10EA" w:rsidRPr="00332548" w14:paraId="539BC12A" w14:textId="77777777" w:rsidTr="005356D3">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44E6179" w14:textId="77777777" w:rsidR="00EA10EA" w:rsidRPr="002E1040" w:rsidRDefault="004924F5" w:rsidP="00EA10E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DFE12B2" w14:textId="77777777" w:rsidR="00EA10EA" w:rsidRPr="002E1040" w:rsidRDefault="005B702D" w:rsidP="00A91B5C">
            <w:pPr>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Entel </w:t>
            </w:r>
            <w:r w:rsidRPr="002E1040">
              <w:rPr>
                <w:rFonts w:ascii="Tahoma" w:hAnsi="Tahoma" w:cs="Tahoma"/>
                <w:bCs/>
                <w:color w:val="1F497D" w:themeColor="text2"/>
                <w:sz w:val="18"/>
                <w:szCs w:val="18"/>
                <w:lang w:eastAsia="en-US"/>
              </w:rPr>
              <w:t xml:space="preserve">requiere un </w:t>
            </w:r>
            <w:r>
              <w:rPr>
                <w:rFonts w:ascii="Tahoma" w:hAnsi="Tahoma" w:cs="Tahoma"/>
                <w:bCs/>
                <w:color w:val="1F497D" w:themeColor="text2"/>
                <w:sz w:val="18"/>
                <w:szCs w:val="18"/>
                <w:lang w:eastAsia="en-US"/>
              </w:rPr>
              <w:t>componente</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de software que permita a sus abonados realizar llamadas mediante tarjetas prepagas tipo </w:t>
            </w:r>
            <w:proofErr w:type="spellStart"/>
            <w:r w:rsidRPr="00633C38">
              <w:rPr>
                <w:rFonts w:ascii="Tahoma" w:hAnsi="Tahoma" w:cs="Tahoma"/>
                <w:bCs/>
                <w:i/>
                <w:color w:val="1F497D" w:themeColor="text2"/>
                <w:sz w:val="18"/>
                <w:szCs w:val="18"/>
                <w:lang w:eastAsia="en-US"/>
              </w:rPr>
              <w:t>calling</w:t>
            </w:r>
            <w:proofErr w:type="spellEnd"/>
            <w:r w:rsidRPr="00633C38">
              <w:rPr>
                <w:rFonts w:ascii="Tahoma" w:hAnsi="Tahoma" w:cs="Tahoma"/>
                <w:bCs/>
                <w:i/>
                <w:color w:val="1F497D" w:themeColor="text2"/>
                <w:sz w:val="18"/>
                <w:szCs w:val="18"/>
                <w:lang w:eastAsia="en-US"/>
              </w:rPr>
              <w:t xml:space="preserve"> </w:t>
            </w:r>
            <w:proofErr w:type="spellStart"/>
            <w:r w:rsidRPr="00633C38">
              <w:rPr>
                <w:rFonts w:ascii="Tahoma" w:hAnsi="Tahoma" w:cs="Tahoma"/>
                <w:bCs/>
                <w:i/>
                <w:color w:val="1F497D" w:themeColor="text2"/>
                <w:sz w:val="18"/>
                <w:szCs w:val="18"/>
                <w:lang w:eastAsia="en-US"/>
              </w:rPr>
              <w:t>card</w:t>
            </w:r>
            <w:proofErr w:type="spellEnd"/>
            <w:r w:rsidR="000D7333">
              <w:rPr>
                <w:rFonts w:ascii="Tahoma" w:hAnsi="Tahoma" w:cs="Tahoma"/>
                <w:bCs/>
                <w:color w:val="1F497D" w:themeColor="text2"/>
                <w:sz w:val="18"/>
                <w:szCs w:val="18"/>
                <w:lang w:eastAsia="en-US"/>
              </w:rPr>
              <w:t xml:space="preserve">, en reemplazo de uno obsoleto, </w:t>
            </w:r>
            <w:r w:rsidR="00A91B5C">
              <w:rPr>
                <w:rFonts w:ascii="Tahoma" w:hAnsi="Tahoma" w:cs="Tahoma"/>
                <w:bCs/>
                <w:color w:val="1F497D" w:themeColor="text2"/>
                <w:sz w:val="18"/>
                <w:szCs w:val="18"/>
                <w:lang w:eastAsia="en-US"/>
              </w:rPr>
              <w:t xml:space="preserve">que utilice componentes de Red Inteligente, esté integrado con los componentes SDP y pueda integrarse con las plataformas OSS/BSS mediante interfaces estándar </w:t>
            </w:r>
          </w:p>
        </w:tc>
        <w:sdt>
          <w:sdtPr>
            <w:rPr>
              <w:color w:val="1F497D" w:themeColor="text2"/>
              <w:sz w:val="18"/>
              <w:szCs w:val="18"/>
              <w:lang w:val="es-BO"/>
            </w:rPr>
            <w:id w:val="1913575683"/>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7200D8C" w14:textId="77777777" w:rsidR="00EA10EA" w:rsidRPr="002E1040" w:rsidRDefault="004924F5" w:rsidP="00EA10E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3B46B9C" w14:textId="77777777" w:rsidR="00EA10EA" w:rsidRPr="00332548" w:rsidRDefault="00EA10EA" w:rsidP="00EA10EA">
            <w:pPr>
              <w:jc w:val="center"/>
              <w:rPr>
                <w:rFonts w:ascii="Tahoma" w:hAnsi="Tahoma"/>
                <w:color w:val="004990"/>
                <w:highlight w:val="yellow"/>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B90F88C" w14:textId="77777777" w:rsidR="00EA10EA" w:rsidRPr="00332548" w:rsidRDefault="00EA10EA" w:rsidP="00EA10EA">
            <w:pPr>
              <w:jc w:val="center"/>
              <w:rPr>
                <w:rFonts w:ascii="Tahoma" w:hAnsi="Tahoma"/>
                <w:color w:val="004990"/>
                <w:highlight w:val="yellow"/>
              </w:rPr>
            </w:pPr>
          </w:p>
        </w:tc>
      </w:tr>
    </w:tbl>
    <w:p w14:paraId="194E4BD7" w14:textId="77777777" w:rsidR="005356D3" w:rsidRDefault="005356D3"/>
    <w:p w14:paraId="6BC039F0" w14:textId="69F2AA1A" w:rsidR="003A03C8" w:rsidRPr="003A03C8" w:rsidRDefault="001A6BD4" w:rsidP="005356D3">
      <w:pPr>
        <w:pStyle w:val="TITULOS"/>
        <w:numPr>
          <w:ilvl w:val="1"/>
          <w:numId w:val="6"/>
        </w:numPr>
        <w:spacing w:after="0"/>
        <w:ind w:left="567" w:hanging="567"/>
        <w:rPr>
          <w:rFonts w:ascii="Tahoma" w:hAnsi="Tahoma" w:cs="Tahoma"/>
          <w:color w:val="1F497D" w:themeColor="text2"/>
          <w:sz w:val="22"/>
          <w:szCs w:val="22"/>
        </w:rPr>
      </w:pPr>
      <w:r w:rsidRPr="00BC5C1B">
        <w:rPr>
          <w:rFonts w:ascii="Tahoma" w:hAnsi="Tahoma" w:cs="Tahoma"/>
          <w:color w:val="1F497D" w:themeColor="text2"/>
          <w:sz w:val="22"/>
          <w:szCs w:val="22"/>
        </w:rPr>
        <w:t xml:space="preserve">CARACTERÍSTICAS </w:t>
      </w:r>
      <w:r>
        <w:rPr>
          <w:rFonts w:ascii="Tahoma" w:hAnsi="Tahoma" w:cs="Tahoma"/>
          <w:color w:val="1F497D" w:themeColor="text2"/>
          <w:sz w:val="22"/>
          <w:szCs w:val="22"/>
        </w:rPr>
        <w:t xml:space="preserve">TECNICAS </w:t>
      </w:r>
      <w:proofErr w:type="gramStart"/>
      <w:r w:rsidR="00CB28B1">
        <w:rPr>
          <w:rFonts w:ascii="Tahoma" w:hAnsi="Tahoma" w:cs="Tahoma"/>
          <w:color w:val="1F497D" w:themeColor="text2"/>
          <w:sz w:val="22"/>
          <w:szCs w:val="22"/>
        </w:rPr>
        <w:t>ESPECIFICAS</w:t>
      </w:r>
      <w:proofErr w:type="gramEnd"/>
      <w:r w:rsidR="00CB28B1" w:rsidRPr="00BC5C1B" w:rsidDel="001A6BD4">
        <w:rPr>
          <w:rFonts w:ascii="Tahoma" w:hAnsi="Tahoma" w:cs="Tahoma"/>
          <w:color w:val="1F497D" w:themeColor="text2"/>
          <w:sz w:val="22"/>
          <w:szCs w:val="22"/>
        </w:rPr>
        <w:t>.</w:t>
      </w:r>
    </w:p>
    <w:tbl>
      <w:tblPr>
        <w:tblW w:w="9826" w:type="dxa"/>
        <w:tblInd w:w="-113" w:type="dxa"/>
        <w:tblCellMar>
          <w:left w:w="0" w:type="dxa"/>
          <w:right w:w="0" w:type="dxa"/>
        </w:tblCellMar>
        <w:tblLook w:val="0000" w:firstRow="0" w:lastRow="0" w:firstColumn="0" w:lastColumn="0" w:noHBand="0" w:noVBand="0"/>
      </w:tblPr>
      <w:tblGrid>
        <w:gridCol w:w="704"/>
        <w:gridCol w:w="6292"/>
        <w:gridCol w:w="937"/>
        <w:gridCol w:w="871"/>
        <w:gridCol w:w="1022"/>
      </w:tblGrid>
      <w:tr w:rsidR="003A03C8" w:rsidRPr="00D4597D" w14:paraId="4B2091F3" w14:textId="77777777" w:rsidTr="00912900">
        <w:trPr>
          <w:trHeight w:val="450"/>
        </w:trPr>
        <w:tc>
          <w:tcPr>
            <w:tcW w:w="7933" w:type="dxa"/>
            <w:gridSpan w:val="3"/>
            <w:tcBorders>
              <w:top w:val="single" w:sz="8" w:space="0" w:color="004990"/>
              <w:left w:val="single" w:sz="8" w:space="0" w:color="004990"/>
              <w:bottom w:val="single" w:sz="8" w:space="0" w:color="FFFFFF"/>
              <w:right w:val="single" w:sz="8" w:space="0" w:color="FFFFFF"/>
            </w:tcBorders>
            <w:shd w:val="clear" w:color="auto" w:fill="004990"/>
            <w:tcMar>
              <w:left w:w="0" w:type="dxa"/>
              <w:right w:w="0" w:type="dxa"/>
            </w:tcMar>
            <w:vAlign w:val="center"/>
          </w:tcPr>
          <w:p w14:paraId="487BAD4A"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8"/>
                <w:szCs w:val="18"/>
                <w:lang w:eastAsia="es-BO"/>
              </w:rPr>
              <w:t>REQUERIMIENTO DE ENTEL S.A.</w:t>
            </w:r>
          </w:p>
        </w:tc>
        <w:tc>
          <w:tcPr>
            <w:tcW w:w="1893" w:type="dxa"/>
            <w:gridSpan w:val="2"/>
            <w:tcBorders>
              <w:top w:val="single" w:sz="8" w:space="0" w:color="004990"/>
              <w:bottom w:val="single" w:sz="8" w:space="0" w:color="FFFFFF"/>
              <w:right w:val="single" w:sz="8" w:space="0" w:color="000000"/>
            </w:tcBorders>
            <w:shd w:val="clear" w:color="auto" w:fill="004990"/>
            <w:tcMar>
              <w:left w:w="0" w:type="dxa"/>
              <w:right w:w="0" w:type="dxa"/>
            </w:tcMar>
            <w:vAlign w:val="center"/>
          </w:tcPr>
          <w:p w14:paraId="4BB3C886"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4"/>
                <w:szCs w:val="14"/>
                <w:lang w:eastAsia="es-BO"/>
              </w:rPr>
              <w:t>RESPUESTA DEL OFERENTE</w:t>
            </w:r>
          </w:p>
        </w:tc>
      </w:tr>
      <w:tr w:rsidR="003A03C8" w:rsidRPr="00D4597D" w14:paraId="094B62C7" w14:textId="77777777" w:rsidTr="00912900">
        <w:trPr>
          <w:trHeight w:val="315"/>
        </w:trPr>
        <w:tc>
          <w:tcPr>
            <w:tcW w:w="6996" w:type="dxa"/>
            <w:gridSpan w:val="2"/>
            <w:tcBorders>
              <w:top w:val="single" w:sz="8" w:space="0" w:color="FFFFFF"/>
              <w:left w:val="single" w:sz="8" w:space="0" w:color="004990"/>
              <w:bottom w:val="single" w:sz="8" w:space="0" w:color="FFFFFF"/>
            </w:tcBorders>
            <w:shd w:val="clear" w:color="auto" w:fill="004990"/>
            <w:tcMar>
              <w:left w:w="0" w:type="dxa"/>
              <w:right w:w="0" w:type="dxa"/>
            </w:tcMar>
            <w:vAlign w:val="center"/>
          </w:tcPr>
          <w:p w14:paraId="3B8BE5E1" w14:textId="77777777" w:rsidR="003A03C8" w:rsidRPr="00D4597D" w:rsidRDefault="003A03C8" w:rsidP="003A03C8">
            <w:pPr>
              <w:jc w:val="center"/>
              <w:rPr>
                <w:rFonts w:ascii="Tahoma" w:hAnsi="Tahoma" w:cs="Tahoma"/>
                <w:b/>
                <w:bCs/>
                <w:sz w:val="18"/>
                <w:szCs w:val="18"/>
                <w:lang w:eastAsia="es-BO"/>
              </w:rPr>
            </w:pPr>
            <w:r>
              <w:rPr>
                <w:rFonts w:ascii="Tahoma" w:hAnsi="Tahoma" w:cs="Tahoma"/>
                <w:b/>
                <w:bCs/>
                <w:sz w:val="18"/>
                <w:szCs w:val="18"/>
                <w:lang w:eastAsia="es-BO"/>
              </w:rPr>
              <w:t>CARACTERÍSTICAS ESPECIFICAS</w:t>
            </w:r>
          </w:p>
        </w:tc>
        <w:tc>
          <w:tcPr>
            <w:tcW w:w="937" w:type="dxa"/>
            <w:tcBorders>
              <w:bottom w:val="single" w:sz="8" w:space="0" w:color="FFFFFF"/>
              <w:right w:val="single" w:sz="8" w:space="0" w:color="FFFFFF"/>
            </w:tcBorders>
            <w:shd w:val="clear" w:color="auto" w:fill="004990"/>
            <w:tcMar>
              <w:left w:w="0" w:type="dxa"/>
              <w:right w:w="0" w:type="dxa"/>
            </w:tcMar>
            <w:vAlign w:val="center"/>
          </w:tcPr>
          <w:p w14:paraId="00FEB0F9" w14:textId="77777777" w:rsidR="003A03C8" w:rsidRPr="00D4597D" w:rsidRDefault="003A03C8" w:rsidP="002773C2">
            <w:pPr>
              <w:jc w:val="center"/>
              <w:rPr>
                <w:rFonts w:ascii="Tahoma" w:hAnsi="Tahoma" w:cs="Tahoma"/>
                <w:b/>
                <w:bCs/>
                <w:sz w:val="18"/>
                <w:szCs w:val="18"/>
                <w:lang w:eastAsia="es-BO"/>
              </w:rPr>
            </w:pPr>
            <w:r w:rsidRPr="005B702D">
              <w:rPr>
                <w:rFonts w:ascii="Tahoma" w:hAnsi="Tahoma" w:cs="Tahoma"/>
                <w:b/>
                <w:bCs/>
                <w:sz w:val="12"/>
                <w:szCs w:val="18"/>
                <w:lang w:val="es-BO" w:eastAsia="es-BO"/>
              </w:rPr>
              <w:t>CONDICIÓN</w:t>
            </w:r>
          </w:p>
        </w:tc>
        <w:tc>
          <w:tcPr>
            <w:tcW w:w="1893" w:type="dxa"/>
            <w:gridSpan w:val="2"/>
            <w:tcBorders>
              <w:top w:val="single" w:sz="8" w:space="0" w:color="FFFFFF"/>
              <w:bottom w:val="single" w:sz="8" w:space="0" w:color="FFFFFF"/>
              <w:right w:val="single" w:sz="8" w:space="0" w:color="000000"/>
            </w:tcBorders>
            <w:shd w:val="clear" w:color="auto" w:fill="004990"/>
            <w:tcMar>
              <w:left w:w="0" w:type="dxa"/>
              <w:right w:w="0" w:type="dxa"/>
            </w:tcMar>
            <w:vAlign w:val="center"/>
          </w:tcPr>
          <w:p w14:paraId="45D7F7D4"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4"/>
                <w:szCs w:val="14"/>
                <w:lang w:eastAsia="es-BO"/>
              </w:rPr>
              <w:t>(Llenado Obligatorio)</w:t>
            </w:r>
          </w:p>
        </w:tc>
      </w:tr>
      <w:tr w:rsidR="003A03C8" w:rsidRPr="00D4597D" w14:paraId="7BBB0DB2" w14:textId="77777777" w:rsidTr="00912900">
        <w:trPr>
          <w:trHeight w:val="850"/>
        </w:trPr>
        <w:tc>
          <w:tcPr>
            <w:tcW w:w="704" w:type="dxa"/>
            <w:tcBorders>
              <w:left w:val="single" w:sz="8" w:space="0" w:color="004990"/>
              <w:bottom w:val="single" w:sz="4" w:space="0" w:color="004990"/>
              <w:right w:val="single" w:sz="8" w:space="0" w:color="FFFFFF"/>
            </w:tcBorders>
            <w:shd w:val="clear" w:color="auto" w:fill="004990"/>
            <w:tcMar>
              <w:left w:w="0" w:type="dxa"/>
              <w:right w:w="0" w:type="dxa"/>
            </w:tcMar>
            <w:vAlign w:val="center"/>
          </w:tcPr>
          <w:p w14:paraId="2C19144E"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8"/>
                <w:szCs w:val="18"/>
                <w:lang w:eastAsia="es-BO"/>
              </w:rPr>
              <w:t>N°</w:t>
            </w:r>
          </w:p>
        </w:tc>
        <w:tc>
          <w:tcPr>
            <w:tcW w:w="6292" w:type="dxa"/>
            <w:tcBorders>
              <w:top w:val="single" w:sz="8" w:space="0" w:color="FFFFFF"/>
              <w:bottom w:val="single" w:sz="4" w:space="0" w:color="004990"/>
              <w:right w:val="single" w:sz="8" w:space="0" w:color="FFFFFF"/>
            </w:tcBorders>
            <w:shd w:val="clear" w:color="auto" w:fill="004990"/>
            <w:tcMar>
              <w:left w:w="0" w:type="dxa"/>
              <w:right w:w="0" w:type="dxa"/>
            </w:tcMar>
            <w:vAlign w:val="center"/>
          </w:tcPr>
          <w:p w14:paraId="592CCE06" w14:textId="77777777" w:rsidR="003A03C8" w:rsidRPr="00D4597D" w:rsidRDefault="003A03C8" w:rsidP="002773C2">
            <w:pPr>
              <w:jc w:val="center"/>
              <w:rPr>
                <w:rFonts w:ascii="Tahoma" w:hAnsi="Tahoma" w:cs="Tahoma"/>
                <w:b/>
                <w:bCs/>
                <w:sz w:val="18"/>
                <w:szCs w:val="18"/>
                <w:lang w:eastAsia="es-BO"/>
              </w:rPr>
            </w:pPr>
            <w:r w:rsidRPr="00D4597D">
              <w:rPr>
                <w:rFonts w:ascii="Tahoma" w:hAnsi="Tahoma" w:cs="Tahoma"/>
                <w:b/>
                <w:bCs/>
                <w:sz w:val="18"/>
                <w:szCs w:val="18"/>
                <w:lang w:eastAsia="es-BO"/>
              </w:rPr>
              <w:t>DESCRIPCIÓN</w:t>
            </w:r>
          </w:p>
        </w:tc>
        <w:tc>
          <w:tcPr>
            <w:tcW w:w="937" w:type="dxa"/>
            <w:tcBorders>
              <w:bottom w:val="single" w:sz="4" w:space="0" w:color="004990"/>
              <w:right w:val="single" w:sz="8" w:space="0" w:color="FFFFFF"/>
            </w:tcBorders>
            <w:shd w:val="clear" w:color="auto" w:fill="004990"/>
            <w:tcMar>
              <w:left w:w="0" w:type="dxa"/>
              <w:right w:w="0" w:type="dxa"/>
            </w:tcMar>
            <w:vAlign w:val="center"/>
          </w:tcPr>
          <w:p w14:paraId="26E8A648" w14:textId="77777777" w:rsidR="003A03C8" w:rsidRPr="00D4597D" w:rsidRDefault="003A03C8" w:rsidP="002773C2">
            <w:pPr>
              <w:jc w:val="center"/>
              <w:rPr>
                <w:rFonts w:ascii="Tahoma" w:hAnsi="Tahoma" w:cs="Tahoma"/>
                <w:b/>
                <w:bCs/>
                <w:sz w:val="10"/>
                <w:szCs w:val="10"/>
                <w:lang w:val="en-GB" w:eastAsia="es-BO"/>
              </w:rPr>
            </w:pPr>
            <w:r w:rsidRPr="00D4597D">
              <w:rPr>
                <w:rFonts w:ascii="Tahoma" w:hAnsi="Tahoma" w:cs="Tahoma"/>
                <w:b/>
                <w:bCs/>
                <w:sz w:val="10"/>
                <w:szCs w:val="10"/>
                <w:lang w:val="en-GB" w:eastAsia="es-BO"/>
              </w:rPr>
              <w:t>MANDATORIO</w:t>
            </w:r>
          </w:p>
        </w:tc>
        <w:tc>
          <w:tcPr>
            <w:tcW w:w="871" w:type="dxa"/>
            <w:tcBorders>
              <w:bottom w:val="single" w:sz="4" w:space="0" w:color="004990"/>
              <w:right w:val="single" w:sz="8" w:space="0" w:color="FFFFFF"/>
            </w:tcBorders>
            <w:shd w:val="clear" w:color="auto" w:fill="004990"/>
            <w:tcMar>
              <w:left w:w="0" w:type="dxa"/>
              <w:right w:w="0" w:type="dxa"/>
            </w:tcMar>
            <w:vAlign w:val="center"/>
          </w:tcPr>
          <w:p w14:paraId="463FD36D" w14:textId="77777777" w:rsidR="003A03C8" w:rsidRPr="00D4597D" w:rsidRDefault="003A03C8" w:rsidP="002773C2">
            <w:pPr>
              <w:jc w:val="center"/>
              <w:rPr>
                <w:rFonts w:ascii="Tahoma" w:hAnsi="Tahoma" w:cs="Tahoma"/>
                <w:b/>
                <w:bCs/>
                <w:sz w:val="10"/>
                <w:szCs w:val="10"/>
                <w:lang w:val="en-GB" w:eastAsia="es-BO"/>
              </w:rPr>
            </w:pPr>
            <w:proofErr w:type="spellStart"/>
            <w:r w:rsidRPr="00D4597D">
              <w:rPr>
                <w:rFonts w:ascii="Tahoma" w:hAnsi="Tahoma" w:cs="Tahoma"/>
                <w:b/>
                <w:bCs/>
                <w:sz w:val="12"/>
                <w:szCs w:val="12"/>
                <w:lang w:val="en-GB" w:eastAsia="es-BO"/>
              </w:rPr>
              <w:t>Cumple</w:t>
            </w:r>
            <w:proofErr w:type="spellEnd"/>
            <w:r w:rsidRPr="00D4597D">
              <w:rPr>
                <w:rFonts w:ascii="Tahoma" w:hAnsi="Tahoma" w:cs="Tahoma"/>
                <w:b/>
                <w:bCs/>
                <w:sz w:val="12"/>
                <w:szCs w:val="12"/>
                <w:lang w:val="en-GB" w:eastAsia="es-BO"/>
              </w:rPr>
              <w:t xml:space="preserve"> / No </w:t>
            </w:r>
            <w:proofErr w:type="spellStart"/>
            <w:r w:rsidRPr="00D4597D">
              <w:rPr>
                <w:rFonts w:ascii="Tahoma" w:hAnsi="Tahoma" w:cs="Tahoma"/>
                <w:b/>
                <w:bCs/>
                <w:sz w:val="12"/>
                <w:szCs w:val="12"/>
                <w:lang w:val="en-GB" w:eastAsia="es-BO"/>
              </w:rPr>
              <w:t>cumple</w:t>
            </w:r>
            <w:proofErr w:type="spellEnd"/>
          </w:p>
        </w:tc>
        <w:tc>
          <w:tcPr>
            <w:tcW w:w="1022" w:type="dxa"/>
            <w:tcBorders>
              <w:bottom w:val="single" w:sz="4" w:space="0" w:color="004990"/>
              <w:right w:val="single" w:sz="8" w:space="0" w:color="000000"/>
            </w:tcBorders>
            <w:shd w:val="clear" w:color="auto" w:fill="004990"/>
            <w:tcMar>
              <w:left w:w="0" w:type="dxa"/>
              <w:right w:w="0" w:type="dxa"/>
            </w:tcMar>
            <w:vAlign w:val="center"/>
          </w:tcPr>
          <w:p w14:paraId="199ECA14" w14:textId="77777777" w:rsidR="003A03C8" w:rsidRPr="00D4597D" w:rsidRDefault="003A03C8" w:rsidP="002773C2">
            <w:pPr>
              <w:jc w:val="center"/>
              <w:rPr>
                <w:rFonts w:ascii="Tahoma" w:hAnsi="Tahoma" w:cs="Tahoma"/>
                <w:b/>
                <w:bCs/>
                <w:sz w:val="10"/>
                <w:szCs w:val="10"/>
                <w:lang w:val="en-GB" w:eastAsia="es-BO"/>
              </w:rPr>
            </w:pPr>
            <w:r w:rsidRPr="00D4597D">
              <w:rPr>
                <w:rFonts w:ascii="Tahoma" w:hAnsi="Tahoma" w:cs="Tahoma"/>
                <w:b/>
                <w:bCs/>
                <w:sz w:val="10"/>
                <w:szCs w:val="10"/>
                <w:lang w:val="en-GB" w:eastAsia="es-BO"/>
              </w:rPr>
              <w:t>DOCUMENTO, PÁGINA, REFERENCIA</w:t>
            </w:r>
          </w:p>
        </w:tc>
      </w:tr>
      <w:tr w:rsidR="00EA10EA" w:rsidRPr="00A84DCF" w14:paraId="3F09E048"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095ADA" w14:textId="77777777" w:rsidR="00EA10EA" w:rsidRPr="00EA10EA" w:rsidRDefault="002C0AD9" w:rsidP="004968E3">
            <w:pPr>
              <w:ind w:left="-71" w:firstLine="29"/>
              <w:jc w:val="center"/>
              <w:rPr>
                <w:rFonts w:ascii="Tahoma" w:hAnsi="Tahoma" w:cs="Tahoma"/>
                <w:b/>
                <w:bCs/>
                <w:sz w:val="18"/>
                <w:szCs w:val="18"/>
                <w:lang w:eastAsia="en-US"/>
              </w:rPr>
            </w:pPr>
            <w:r>
              <w:rPr>
                <w:rFonts w:ascii="Tahoma" w:hAnsi="Tahoma" w:cs="Tahoma"/>
                <w:b/>
                <w:bCs/>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EF3A55" w14:textId="77777777" w:rsidR="00EA10EA" w:rsidRPr="00633C38" w:rsidRDefault="00D837A1" w:rsidP="00D837A1">
            <w:pPr>
              <w:rPr>
                <w:rFonts w:ascii="Tahoma" w:hAnsi="Tahoma" w:cs="Tahoma"/>
                <w:b/>
                <w:bCs/>
                <w:color w:val="1F497D" w:themeColor="text2"/>
                <w:sz w:val="20"/>
                <w:szCs w:val="20"/>
                <w:lang w:eastAsia="en-US"/>
              </w:rPr>
            </w:pPr>
            <w:r w:rsidRPr="00633C38">
              <w:rPr>
                <w:rFonts w:ascii="Tahoma" w:hAnsi="Tahoma" w:cs="Tahoma"/>
                <w:b/>
                <w:bCs/>
                <w:color w:val="1F497D" w:themeColor="text2"/>
                <w:sz w:val="20"/>
                <w:szCs w:val="20"/>
                <w:lang w:eastAsia="en-US"/>
              </w:rPr>
              <w:t>Componentes del set para la “Arquitectura de Entrega de Servicios”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39DA041" w14:textId="77777777" w:rsidR="00EA10EA" w:rsidRDefault="00EA10EA" w:rsidP="004968E3">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1199B21" w14:textId="77777777" w:rsidR="00EA10EA" w:rsidRPr="00A84DCF" w:rsidRDefault="00EA10EA" w:rsidP="004968E3">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611FB3" w14:textId="77777777" w:rsidR="00EA10EA" w:rsidRPr="00A84DCF" w:rsidRDefault="00EA10EA" w:rsidP="004968E3">
            <w:pPr>
              <w:jc w:val="center"/>
              <w:rPr>
                <w:rFonts w:ascii="Tahoma" w:hAnsi="Tahoma"/>
                <w:color w:val="004990"/>
              </w:rPr>
            </w:pPr>
          </w:p>
        </w:tc>
      </w:tr>
      <w:tr w:rsidR="005B702D" w:rsidRPr="00A84DCF" w14:paraId="6F76051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8EE0438"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E24BEEB" w14:textId="77777777" w:rsidR="005B702D" w:rsidRPr="002E1040" w:rsidRDefault="005B702D" w:rsidP="00A3162A">
            <w:pPr>
              <w:jc w:val="both"/>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Entel S.A. requiere un set de componentes que conformen una “Arquitectura para Entrega de Servicios” de Telecomunicaciones, desde la creación del servicio(s), el control de sesión y todos los protocolos necesarios orientado a clientes finales y otros sistemas</w:t>
            </w:r>
          </w:p>
        </w:tc>
        <w:sdt>
          <w:sdtPr>
            <w:rPr>
              <w:color w:val="1F497D" w:themeColor="text2"/>
              <w:sz w:val="18"/>
              <w:szCs w:val="18"/>
              <w:lang w:val="es-BO"/>
            </w:rPr>
            <w:id w:val="21631766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2BD30D6"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F07580F" w14:textId="77777777" w:rsidR="005B702D" w:rsidRPr="002E1040"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CA1AE2" w14:textId="77777777" w:rsidR="005B702D" w:rsidRPr="00332548" w:rsidRDefault="005B702D" w:rsidP="00A3162A">
            <w:pPr>
              <w:jc w:val="center"/>
              <w:rPr>
                <w:rFonts w:ascii="Tahoma" w:hAnsi="Tahoma"/>
                <w:color w:val="004990"/>
                <w:highlight w:val="yellow"/>
              </w:rPr>
            </w:pPr>
          </w:p>
        </w:tc>
      </w:tr>
      <w:tr w:rsidR="005B702D" w:rsidRPr="00A84DCF" w14:paraId="68065386"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DAD93DA"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70DE60B" w14:textId="77777777" w:rsidR="005B702D" w:rsidRPr="002E1040" w:rsidRDefault="005B702D" w:rsidP="00A3162A">
            <w:pPr>
              <w:jc w:val="both"/>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Se requiere una solución integral y completa para la comercialización de Servicios de Valor Agregado con contenido generado por Entel y Terceros.</w:t>
            </w:r>
          </w:p>
        </w:tc>
        <w:sdt>
          <w:sdtPr>
            <w:rPr>
              <w:color w:val="1F497D" w:themeColor="text2"/>
              <w:sz w:val="18"/>
              <w:szCs w:val="18"/>
              <w:lang w:val="es-BO"/>
            </w:rPr>
            <w:id w:val="159829974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B3EF149"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8BB6DB1" w14:textId="77777777" w:rsidR="005B702D" w:rsidRPr="00332548" w:rsidRDefault="005B702D" w:rsidP="00A3162A">
            <w:pPr>
              <w:jc w:val="center"/>
              <w:rPr>
                <w:rFonts w:ascii="Tahoma" w:hAnsi="Tahoma"/>
                <w:color w:val="004990"/>
                <w:highlight w:val="yellow"/>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96BCF8D" w14:textId="77777777" w:rsidR="005B702D" w:rsidRPr="00332548" w:rsidRDefault="005B702D" w:rsidP="00A3162A">
            <w:pPr>
              <w:jc w:val="center"/>
              <w:rPr>
                <w:rFonts w:ascii="Tahoma" w:hAnsi="Tahoma"/>
                <w:color w:val="004990"/>
                <w:highlight w:val="yellow"/>
              </w:rPr>
            </w:pPr>
          </w:p>
        </w:tc>
      </w:tr>
      <w:tr w:rsidR="005B702D" w:rsidRPr="00A84DCF" w14:paraId="06243FA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5BF2CD2" w14:textId="77777777" w:rsidR="005B702D" w:rsidRPr="002E1040" w:rsidRDefault="005B702D" w:rsidP="00A3162A">
            <w:pPr>
              <w:ind w:left="-71" w:firstLine="29"/>
              <w:jc w:val="center"/>
              <w:rPr>
                <w:rFonts w:ascii="Tahoma" w:hAnsi="Tahoma" w:cs="Tahoma"/>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22758C5" w14:textId="77777777" w:rsidR="005B702D" w:rsidRPr="002E1040" w:rsidRDefault="005B702D" w:rsidP="00A3162A">
            <w:pPr>
              <w:jc w:val="both"/>
              <w:rPr>
                <w:rFonts w:ascii="Tahoma" w:hAnsi="Tahoma"/>
                <w:color w:val="1F497D" w:themeColor="text2"/>
                <w:sz w:val="18"/>
                <w:szCs w:val="18"/>
              </w:rPr>
            </w:pPr>
            <w:r w:rsidRPr="002E1040">
              <w:rPr>
                <w:rFonts w:ascii="Tahoma" w:hAnsi="Tahoma"/>
                <w:color w:val="1F497D" w:themeColor="text2"/>
                <w:sz w:val="18"/>
                <w:szCs w:val="18"/>
              </w:rPr>
              <w:t xml:space="preserve">La Arquitectura para Entrega de Servicios debe </w:t>
            </w:r>
            <w:r w:rsidR="0070588F">
              <w:rPr>
                <w:rFonts w:ascii="Tahoma" w:hAnsi="Tahoma"/>
                <w:color w:val="1F497D" w:themeColor="text2"/>
                <w:sz w:val="18"/>
                <w:szCs w:val="18"/>
              </w:rPr>
              <w:t>permitir</w:t>
            </w:r>
            <w:r w:rsidR="0070588F" w:rsidRPr="002E1040">
              <w:rPr>
                <w:rFonts w:ascii="Tahoma" w:hAnsi="Tahoma"/>
                <w:color w:val="1F497D" w:themeColor="text2"/>
                <w:sz w:val="18"/>
                <w:szCs w:val="18"/>
              </w:rPr>
              <w:t xml:space="preserve"> </w:t>
            </w:r>
            <w:r w:rsidRPr="002E1040">
              <w:rPr>
                <w:rFonts w:ascii="Tahoma" w:hAnsi="Tahoma"/>
                <w:color w:val="1F497D" w:themeColor="text2"/>
                <w:sz w:val="18"/>
                <w:szCs w:val="18"/>
              </w:rPr>
              <w:t>la entrega del servicio en un dominio tecnológico o de red en telecomunicaciones:</w:t>
            </w:r>
          </w:p>
          <w:p w14:paraId="5A85474B"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Web</w:t>
            </w:r>
          </w:p>
          <w:p w14:paraId="460CFE42" w14:textId="77777777" w:rsidR="005B702D" w:rsidRPr="002E1040" w:rsidRDefault="00090728" w:rsidP="00FB76E3">
            <w:pPr>
              <w:pStyle w:val="Prrafodelista"/>
              <w:numPr>
                <w:ilvl w:val="0"/>
                <w:numId w:val="42"/>
              </w:numPr>
              <w:rPr>
                <w:rFonts w:ascii="Tahoma" w:hAnsi="Tahoma"/>
                <w:color w:val="1F497D" w:themeColor="text2"/>
                <w:sz w:val="18"/>
                <w:szCs w:val="18"/>
                <w:lang w:val="es-BO"/>
              </w:rPr>
            </w:pPr>
            <w:hyperlink r:id="rId17" w:tooltip="IP Multimedia Subsystem" w:history="1">
              <w:r w:rsidR="005B702D" w:rsidRPr="002E1040">
                <w:rPr>
                  <w:rFonts w:ascii="Tahoma" w:hAnsi="Tahoma"/>
                  <w:color w:val="1F497D" w:themeColor="text2"/>
                  <w:sz w:val="18"/>
                  <w:szCs w:val="18"/>
                </w:rPr>
                <w:t>IMS</w:t>
              </w:r>
            </w:hyperlink>
          </w:p>
          <w:p w14:paraId="7B830709"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IPTV</w:t>
            </w:r>
          </w:p>
          <w:p w14:paraId="6CB1D509"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Redes Móviles 2G, 3G, LTE</w:t>
            </w:r>
          </w:p>
          <w:p w14:paraId="7D46A257"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Red Fija NGN</w:t>
            </w:r>
          </w:p>
          <w:p w14:paraId="19CEEF59"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proofErr w:type="spellStart"/>
            <w:r w:rsidRPr="002E1040">
              <w:rPr>
                <w:rFonts w:ascii="Tahoma" w:hAnsi="Tahoma"/>
                <w:color w:val="1F497D" w:themeColor="text2"/>
                <w:sz w:val="18"/>
                <w:szCs w:val="18"/>
              </w:rPr>
              <w:t>Voip</w:t>
            </w:r>
            <w:proofErr w:type="spellEnd"/>
          </w:p>
          <w:p w14:paraId="32C0FA08"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Mobile TV</w:t>
            </w:r>
          </w:p>
          <w:p w14:paraId="3044D06F"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SMS</w:t>
            </w:r>
          </w:p>
          <w:p w14:paraId="5AFD0FC2"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 xml:space="preserve">Internet </w:t>
            </w:r>
            <w:proofErr w:type="spellStart"/>
            <w:r w:rsidRPr="002E1040">
              <w:rPr>
                <w:rFonts w:ascii="Tahoma" w:hAnsi="Tahoma"/>
                <w:color w:val="1F497D" w:themeColor="text2"/>
                <w:sz w:val="18"/>
                <w:szCs w:val="18"/>
              </w:rPr>
              <w:t>Services</w:t>
            </w:r>
            <w:proofErr w:type="spellEnd"/>
            <w:r w:rsidRPr="002E1040">
              <w:rPr>
                <w:rFonts w:ascii="Tahoma" w:hAnsi="Tahoma"/>
                <w:color w:val="1F497D" w:themeColor="text2"/>
                <w:sz w:val="18"/>
                <w:szCs w:val="18"/>
              </w:rPr>
              <w:t xml:space="preserve">. </w:t>
            </w:r>
          </w:p>
          <w:p w14:paraId="395272B9"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lang w:eastAsia="es-ES"/>
              </w:rPr>
              <w:t>Servicios multimedia convergentes</w:t>
            </w:r>
          </w:p>
          <w:p w14:paraId="2B07F69B" w14:textId="77777777" w:rsidR="005B702D" w:rsidRPr="002E1040" w:rsidRDefault="005B702D" w:rsidP="00FB76E3">
            <w:pPr>
              <w:pStyle w:val="Prrafodelista"/>
              <w:numPr>
                <w:ilvl w:val="0"/>
                <w:numId w:val="42"/>
              </w:numPr>
              <w:rPr>
                <w:rFonts w:ascii="Tahoma" w:hAnsi="Tahoma"/>
                <w:color w:val="1F497D" w:themeColor="text2"/>
                <w:sz w:val="18"/>
                <w:szCs w:val="18"/>
                <w:lang w:val="es-BO"/>
              </w:rPr>
            </w:pPr>
            <w:r w:rsidRPr="002E1040">
              <w:rPr>
                <w:rFonts w:ascii="Tahoma" w:hAnsi="Tahoma"/>
                <w:color w:val="1F497D" w:themeColor="text2"/>
                <w:sz w:val="18"/>
                <w:szCs w:val="18"/>
              </w:rPr>
              <w:t>Otros</w:t>
            </w:r>
          </w:p>
        </w:tc>
        <w:sdt>
          <w:sdtPr>
            <w:rPr>
              <w:color w:val="1F497D" w:themeColor="text2"/>
              <w:sz w:val="18"/>
              <w:szCs w:val="18"/>
              <w:lang w:val="es-BO"/>
            </w:rPr>
            <w:id w:val="257114370"/>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8C5227"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13884B4"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0479B78" w14:textId="77777777" w:rsidR="005B702D" w:rsidRPr="00A84DCF" w:rsidRDefault="005B702D" w:rsidP="00A3162A">
            <w:pPr>
              <w:jc w:val="center"/>
              <w:rPr>
                <w:rFonts w:ascii="Tahoma" w:hAnsi="Tahoma"/>
                <w:color w:val="004990"/>
              </w:rPr>
            </w:pPr>
          </w:p>
        </w:tc>
      </w:tr>
      <w:tr w:rsidR="005B702D" w:rsidRPr="00A84DCF" w14:paraId="17ACC2B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7AA0497"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lastRenderedPageBreak/>
              <w:t>1.3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7EED6D" w14:textId="77777777" w:rsidR="005B702D" w:rsidRPr="002E1040" w:rsidRDefault="005B702D" w:rsidP="00A3162A">
            <w:pPr>
              <w:rPr>
                <w:rFonts w:ascii="Tahoma" w:hAnsi="Tahoma"/>
                <w:color w:val="1F497D" w:themeColor="text2"/>
                <w:sz w:val="18"/>
                <w:szCs w:val="18"/>
              </w:rPr>
            </w:pPr>
            <w:r w:rsidRPr="002E1040">
              <w:rPr>
                <w:rFonts w:ascii="Tahoma" w:hAnsi="Tahoma"/>
                <w:color w:val="1F497D" w:themeColor="text2"/>
                <w:sz w:val="18"/>
                <w:szCs w:val="18"/>
              </w:rPr>
              <w:t>La Arquitectura para Entrega de Servicios debe proporcionar entornos para:</w:t>
            </w:r>
          </w:p>
          <w:p w14:paraId="70671688" w14:textId="77777777" w:rsidR="005B702D" w:rsidRPr="002E1040" w:rsidRDefault="005B702D" w:rsidP="00FB76E3">
            <w:pPr>
              <w:pStyle w:val="Prrafodelista"/>
              <w:numPr>
                <w:ilvl w:val="0"/>
                <w:numId w:val="39"/>
              </w:numPr>
              <w:rPr>
                <w:rFonts w:ascii="Tahoma" w:hAnsi="Tahoma"/>
                <w:color w:val="1F497D" w:themeColor="text2"/>
                <w:sz w:val="18"/>
                <w:szCs w:val="18"/>
              </w:rPr>
            </w:pPr>
            <w:r w:rsidRPr="002E1040">
              <w:rPr>
                <w:rFonts w:ascii="Tahoma" w:hAnsi="Tahoma"/>
                <w:color w:val="1F497D" w:themeColor="text2"/>
                <w:sz w:val="18"/>
                <w:szCs w:val="18"/>
              </w:rPr>
              <w:t>Control de Servicios</w:t>
            </w:r>
          </w:p>
          <w:p w14:paraId="3DD8587E" w14:textId="77777777" w:rsidR="005B702D" w:rsidRPr="002E1040" w:rsidRDefault="005B702D" w:rsidP="00FB76E3">
            <w:pPr>
              <w:pStyle w:val="Prrafodelista"/>
              <w:numPr>
                <w:ilvl w:val="0"/>
                <w:numId w:val="39"/>
              </w:numPr>
              <w:rPr>
                <w:rFonts w:ascii="Tahoma" w:hAnsi="Tahoma"/>
                <w:color w:val="1F497D" w:themeColor="text2"/>
                <w:sz w:val="18"/>
                <w:szCs w:val="18"/>
              </w:rPr>
            </w:pPr>
            <w:r w:rsidRPr="002E1040">
              <w:rPr>
                <w:rFonts w:ascii="Tahoma" w:hAnsi="Tahoma"/>
                <w:color w:val="1F497D" w:themeColor="text2"/>
                <w:sz w:val="18"/>
                <w:szCs w:val="18"/>
              </w:rPr>
              <w:t>Creación</w:t>
            </w:r>
          </w:p>
          <w:p w14:paraId="2FC7A1A2" w14:textId="77777777" w:rsidR="005B702D" w:rsidRPr="002E1040" w:rsidRDefault="005B702D" w:rsidP="00FB76E3">
            <w:pPr>
              <w:pStyle w:val="Prrafodelista"/>
              <w:numPr>
                <w:ilvl w:val="0"/>
                <w:numId w:val="39"/>
              </w:numPr>
              <w:rPr>
                <w:rFonts w:ascii="Tahoma" w:hAnsi="Tahoma"/>
                <w:color w:val="1F497D" w:themeColor="text2"/>
                <w:sz w:val="18"/>
                <w:szCs w:val="18"/>
              </w:rPr>
            </w:pPr>
            <w:r w:rsidRPr="002E1040">
              <w:rPr>
                <w:rFonts w:ascii="Tahoma" w:hAnsi="Tahoma"/>
                <w:color w:val="1F497D" w:themeColor="text2"/>
                <w:sz w:val="18"/>
                <w:szCs w:val="18"/>
              </w:rPr>
              <w:t>Orquestación</w:t>
            </w:r>
          </w:p>
          <w:p w14:paraId="18907EBF" w14:textId="77777777" w:rsidR="005B702D" w:rsidRPr="002E1040" w:rsidRDefault="005B702D" w:rsidP="00FB76E3">
            <w:pPr>
              <w:pStyle w:val="Prrafodelista"/>
              <w:numPr>
                <w:ilvl w:val="0"/>
                <w:numId w:val="39"/>
              </w:numPr>
              <w:rPr>
                <w:rFonts w:ascii="Tahoma" w:hAnsi="Tahoma"/>
                <w:color w:val="1F497D" w:themeColor="text2"/>
                <w:sz w:val="18"/>
                <w:szCs w:val="18"/>
              </w:rPr>
            </w:pPr>
            <w:r w:rsidRPr="002E1040">
              <w:rPr>
                <w:rFonts w:ascii="Tahoma" w:hAnsi="Tahoma"/>
                <w:color w:val="1F497D" w:themeColor="text2"/>
                <w:sz w:val="18"/>
                <w:szCs w:val="18"/>
              </w:rPr>
              <w:t>Lanzamiento al mercado</w:t>
            </w:r>
          </w:p>
          <w:p w14:paraId="7A5B3662" w14:textId="77777777" w:rsidR="005B702D" w:rsidRPr="002E1040" w:rsidRDefault="005B702D" w:rsidP="00FB76E3">
            <w:pPr>
              <w:pStyle w:val="Prrafodelista"/>
              <w:numPr>
                <w:ilvl w:val="0"/>
                <w:numId w:val="39"/>
              </w:numPr>
              <w:rPr>
                <w:rFonts w:ascii="Tahoma" w:hAnsi="Tahoma"/>
                <w:color w:val="1F497D" w:themeColor="text2"/>
                <w:sz w:val="18"/>
                <w:szCs w:val="18"/>
              </w:rPr>
            </w:pPr>
            <w:r w:rsidRPr="002E1040">
              <w:rPr>
                <w:rFonts w:ascii="Tahoma" w:hAnsi="Tahoma"/>
                <w:color w:val="1F497D" w:themeColor="text2"/>
                <w:sz w:val="18"/>
                <w:szCs w:val="18"/>
              </w:rPr>
              <w:t>Ejecución (operación y mantenimiento)</w:t>
            </w:r>
          </w:p>
          <w:p w14:paraId="18423501" w14:textId="77777777" w:rsidR="00AF680C" w:rsidRPr="00A91B5C" w:rsidRDefault="005B702D" w:rsidP="00FB76E3">
            <w:pPr>
              <w:pStyle w:val="Prrafodelista"/>
              <w:numPr>
                <w:ilvl w:val="0"/>
                <w:numId w:val="39"/>
              </w:numPr>
              <w:rPr>
                <w:rFonts w:ascii="Tahoma" w:hAnsi="Tahoma"/>
                <w:color w:val="1F497D" w:themeColor="text2"/>
                <w:sz w:val="18"/>
                <w:szCs w:val="18"/>
              </w:rPr>
            </w:pPr>
            <w:r w:rsidRPr="002E1040">
              <w:rPr>
                <w:rFonts w:ascii="Tahoma" w:hAnsi="Tahoma" w:cs="Tahoma"/>
                <w:bCs/>
                <w:color w:val="1F497D" w:themeColor="text2"/>
                <w:sz w:val="18"/>
                <w:szCs w:val="18"/>
              </w:rPr>
              <w:t>Tasación, liquidación y facturación.</w:t>
            </w:r>
          </w:p>
          <w:p w14:paraId="3EF83451" w14:textId="77777777" w:rsidR="00AF680C" w:rsidRPr="00633C38" w:rsidRDefault="00AF680C" w:rsidP="00FB76E3">
            <w:pPr>
              <w:pStyle w:val="Prrafodelista"/>
              <w:numPr>
                <w:ilvl w:val="0"/>
                <w:numId w:val="39"/>
              </w:numPr>
              <w:rPr>
                <w:rFonts w:ascii="Tahoma" w:hAnsi="Tahoma"/>
                <w:color w:val="1F497D" w:themeColor="text2"/>
                <w:sz w:val="18"/>
                <w:szCs w:val="18"/>
              </w:rPr>
            </w:pPr>
            <w:proofErr w:type="spellStart"/>
            <w:r>
              <w:rPr>
                <w:rFonts w:ascii="Tahoma" w:hAnsi="Tahoma" w:cs="Tahoma"/>
                <w:bCs/>
                <w:color w:val="1F497D" w:themeColor="text2"/>
                <w:sz w:val="18"/>
                <w:szCs w:val="18"/>
              </w:rPr>
              <w:t>Reportística</w:t>
            </w:r>
            <w:proofErr w:type="spellEnd"/>
          </w:p>
        </w:tc>
        <w:sdt>
          <w:sdtPr>
            <w:rPr>
              <w:color w:val="1F497D" w:themeColor="text2"/>
              <w:sz w:val="18"/>
              <w:szCs w:val="18"/>
              <w:lang w:val="es-BO"/>
            </w:rPr>
            <w:id w:val="100524522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FBCFCE"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5FFD83"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A8D3EBD" w14:textId="77777777" w:rsidR="005B702D" w:rsidRPr="00A84DCF" w:rsidRDefault="005B702D" w:rsidP="00A3162A">
            <w:pPr>
              <w:jc w:val="center"/>
              <w:rPr>
                <w:rFonts w:ascii="Tahoma" w:hAnsi="Tahoma"/>
                <w:color w:val="004990"/>
              </w:rPr>
            </w:pPr>
          </w:p>
        </w:tc>
      </w:tr>
      <w:tr w:rsidR="005B702D" w:rsidRPr="00A84DCF" w14:paraId="2B20DB04"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9B58E50" w14:textId="77777777" w:rsidR="005B702D" w:rsidRPr="002E1040" w:rsidRDefault="005B702D" w:rsidP="00A3162A">
            <w:pPr>
              <w:ind w:left="-71" w:firstLine="29"/>
              <w:jc w:val="cente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1.4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5216BA1" w14:textId="77777777" w:rsidR="005B702D" w:rsidRPr="002E1040" w:rsidRDefault="005B702D" w:rsidP="000D7333">
            <w:pPr>
              <w:jc w:val="both"/>
              <w:rPr>
                <w:rFonts w:ascii="Tahoma" w:hAnsi="Tahoma"/>
                <w:color w:val="1F497D" w:themeColor="text2"/>
                <w:sz w:val="18"/>
                <w:szCs w:val="18"/>
              </w:rPr>
            </w:pPr>
            <w:r w:rsidRPr="002E1040">
              <w:rPr>
                <w:rFonts w:ascii="Tahoma" w:hAnsi="Tahoma"/>
                <w:color w:val="1F497D" w:themeColor="text2"/>
                <w:sz w:val="18"/>
                <w:szCs w:val="18"/>
              </w:rPr>
              <w:t xml:space="preserve">La solución debe estar orientada a la Entrega de Servicios en Telecomunicaciones, esto puede incluir abstracciones para control de medios, presencia / ubicación, integración y otras capacidades de comunicaciones de bajo nivel. La Arquitectura debe ser aplicable tanto a </w:t>
            </w:r>
            <w:r w:rsidR="000D7333">
              <w:rPr>
                <w:rFonts w:ascii="Tahoma" w:hAnsi="Tahoma"/>
                <w:color w:val="1F497D" w:themeColor="text2"/>
                <w:sz w:val="18"/>
                <w:szCs w:val="18"/>
              </w:rPr>
              <w:t>soluciones</w:t>
            </w:r>
            <w:r w:rsidR="000D7333" w:rsidRPr="002E1040">
              <w:rPr>
                <w:rFonts w:ascii="Tahoma" w:hAnsi="Tahoma"/>
                <w:color w:val="1F497D" w:themeColor="text2"/>
                <w:sz w:val="18"/>
                <w:szCs w:val="18"/>
              </w:rPr>
              <w:t xml:space="preserve"> </w:t>
            </w:r>
            <w:r w:rsidRPr="002E1040">
              <w:rPr>
                <w:rFonts w:ascii="Tahoma" w:hAnsi="Tahoma"/>
                <w:color w:val="1F497D" w:themeColor="text2"/>
                <w:sz w:val="18"/>
                <w:szCs w:val="18"/>
              </w:rPr>
              <w:t>de consumo como del negocio.</w:t>
            </w:r>
          </w:p>
        </w:tc>
        <w:sdt>
          <w:sdtPr>
            <w:rPr>
              <w:color w:val="1F497D" w:themeColor="text2"/>
              <w:sz w:val="18"/>
              <w:szCs w:val="18"/>
              <w:lang w:val="es-BO"/>
            </w:rPr>
            <w:id w:val="-135765839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2ACDCB" w14:textId="77777777" w:rsidR="005B702D" w:rsidRPr="002E1040" w:rsidRDefault="005B702D" w:rsidP="00A3162A">
                <w:pPr>
                  <w:jc w:val="center"/>
                  <w:rPr>
                    <w:color w:val="1F497D" w:themeColor="text2"/>
                    <w:sz w:val="18"/>
                    <w:szCs w:val="18"/>
                    <w:lang w:val="es-BO"/>
                  </w:rPr>
                </w:pPr>
                <w:r w:rsidRPr="002E1040">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25911B"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B3C80AB" w14:textId="77777777" w:rsidR="005B702D" w:rsidRPr="00A84DCF" w:rsidRDefault="005B702D" w:rsidP="00A3162A">
            <w:pPr>
              <w:jc w:val="center"/>
              <w:rPr>
                <w:rFonts w:ascii="Tahoma" w:hAnsi="Tahoma"/>
                <w:color w:val="004990"/>
              </w:rPr>
            </w:pPr>
          </w:p>
        </w:tc>
      </w:tr>
      <w:tr w:rsidR="005B702D" w:rsidRPr="00A84DCF" w14:paraId="6FBDBB5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67EF974" w14:textId="77777777" w:rsidR="005B702D" w:rsidRPr="004968E3"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034982D" w14:textId="77777777" w:rsidR="005B702D" w:rsidRPr="004968E3" w:rsidRDefault="005B702D" w:rsidP="00A3162A">
            <w:pPr>
              <w:rPr>
                <w:rFonts w:ascii="Tahoma" w:hAnsi="Tahoma" w:cs="Tahoma"/>
                <w:bCs/>
                <w:color w:val="1F497D" w:themeColor="text2"/>
                <w:sz w:val="18"/>
                <w:szCs w:val="18"/>
                <w:lang w:eastAsia="en-US"/>
              </w:rPr>
            </w:pPr>
            <w:r>
              <w:rPr>
                <w:rFonts w:ascii="Tahoma" w:hAnsi="Tahoma"/>
                <w:color w:val="1F497D" w:themeColor="text2"/>
                <w:sz w:val="18"/>
                <w:szCs w:val="18"/>
              </w:rPr>
              <w:t xml:space="preserve">Debe permitir la suscripción a servicios de valor agregado mediante la ejecución de </w:t>
            </w:r>
            <w:proofErr w:type="spellStart"/>
            <w:r>
              <w:rPr>
                <w:rFonts w:ascii="Tahoma" w:hAnsi="Tahoma"/>
                <w:color w:val="1F497D" w:themeColor="text2"/>
                <w:sz w:val="18"/>
                <w:szCs w:val="18"/>
              </w:rPr>
              <w:t>SMSs</w:t>
            </w:r>
            <w:proofErr w:type="spellEnd"/>
            <w:r>
              <w:rPr>
                <w:rFonts w:ascii="Tahoma" w:hAnsi="Tahoma"/>
                <w:color w:val="1F497D" w:themeColor="text2"/>
                <w:sz w:val="18"/>
                <w:szCs w:val="18"/>
              </w:rPr>
              <w:t>.</w:t>
            </w:r>
          </w:p>
        </w:tc>
        <w:sdt>
          <w:sdtPr>
            <w:rPr>
              <w:color w:val="1F497D" w:themeColor="text2"/>
              <w:sz w:val="18"/>
              <w:szCs w:val="18"/>
              <w:lang w:val="es-BO"/>
            </w:rPr>
            <w:id w:val="143085548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CBEE9AA" w14:textId="77777777" w:rsidR="005B702D" w:rsidRDefault="005B702D" w:rsidP="00A3162A">
                <w:pPr>
                  <w:jc w:val="center"/>
                  <w:rPr>
                    <w:color w:val="1F497D" w:themeColor="text2"/>
                    <w:sz w:val="18"/>
                    <w:szCs w:val="18"/>
                    <w:lang w:val="es-BO"/>
                  </w:rPr>
                </w:pPr>
                <w:r w:rsidRPr="00D46EF4">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316E737"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B0F543" w14:textId="77777777" w:rsidR="005B702D" w:rsidRPr="00A84DCF" w:rsidRDefault="005B702D" w:rsidP="00A3162A">
            <w:pPr>
              <w:jc w:val="center"/>
              <w:rPr>
                <w:rFonts w:ascii="Tahoma" w:hAnsi="Tahoma"/>
                <w:color w:val="004990"/>
              </w:rPr>
            </w:pPr>
          </w:p>
        </w:tc>
      </w:tr>
      <w:tr w:rsidR="005B702D" w:rsidRPr="00A84DCF" w14:paraId="513EF38D"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CC9EF8C" w14:textId="77777777" w:rsidR="005B702D" w:rsidRPr="004968E3" w:rsidRDefault="005B702D" w:rsidP="00A3162A">
            <w:pPr>
              <w:ind w:left="-71" w:firstLine="29"/>
              <w:jc w:val="center"/>
              <w:rPr>
                <w:rFonts w:ascii="Tahoma" w:hAnsi="Tahoma" w:cs="Tahoma"/>
                <w:bCs/>
                <w:color w:val="1F497D" w:themeColor="text2"/>
                <w:sz w:val="18"/>
                <w:szCs w:val="18"/>
                <w:lang w:eastAsia="en-US"/>
              </w:rPr>
            </w:pPr>
            <w:r w:rsidRPr="004968E3">
              <w:rPr>
                <w:rFonts w:ascii="Tahoma" w:hAnsi="Tahoma" w:cs="Tahoma"/>
                <w:bCs/>
                <w:color w:val="1F497D" w:themeColor="text2"/>
                <w:sz w:val="18"/>
                <w:szCs w:val="18"/>
                <w:lang w:eastAsia="en-US"/>
              </w:rPr>
              <w:t>1.</w:t>
            </w:r>
            <w:r>
              <w:rPr>
                <w:rFonts w:ascii="Tahoma" w:hAnsi="Tahoma" w:cs="Tahoma"/>
                <w:bCs/>
                <w:color w:val="1F497D" w:themeColor="text2"/>
                <w:sz w:val="18"/>
                <w:szCs w:val="18"/>
                <w:lang w:eastAsia="en-US"/>
              </w:rPr>
              <w:t>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9F7A500" w14:textId="77777777" w:rsidR="005B702D" w:rsidRPr="004968E3" w:rsidRDefault="005B702D" w:rsidP="00A3162A">
            <w:pPr>
              <w:rPr>
                <w:rFonts w:ascii="Tahoma" w:hAnsi="Tahoma" w:cs="Tahoma"/>
                <w:bCs/>
                <w:color w:val="1F497D" w:themeColor="text2"/>
                <w:sz w:val="18"/>
                <w:szCs w:val="18"/>
                <w:lang w:eastAsia="en-US"/>
              </w:rPr>
            </w:pPr>
            <w:r>
              <w:rPr>
                <w:rFonts w:ascii="Tahoma" w:hAnsi="Tahoma"/>
                <w:color w:val="1F497D" w:themeColor="text2"/>
                <w:sz w:val="18"/>
                <w:szCs w:val="18"/>
              </w:rPr>
              <w:t>Debe permitir la suscripción a servicios de valor agregado mediante la ejecución de USSD.</w:t>
            </w:r>
          </w:p>
        </w:tc>
        <w:sdt>
          <w:sdtPr>
            <w:rPr>
              <w:color w:val="1F497D" w:themeColor="text2"/>
              <w:sz w:val="18"/>
              <w:szCs w:val="18"/>
              <w:lang w:val="es-BO"/>
            </w:rPr>
            <w:id w:val="57571046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81D45B" w14:textId="77777777" w:rsidR="005B702D" w:rsidRDefault="00CC49B0"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BBC7B5A"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8D512CB" w14:textId="77777777" w:rsidR="005B702D" w:rsidRPr="00A84DCF" w:rsidRDefault="005B702D" w:rsidP="00A3162A">
            <w:pPr>
              <w:jc w:val="center"/>
              <w:rPr>
                <w:rFonts w:ascii="Tahoma" w:hAnsi="Tahoma"/>
                <w:color w:val="004990"/>
              </w:rPr>
            </w:pPr>
          </w:p>
        </w:tc>
      </w:tr>
      <w:tr w:rsidR="005B702D" w:rsidRPr="00A84DCF" w14:paraId="7B2E7109"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124116" w14:textId="77777777" w:rsidR="005B702D" w:rsidRPr="004968E3" w:rsidRDefault="008636EE"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257D32B" w14:textId="77777777" w:rsidR="000D7333" w:rsidRDefault="000D7333" w:rsidP="000D7333">
            <w:pPr>
              <w:rPr>
                <w:rFonts w:ascii="Tahoma" w:hAnsi="Tahoma"/>
                <w:color w:val="1F497D" w:themeColor="text2"/>
                <w:sz w:val="18"/>
                <w:szCs w:val="18"/>
              </w:rPr>
            </w:pPr>
            <w:r>
              <w:rPr>
                <w:rFonts w:ascii="Tahoma" w:hAnsi="Tahoma"/>
                <w:color w:val="1F497D" w:themeColor="text2"/>
                <w:sz w:val="18"/>
                <w:szCs w:val="18"/>
              </w:rPr>
              <w:t xml:space="preserve">Debe permitir el envío de mensajes en </w:t>
            </w:r>
            <w:proofErr w:type="spellStart"/>
            <w:r>
              <w:rPr>
                <w:rFonts w:ascii="Tahoma" w:hAnsi="Tahoma"/>
                <w:color w:val="1F497D" w:themeColor="text2"/>
                <w:sz w:val="18"/>
                <w:szCs w:val="18"/>
              </w:rPr>
              <w:t>broadcast</w:t>
            </w:r>
            <w:proofErr w:type="spellEnd"/>
            <w:r>
              <w:rPr>
                <w:rFonts w:ascii="Tahoma" w:hAnsi="Tahoma"/>
                <w:color w:val="1F497D" w:themeColor="text2"/>
                <w:sz w:val="18"/>
                <w:szCs w:val="18"/>
              </w:rPr>
              <w:t>.</w:t>
            </w:r>
          </w:p>
          <w:p w14:paraId="4E4CDAEF" w14:textId="77777777" w:rsidR="005B702D" w:rsidRDefault="005B702D" w:rsidP="00A3162A">
            <w:pPr>
              <w:rPr>
                <w:rFonts w:ascii="Tahoma" w:hAnsi="Tahoma"/>
                <w:color w:val="1F497D" w:themeColor="text2"/>
                <w:sz w:val="18"/>
                <w:szCs w:val="18"/>
              </w:rPr>
            </w:pPr>
          </w:p>
        </w:tc>
        <w:sdt>
          <w:sdtPr>
            <w:rPr>
              <w:color w:val="1F497D" w:themeColor="text2"/>
              <w:sz w:val="18"/>
              <w:szCs w:val="18"/>
              <w:lang w:val="es-BO"/>
            </w:rPr>
            <w:id w:val="24832573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577D325" w14:textId="77777777" w:rsidR="005B702D" w:rsidRDefault="00CC49B0"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EC27DB"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EC1C84F" w14:textId="77777777" w:rsidR="005B702D" w:rsidRPr="00A84DCF" w:rsidRDefault="005B702D" w:rsidP="00A3162A">
            <w:pPr>
              <w:jc w:val="center"/>
              <w:rPr>
                <w:rFonts w:ascii="Tahoma" w:hAnsi="Tahoma"/>
                <w:color w:val="004990"/>
              </w:rPr>
            </w:pPr>
          </w:p>
        </w:tc>
      </w:tr>
      <w:tr w:rsidR="005B702D" w:rsidRPr="00A84DCF" w14:paraId="111E179B"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FB36D84" w14:textId="77777777" w:rsidR="005B702D" w:rsidRPr="004968E3"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8636EE">
              <w:rPr>
                <w:rFonts w:ascii="Tahoma" w:hAnsi="Tahoma" w:cs="Tahoma"/>
                <w:bCs/>
                <w:color w:val="1F497D" w:themeColor="text2"/>
                <w:sz w:val="18"/>
                <w:szCs w:val="18"/>
                <w:lang w:eastAsia="en-US"/>
              </w:rPr>
              <w:t>8</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17D358C" w14:textId="77777777" w:rsidR="000D7333" w:rsidRPr="004968E3" w:rsidRDefault="000D7333" w:rsidP="00A3162A">
            <w:pPr>
              <w:rPr>
                <w:rFonts w:ascii="Tahoma" w:hAnsi="Tahoma"/>
                <w:color w:val="1F497D" w:themeColor="text2"/>
                <w:sz w:val="18"/>
                <w:szCs w:val="18"/>
              </w:rPr>
            </w:pPr>
            <w:r>
              <w:rPr>
                <w:rFonts w:ascii="Tahoma" w:hAnsi="Tahoma"/>
                <w:color w:val="1F497D" w:themeColor="text2"/>
                <w:sz w:val="18"/>
                <w:szCs w:val="18"/>
              </w:rPr>
              <w:t>Debe permitir la suscripción a servicios de valor agregado mediante el uso de un portal web, sea de Entel o de un proveedor/socio tercero, considerando aspectos de seguridad y el manejo de usuarios y roles.</w:t>
            </w:r>
          </w:p>
        </w:tc>
        <w:sdt>
          <w:sdtPr>
            <w:rPr>
              <w:color w:val="1F497D" w:themeColor="text2"/>
              <w:sz w:val="18"/>
              <w:szCs w:val="18"/>
              <w:lang w:val="es-BO"/>
            </w:rPr>
            <w:id w:val="23945510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7C1879" w14:textId="77777777" w:rsidR="005B702D" w:rsidRPr="00D46EF4"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2C3A0EB"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6010B60" w14:textId="77777777" w:rsidR="005B702D" w:rsidRPr="00A84DCF" w:rsidRDefault="005B702D" w:rsidP="00A3162A">
            <w:pPr>
              <w:jc w:val="center"/>
              <w:rPr>
                <w:rFonts w:ascii="Tahoma" w:hAnsi="Tahoma"/>
                <w:color w:val="004990"/>
              </w:rPr>
            </w:pPr>
          </w:p>
        </w:tc>
      </w:tr>
      <w:tr w:rsidR="005B702D" w:rsidRPr="00A84DCF" w14:paraId="57EEFEF2"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7C427D" w14:textId="77777777" w:rsidR="005B702D" w:rsidRPr="0058125B" w:rsidRDefault="005B702D" w:rsidP="00A3162A">
            <w:pPr>
              <w:ind w:left="-71" w:firstLine="29"/>
              <w:jc w:val="center"/>
              <w:rPr>
                <w:rFonts w:ascii="Tahoma" w:hAnsi="Tahoma" w:cs="Tahoma"/>
                <w:bCs/>
                <w:color w:val="1F497D" w:themeColor="text2"/>
                <w:sz w:val="18"/>
                <w:szCs w:val="18"/>
                <w:lang w:eastAsia="en-US"/>
              </w:rPr>
            </w:pPr>
            <w:r w:rsidRPr="0058125B">
              <w:rPr>
                <w:rFonts w:ascii="Tahoma" w:hAnsi="Tahoma" w:cs="Tahoma"/>
                <w:bCs/>
                <w:color w:val="1F497D" w:themeColor="text2"/>
                <w:sz w:val="18"/>
                <w:szCs w:val="18"/>
                <w:lang w:eastAsia="en-US"/>
              </w:rPr>
              <w:t>1.</w:t>
            </w:r>
            <w:r w:rsidR="008636EE">
              <w:rPr>
                <w:rFonts w:ascii="Tahoma" w:hAnsi="Tahoma" w:cs="Tahoma"/>
                <w:bCs/>
                <w:color w:val="1F497D" w:themeColor="text2"/>
                <w:sz w:val="18"/>
                <w:szCs w:val="18"/>
                <w:lang w:eastAsia="en-US"/>
              </w:rPr>
              <w:t>9</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C0FA38F" w14:textId="77777777" w:rsidR="005B702D" w:rsidRPr="0058125B" w:rsidRDefault="005B702D" w:rsidP="00A3162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Debe contar con una interfaz gráfica para la </w:t>
            </w:r>
            <w:r w:rsidR="000D7333">
              <w:rPr>
                <w:rFonts w:ascii="Tahoma" w:hAnsi="Tahoma" w:cs="Tahoma"/>
                <w:bCs/>
                <w:color w:val="1F497D" w:themeColor="text2"/>
                <w:sz w:val="18"/>
                <w:szCs w:val="18"/>
                <w:lang w:eastAsia="en-US"/>
              </w:rPr>
              <w:t>gestión</w:t>
            </w:r>
            <w:r>
              <w:rPr>
                <w:rFonts w:ascii="Tahoma" w:hAnsi="Tahoma" w:cs="Tahoma"/>
                <w:bCs/>
                <w:color w:val="1F497D" w:themeColor="text2"/>
                <w:sz w:val="18"/>
                <w:szCs w:val="18"/>
                <w:lang w:eastAsia="en-US"/>
              </w:rPr>
              <w:t xml:space="preserve"> de las campañas y productos VAS. </w:t>
            </w:r>
          </w:p>
        </w:tc>
        <w:sdt>
          <w:sdtPr>
            <w:rPr>
              <w:color w:val="1F497D" w:themeColor="text2"/>
              <w:sz w:val="18"/>
              <w:szCs w:val="18"/>
              <w:lang w:val="es-BO"/>
            </w:rPr>
            <w:id w:val="-97282586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F0258E0" w14:textId="77777777" w:rsidR="005B702D" w:rsidRPr="00D46EF4"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8185E7F"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9EDEECD" w14:textId="77777777" w:rsidR="005B702D" w:rsidRPr="00A84DCF" w:rsidRDefault="005B702D" w:rsidP="00A3162A">
            <w:pPr>
              <w:jc w:val="center"/>
              <w:rPr>
                <w:rFonts w:ascii="Tahoma" w:hAnsi="Tahoma"/>
                <w:color w:val="004990"/>
              </w:rPr>
            </w:pPr>
          </w:p>
        </w:tc>
      </w:tr>
      <w:tr w:rsidR="005B702D" w:rsidRPr="00A84DCF" w14:paraId="715A04C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6B766E7" w14:textId="77777777" w:rsidR="005B702D" w:rsidRPr="0058125B"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8636EE">
              <w:rPr>
                <w:rFonts w:ascii="Tahoma" w:hAnsi="Tahoma" w:cs="Tahoma"/>
                <w:bCs/>
                <w:color w:val="1F497D" w:themeColor="text2"/>
                <w:sz w:val="18"/>
                <w:szCs w:val="18"/>
                <w:lang w:eastAsia="en-US"/>
              </w:rPr>
              <w:t>10</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4F36F5A" w14:textId="77777777" w:rsidR="005B702D" w:rsidRDefault="005B702D" w:rsidP="00A3162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Debe permitir el ingreso a empresas terceras, previa autorización de Entel ya sea por convenio o comercialización del servicio.</w:t>
            </w:r>
          </w:p>
        </w:tc>
        <w:sdt>
          <w:sdtPr>
            <w:rPr>
              <w:color w:val="1F497D" w:themeColor="text2"/>
              <w:sz w:val="18"/>
              <w:szCs w:val="18"/>
              <w:lang w:val="es-BO"/>
            </w:rPr>
            <w:id w:val="-89682061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03BBD1"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C491EE4"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32BBC2" w14:textId="77777777" w:rsidR="005B702D" w:rsidRPr="00A84DCF" w:rsidRDefault="005B702D" w:rsidP="00A3162A">
            <w:pPr>
              <w:jc w:val="center"/>
              <w:rPr>
                <w:rFonts w:ascii="Tahoma" w:hAnsi="Tahoma"/>
                <w:color w:val="004990"/>
              </w:rPr>
            </w:pPr>
          </w:p>
        </w:tc>
      </w:tr>
      <w:tr w:rsidR="005B702D" w:rsidRPr="00A84DCF" w14:paraId="23570FD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5751C95" w14:textId="77777777" w:rsidR="005B702D"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1.1</w:t>
            </w:r>
            <w:r w:rsidR="008636EE">
              <w:rPr>
                <w:rFonts w:ascii="Tahoma" w:hAnsi="Tahoma" w:cs="Tahoma"/>
                <w:bCs/>
                <w:color w:val="1F497D" w:themeColor="text2"/>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8D64A16" w14:textId="77777777" w:rsidR="005B702D" w:rsidRDefault="005B702D" w:rsidP="00A3162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Debe permitir el acceso desde internet mediante cualquier tipo de navegador (browser)</w:t>
            </w:r>
          </w:p>
        </w:tc>
        <w:sdt>
          <w:sdtPr>
            <w:rPr>
              <w:color w:val="1F497D" w:themeColor="text2"/>
              <w:sz w:val="18"/>
              <w:szCs w:val="18"/>
              <w:lang w:val="es-BO"/>
            </w:rPr>
            <w:id w:val="-111875158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FE4EC2E"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4597C6"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4DC5288" w14:textId="77777777" w:rsidR="005B702D" w:rsidRPr="00A84DCF" w:rsidRDefault="005B702D" w:rsidP="00A3162A">
            <w:pPr>
              <w:jc w:val="center"/>
              <w:rPr>
                <w:rFonts w:ascii="Tahoma" w:hAnsi="Tahoma"/>
                <w:color w:val="004990"/>
              </w:rPr>
            </w:pPr>
          </w:p>
        </w:tc>
      </w:tr>
      <w:tr w:rsidR="005B702D" w:rsidRPr="00A84DCF" w14:paraId="0BBE912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E066152" w14:textId="77777777" w:rsidR="005B702D"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1.1</w:t>
            </w:r>
            <w:r w:rsidR="008636EE">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5D080EC" w14:textId="77777777" w:rsidR="005B702D" w:rsidRDefault="005B702D" w:rsidP="00A3162A">
            <w:pPr>
              <w:rPr>
                <w:rFonts w:ascii="Tahoma" w:hAnsi="Tahoma" w:cs="Tahoma"/>
                <w:bCs/>
                <w:color w:val="1F497D" w:themeColor="text2"/>
                <w:sz w:val="18"/>
                <w:szCs w:val="18"/>
                <w:lang w:eastAsia="en-US"/>
              </w:rPr>
            </w:pPr>
            <w:r w:rsidRPr="00633C38">
              <w:rPr>
                <w:rFonts w:ascii="Tahoma" w:hAnsi="Tahoma" w:cs="Tahoma"/>
                <w:color w:val="004990"/>
                <w:sz w:val="18"/>
                <w:szCs w:val="18"/>
                <w:lang w:eastAsia="en-US"/>
              </w:rPr>
              <w:t xml:space="preserve">Debe contar con interfaces estándar para la comunicación con sistemas de Entel y con sistemas externos (web </w:t>
            </w:r>
            <w:proofErr w:type="spellStart"/>
            <w:r w:rsidRPr="00633C38">
              <w:rPr>
                <w:rFonts w:ascii="Tahoma" w:hAnsi="Tahoma" w:cs="Tahoma"/>
                <w:color w:val="004990"/>
                <w:sz w:val="18"/>
                <w:szCs w:val="18"/>
                <w:lang w:eastAsia="en-US"/>
              </w:rPr>
              <w:t>services</w:t>
            </w:r>
            <w:proofErr w:type="spellEnd"/>
            <w:r w:rsidRPr="00633C38">
              <w:rPr>
                <w:rFonts w:ascii="Tahoma" w:hAnsi="Tahoma" w:cs="Tahoma"/>
                <w:color w:val="004990"/>
                <w:sz w:val="18"/>
                <w:szCs w:val="18"/>
                <w:lang w:eastAsia="en-US"/>
              </w:rPr>
              <w:t xml:space="preserve">). </w:t>
            </w:r>
            <w:r w:rsidR="000D7333" w:rsidRPr="00633C38">
              <w:rPr>
                <w:rFonts w:ascii="Tahoma" w:hAnsi="Tahoma" w:cs="Tahoma"/>
                <w:color w:val="004990"/>
                <w:sz w:val="18"/>
                <w:szCs w:val="18"/>
                <w:lang w:eastAsia="en-US"/>
              </w:rPr>
              <w:t>En general, d</w:t>
            </w:r>
            <w:r w:rsidRPr="00633C38">
              <w:rPr>
                <w:rFonts w:ascii="Tahoma" w:hAnsi="Tahoma" w:cs="Tahoma"/>
                <w:color w:val="004990"/>
                <w:sz w:val="18"/>
                <w:szCs w:val="18"/>
                <w:lang w:eastAsia="en-US"/>
              </w:rPr>
              <w:t>ebe estar orientado a SOA.</w:t>
            </w:r>
          </w:p>
        </w:tc>
        <w:sdt>
          <w:sdtPr>
            <w:rPr>
              <w:color w:val="1F497D" w:themeColor="text2"/>
              <w:sz w:val="18"/>
              <w:szCs w:val="18"/>
              <w:lang w:val="es-BO"/>
            </w:rPr>
            <w:id w:val="-199779456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AEEBA6C"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3728F29"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EAEE22" w14:textId="77777777" w:rsidR="005B702D" w:rsidRPr="00A84DCF" w:rsidRDefault="005B702D" w:rsidP="00A3162A">
            <w:pPr>
              <w:jc w:val="center"/>
              <w:rPr>
                <w:rFonts w:ascii="Tahoma" w:hAnsi="Tahoma"/>
                <w:color w:val="004990"/>
              </w:rPr>
            </w:pPr>
          </w:p>
        </w:tc>
      </w:tr>
      <w:tr w:rsidR="005B702D" w:rsidRPr="00A84DCF" w14:paraId="2FF18939"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8D44AE2" w14:textId="77777777" w:rsidR="005B702D" w:rsidRDefault="005B702D" w:rsidP="00A3162A">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1.1</w:t>
            </w:r>
            <w:r w:rsidR="001B20C2">
              <w:rPr>
                <w:rFonts w:ascii="Tahoma" w:hAnsi="Tahoma" w:cs="Tahoma"/>
                <w:bCs/>
                <w:color w:val="1F497D" w:themeColor="text2"/>
                <w:sz w:val="18"/>
                <w:szCs w:val="18"/>
                <w:lang w:eastAsia="en-US"/>
              </w:rPr>
              <w:t>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498A47" w14:textId="77777777" w:rsidR="005B702D" w:rsidRDefault="00943027" w:rsidP="00943027">
            <w:pPr>
              <w:rPr>
                <w:rFonts w:ascii="Tahoma" w:hAnsi="Tahoma" w:cs="Tahoma"/>
                <w:bCs/>
                <w:color w:val="1F497D" w:themeColor="text2"/>
                <w:sz w:val="18"/>
                <w:szCs w:val="18"/>
                <w:lang w:eastAsia="en-US"/>
              </w:rPr>
            </w:pPr>
            <w:r w:rsidRPr="00912FDB">
              <w:rPr>
                <w:rFonts w:ascii="Tahoma" w:hAnsi="Tahoma" w:cs="Tahoma"/>
                <w:color w:val="004990"/>
                <w:sz w:val="18"/>
                <w:szCs w:val="18"/>
                <w:lang w:eastAsia="en-US"/>
              </w:rPr>
              <w:t xml:space="preserve"> Debe permitir la ejecución 50 TPS en servicio de mensajes de difusión y 100TPS en la solución de plataforma funciones de mensaje propuesto.</w:t>
            </w:r>
          </w:p>
        </w:tc>
        <w:sdt>
          <w:sdtPr>
            <w:rPr>
              <w:color w:val="1F497D" w:themeColor="text2"/>
              <w:sz w:val="18"/>
              <w:szCs w:val="18"/>
              <w:lang w:val="es-BO"/>
            </w:rPr>
            <w:id w:val="-55361825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4ABF40" w14:textId="77777777" w:rsidR="005B702D" w:rsidRDefault="005B702D"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997E506" w14:textId="77777777" w:rsidR="005B702D" w:rsidRPr="00A84DCF" w:rsidRDefault="005B702D"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339EACD" w14:textId="77777777" w:rsidR="005B702D" w:rsidRPr="00A84DCF" w:rsidRDefault="005B702D" w:rsidP="00A3162A">
            <w:pPr>
              <w:jc w:val="center"/>
              <w:rPr>
                <w:rFonts w:ascii="Tahoma" w:hAnsi="Tahoma"/>
                <w:color w:val="004990"/>
              </w:rPr>
            </w:pPr>
          </w:p>
        </w:tc>
      </w:tr>
      <w:tr w:rsidR="00943027" w:rsidRPr="00A84DCF" w14:paraId="487C6D3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02A25DF" w14:textId="77777777" w:rsidR="00943027" w:rsidRPr="00912FDB" w:rsidRDefault="00943027" w:rsidP="00A3162A">
            <w:pPr>
              <w:ind w:left="-71" w:firstLine="29"/>
              <w:jc w:val="center"/>
              <w:rPr>
                <w:rFonts w:ascii="Tahoma" w:hAnsi="Tahoma" w:cs="Tahoma"/>
                <w:color w:val="004990"/>
                <w:sz w:val="18"/>
                <w:szCs w:val="18"/>
                <w:lang w:eastAsia="en-US"/>
              </w:rPr>
            </w:pPr>
            <w:r>
              <w:rPr>
                <w:rFonts w:ascii="Tahoma" w:hAnsi="Tahoma" w:cs="Tahoma"/>
                <w:color w:val="004990"/>
                <w:sz w:val="18"/>
                <w:szCs w:val="18"/>
                <w:lang w:eastAsia="en-US"/>
              </w:rPr>
              <w:t>1.1</w:t>
            </w:r>
            <w:r w:rsidR="001B20C2">
              <w:rPr>
                <w:rFonts w:ascii="Tahoma" w:hAnsi="Tahoma" w:cs="Tahoma"/>
                <w:color w:val="004990"/>
                <w:sz w:val="18"/>
                <w:szCs w:val="18"/>
                <w:lang w:eastAsia="en-US"/>
              </w:rPr>
              <w:t>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FBD7DE" w14:textId="77777777" w:rsidR="00943027" w:rsidRPr="00912FDB" w:rsidRDefault="00943027" w:rsidP="000D7333">
            <w:pPr>
              <w:rPr>
                <w:rFonts w:ascii="Tahoma" w:hAnsi="Tahoma" w:cs="Tahoma"/>
                <w:color w:val="004990"/>
                <w:sz w:val="18"/>
                <w:szCs w:val="18"/>
                <w:lang w:eastAsia="en-US"/>
              </w:rPr>
            </w:pPr>
            <w:r w:rsidRPr="001F07E4">
              <w:rPr>
                <w:rFonts w:ascii="Tahoma" w:hAnsi="Tahoma" w:cs="Tahoma"/>
                <w:color w:val="004990"/>
                <w:sz w:val="18"/>
                <w:szCs w:val="18"/>
                <w:lang w:eastAsia="en-US"/>
              </w:rPr>
              <w:t>El idioma para el intercambio de información verbal o escrita con las personas asignadas para interactuar con el SDP, así como la</w:t>
            </w:r>
            <w:r w:rsidR="000D7333">
              <w:rPr>
                <w:rFonts w:ascii="Tahoma" w:hAnsi="Tahoma" w:cs="Tahoma"/>
                <w:color w:val="004990"/>
                <w:sz w:val="18"/>
                <w:szCs w:val="18"/>
                <w:lang w:eastAsia="en-US"/>
              </w:rPr>
              <w:t>s interfaces con los usuarios y</w:t>
            </w:r>
            <w:r w:rsidRPr="001F07E4">
              <w:rPr>
                <w:rFonts w:ascii="Tahoma" w:hAnsi="Tahoma" w:cs="Tahoma"/>
                <w:color w:val="004990"/>
                <w:sz w:val="18"/>
                <w:szCs w:val="18"/>
                <w:lang w:eastAsia="en-US"/>
              </w:rPr>
              <w:t xml:space="preserve"> </w:t>
            </w:r>
            <w:r w:rsidR="000D7333">
              <w:rPr>
                <w:rFonts w:ascii="Tahoma" w:hAnsi="Tahoma" w:cs="Tahoma"/>
                <w:color w:val="004990"/>
                <w:sz w:val="18"/>
                <w:szCs w:val="18"/>
                <w:lang w:eastAsia="en-US"/>
              </w:rPr>
              <w:t xml:space="preserve">la </w:t>
            </w:r>
            <w:r w:rsidRPr="001F07E4">
              <w:rPr>
                <w:rFonts w:ascii="Tahoma" w:hAnsi="Tahoma" w:cs="Tahoma"/>
                <w:color w:val="004990"/>
                <w:sz w:val="18"/>
                <w:szCs w:val="18"/>
                <w:lang w:eastAsia="en-US"/>
              </w:rPr>
              <w:t>documentación que sea definida como un entregable dentro del alcance del presente TBC, será en español. Podrá existir información técnica en idioma inglés la cuál será considerada información complementaria.</w:t>
            </w:r>
          </w:p>
        </w:tc>
        <w:sdt>
          <w:sdtPr>
            <w:rPr>
              <w:color w:val="1F497D" w:themeColor="text2"/>
              <w:sz w:val="18"/>
              <w:szCs w:val="18"/>
              <w:lang w:val="es-BO"/>
            </w:rPr>
            <w:id w:val="-88563393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7954328" w14:textId="77777777" w:rsidR="00943027" w:rsidRDefault="00CC49B0" w:rsidP="00A3162A">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43E1166" w14:textId="77777777" w:rsidR="00943027" w:rsidRPr="00A84DCF" w:rsidRDefault="00943027" w:rsidP="00A3162A">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2E54E9" w14:textId="77777777" w:rsidR="00943027" w:rsidRPr="00A84DCF" w:rsidRDefault="00943027" w:rsidP="00A3162A">
            <w:pPr>
              <w:jc w:val="center"/>
              <w:rPr>
                <w:rFonts w:ascii="Tahoma" w:hAnsi="Tahoma"/>
                <w:color w:val="004990"/>
              </w:rPr>
            </w:pPr>
          </w:p>
        </w:tc>
      </w:tr>
      <w:tr w:rsidR="005B702D" w:rsidRPr="00A84DCF" w14:paraId="1164EB06"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8760F6C"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.1</w:t>
            </w:r>
            <w:r w:rsidR="001B20C2">
              <w:rPr>
                <w:rFonts w:ascii="Tahoma" w:hAnsi="Tahoma" w:cs="Tahoma"/>
                <w:bCs/>
                <w:color w:val="1F497D" w:themeColor="text2"/>
                <w:sz w:val="18"/>
                <w:szCs w:val="18"/>
                <w:lang w:eastAsia="en-US"/>
              </w:rPr>
              <w:t>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43A9088" w14:textId="77777777" w:rsidR="005B702D"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adjunta como anexo E, la última ficha de producto de Entel </w:t>
            </w:r>
            <w:r w:rsidR="00983390">
              <w:rPr>
                <w:rFonts w:ascii="Tahoma" w:hAnsi="Tahoma" w:cs="Tahoma"/>
                <w:bCs/>
                <w:color w:val="1F497D" w:themeColor="text2"/>
                <w:sz w:val="18"/>
                <w:szCs w:val="18"/>
                <w:lang w:eastAsia="en-US"/>
              </w:rPr>
              <w:t xml:space="preserve">vigente </w:t>
            </w:r>
            <w:r w:rsidRPr="002E1040">
              <w:rPr>
                <w:rFonts w:ascii="Tahoma" w:hAnsi="Tahoma" w:cs="Tahoma"/>
                <w:bCs/>
                <w:color w:val="1F497D" w:themeColor="text2"/>
                <w:sz w:val="18"/>
                <w:szCs w:val="18"/>
                <w:lang w:eastAsia="en-US"/>
              </w:rPr>
              <w:t>de VAS</w:t>
            </w:r>
            <w:r w:rsidR="000D7333">
              <w:rPr>
                <w:rFonts w:ascii="Tahoma" w:hAnsi="Tahoma" w:cs="Tahoma"/>
                <w:bCs/>
                <w:color w:val="1F497D" w:themeColor="text2"/>
                <w:sz w:val="18"/>
                <w:szCs w:val="18"/>
                <w:lang w:eastAsia="en-US"/>
              </w:rPr>
              <w:t>,</w:t>
            </w:r>
            <w:r w:rsidRPr="002E1040">
              <w:rPr>
                <w:rFonts w:ascii="Tahoma" w:hAnsi="Tahoma" w:cs="Tahoma"/>
                <w:bCs/>
                <w:color w:val="1F497D" w:themeColor="text2"/>
                <w:sz w:val="18"/>
                <w:szCs w:val="18"/>
                <w:lang w:eastAsia="en-US"/>
              </w:rPr>
              <w:t xml:space="preserve"> </w:t>
            </w:r>
            <w:r w:rsidR="00983390">
              <w:rPr>
                <w:rFonts w:ascii="Tahoma" w:hAnsi="Tahoma" w:cs="Tahoma"/>
                <w:bCs/>
                <w:color w:val="1F497D" w:themeColor="text2"/>
                <w:sz w:val="18"/>
                <w:szCs w:val="18"/>
                <w:lang w:eastAsia="en-US"/>
              </w:rPr>
              <w:t>que será tomado como punto de partida (</w:t>
            </w:r>
            <w:r w:rsidR="00983390" w:rsidRPr="00633C38">
              <w:rPr>
                <w:rFonts w:ascii="Tahoma" w:hAnsi="Tahoma" w:cs="Tahoma"/>
                <w:bCs/>
                <w:i/>
                <w:color w:val="1F497D" w:themeColor="text2"/>
                <w:sz w:val="18"/>
                <w:szCs w:val="18"/>
                <w:lang w:eastAsia="en-US"/>
              </w:rPr>
              <w:t xml:space="preserve">as </w:t>
            </w:r>
            <w:proofErr w:type="spellStart"/>
            <w:r w:rsidR="00983390" w:rsidRPr="00633C38">
              <w:rPr>
                <w:rFonts w:ascii="Tahoma" w:hAnsi="Tahoma" w:cs="Tahoma"/>
                <w:bCs/>
                <w:i/>
                <w:color w:val="1F497D" w:themeColor="text2"/>
                <w:sz w:val="18"/>
                <w:szCs w:val="18"/>
                <w:lang w:eastAsia="en-US"/>
              </w:rPr>
              <w:t>is</w:t>
            </w:r>
            <w:proofErr w:type="spellEnd"/>
            <w:r w:rsidR="00983390">
              <w:rPr>
                <w:rFonts w:ascii="Tahoma" w:hAnsi="Tahoma" w:cs="Tahoma"/>
                <w:bCs/>
                <w:color w:val="1F497D" w:themeColor="text2"/>
                <w:sz w:val="18"/>
                <w:szCs w:val="18"/>
                <w:lang w:eastAsia="en-US"/>
              </w:rPr>
              <w:t xml:space="preserve">) para la </w:t>
            </w:r>
            <w:r w:rsidRPr="002E1040">
              <w:rPr>
                <w:rFonts w:ascii="Tahoma" w:hAnsi="Tahoma" w:cs="Tahoma"/>
                <w:bCs/>
                <w:color w:val="1F497D" w:themeColor="text2"/>
                <w:sz w:val="18"/>
                <w:szCs w:val="18"/>
                <w:lang w:eastAsia="en-US"/>
              </w:rPr>
              <w:t>implementa</w:t>
            </w:r>
            <w:r w:rsidR="00983390">
              <w:rPr>
                <w:rFonts w:ascii="Tahoma" w:hAnsi="Tahoma" w:cs="Tahoma"/>
                <w:bCs/>
                <w:color w:val="1F497D" w:themeColor="text2"/>
                <w:sz w:val="18"/>
                <w:szCs w:val="18"/>
                <w:lang w:eastAsia="en-US"/>
              </w:rPr>
              <w:t>ción a cargo del</w:t>
            </w:r>
            <w:r w:rsidRPr="002E1040">
              <w:rPr>
                <w:rFonts w:ascii="Tahoma" w:hAnsi="Tahoma" w:cs="Tahoma"/>
                <w:bCs/>
                <w:color w:val="1F497D" w:themeColor="text2"/>
                <w:sz w:val="18"/>
                <w:szCs w:val="18"/>
                <w:lang w:eastAsia="en-US"/>
              </w:rPr>
              <w:t xml:space="preserve"> oferente.</w:t>
            </w:r>
          </w:p>
        </w:tc>
        <w:sdt>
          <w:sdtPr>
            <w:rPr>
              <w:color w:val="1F497D" w:themeColor="text2"/>
              <w:sz w:val="18"/>
              <w:szCs w:val="18"/>
              <w:lang w:val="es-BO"/>
            </w:rPr>
            <w:id w:val="206151301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5C77345" w14:textId="77777777" w:rsidR="005B702D" w:rsidRDefault="005B702D"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F9DEAF1"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84B0754" w14:textId="77777777" w:rsidR="005B702D" w:rsidRPr="00A84DCF" w:rsidRDefault="005B702D" w:rsidP="004B6F30">
            <w:pPr>
              <w:jc w:val="center"/>
              <w:rPr>
                <w:rFonts w:ascii="Tahoma" w:hAnsi="Tahoma"/>
                <w:color w:val="004990"/>
              </w:rPr>
            </w:pPr>
          </w:p>
        </w:tc>
      </w:tr>
      <w:tr w:rsidR="005B702D" w:rsidRPr="00A84DCF" w14:paraId="4C8EFFDB"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98FFEC"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9EEA28" w14:textId="77777777" w:rsidR="005B702D"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debe considerar hasta </w:t>
            </w:r>
            <w:r w:rsidR="00D05793">
              <w:rPr>
                <w:rFonts w:ascii="Tahoma" w:hAnsi="Tahoma" w:cs="Tahoma"/>
                <w:bCs/>
                <w:color w:val="1F497D" w:themeColor="text2"/>
                <w:sz w:val="18"/>
                <w:szCs w:val="18"/>
                <w:lang w:eastAsia="en-US"/>
              </w:rPr>
              <w:t xml:space="preserve">un máximo de </w:t>
            </w:r>
            <w:r w:rsidR="002418C5">
              <w:rPr>
                <w:rFonts w:ascii="Tahoma" w:hAnsi="Tahoma" w:cs="Tahoma"/>
                <w:bCs/>
                <w:color w:val="1F497D" w:themeColor="text2"/>
                <w:sz w:val="18"/>
                <w:szCs w:val="18"/>
                <w:lang w:eastAsia="en-US"/>
              </w:rPr>
              <w:t>6</w:t>
            </w:r>
            <w:r w:rsidRPr="002E1040">
              <w:rPr>
                <w:rFonts w:ascii="Tahoma" w:hAnsi="Tahoma" w:cs="Tahoma"/>
                <w:bCs/>
                <w:color w:val="1F497D" w:themeColor="text2"/>
                <w:sz w:val="18"/>
                <w:szCs w:val="18"/>
                <w:lang w:eastAsia="en-US"/>
              </w:rPr>
              <w:t xml:space="preserve"> productos VAS de complejidad baja a ser implementados </w:t>
            </w:r>
            <w:r w:rsidR="008C18C3">
              <w:rPr>
                <w:rFonts w:ascii="Tahoma" w:hAnsi="Tahoma" w:cs="Tahoma"/>
                <w:bCs/>
                <w:color w:val="1F497D" w:themeColor="text2"/>
                <w:sz w:val="18"/>
                <w:szCs w:val="18"/>
                <w:lang w:eastAsia="en-US"/>
              </w:rPr>
              <w:t xml:space="preserve">por el oferente </w:t>
            </w:r>
            <w:r w:rsidRPr="002E1040">
              <w:rPr>
                <w:rFonts w:ascii="Tahoma" w:hAnsi="Tahoma" w:cs="Tahoma"/>
                <w:bCs/>
                <w:color w:val="1F497D" w:themeColor="text2"/>
                <w:sz w:val="18"/>
                <w:szCs w:val="18"/>
                <w:lang w:eastAsia="en-US"/>
              </w:rPr>
              <w:t>en el alcance de este documento.</w:t>
            </w:r>
          </w:p>
          <w:p w14:paraId="3289F02D" w14:textId="77777777" w:rsidR="005B702D"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adjunta como anexo F, </w:t>
            </w:r>
            <w:r w:rsidR="00983390">
              <w:rPr>
                <w:rFonts w:ascii="Tahoma" w:hAnsi="Tahoma" w:cs="Tahoma"/>
                <w:bCs/>
                <w:color w:val="1F497D" w:themeColor="text2"/>
                <w:sz w:val="18"/>
                <w:szCs w:val="18"/>
                <w:lang w:eastAsia="en-US"/>
              </w:rPr>
              <w:t>cinco</w:t>
            </w:r>
            <w:r w:rsidRPr="002E1040">
              <w:rPr>
                <w:rFonts w:ascii="Tahoma" w:hAnsi="Tahoma" w:cs="Tahoma"/>
                <w:bCs/>
                <w:color w:val="1F497D" w:themeColor="text2"/>
                <w:sz w:val="18"/>
                <w:szCs w:val="18"/>
                <w:lang w:eastAsia="en-US"/>
              </w:rPr>
              <w:t xml:space="preserve"> fichas de productos de Entel con requerimientos de VAS de complejidad baj</w:t>
            </w:r>
            <w:r w:rsidR="00983390">
              <w:rPr>
                <w:rFonts w:ascii="Tahoma" w:hAnsi="Tahoma" w:cs="Tahoma"/>
                <w:bCs/>
                <w:color w:val="1F497D" w:themeColor="text2"/>
                <w:sz w:val="18"/>
                <w:szCs w:val="18"/>
                <w:lang w:eastAsia="en-US"/>
              </w:rPr>
              <w:t xml:space="preserve">a </w:t>
            </w:r>
            <w:r w:rsidRPr="002E1040">
              <w:rPr>
                <w:rFonts w:ascii="Tahoma" w:hAnsi="Tahoma" w:cs="Tahoma"/>
                <w:bCs/>
                <w:color w:val="1F497D" w:themeColor="text2"/>
                <w:sz w:val="18"/>
                <w:szCs w:val="18"/>
                <w:lang w:eastAsia="en-US"/>
              </w:rPr>
              <w:t>para ser tomado</w:t>
            </w:r>
            <w:r w:rsidR="00983390">
              <w:rPr>
                <w:rFonts w:ascii="Tahoma" w:hAnsi="Tahoma" w:cs="Tahoma"/>
                <w:bCs/>
                <w:color w:val="1F497D" w:themeColor="text2"/>
                <w:sz w:val="18"/>
                <w:szCs w:val="18"/>
                <w:lang w:eastAsia="en-US"/>
              </w:rPr>
              <w:t>s</w:t>
            </w:r>
            <w:r w:rsidRPr="002E1040">
              <w:rPr>
                <w:rFonts w:ascii="Tahoma" w:hAnsi="Tahoma" w:cs="Tahoma"/>
                <w:bCs/>
                <w:color w:val="1F497D" w:themeColor="text2"/>
                <w:sz w:val="18"/>
                <w:szCs w:val="18"/>
                <w:lang w:eastAsia="en-US"/>
              </w:rPr>
              <w:t xml:space="preserve"> “como muestra” a efectos de dimensionar los esfuerzos en tiempo y forma; algunos de esos productos ya no están vigentes. </w:t>
            </w:r>
          </w:p>
        </w:tc>
        <w:sdt>
          <w:sdtPr>
            <w:rPr>
              <w:color w:val="1F497D" w:themeColor="text2"/>
              <w:sz w:val="18"/>
              <w:szCs w:val="18"/>
              <w:lang w:val="es-BO"/>
            </w:rPr>
            <w:id w:val="4876733"/>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0CFBAB2" w14:textId="77777777" w:rsidR="005B702D" w:rsidRDefault="005B702D"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C3A4263"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211B665" w14:textId="77777777" w:rsidR="005B702D" w:rsidRPr="00A84DCF" w:rsidRDefault="005B702D" w:rsidP="004B6F30">
            <w:pPr>
              <w:jc w:val="center"/>
              <w:rPr>
                <w:rFonts w:ascii="Tahoma" w:hAnsi="Tahoma"/>
                <w:color w:val="004990"/>
              </w:rPr>
            </w:pPr>
          </w:p>
        </w:tc>
      </w:tr>
      <w:tr w:rsidR="005B702D" w:rsidRPr="00A84DCF" w14:paraId="2285A3E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4FA531F"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538895" w14:textId="77777777" w:rsidR="005B702D"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debe considerar hasta </w:t>
            </w:r>
            <w:r w:rsidR="00D05793">
              <w:rPr>
                <w:rFonts w:ascii="Tahoma" w:hAnsi="Tahoma" w:cs="Tahoma"/>
                <w:bCs/>
                <w:color w:val="1F497D" w:themeColor="text2"/>
                <w:sz w:val="18"/>
                <w:szCs w:val="18"/>
                <w:lang w:eastAsia="en-US"/>
              </w:rPr>
              <w:t xml:space="preserve">un máximo </w:t>
            </w:r>
            <w:r w:rsidRPr="002E1040">
              <w:rPr>
                <w:rFonts w:ascii="Tahoma" w:hAnsi="Tahoma" w:cs="Tahoma"/>
                <w:bCs/>
                <w:color w:val="1F497D" w:themeColor="text2"/>
                <w:sz w:val="18"/>
                <w:szCs w:val="18"/>
                <w:lang w:eastAsia="en-US"/>
              </w:rPr>
              <w:t xml:space="preserve">2 productos de complejidad media </w:t>
            </w:r>
            <w:r w:rsidR="0087660D">
              <w:rPr>
                <w:rFonts w:ascii="Tahoma" w:hAnsi="Tahoma" w:cs="Tahoma"/>
                <w:bCs/>
                <w:color w:val="1F497D" w:themeColor="text2"/>
                <w:sz w:val="18"/>
                <w:szCs w:val="18"/>
                <w:lang w:eastAsia="en-US"/>
              </w:rPr>
              <w:t>acordados con Entel para</w:t>
            </w:r>
            <w:r w:rsidRPr="002E1040">
              <w:rPr>
                <w:rFonts w:ascii="Tahoma" w:hAnsi="Tahoma" w:cs="Tahoma"/>
                <w:bCs/>
                <w:color w:val="1F497D" w:themeColor="text2"/>
                <w:sz w:val="18"/>
                <w:szCs w:val="18"/>
                <w:lang w:eastAsia="en-US"/>
              </w:rPr>
              <w:t xml:space="preserve"> ser implementados </w:t>
            </w:r>
            <w:r w:rsidR="008C18C3">
              <w:rPr>
                <w:rFonts w:ascii="Tahoma" w:hAnsi="Tahoma" w:cs="Tahoma"/>
                <w:bCs/>
                <w:color w:val="1F497D" w:themeColor="text2"/>
                <w:sz w:val="18"/>
                <w:szCs w:val="18"/>
                <w:lang w:eastAsia="en-US"/>
              </w:rPr>
              <w:t xml:space="preserve">por el oferente </w:t>
            </w:r>
            <w:r w:rsidRPr="002E1040">
              <w:rPr>
                <w:rFonts w:ascii="Tahoma" w:hAnsi="Tahoma" w:cs="Tahoma"/>
                <w:bCs/>
                <w:color w:val="1F497D" w:themeColor="text2"/>
                <w:sz w:val="18"/>
                <w:szCs w:val="18"/>
                <w:lang w:eastAsia="en-US"/>
              </w:rPr>
              <w:t>en el alcance de este documento.</w:t>
            </w:r>
          </w:p>
          <w:p w14:paraId="49AB7812" w14:textId="77777777" w:rsidR="008324CB" w:rsidRPr="002E1040" w:rsidRDefault="005B702D" w:rsidP="004B6F3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Se adjunta como anexo G, la ficha de producto de Entel referido a </w:t>
            </w:r>
            <w:proofErr w:type="spellStart"/>
            <w:r w:rsidRPr="002E1040">
              <w:rPr>
                <w:rFonts w:ascii="Tahoma" w:hAnsi="Tahoma" w:cs="Tahoma"/>
                <w:bCs/>
                <w:color w:val="1F497D" w:themeColor="text2"/>
                <w:sz w:val="18"/>
                <w:szCs w:val="18"/>
                <w:lang w:eastAsia="en-US"/>
              </w:rPr>
              <w:t>RingBack</w:t>
            </w:r>
            <w:proofErr w:type="spellEnd"/>
            <w:r w:rsidRPr="002E1040">
              <w:rPr>
                <w:rFonts w:ascii="Tahoma" w:hAnsi="Tahoma" w:cs="Tahoma"/>
                <w:bCs/>
                <w:color w:val="1F497D" w:themeColor="text2"/>
                <w:sz w:val="18"/>
                <w:szCs w:val="18"/>
                <w:lang w:eastAsia="en-US"/>
              </w:rPr>
              <w:t xml:space="preserve"> Tones (RBT) con requerimientos de VAS de complejidad media para ser tomado “como muestra” a efectos de dimensionar los esfuerzos. En este caso, la plataforma RBT ya </w:t>
            </w:r>
            <w:r w:rsidR="008324CB">
              <w:rPr>
                <w:rFonts w:ascii="Tahoma" w:hAnsi="Tahoma" w:cs="Tahoma"/>
                <w:bCs/>
                <w:color w:val="1F497D" w:themeColor="text2"/>
                <w:sz w:val="18"/>
                <w:szCs w:val="18"/>
                <w:lang w:eastAsia="en-US"/>
              </w:rPr>
              <w:t xml:space="preserve">está implementada </w:t>
            </w:r>
            <w:r w:rsidRPr="002E1040">
              <w:rPr>
                <w:rFonts w:ascii="Tahoma" w:hAnsi="Tahoma" w:cs="Tahoma"/>
                <w:bCs/>
                <w:color w:val="1F497D" w:themeColor="text2"/>
                <w:sz w:val="18"/>
                <w:szCs w:val="18"/>
                <w:lang w:eastAsia="en-US"/>
              </w:rPr>
              <w:t>en Entel.</w:t>
            </w:r>
          </w:p>
          <w:p w14:paraId="522A305E" w14:textId="77777777" w:rsidR="005B702D" w:rsidRPr="002E1040" w:rsidRDefault="00983390" w:rsidP="00983390">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En caso de que, por la dinámica comercial de Entel, se decida no incorporar uno de los </w:t>
            </w:r>
            <w:r w:rsidR="008324CB">
              <w:rPr>
                <w:rFonts w:ascii="Tahoma" w:hAnsi="Tahoma" w:cs="Tahoma"/>
                <w:bCs/>
                <w:color w:val="1F497D" w:themeColor="text2"/>
                <w:sz w:val="18"/>
                <w:szCs w:val="18"/>
                <w:lang w:eastAsia="en-US"/>
              </w:rPr>
              <w:t xml:space="preserve">dos productos de complejidad media, se acordará </w:t>
            </w:r>
            <w:r>
              <w:rPr>
                <w:rFonts w:ascii="Tahoma" w:hAnsi="Tahoma" w:cs="Tahoma"/>
                <w:bCs/>
                <w:color w:val="1F497D" w:themeColor="text2"/>
                <w:sz w:val="18"/>
                <w:szCs w:val="18"/>
                <w:lang w:eastAsia="en-US"/>
              </w:rPr>
              <w:t xml:space="preserve">entre partes </w:t>
            </w:r>
            <w:r w:rsidR="008324CB">
              <w:rPr>
                <w:rFonts w:ascii="Tahoma" w:hAnsi="Tahoma" w:cs="Tahoma"/>
                <w:bCs/>
                <w:color w:val="1F497D" w:themeColor="text2"/>
                <w:sz w:val="18"/>
                <w:szCs w:val="18"/>
                <w:lang w:eastAsia="en-US"/>
              </w:rPr>
              <w:lastRenderedPageBreak/>
              <w:t xml:space="preserve">reemplazar con </w:t>
            </w:r>
            <w:r w:rsidR="000F4963">
              <w:rPr>
                <w:rFonts w:ascii="Tahoma" w:hAnsi="Tahoma" w:cs="Tahoma"/>
                <w:bCs/>
                <w:color w:val="1F497D" w:themeColor="text2"/>
                <w:sz w:val="18"/>
                <w:szCs w:val="18"/>
                <w:lang w:eastAsia="en-US"/>
              </w:rPr>
              <w:t xml:space="preserve">otros </w:t>
            </w:r>
            <w:r w:rsidR="008324CB">
              <w:rPr>
                <w:rFonts w:ascii="Tahoma" w:hAnsi="Tahoma" w:cs="Tahoma"/>
                <w:bCs/>
                <w:color w:val="1F497D" w:themeColor="text2"/>
                <w:sz w:val="18"/>
                <w:szCs w:val="18"/>
                <w:lang w:eastAsia="en-US"/>
              </w:rPr>
              <w:t>productos de complejidad baja.</w:t>
            </w:r>
          </w:p>
        </w:tc>
        <w:sdt>
          <w:sdtPr>
            <w:rPr>
              <w:color w:val="1F497D" w:themeColor="text2"/>
              <w:sz w:val="18"/>
              <w:szCs w:val="18"/>
              <w:lang w:val="es-BO"/>
            </w:rPr>
            <w:id w:val="-1098258652"/>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78E5A38" w14:textId="77777777" w:rsidR="005B702D" w:rsidRDefault="006C6ECA"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27E88A"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510D9EF" w14:textId="77777777" w:rsidR="005B702D" w:rsidRPr="00A84DCF" w:rsidRDefault="005B702D" w:rsidP="004B6F30">
            <w:pPr>
              <w:jc w:val="center"/>
              <w:rPr>
                <w:rFonts w:ascii="Tahoma" w:hAnsi="Tahoma"/>
                <w:color w:val="004990"/>
              </w:rPr>
            </w:pPr>
          </w:p>
        </w:tc>
      </w:tr>
      <w:tr w:rsidR="005B702D" w:rsidRPr="00A84DCF" w14:paraId="5022CDEA"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BEEAFE8" w14:textId="77777777" w:rsidR="005B702D" w:rsidRDefault="008636EE"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lastRenderedPageBreak/>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18</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DF5E4E" w14:textId="77777777" w:rsidR="005B702D" w:rsidRPr="002E1040" w:rsidRDefault="005B702D" w:rsidP="002D382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La solución debe permitir realizar todo el seguimiento de cada uno de las acciones del cliente, control y monitoreo de las suscripciones de clientes, a</w:t>
            </w:r>
            <w:r w:rsidR="00943027">
              <w:rPr>
                <w:rFonts w:ascii="Tahoma" w:hAnsi="Tahoma" w:cs="Tahoma"/>
                <w:bCs/>
                <w:color w:val="1F497D" w:themeColor="text2"/>
                <w:sz w:val="18"/>
                <w:szCs w:val="18"/>
                <w:lang w:eastAsia="en-US"/>
              </w:rPr>
              <w:t>u</w:t>
            </w:r>
            <w:r w:rsidRPr="002E1040">
              <w:rPr>
                <w:rFonts w:ascii="Tahoma" w:hAnsi="Tahoma" w:cs="Tahoma"/>
                <w:bCs/>
                <w:color w:val="1F497D" w:themeColor="text2"/>
                <w:sz w:val="18"/>
                <w:szCs w:val="18"/>
                <w:lang w:eastAsia="en-US"/>
              </w:rPr>
              <w:t xml:space="preserve">n </w:t>
            </w:r>
            <w:r w:rsidR="00AF680C">
              <w:rPr>
                <w:rFonts w:ascii="Tahoma" w:hAnsi="Tahoma" w:cs="Tahoma"/>
                <w:bCs/>
                <w:color w:val="1F497D" w:themeColor="text2"/>
                <w:sz w:val="18"/>
                <w:szCs w:val="18"/>
                <w:lang w:eastAsia="en-US"/>
              </w:rPr>
              <w:t>si</w:t>
            </w:r>
            <w:r w:rsidRPr="002E1040">
              <w:rPr>
                <w:rFonts w:ascii="Tahoma" w:hAnsi="Tahoma" w:cs="Tahoma"/>
                <w:bCs/>
                <w:color w:val="1F497D" w:themeColor="text2"/>
                <w:sz w:val="18"/>
                <w:szCs w:val="18"/>
                <w:lang w:eastAsia="en-US"/>
              </w:rPr>
              <w:t xml:space="preserve"> el servicio no sea provisto por Entel directamente (provisto por un distribuidor tercero). También debe ser capaz de saber si un cliente tiene una suscripción VAS, </w:t>
            </w:r>
            <w:r w:rsidR="00983390">
              <w:rPr>
                <w:rFonts w:ascii="Tahoma" w:hAnsi="Tahoma" w:cs="Tahoma"/>
                <w:bCs/>
                <w:color w:val="1F497D" w:themeColor="text2"/>
                <w:sz w:val="18"/>
                <w:szCs w:val="18"/>
                <w:lang w:eastAsia="en-US"/>
              </w:rPr>
              <w:t>si tiene terminado</w:t>
            </w:r>
            <w:r w:rsidR="00983390" w:rsidRPr="002E1040">
              <w:rPr>
                <w:rFonts w:ascii="Tahoma" w:hAnsi="Tahoma" w:cs="Tahoma"/>
                <w:bCs/>
                <w:color w:val="1F497D" w:themeColor="text2"/>
                <w:sz w:val="18"/>
                <w:szCs w:val="18"/>
                <w:lang w:eastAsia="en-US"/>
              </w:rPr>
              <w:t xml:space="preserve"> </w:t>
            </w:r>
            <w:r w:rsidRPr="002E1040">
              <w:rPr>
                <w:rFonts w:ascii="Tahoma" w:hAnsi="Tahoma" w:cs="Tahoma"/>
                <w:bCs/>
                <w:color w:val="1F497D" w:themeColor="text2"/>
                <w:sz w:val="18"/>
                <w:szCs w:val="18"/>
                <w:lang w:eastAsia="en-US"/>
              </w:rPr>
              <w:t>el servicio, todas las notificaciones</w:t>
            </w:r>
            <w:r w:rsidR="00983390">
              <w:rPr>
                <w:rFonts w:ascii="Tahoma" w:hAnsi="Tahoma" w:cs="Tahoma"/>
                <w:bCs/>
                <w:color w:val="1F497D" w:themeColor="text2"/>
                <w:sz w:val="18"/>
                <w:szCs w:val="18"/>
                <w:lang w:eastAsia="en-US"/>
              </w:rPr>
              <w:t xml:space="preserve"> que recibió</w:t>
            </w:r>
            <w:r w:rsidRPr="002E1040">
              <w:rPr>
                <w:rFonts w:ascii="Tahoma" w:hAnsi="Tahoma" w:cs="Tahoma"/>
                <w:bCs/>
                <w:color w:val="1F497D" w:themeColor="text2"/>
                <w:sz w:val="18"/>
                <w:szCs w:val="18"/>
                <w:lang w:eastAsia="en-US"/>
              </w:rPr>
              <w:t>, etc.</w:t>
            </w:r>
            <w:r w:rsidR="00DE31BE">
              <w:rPr>
                <w:rFonts w:ascii="Tahoma" w:hAnsi="Tahoma" w:cs="Tahoma"/>
                <w:bCs/>
                <w:color w:val="1F497D" w:themeColor="text2"/>
                <w:sz w:val="18"/>
                <w:szCs w:val="18"/>
                <w:lang w:eastAsia="en-US"/>
              </w:rPr>
              <w:t xml:space="preserve"> Estos tipos de información generada son importantes para efectos comerciales, legales y regulatorios.</w:t>
            </w:r>
          </w:p>
        </w:tc>
        <w:sdt>
          <w:sdtPr>
            <w:rPr>
              <w:color w:val="1F497D" w:themeColor="text2"/>
              <w:sz w:val="18"/>
              <w:szCs w:val="18"/>
              <w:lang w:val="es-BO"/>
            </w:rPr>
            <w:id w:val="-240180781"/>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A31961A" w14:textId="77777777" w:rsidR="005B702D" w:rsidRDefault="006C6ECA"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582D06"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C42742" w14:textId="77777777" w:rsidR="005B702D" w:rsidRPr="00A84DCF" w:rsidRDefault="005B702D" w:rsidP="004B6F30">
            <w:pPr>
              <w:jc w:val="center"/>
              <w:rPr>
                <w:rFonts w:ascii="Tahoma" w:hAnsi="Tahoma"/>
                <w:color w:val="004990"/>
              </w:rPr>
            </w:pPr>
          </w:p>
        </w:tc>
      </w:tr>
      <w:tr w:rsidR="005B702D" w:rsidRPr="00A84DCF" w14:paraId="42E11D35"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2427A06" w14:textId="77777777" w:rsidR="005B702D" w:rsidRDefault="008636EE" w:rsidP="002D382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1B20C2">
              <w:rPr>
                <w:rFonts w:ascii="Tahoma" w:hAnsi="Tahoma" w:cs="Tahoma"/>
                <w:bCs/>
                <w:color w:val="1F497D" w:themeColor="text2"/>
                <w:sz w:val="18"/>
                <w:szCs w:val="18"/>
                <w:lang w:eastAsia="en-US"/>
              </w:rPr>
              <w:t>19</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B50273A" w14:textId="77777777" w:rsidR="005B702D" w:rsidRPr="002E1040" w:rsidRDefault="005B702D" w:rsidP="002D382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Debe generar informes de conciliación con el proveedor si es externo. Todos los informes deben ser detallados y agrupados por cada servicio y deben estar disponibles en línea para el área de marketing. Además, todos los informes deben estar disponibles incluso si el servicio VAS es proporcionada por ENTEL.</w:t>
            </w:r>
          </w:p>
        </w:tc>
        <w:sdt>
          <w:sdtPr>
            <w:rPr>
              <w:color w:val="1F497D" w:themeColor="text2"/>
              <w:sz w:val="18"/>
              <w:szCs w:val="18"/>
              <w:lang w:val="es-BO"/>
            </w:rPr>
            <w:id w:val="-39542934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FD96E4" w14:textId="77777777" w:rsidR="005B702D" w:rsidRDefault="006C6ECA"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9272DB"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84D2714" w14:textId="77777777" w:rsidR="005B702D" w:rsidRPr="00A84DCF" w:rsidRDefault="005B702D" w:rsidP="004B6F30">
            <w:pPr>
              <w:jc w:val="center"/>
              <w:rPr>
                <w:rFonts w:ascii="Tahoma" w:hAnsi="Tahoma"/>
                <w:color w:val="004990"/>
              </w:rPr>
            </w:pPr>
          </w:p>
        </w:tc>
      </w:tr>
      <w:tr w:rsidR="006411F3" w:rsidRPr="00A84DCF" w14:paraId="4E1D587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12A464E" w14:textId="77777777" w:rsidR="006411F3" w:rsidDel="008636EE" w:rsidRDefault="006411F3" w:rsidP="004B6F30">
            <w:pPr>
              <w:ind w:left="-71" w:firstLine="29"/>
              <w:jc w:val="center"/>
              <w:rPr>
                <w:rFonts w:ascii="Tahoma" w:hAnsi="Tahoma" w:cs="Tahoma"/>
                <w:b/>
                <w:bCs/>
                <w:color w:val="1F497D" w:themeColor="text2"/>
                <w:sz w:val="18"/>
                <w:szCs w:val="18"/>
                <w:lang w:eastAsia="en-US"/>
              </w:rPr>
            </w:pPr>
            <w:r w:rsidRPr="00633C38">
              <w:rPr>
                <w:rFonts w:ascii="Tahoma" w:hAnsi="Tahoma" w:cs="Tahoma"/>
                <w:bCs/>
                <w:color w:val="1F497D" w:themeColor="text2"/>
                <w:sz w:val="18"/>
                <w:szCs w:val="18"/>
                <w:lang w:eastAsia="en-US"/>
              </w:rPr>
              <w:t>1.2</w:t>
            </w:r>
            <w:r w:rsidR="001B20C2" w:rsidRPr="001B20C2">
              <w:rPr>
                <w:rFonts w:ascii="Tahoma" w:hAnsi="Tahoma" w:cs="Tahoma"/>
                <w:bCs/>
                <w:color w:val="1F497D" w:themeColor="text2"/>
                <w:sz w:val="18"/>
                <w:szCs w:val="18"/>
                <w:lang w:eastAsia="en-US"/>
              </w:rPr>
              <w:t>0</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DD8062F" w14:textId="77777777" w:rsidR="006411F3" w:rsidRPr="00633C38" w:rsidRDefault="00982D9B" w:rsidP="0087660D">
            <w:pPr>
              <w:rPr>
                <w:rFonts w:ascii="Tahoma" w:hAnsi="Tahoma" w:cs="Tahoma"/>
                <w:bCs/>
                <w:color w:val="1F497D" w:themeColor="text2"/>
                <w:sz w:val="18"/>
                <w:szCs w:val="18"/>
                <w:lang w:eastAsia="en-US"/>
              </w:rPr>
            </w:pPr>
            <w:r w:rsidRPr="0087660D">
              <w:rPr>
                <w:rFonts w:ascii="Tahoma" w:hAnsi="Tahoma" w:cs="Tahoma"/>
                <w:bCs/>
                <w:color w:val="1F497D" w:themeColor="text2"/>
                <w:sz w:val="18"/>
                <w:szCs w:val="18"/>
                <w:lang w:eastAsia="en-US"/>
              </w:rPr>
              <w:t xml:space="preserve">La cantidad de </w:t>
            </w:r>
            <w:r w:rsidR="0087660D">
              <w:rPr>
                <w:rFonts w:ascii="Tahoma" w:hAnsi="Tahoma" w:cs="Tahoma"/>
                <w:bCs/>
                <w:color w:val="1F497D" w:themeColor="text2"/>
                <w:sz w:val="18"/>
                <w:szCs w:val="18"/>
                <w:lang w:eastAsia="en-US"/>
              </w:rPr>
              <w:t>peticiones</w:t>
            </w:r>
            <w:r w:rsidRPr="0087660D">
              <w:rPr>
                <w:rFonts w:ascii="Tahoma" w:hAnsi="Tahoma" w:cs="Tahoma"/>
                <w:bCs/>
                <w:color w:val="1F497D" w:themeColor="text2"/>
                <w:sz w:val="18"/>
                <w:szCs w:val="18"/>
                <w:lang w:eastAsia="en-US"/>
              </w:rPr>
              <w:t xml:space="preserve"> a s</w:t>
            </w:r>
            <w:r w:rsidR="0087660D" w:rsidRPr="00633C38">
              <w:rPr>
                <w:rFonts w:ascii="Tahoma" w:hAnsi="Tahoma" w:cs="Tahoma"/>
                <w:bCs/>
                <w:color w:val="1F497D" w:themeColor="text2"/>
                <w:sz w:val="18"/>
                <w:szCs w:val="18"/>
                <w:lang w:eastAsia="en-US"/>
              </w:rPr>
              <w:t>ervicios VAS en promedio diario es de 1</w:t>
            </w:r>
            <w:proofErr w:type="gramStart"/>
            <w:r w:rsidR="0087660D" w:rsidRPr="00633C38">
              <w:rPr>
                <w:rFonts w:ascii="Tahoma" w:hAnsi="Tahoma" w:cs="Tahoma"/>
                <w:bCs/>
                <w:color w:val="1F497D" w:themeColor="text2"/>
                <w:sz w:val="18"/>
                <w:szCs w:val="18"/>
                <w:lang w:eastAsia="en-US"/>
              </w:rPr>
              <w:t>,500,000</w:t>
            </w:r>
            <w:proofErr w:type="gramEnd"/>
            <w:r w:rsidR="0087660D" w:rsidRPr="0087660D">
              <w:rPr>
                <w:rFonts w:ascii="Tahoma" w:hAnsi="Tahoma" w:cs="Tahoma"/>
                <w:bCs/>
                <w:color w:val="1F497D" w:themeColor="text2"/>
                <w:sz w:val="18"/>
                <w:szCs w:val="18"/>
                <w:lang w:eastAsia="en-US"/>
              </w:rPr>
              <w:t>.</w:t>
            </w:r>
          </w:p>
        </w:tc>
        <w:sdt>
          <w:sdtPr>
            <w:rPr>
              <w:color w:val="1F497D" w:themeColor="text2"/>
              <w:sz w:val="18"/>
              <w:szCs w:val="18"/>
              <w:lang w:val="es-BO"/>
            </w:rPr>
            <w:id w:val="870660037"/>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3722FD6" w14:textId="77777777" w:rsidR="006411F3" w:rsidRDefault="00CC49B0"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A1FAC3" w14:textId="77777777" w:rsidR="006411F3" w:rsidRPr="00A84DCF" w:rsidRDefault="006411F3"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1DD265" w14:textId="77777777" w:rsidR="006411F3" w:rsidRPr="00A84DCF" w:rsidRDefault="006411F3" w:rsidP="004B6F30">
            <w:pPr>
              <w:jc w:val="center"/>
              <w:rPr>
                <w:rFonts w:ascii="Tahoma" w:hAnsi="Tahoma"/>
                <w:color w:val="004990"/>
              </w:rPr>
            </w:pPr>
          </w:p>
        </w:tc>
      </w:tr>
      <w:tr w:rsidR="005B702D" w:rsidRPr="00A84DCF" w14:paraId="1743CE8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6D6A251" w14:textId="77777777" w:rsidR="005B702D" w:rsidRPr="000D3E67" w:rsidRDefault="005B702D" w:rsidP="004B6F30">
            <w:pPr>
              <w:ind w:left="-71" w:firstLine="29"/>
              <w:jc w:val="center"/>
              <w:rPr>
                <w:rFonts w:ascii="Tahoma" w:hAnsi="Tahoma" w:cs="Tahoma"/>
                <w:b/>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31DF145" w14:textId="77777777" w:rsidR="005B702D" w:rsidRPr="002E1040" w:rsidRDefault="005B702D" w:rsidP="004B6F30">
            <w:pPr>
              <w:rPr>
                <w:rFonts w:ascii="Tahoma" w:hAnsi="Tahoma" w:cs="Tahoma"/>
                <w:b/>
                <w:bCs/>
                <w:color w:val="1F497D" w:themeColor="text2"/>
                <w:sz w:val="18"/>
                <w:szCs w:val="18"/>
                <w:lang w:eastAsia="en-US"/>
              </w:rPr>
            </w:pPr>
            <w:r w:rsidRPr="002E1040">
              <w:rPr>
                <w:rFonts w:ascii="Tahoma" w:hAnsi="Tahoma" w:cs="Tahoma"/>
                <w:b/>
                <w:bCs/>
                <w:color w:val="1F497D" w:themeColor="text2"/>
                <w:sz w:val="18"/>
                <w:szCs w:val="18"/>
                <w:lang w:eastAsia="en-US"/>
              </w:rPr>
              <w:t>Integración</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EBD9080" w14:textId="77777777" w:rsidR="005B702D" w:rsidRDefault="005B702D" w:rsidP="004B6F30">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95D4D54"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6C5D4A" w14:textId="77777777" w:rsidR="005B702D" w:rsidRPr="00A84DCF" w:rsidRDefault="005B702D" w:rsidP="004B6F30">
            <w:pPr>
              <w:jc w:val="center"/>
              <w:rPr>
                <w:rFonts w:ascii="Tahoma" w:hAnsi="Tahoma"/>
                <w:color w:val="004990"/>
              </w:rPr>
            </w:pPr>
          </w:p>
        </w:tc>
      </w:tr>
      <w:tr w:rsidR="005B702D" w:rsidRPr="00A84DCF" w14:paraId="09FC2641"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F57DBEE" w14:textId="77777777" w:rsidR="005B702D" w:rsidRPr="00DC0364" w:rsidRDefault="001B20C2"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1.21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89CF1BC" w14:textId="77777777" w:rsidR="005B702D" w:rsidRPr="002E1040" w:rsidRDefault="004D23AB">
            <w:pPr>
              <w:rPr>
                <w:rFonts w:ascii="Tahoma" w:hAnsi="Tahoma" w:cs="Tahoma"/>
                <w:bCs/>
                <w:color w:val="1F497D" w:themeColor="text2"/>
                <w:sz w:val="18"/>
                <w:szCs w:val="18"/>
                <w:lang w:eastAsia="en-US"/>
              </w:rPr>
            </w:pPr>
            <w:r w:rsidRPr="00702955">
              <w:rPr>
                <w:rFonts w:ascii="Tahoma" w:hAnsi="Tahoma" w:cs="Tahoma"/>
                <w:bCs/>
                <w:color w:val="1F497D" w:themeColor="text2"/>
                <w:sz w:val="18"/>
                <w:szCs w:val="18"/>
                <w:lang w:eastAsia="en-US"/>
              </w:rPr>
              <w:t>El oferente debe asegurar que su plataforma puede integrarse a los sistemas BSS/OSS de Entel</w:t>
            </w:r>
            <w:r>
              <w:rPr>
                <w:rFonts w:ascii="Tahoma" w:hAnsi="Tahoma" w:cs="Tahoma"/>
                <w:bCs/>
                <w:color w:val="1F497D" w:themeColor="text2"/>
                <w:sz w:val="18"/>
                <w:szCs w:val="18"/>
                <w:lang w:eastAsia="en-US"/>
              </w:rPr>
              <w:t xml:space="preserve"> que contienen la solución completa ajustada a los estándares de</w:t>
            </w:r>
            <w:r w:rsidRPr="00702955">
              <w:rPr>
                <w:rFonts w:ascii="Tahoma" w:hAnsi="Tahoma" w:cs="Tahoma"/>
                <w:bCs/>
                <w:color w:val="1F497D" w:themeColor="text2"/>
                <w:sz w:val="18"/>
                <w:szCs w:val="18"/>
                <w:lang w:eastAsia="en-US"/>
              </w:rPr>
              <w:t xml:space="preserve"> </w:t>
            </w:r>
            <w:proofErr w:type="spellStart"/>
            <w:r w:rsidRPr="00702955">
              <w:rPr>
                <w:rFonts w:ascii="Tahoma" w:hAnsi="Tahoma" w:cs="Tahoma"/>
                <w:bCs/>
                <w:color w:val="1F497D" w:themeColor="text2"/>
                <w:sz w:val="18"/>
                <w:szCs w:val="18"/>
                <w:lang w:eastAsia="en-US"/>
              </w:rPr>
              <w:t>de</w:t>
            </w:r>
            <w:proofErr w:type="spellEnd"/>
            <w:r w:rsidRPr="00702955">
              <w:rPr>
                <w:rFonts w:ascii="Tahoma" w:hAnsi="Tahoma" w:cs="Tahoma"/>
                <w:bCs/>
                <w:color w:val="1F497D" w:themeColor="text2"/>
                <w:sz w:val="18"/>
                <w:szCs w:val="18"/>
                <w:lang w:eastAsia="en-US"/>
              </w:rPr>
              <w:t xml:space="preserve"> </w:t>
            </w:r>
            <w:proofErr w:type="spellStart"/>
            <w:r w:rsidRPr="00702955">
              <w:rPr>
                <w:rFonts w:ascii="Tahoma" w:hAnsi="Tahoma" w:cs="Tahoma"/>
                <w:bCs/>
                <w:color w:val="1F497D" w:themeColor="text2"/>
                <w:sz w:val="18"/>
                <w:szCs w:val="18"/>
                <w:lang w:eastAsia="en-US"/>
              </w:rPr>
              <w:t>Frameworkx</w:t>
            </w:r>
            <w:proofErr w:type="spellEnd"/>
            <w:r w:rsidRPr="00702955">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v.15 </w:t>
            </w:r>
            <w:r w:rsidRPr="00702955">
              <w:rPr>
                <w:rFonts w:ascii="Tahoma" w:hAnsi="Tahoma" w:cs="Tahoma"/>
                <w:bCs/>
                <w:color w:val="1F497D" w:themeColor="text2"/>
                <w:sz w:val="18"/>
                <w:szCs w:val="18"/>
                <w:lang w:eastAsia="en-US"/>
              </w:rPr>
              <w:t xml:space="preserve">de </w:t>
            </w:r>
            <w:proofErr w:type="spellStart"/>
            <w:r w:rsidRPr="00702955">
              <w:rPr>
                <w:rFonts w:ascii="Tahoma" w:hAnsi="Tahoma" w:cs="Tahoma"/>
                <w:bCs/>
                <w:color w:val="1F497D" w:themeColor="text2"/>
                <w:sz w:val="18"/>
                <w:szCs w:val="18"/>
                <w:lang w:eastAsia="en-US"/>
              </w:rPr>
              <w:t>TMForum</w:t>
            </w:r>
            <w:proofErr w:type="spellEnd"/>
            <w:r w:rsidRPr="00702955">
              <w:rPr>
                <w:rFonts w:ascii="Tahoma" w:hAnsi="Tahoma" w:cs="Tahoma"/>
                <w:bCs/>
                <w:color w:val="1F497D" w:themeColor="text2"/>
                <w:sz w:val="18"/>
                <w:szCs w:val="18"/>
                <w:lang w:eastAsia="en-US"/>
              </w:rPr>
              <w:t>.</w:t>
            </w:r>
            <w:r>
              <w:rPr>
                <w:rFonts w:ascii="Tahoma" w:hAnsi="Tahoma" w:cs="Tahoma"/>
                <w:bCs/>
                <w:color w:val="1F497D" w:themeColor="text2"/>
                <w:sz w:val="18"/>
                <w:szCs w:val="18"/>
                <w:lang w:eastAsia="en-US"/>
              </w:rPr>
              <w:t xml:space="preserve"> Para este efecto, deberá presentar como parte de su oferta, documentación de la arquitectura funcional y física donde indique las funciones y servicios que provee y las integraciones que necesita.</w:t>
            </w:r>
          </w:p>
        </w:tc>
        <w:sdt>
          <w:sdtPr>
            <w:rPr>
              <w:color w:val="1F497D" w:themeColor="text2"/>
              <w:sz w:val="18"/>
              <w:szCs w:val="18"/>
              <w:lang w:val="es-BO"/>
            </w:rPr>
            <w:id w:val="205511334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F27C96" w14:textId="77777777" w:rsidR="005B702D" w:rsidRDefault="005B702D" w:rsidP="004B6F3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CA23E4F" w14:textId="77777777" w:rsidR="005B702D" w:rsidRPr="00A84DCF" w:rsidRDefault="005B702D" w:rsidP="004B6F3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3D6943" w14:textId="77777777" w:rsidR="005B702D" w:rsidRPr="00A84DCF" w:rsidRDefault="005B702D" w:rsidP="004B6F30">
            <w:pPr>
              <w:jc w:val="center"/>
              <w:rPr>
                <w:rFonts w:ascii="Tahoma" w:hAnsi="Tahoma"/>
                <w:color w:val="004990"/>
              </w:rPr>
            </w:pPr>
          </w:p>
        </w:tc>
      </w:tr>
      <w:tr w:rsidR="005B702D" w:rsidRPr="00A84DCF" w14:paraId="2DA4CC9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9544948" w14:textId="77777777" w:rsidR="005B702D" w:rsidRPr="00DC0364" w:rsidRDefault="002C0AD9"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8C1571" w14:textId="77777777" w:rsidR="005B702D" w:rsidRPr="002E1040" w:rsidRDefault="005B702D" w:rsidP="005056DA">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El oferente deberá desplegar todos los esfuerzos </w:t>
            </w:r>
            <w:r w:rsidR="005056DA">
              <w:rPr>
                <w:rFonts w:ascii="Tahoma" w:hAnsi="Tahoma" w:cs="Tahoma"/>
                <w:bCs/>
                <w:color w:val="1F497D" w:themeColor="text2"/>
                <w:sz w:val="18"/>
                <w:szCs w:val="18"/>
                <w:lang w:eastAsia="en-US"/>
              </w:rPr>
              <w:t xml:space="preserve">técnicos, económicos y humanos </w:t>
            </w:r>
            <w:r w:rsidRPr="002E1040">
              <w:rPr>
                <w:rFonts w:ascii="Tahoma" w:hAnsi="Tahoma" w:cs="Tahoma"/>
                <w:bCs/>
                <w:color w:val="1F497D" w:themeColor="text2"/>
                <w:sz w:val="18"/>
                <w:szCs w:val="18"/>
                <w:lang w:eastAsia="en-US"/>
              </w:rPr>
              <w:t xml:space="preserve">para </w:t>
            </w:r>
            <w:r w:rsidR="00B730DE">
              <w:rPr>
                <w:rFonts w:ascii="Tahoma" w:hAnsi="Tahoma" w:cs="Tahoma"/>
                <w:bCs/>
                <w:color w:val="1F497D" w:themeColor="text2"/>
                <w:sz w:val="18"/>
                <w:szCs w:val="18"/>
                <w:lang w:eastAsia="en-US"/>
              </w:rPr>
              <w:t xml:space="preserve">planificar </w:t>
            </w:r>
            <w:r w:rsidR="005056DA">
              <w:rPr>
                <w:rFonts w:ascii="Tahoma" w:hAnsi="Tahoma" w:cs="Tahoma"/>
                <w:bCs/>
                <w:color w:val="1F497D" w:themeColor="text2"/>
                <w:sz w:val="18"/>
                <w:szCs w:val="18"/>
                <w:lang w:eastAsia="en-US"/>
              </w:rPr>
              <w:t>e implementar</w:t>
            </w:r>
            <w:r w:rsidR="00B730DE">
              <w:rPr>
                <w:rFonts w:ascii="Tahoma" w:hAnsi="Tahoma" w:cs="Tahoma"/>
                <w:bCs/>
                <w:color w:val="1F497D" w:themeColor="text2"/>
                <w:sz w:val="18"/>
                <w:szCs w:val="18"/>
                <w:lang w:eastAsia="en-US"/>
              </w:rPr>
              <w:t xml:space="preserve"> la </w:t>
            </w:r>
            <w:r w:rsidRPr="002E1040">
              <w:rPr>
                <w:rFonts w:ascii="Tahoma" w:hAnsi="Tahoma" w:cs="Tahoma"/>
                <w:bCs/>
                <w:color w:val="1F497D" w:themeColor="text2"/>
                <w:sz w:val="18"/>
                <w:szCs w:val="18"/>
                <w:lang w:eastAsia="en-US"/>
              </w:rPr>
              <w:t>interac</w:t>
            </w:r>
            <w:r w:rsidR="00B730DE">
              <w:rPr>
                <w:rFonts w:ascii="Tahoma" w:hAnsi="Tahoma" w:cs="Tahoma"/>
                <w:bCs/>
                <w:color w:val="1F497D" w:themeColor="text2"/>
                <w:sz w:val="18"/>
                <w:szCs w:val="18"/>
                <w:lang w:eastAsia="en-US"/>
              </w:rPr>
              <w:t>ción</w:t>
            </w:r>
            <w:r w:rsidRPr="002E1040">
              <w:rPr>
                <w:rFonts w:ascii="Tahoma" w:hAnsi="Tahoma" w:cs="Tahoma"/>
                <w:bCs/>
                <w:color w:val="1F497D" w:themeColor="text2"/>
                <w:sz w:val="18"/>
                <w:szCs w:val="18"/>
                <w:lang w:eastAsia="en-US"/>
              </w:rPr>
              <w:t xml:space="preserve"> </w:t>
            </w:r>
            <w:r w:rsidR="005056DA">
              <w:rPr>
                <w:rFonts w:ascii="Tahoma" w:hAnsi="Tahoma" w:cs="Tahoma"/>
                <w:bCs/>
                <w:color w:val="1F497D" w:themeColor="text2"/>
                <w:sz w:val="18"/>
                <w:szCs w:val="18"/>
                <w:lang w:eastAsia="en-US"/>
              </w:rPr>
              <w:t xml:space="preserve">e integración </w:t>
            </w:r>
            <w:r w:rsidR="001359D6">
              <w:rPr>
                <w:rFonts w:ascii="Tahoma" w:hAnsi="Tahoma" w:cs="Tahoma"/>
                <w:bCs/>
                <w:color w:val="1F497D" w:themeColor="text2"/>
                <w:sz w:val="18"/>
                <w:szCs w:val="18"/>
                <w:lang w:eastAsia="en-US"/>
              </w:rPr>
              <w:t xml:space="preserve">de datos y aplicaciones </w:t>
            </w:r>
            <w:r w:rsidRPr="002E1040">
              <w:rPr>
                <w:rFonts w:ascii="Tahoma" w:hAnsi="Tahoma" w:cs="Tahoma"/>
                <w:bCs/>
                <w:color w:val="1F497D" w:themeColor="text2"/>
                <w:sz w:val="18"/>
                <w:szCs w:val="18"/>
                <w:lang w:eastAsia="en-US"/>
              </w:rPr>
              <w:t xml:space="preserve">con </w:t>
            </w:r>
            <w:r w:rsidR="005056DA">
              <w:rPr>
                <w:rFonts w:ascii="Tahoma" w:hAnsi="Tahoma" w:cs="Tahoma"/>
                <w:bCs/>
                <w:color w:val="1F497D" w:themeColor="text2"/>
                <w:sz w:val="18"/>
                <w:szCs w:val="18"/>
                <w:lang w:eastAsia="en-US"/>
              </w:rPr>
              <w:t xml:space="preserve">las </w:t>
            </w:r>
            <w:r w:rsidR="00DE31BE">
              <w:rPr>
                <w:rFonts w:ascii="Tahoma" w:hAnsi="Tahoma" w:cs="Tahoma"/>
                <w:bCs/>
                <w:color w:val="1F497D" w:themeColor="text2"/>
                <w:sz w:val="18"/>
                <w:szCs w:val="18"/>
                <w:lang w:eastAsia="en-US"/>
              </w:rPr>
              <w:t>contra</w:t>
            </w:r>
            <w:r w:rsidR="005056DA">
              <w:rPr>
                <w:rFonts w:ascii="Tahoma" w:hAnsi="Tahoma" w:cs="Tahoma"/>
                <w:bCs/>
                <w:color w:val="1F497D" w:themeColor="text2"/>
                <w:sz w:val="18"/>
                <w:szCs w:val="18"/>
                <w:lang w:eastAsia="en-US"/>
              </w:rPr>
              <w:t xml:space="preserve">partes técnicas, es decir elementos de red, </w:t>
            </w:r>
            <w:r w:rsidR="00DE31BE">
              <w:rPr>
                <w:rFonts w:ascii="Tahoma" w:hAnsi="Tahoma" w:cs="Tahoma"/>
                <w:bCs/>
                <w:color w:val="1F497D" w:themeColor="text2"/>
                <w:sz w:val="18"/>
                <w:szCs w:val="18"/>
                <w:lang w:eastAsia="en-US"/>
              </w:rPr>
              <w:t xml:space="preserve">proveedores de las plataformas </w:t>
            </w:r>
            <w:r w:rsidR="00197700">
              <w:rPr>
                <w:rFonts w:ascii="Tahoma" w:hAnsi="Tahoma" w:cs="Tahoma"/>
                <w:bCs/>
                <w:color w:val="1F497D" w:themeColor="text2"/>
                <w:sz w:val="18"/>
                <w:szCs w:val="18"/>
                <w:lang w:eastAsia="en-US"/>
              </w:rPr>
              <w:t xml:space="preserve">BSS/OSS </w:t>
            </w:r>
            <w:r w:rsidR="00DE31BE">
              <w:rPr>
                <w:rFonts w:ascii="Tahoma" w:hAnsi="Tahoma" w:cs="Tahoma"/>
                <w:bCs/>
                <w:color w:val="1F497D" w:themeColor="text2"/>
                <w:sz w:val="18"/>
                <w:szCs w:val="18"/>
                <w:lang w:eastAsia="en-US"/>
              </w:rPr>
              <w:t xml:space="preserve">y </w:t>
            </w:r>
            <w:r w:rsidR="00197700">
              <w:rPr>
                <w:rFonts w:ascii="Tahoma" w:hAnsi="Tahoma" w:cs="Tahoma"/>
                <w:bCs/>
                <w:color w:val="1F497D" w:themeColor="text2"/>
                <w:sz w:val="18"/>
                <w:szCs w:val="18"/>
                <w:lang w:eastAsia="en-US"/>
              </w:rPr>
              <w:t xml:space="preserve">otros </w:t>
            </w:r>
            <w:r w:rsidR="00DE31BE">
              <w:rPr>
                <w:rFonts w:ascii="Tahoma" w:hAnsi="Tahoma" w:cs="Tahoma"/>
                <w:bCs/>
                <w:color w:val="1F497D" w:themeColor="text2"/>
                <w:sz w:val="18"/>
                <w:szCs w:val="18"/>
                <w:lang w:eastAsia="en-US"/>
              </w:rPr>
              <w:t xml:space="preserve">sistemas donde la solución SDP necesita integrarse, así como </w:t>
            </w:r>
            <w:r w:rsidR="005056DA">
              <w:rPr>
                <w:rFonts w:ascii="Tahoma" w:hAnsi="Tahoma" w:cs="Tahoma"/>
                <w:bCs/>
                <w:color w:val="1F497D" w:themeColor="text2"/>
                <w:sz w:val="18"/>
                <w:szCs w:val="18"/>
                <w:lang w:eastAsia="en-US"/>
              </w:rPr>
              <w:t>interfaces, configuraciones, procesos y funcionalidades</w:t>
            </w:r>
            <w:r w:rsidR="00ED52D0">
              <w:rPr>
                <w:rFonts w:ascii="Tahoma" w:hAnsi="Tahoma" w:cs="Tahoma"/>
                <w:bCs/>
                <w:color w:val="1F497D" w:themeColor="text2"/>
                <w:sz w:val="18"/>
                <w:szCs w:val="18"/>
                <w:lang w:eastAsia="en-US"/>
              </w:rPr>
              <w:t xml:space="preserve"> a nivel BSS/OSS</w:t>
            </w:r>
            <w:r w:rsidR="005056DA">
              <w:rPr>
                <w:rFonts w:ascii="Tahoma" w:hAnsi="Tahoma" w:cs="Tahoma"/>
                <w:bCs/>
                <w:color w:val="1F497D" w:themeColor="text2"/>
                <w:sz w:val="18"/>
                <w:szCs w:val="18"/>
                <w:lang w:eastAsia="en-US"/>
              </w:rPr>
              <w:t>; de manera que consi</w:t>
            </w:r>
            <w:r w:rsidR="00ED52D0">
              <w:rPr>
                <w:rFonts w:ascii="Tahoma" w:hAnsi="Tahoma" w:cs="Tahoma"/>
                <w:bCs/>
                <w:color w:val="1F497D" w:themeColor="text2"/>
                <w:sz w:val="18"/>
                <w:szCs w:val="18"/>
                <w:lang w:eastAsia="en-US"/>
              </w:rPr>
              <w:t>ga</w:t>
            </w:r>
            <w:r w:rsidR="005056DA">
              <w:rPr>
                <w:rFonts w:ascii="Tahoma" w:hAnsi="Tahoma" w:cs="Tahoma"/>
                <w:bCs/>
                <w:color w:val="1F497D" w:themeColor="text2"/>
                <w:sz w:val="18"/>
                <w:szCs w:val="18"/>
                <w:lang w:eastAsia="en-US"/>
              </w:rPr>
              <w:t xml:space="preserve"> hacer funcionar los distintos productos VAS</w:t>
            </w:r>
            <w:r w:rsidR="00D05793">
              <w:rPr>
                <w:rFonts w:ascii="Tahoma" w:hAnsi="Tahoma" w:cs="Tahoma"/>
                <w:bCs/>
                <w:color w:val="1F497D" w:themeColor="text2"/>
                <w:sz w:val="18"/>
                <w:szCs w:val="18"/>
                <w:lang w:eastAsia="en-US"/>
              </w:rPr>
              <w:t xml:space="preserve"> </w:t>
            </w:r>
            <w:r w:rsidR="0087660D">
              <w:rPr>
                <w:rFonts w:ascii="Tahoma" w:hAnsi="Tahoma" w:cs="Tahoma"/>
                <w:bCs/>
                <w:color w:val="1F497D" w:themeColor="text2"/>
                <w:sz w:val="18"/>
                <w:szCs w:val="18"/>
                <w:lang w:eastAsia="en-US"/>
              </w:rPr>
              <w:t>que se acue</w:t>
            </w:r>
            <w:r w:rsidR="005056DA">
              <w:rPr>
                <w:rFonts w:ascii="Tahoma" w:hAnsi="Tahoma" w:cs="Tahoma"/>
                <w:bCs/>
                <w:color w:val="1F497D" w:themeColor="text2"/>
                <w:sz w:val="18"/>
                <w:szCs w:val="18"/>
                <w:lang w:eastAsia="en-US"/>
              </w:rPr>
              <w:t>rden implementar</w:t>
            </w:r>
            <w:r w:rsidR="00ED52D0">
              <w:rPr>
                <w:rFonts w:ascii="Tahoma" w:hAnsi="Tahoma" w:cs="Tahoma"/>
                <w:bCs/>
                <w:color w:val="1F497D" w:themeColor="text2"/>
                <w:sz w:val="18"/>
                <w:szCs w:val="18"/>
                <w:lang w:eastAsia="en-US"/>
              </w:rPr>
              <w:t xml:space="preserve"> para el uso por parte de los clientes o socios de este servicio</w:t>
            </w:r>
            <w:r w:rsidR="00D05793">
              <w:rPr>
                <w:rFonts w:ascii="Tahoma" w:hAnsi="Tahoma" w:cs="Tahoma"/>
                <w:bCs/>
                <w:color w:val="1F497D" w:themeColor="text2"/>
                <w:sz w:val="18"/>
                <w:szCs w:val="18"/>
                <w:lang w:eastAsia="en-US"/>
              </w:rPr>
              <w:t>.</w:t>
            </w:r>
          </w:p>
        </w:tc>
        <w:sdt>
          <w:sdtPr>
            <w:rPr>
              <w:color w:val="1F497D" w:themeColor="text2"/>
              <w:sz w:val="18"/>
              <w:szCs w:val="18"/>
              <w:lang w:val="es-BO"/>
            </w:rPr>
            <w:id w:val="33990086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61F5211" w14:textId="77777777" w:rsidR="005B702D" w:rsidRPr="00A84DCF" w:rsidRDefault="005B702D" w:rsidP="004B6F3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9C0AA0" w14:textId="77777777" w:rsidR="005B702D" w:rsidRPr="00A84DCF" w:rsidRDefault="005B702D" w:rsidP="004B6F3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F507BA8" w14:textId="77777777" w:rsidR="005B702D" w:rsidRPr="00A84DCF" w:rsidRDefault="005B702D" w:rsidP="004B6F30">
            <w:pPr>
              <w:jc w:val="center"/>
              <w:rPr>
                <w:rFonts w:ascii="Tahoma" w:hAnsi="Tahoma"/>
                <w:color w:val="004990"/>
              </w:rPr>
            </w:pPr>
            <w:r w:rsidRPr="00A84DCF">
              <w:rPr>
                <w:rFonts w:ascii="Tahoma" w:hAnsi="Tahoma"/>
                <w:color w:val="004990"/>
              </w:rPr>
              <w:t> </w:t>
            </w:r>
          </w:p>
        </w:tc>
      </w:tr>
      <w:tr w:rsidR="005B702D" w:rsidRPr="00A84DCF" w14:paraId="531869D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648F680" w14:textId="77777777" w:rsidR="005B702D" w:rsidRPr="00DC0364" w:rsidRDefault="002C0AD9"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82550D5" w14:textId="77777777" w:rsidR="005B702D" w:rsidRPr="002835C0" w:rsidRDefault="005B702D" w:rsidP="000D1B36">
            <w:pPr>
              <w:rPr>
                <w:rFonts w:ascii="Tahoma" w:hAnsi="Tahoma" w:cs="Tahoma"/>
                <w:bCs/>
                <w:sz w:val="18"/>
                <w:szCs w:val="18"/>
                <w:lang w:eastAsia="en-US"/>
              </w:rPr>
            </w:pPr>
            <w:r w:rsidRPr="009505CD">
              <w:rPr>
                <w:rFonts w:ascii="Tahoma" w:hAnsi="Tahoma" w:cs="Tahoma"/>
                <w:bCs/>
                <w:color w:val="1F497D" w:themeColor="text2"/>
                <w:sz w:val="18"/>
                <w:szCs w:val="18"/>
                <w:lang w:eastAsia="en-US"/>
              </w:rPr>
              <w:t>La solución provista debe proveer interfaces estándar para integrarse con la misma: Web</w:t>
            </w:r>
            <w:r w:rsidR="00197700">
              <w:rPr>
                <w:rFonts w:ascii="Tahoma" w:hAnsi="Tahoma" w:cs="Tahoma"/>
                <w:bCs/>
                <w:color w:val="1F497D" w:themeColor="text2"/>
                <w:sz w:val="18"/>
                <w:szCs w:val="18"/>
                <w:lang w:eastAsia="en-US"/>
              </w:rPr>
              <w:t xml:space="preserve"> </w:t>
            </w:r>
            <w:proofErr w:type="spellStart"/>
            <w:r w:rsidRPr="009505CD">
              <w:rPr>
                <w:rFonts w:ascii="Tahoma" w:hAnsi="Tahoma" w:cs="Tahoma"/>
                <w:bCs/>
                <w:color w:val="1F497D" w:themeColor="text2"/>
                <w:sz w:val="18"/>
                <w:szCs w:val="18"/>
                <w:lang w:eastAsia="en-US"/>
              </w:rPr>
              <w:t>services</w:t>
            </w:r>
            <w:proofErr w:type="spellEnd"/>
            <w:r w:rsidRPr="009505CD">
              <w:rPr>
                <w:rFonts w:ascii="Tahoma" w:hAnsi="Tahoma" w:cs="Tahoma"/>
                <w:bCs/>
                <w:color w:val="1F497D" w:themeColor="text2"/>
                <w:sz w:val="18"/>
                <w:szCs w:val="18"/>
                <w:lang w:eastAsia="en-US"/>
              </w:rPr>
              <w:t xml:space="preserve"> y </w:t>
            </w:r>
            <w:proofErr w:type="spellStart"/>
            <w:r w:rsidRPr="009505CD">
              <w:rPr>
                <w:rFonts w:ascii="Tahoma" w:hAnsi="Tahoma" w:cs="Tahoma"/>
                <w:bCs/>
                <w:color w:val="1F497D" w:themeColor="text2"/>
                <w:sz w:val="18"/>
                <w:szCs w:val="18"/>
                <w:lang w:eastAsia="en-US"/>
              </w:rPr>
              <w:t>APIs</w:t>
            </w:r>
            <w:proofErr w:type="spellEnd"/>
            <w:r w:rsidRPr="009505CD">
              <w:rPr>
                <w:rFonts w:ascii="Tahoma" w:hAnsi="Tahoma" w:cs="Tahoma"/>
                <w:bCs/>
                <w:color w:val="1F497D" w:themeColor="text2"/>
                <w:sz w:val="18"/>
                <w:szCs w:val="18"/>
                <w:lang w:eastAsia="en-US"/>
              </w:rPr>
              <w:t xml:space="preserve"> PL SQL.</w:t>
            </w:r>
            <w:r>
              <w:rPr>
                <w:rFonts w:ascii="Tahoma" w:hAnsi="Tahoma" w:cs="Tahoma"/>
                <w:bCs/>
                <w:sz w:val="18"/>
                <w:szCs w:val="18"/>
                <w:lang w:eastAsia="en-US"/>
              </w:rPr>
              <w:t xml:space="preserve">  </w:t>
            </w:r>
          </w:p>
        </w:tc>
        <w:sdt>
          <w:sdtPr>
            <w:rPr>
              <w:color w:val="1F497D" w:themeColor="text2"/>
              <w:sz w:val="18"/>
              <w:szCs w:val="18"/>
              <w:lang w:val="es-BO"/>
            </w:rPr>
            <w:id w:val="110670801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A9AEE65" w14:textId="77777777" w:rsidR="005B702D" w:rsidRPr="00A84DCF" w:rsidRDefault="005B702D" w:rsidP="004B6F3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4B86B91" w14:textId="77777777" w:rsidR="005B702D" w:rsidRPr="00A84DCF" w:rsidRDefault="005B702D" w:rsidP="004B6F3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203491C" w14:textId="77777777" w:rsidR="005B702D" w:rsidRPr="00A84DCF" w:rsidRDefault="005B702D" w:rsidP="004B6F30">
            <w:pPr>
              <w:jc w:val="center"/>
              <w:rPr>
                <w:rFonts w:ascii="Tahoma" w:hAnsi="Tahoma"/>
                <w:color w:val="004990"/>
              </w:rPr>
            </w:pPr>
            <w:r w:rsidRPr="00A84DCF">
              <w:rPr>
                <w:rFonts w:ascii="Tahoma" w:hAnsi="Tahoma"/>
                <w:color w:val="004990"/>
              </w:rPr>
              <w:t> </w:t>
            </w:r>
          </w:p>
        </w:tc>
      </w:tr>
      <w:tr w:rsidR="005B702D" w:rsidRPr="00A84DCF" w14:paraId="7918573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AA09566" w14:textId="77777777" w:rsidR="005B702D" w:rsidRPr="00DC0364" w:rsidRDefault="002C0AD9" w:rsidP="004B6F3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B702D">
              <w:rPr>
                <w:rFonts w:ascii="Tahoma" w:hAnsi="Tahoma" w:cs="Tahoma"/>
                <w:bCs/>
                <w:color w:val="1F497D" w:themeColor="text2"/>
                <w:sz w:val="18"/>
                <w:szCs w:val="18"/>
                <w:lang w:eastAsia="en-US"/>
              </w:rPr>
              <w:t>.</w:t>
            </w:r>
            <w:r w:rsidR="005E2F83">
              <w:rPr>
                <w:rFonts w:ascii="Tahoma" w:hAnsi="Tahoma" w:cs="Tahoma"/>
                <w:bCs/>
                <w:color w:val="1F497D" w:themeColor="text2"/>
                <w:sz w:val="18"/>
                <w:szCs w:val="18"/>
                <w:lang w:eastAsia="en-US"/>
              </w:rPr>
              <w:t>24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D90616B" w14:textId="77777777" w:rsidR="005B702D" w:rsidRPr="000F7C9A" w:rsidRDefault="005B702D" w:rsidP="00943027">
            <w:pPr>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 xml:space="preserve">La solución </w:t>
            </w:r>
            <w:r w:rsidR="00943027">
              <w:rPr>
                <w:rFonts w:ascii="Tahoma" w:hAnsi="Tahoma" w:cs="Tahoma"/>
                <w:bCs/>
                <w:color w:val="1F497D" w:themeColor="text2"/>
                <w:sz w:val="18"/>
                <w:szCs w:val="18"/>
                <w:lang w:eastAsia="en-US"/>
              </w:rPr>
              <w:t>ofrecida</w:t>
            </w:r>
            <w:r w:rsidR="00943027" w:rsidRPr="009505CD">
              <w:rPr>
                <w:rFonts w:ascii="Tahoma" w:hAnsi="Tahoma" w:cs="Tahoma"/>
                <w:bCs/>
                <w:color w:val="1F497D" w:themeColor="text2"/>
                <w:sz w:val="18"/>
                <w:szCs w:val="18"/>
                <w:lang w:eastAsia="en-US"/>
              </w:rPr>
              <w:t xml:space="preserve"> </w:t>
            </w:r>
            <w:r w:rsidRPr="009505CD">
              <w:rPr>
                <w:rFonts w:ascii="Tahoma" w:hAnsi="Tahoma" w:cs="Tahoma"/>
                <w:bCs/>
                <w:color w:val="1F497D" w:themeColor="text2"/>
                <w:sz w:val="18"/>
                <w:szCs w:val="18"/>
                <w:lang w:eastAsia="en-US"/>
              </w:rPr>
              <w:t xml:space="preserve">debe proveer la posibilidad de integrarse con otros sistemas mediante la invocación de interfaces estándar: </w:t>
            </w:r>
            <w:proofErr w:type="spellStart"/>
            <w:r w:rsidRPr="009505CD">
              <w:rPr>
                <w:rFonts w:ascii="Tahoma" w:hAnsi="Tahoma" w:cs="Tahoma"/>
                <w:bCs/>
                <w:color w:val="1F497D" w:themeColor="text2"/>
                <w:sz w:val="18"/>
                <w:szCs w:val="18"/>
                <w:lang w:eastAsia="en-US"/>
              </w:rPr>
              <w:t>Webservices</w:t>
            </w:r>
            <w:proofErr w:type="spellEnd"/>
            <w:r w:rsidRPr="009505CD">
              <w:rPr>
                <w:rFonts w:ascii="Tahoma" w:hAnsi="Tahoma" w:cs="Tahoma"/>
                <w:bCs/>
                <w:color w:val="1F497D" w:themeColor="text2"/>
                <w:sz w:val="18"/>
                <w:szCs w:val="18"/>
                <w:lang w:eastAsia="en-US"/>
              </w:rPr>
              <w:t xml:space="preserve"> y </w:t>
            </w:r>
            <w:proofErr w:type="spellStart"/>
            <w:r w:rsidRPr="009505CD">
              <w:rPr>
                <w:rFonts w:ascii="Tahoma" w:hAnsi="Tahoma" w:cs="Tahoma"/>
                <w:bCs/>
                <w:color w:val="1F497D" w:themeColor="text2"/>
                <w:sz w:val="18"/>
                <w:szCs w:val="18"/>
                <w:lang w:eastAsia="en-US"/>
              </w:rPr>
              <w:t>APIs</w:t>
            </w:r>
            <w:proofErr w:type="spellEnd"/>
            <w:r w:rsidRPr="009505CD">
              <w:rPr>
                <w:rFonts w:ascii="Tahoma" w:hAnsi="Tahoma" w:cs="Tahoma"/>
                <w:bCs/>
                <w:color w:val="1F497D" w:themeColor="text2"/>
                <w:sz w:val="18"/>
                <w:szCs w:val="18"/>
                <w:lang w:eastAsia="en-US"/>
              </w:rPr>
              <w:t xml:space="preserve"> PL SQL.  </w:t>
            </w:r>
          </w:p>
        </w:tc>
        <w:sdt>
          <w:sdtPr>
            <w:rPr>
              <w:color w:val="1F497D" w:themeColor="text2"/>
              <w:sz w:val="18"/>
              <w:szCs w:val="18"/>
              <w:lang w:val="es-BO"/>
            </w:rPr>
            <w:id w:val="60677365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6F606E9" w14:textId="77777777" w:rsidR="005B702D" w:rsidRPr="00A84DCF" w:rsidRDefault="006C6ECA" w:rsidP="004B6F3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73E598" w14:textId="77777777" w:rsidR="005B702D" w:rsidRPr="00A84DCF" w:rsidRDefault="005B702D" w:rsidP="004B6F3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43BE6F7" w14:textId="77777777" w:rsidR="005B702D" w:rsidRPr="00A84DCF" w:rsidRDefault="005B702D" w:rsidP="004B6F30">
            <w:pPr>
              <w:jc w:val="center"/>
              <w:rPr>
                <w:rFonts w:ascii="Tahoma" w:hAnsi="Tahoma"/>
                <w:color w:val="004990"/>
              </w:rPr>
            </w:pPr>
            <w:r w:rsidRPr="00A84DCF">
              <w:rPr>
                <w:rFonts w:ascii="Tahoma" w:hAnsi="Tahoma"/>
                <w:color w:val="004990"/>
              </w:rPr>
              <w:t> </w:t>
            </w:r>
          </w:p>
        </w:tc>
      </w:tr>
      <w:tr w:rsidR="006C6ECA" w:rsidRPr="00A84DCF" w14:paraId="58ABAE3A"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5D5B4E3" w14:textId="77777777" w:rsidR="006C6ECA" w:rsidRPr="00633C38" w:rsidDel="008636EE" w:rsidRDefault="006C6ECA" w:rsidP="002271D0">
            <w:pPr>
              <w:ind w:left="-71" w:firstLine="29"/>
              <w:jc w:val="center"/>
              <w:rPr>
                <w:rFonts w:ascii="Tahoma" w:hAnsi="Tahoma" w:cs="Tahoma"/>
                <w:bCs/>
                <w:color w:val="1F497D" w:themeColor="text2"/>
                <w:sz w:val="18"/>
                <w:szCs w:val="18"/>
                <w:lang w:eastAsia="en-US"/>
              </w:rPr>
            </w:pPr>
            <w:r w:rsidRPr="00633C38">
              <w:rPr>
                <w:rFonts w:ascii="Tahoma" w:hAnsi="Tahoma" w:cs="Tahoma"/>
                <w:bCs/>
                <w:color w:val="1F497D" w:themeColor="text2"/>
                <w:sz w:val="18"/>
                <w:szCs w:val="18"/>
                <w:lang w:eastAsia="en-US"/>
              </w:rPr>
              <w:t>1.2</w:t>
            </w:r>
            <w:r w:rsidR="005E2F83">
              <w:rPr>
                <w:rFonts w:ascii="Tahoma" w:hAnsi="Tahoma" w:cs="Tahoma"/>
                <w:bCs/>
                <w:color w:val="1F497D" w:themeColor="text2"/>
                <w:sz w:val="18"/>
                <w:szCs w:val="18"/>
                <w:lang w:eastAsia="en-US"/>
              </w:rPr>
              <w:t>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2894A65" w14:textId="77777777" w:rsidR="006C6ECA" w:rsidRPr="00633C38" w:rsidRDefault="006C6ECA">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La solución debe poder ser </w:t>
            </w:r>
            <w:proofErr w:type="spellStart"/>
            <w:r>
              <w:rPr>
                <w:rFonts w:ascii="Tahoma" w:hAnsi="Tahoma" w:cs="Tahoma"/>
                <w:bCs/>
                <w:color w:val="1F497D" w:themeColor="text2"/>
                <w:sz w:val="18"/>
                <w:szCs w:val="18"/>
                <w:lang w:eastAsia="en-US"/>
              </w:rPr>
              <w:t>monitoreable</w:t>
            </w:r>
            <w:proofErr w:type="spellEnd"/>
            <w:r>
              <w:rPr>
                <w:rFonts w:ascii="Tahoma" w:hAnsi="Tahoma" w:cs="Tahoma"/>
                <w:bCs/>
                <w:color w:val="1F497D" w:themeColor="text2"/>
                <w:sz w:val="18"/>
                <w:szCs w:val="18"/>
                <w:lang w:eastAsia="en-US"/>
              </w:rPr>
              <w:t xml:space="preserve">, mínimamente debe </w:t>
            </w:r>
            <w:r w:rsidR="004D23AB">
              <w:rPr>
                <w:rFonts w:ascii="Tahoma" w:hAnsi="Tahoma" w:cs="Tahoma"/>
                <w:bCs/>
                <w:color w:val="1F497D" w:themeColor="text2"/>
                <w:sz w:val="18"/>
                <w:szCs w:val="18"/>
                <w:lang w:eastAsia="en-US"/>
              </w:rPr>
              <w:t>poder permitir el intercambio de información para monitoreo de rendimiento y fallas a través de</w:t>
            </w:r>
            <w:r>
              <w:rPr>
                <w:rFonts w:ascii="Tahoma" w:hAnsi="Tahoma" w:cs="Tahoma"/>
                <w:bCs/>
                <w:color w:val="1F497D" w:themeColor="text2"/>
                <w:sz w:val="18"/>
                <w:szCs w:val="18"/>
                <w:lang w:eastAsia="en-US"/>
              </w:rPr>
              <w:t>l protocolo SNMP 2+</w:t>
            </w:r>
          </w:p>
        </w:tc>
        <w:sdt>
          <w:sdtPr>
            <w:rPr>
              <w:color w:val="1F497D" w:themeColor="text2"/>
              <w:sz w:val="18"/>
              <w:szCs w:val="18"/>
              <w:lang w:val="es-BO"/>
            </w:rPr>
            <w:id w:val="205914070"/>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7F7EE0A" w14:textId="77777777" w:rsidR="006C6ECA" w:rsidRDefault="006C6ECA"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D73DE50" w14:textId="77777777" w:rsidR="006C6ECA" w:rsidRPr="00A84DCF" w:rsidRDefault="006C6ECA"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1244D06" w14:textId="77777777" w:rsidR="006C6ECA" w:rsidRPr="00A84DCF" w:rsidRDefault="006C6ECA" w:rsidP="002271D0">
            <w:pPr>
              <w:jc w:val="center"/>
              <w:rPr>
                <w:rFonts w:ascii="Tahoma" w:hAnsi="Tahoma"/>
                <w:color w:val="004990"/>
              </w:rPr>
            </w:pPr>
          </w:p>
        </w:tc>
      </w:tr>
      <w:tr w:rsidR="005B702D" w:rsidRPr="00A84DCF" w14:paraId="3AD913A4"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D47D91C" w14:textId="77777777" w:rsidR="005B702D" w:rsidRPr="000D3E67" w:rsidRDefault="005B702D" w:rsidP="002271D0">
            <w:pPr>
              <w:ind w:left="-71" w:firstLine="29"/>
              <w:jc w:val="center"/>
              <w:rPr>
                <w:rFonts w:ascii="Tahoma" w:hAnsi="Tahoma" w:cs="Tahoma"/>
                <w:b/>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860F28B" w14:textId="77777777" w:rsidR="005B702D" w:rsidRPr="002E1040" w:rsidRDefault="005B702D" w:rsidP="002271D0">
            <w:pPr>
              <w:rPr>
                <w:rFonts w:ascii="Tahoma" w:hAnsi="Tahoma" w:cs="Tahoma"/>
                <w:b/>
                <w:bCs/>
                <w:sz w:val="18"/>
                <w:szCs w:val="18"/>
                <w:lang w:eastAsia="en-US"/>
              </w:rPr>
            </w:pPr>
            <w:r w:rsidRPr="002E1040">
              <w:rPr>
                <w:rFonts w:ascii="Tahoma" w:hAnsi="Tahoma" w:cs="Tahoma"/>
                <w:b/>
                <w:bCs/>
                <w:color w:val="1F497D" w:themeColor="text2"/>
                <w:sz w:val="18"/>
                <w:szCs w:val="18"/>
                <w:lang w:eastAsia="en-US"/>
              </w:rPr>
              <w:t>Actividades de migración de aplicaciones y datos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A45A381" w14:textId="77777777" w:rsidR="005B702D" w:rsidRDefault="005B702D" w:rsidP="002271D0">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C9E39A4" w14:textId="77777777" w:rsidR="005B702D" w:rsidRPr="00A84DCF" w:rsidRDefault="005B702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D16481B" w14:textId="77777777" w:rsidR="005B702D" w:rsidRPr="00A84DCF" w:rsidRDefault="005B702D" w:rsidP="002271D0">
            <w:pPr>
              <w:jc w:val="center"/>
              <w:rPr>
                <w:rFonts w:ascii="Tahoma" w:hAnsi="Tahoma"/>
                <w:color w:val="004990"/>
              </w:rPr>
            </w:pPr>
          </w:p>
        </w:tc>
      </w:tr>
      <w:tr w:rsidR="005B702D" w:rsidRPr="00A84DCF" w14:paraId="1BD649D1"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4D360A2" w14:textId="77777777" w:rsidR="005B702D" w:rsidRPr="00DC0364"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E2F83">
              <w:rPr>
                <w:rFonts w:ascii="Tahoma" w:hAnsi="Tahoma" w:cs="Tahoma"/>
                <w:bCs/>
                <w:color w:val="1F497D" w:themeColor="text2"/>
                <w:sz w:val="18"/>
                <w:szCs w:val="18"/>
                <w:lang w:eastAsia="en-US"/>
              </w:rPr>
              <w:t>.26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C2EE977" w14:textId="77777777" w:rsidR="005B702D" w:rsidRPr="002E1040" w:rsidRDefault="005B702D" w:rsidP="002271D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Se requiere la revisión de al menos 20 servicios de VAS</w:t>
            </w:r>
            <w:r w:rsidR="00F91969">
              <w:rPr>
                <w:rFonts w:ascii="Tahoma" w:hAnsi="Tahoma" w:cs="Tahoma"/>
                <w:bCs/>
                <w:color w:val="1F497D" w:themeColor="text2"/>
                <w:sz w:val="18"/>
                <w:szCs w:val="18"/>
                <w:lang w:eastAsia="en-US"/>
              </w:rPr>
              <w:t xml:space="preserve"> de complejidad baja</w:t>
            </w:r>
            <w:r w:rsidRPr="002E1040">
              <w:rPr>
                <w:rFonts w:ascii="Tahoma" w:hAnsi="Tahoma" w:cs="Tahoma"/>
                <w:bCs/>
                <w:color w:val="1F497D" w:themeColor="text2"/>
                <w:sz w:val="18"/>
                <w:szCs w:val="18"/>
                <w:lang w:eastAsia="en-US"/>
              </w:rPr>
              <w:t xml:space="preserve"> para </w:t>
            </w:r>
            <w:r w:rsidR="00943027">
              <w:rPr>
                <w:rFonts w:ascii="Tahoma" w:hAnsi="Tahoma" w:cs="Tahoma"/>
                <w:bCs/>
                <w:color w:val="1F497D" w:themeColor="text2"/>
                <w:sz w:val="18"/>
                <w:szCs w:val="18"/>
                <w:lang w:eastAsia="en-US"/>
              </w:rPr>
              <w:t xml:space="preserve">decidir </w:t>
            </w:r>
            <w:r w:rsidRPr="002E1040">
              <w:rPr>
                <w:rFonts w:ascii="Tahoma" w:hAnsi="Tahoma" w:cs="Tahoma"/>
                <w:bCs/>
                <w:color w:val="1F497D" w:themeColor="text2"/>
                <w:sz w:val="18"/>
                <w:szCs w:val="18"/>
                <w:lang w:eastAsia="en-US"/>
              </w:rPr>
              <w:t xml:space="preserve">su migración al nuevo sistema VAS. Las aplicaciones varían entre votaciones, encuestas, suscripciones como tal, envíos masivos </w:t>
            </w:r>
            <w:r w:rsidR="00943027">
              <w:rPr>
                <w:rFonts w:ascii="Tahoma" w:hAnsi="Tahoma" w:cs="Tahoma"/>
                <w:bCs/>
                <w:color w:val="1F497D" w:themeColor="text2"/>
                <w:sz w:val="18"/>
                <w:szCs w:val="18"/>
                <w:lang w:eastAsia="en-US"/>
              </w:rPr>
              <w:t xml:space="preserve">de mensajes </w:t>
            </w:r>
            <w:r w:rsidRPr="002E1040">
              <w:rPr>
                <w:rFonts w:ascii="Tahoma" w:hAnsi="Tahoma" w:cs="Tahoma"/>
                <w:bCs/>
                <w:color w:val="1F497D" w:themeColor="text2"/>
                <w:sz w:val="18"/>
                <w:szCs w:val="18"/>
                <w:lang w:eastAsia="en-US"/>
              </w:rPr>
              <w:t>y servicios a demanda.</w:t>
            </w:r>
            <w:r w:rsidR="008636EE">
              <w:rPr>
                <w:rFonts w:ascii="Tahoma" w:hAnsi="Tahoma" w:cs="Tahoma"/>
                <w:bCs/>
                <w:color w:val="1F497D" w:themeColor="text2"/>
                <w:sz w:val="18"/>
                <w:szCs w:val="18"/>
                <w:lang w:eastAsia="en-US"/>
              </w:rPr>
              <w:t xml:space="preserve"> Dentro de los 20 servicios </w:t>
            </w:r>
            <w:r w:rsidR="002418C5">
              <w:rPr>
                <w:rFonts w:ascii="Tahoma" w:hAnsi="Tahoma" w:cs="Tahoma"/>
                <w:bCs/>
                <w:color w:val="1F497D" w:themeColor="text2"/>
                <w:sz w:val="18"/>
                <w:szCs w:val="18"/>
                <w:lang w:eastAsia="en-US"/>
              </w:rPr>
              <w:t xml:space="preserve">que </w:t>
            </w:r>
            <w:r w:rsidR="008636EE">
              <w:rPr>
                <w:rFonts w:ascii="Tahoma" w:hAnsi="Tahoma" w:cs="Tahoma"/>
                <w:bCs/>
                <w:color w:val="1F497D" w:themeColor="text2"/>
                <w:sz w:val="18"/>
                <w:szCs w:val="18"/>
                <w:lang w:eastAsia="en-US"/>
              </w:rPr>
              <w:t xml:space="preserve">se revisarán </w:t>
            </w:r>
            <w:r w:rsidR="002418C5">
              <w:rPr>
                <w:rFonts w:ascii="Tahoma" w:hAnsi="Tahoma" w:cs="Tahoma"/>
                <w:bCs/>
                <w:color w:val="1F497D" w:themeColor="text2"/>
                <w:sz w:val="18"/>
                <w:szCs w:val="18"/>
                <w:lang w:eastAsia="en-US"/>
              </w:rPr>
              <w:t xml:space="preserve">podrán estar </w:t>
            </w:r>
            <w:r w:rsidR="008636EE">
              <w:rPr>
                <w:rFonts w:ascii="Tahoma" w:hAnsi="Tahoma" w:cs="Tahoma"/>
                <w:bCs/>
                <w:color w:val="1F497D" w:themeColor="text2"/>
                <w:sz w:val="18"/>
                <w:szCs w:val="18"/>
                <w:lang w:eastAsia="en-US"/>
              </w:rPr>
              <w:t>también</w:t>
            </w:r>
            <w:r w:rsidR="002418C5">
              <w:rPr>
                <w:rFonts w:ascii="Tahoma" w:hAnsi="Tahoma" w:cs="Tahoma"/>
                <w:bCs/>
                <w:color w:val="1F497D" w:themeColor="text2"/>
                <w:sz w:val="18"/>
                <w:szCs w:val="18"/>
                <w:lang w:eastAsia="en-US"/>
              </w:rPr>
              <w:t xml:space="preserve"> los 8</w:t>
            </w:r>
            <w:r w:rsidR="008636EE">
              <w:rPr>
                <w:rFonts w:ascii="Tahoma" w:hAnsi="Tahoma" w:cs="Tahoma"/>
                <w:bCs/>
                <w:color w:val="1F497D" w:themeColor="text2"/>
                <w:sz w:val="18"/>
                <w:szCs w:val="18"/>
                <w:lang w:eastAsia="en-US"/>
              </w:rPr>
              <w:t xml:space="preserve"> planteados más arriba.</w:t>
            </w:r>
          </w:p>
        </w:tc>
        <w:sdt>
          <w:sdtPr>
            <w:rPr>
              <w:color w:val="1F497D" w:themeColor="text2"/>
              <w:sz w:val="18"/>
              <w:szCs w:val="18"/>
              <w:lang w:val="es-BO"/>
            </w:rPr>
            <w:id w:val="-607963736"/>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EBF4011" w14:textId="77777777" w:rsidR="005B702D" w:rsidRDefault="005B702D"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A098ABE" w14:textId="77777777" w:rsidR="005B702D" w:rsidRPr="00A84DCF" w:rsidRDefault="005B702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B1C6833" w14:textId="77777777" w:rsidR="005B702D" w:rsidRPr="00A84DCF" w:rsidRDefault="005B702D" w:rsidP="002271D0">
            <w:pPr>
              <w:jc w:val="center"/>
              <w:rPr>
                <w:rFonts w:ascii="Tahoma" w:hAnsi="Tahoma"/>
                <w:color w:val="004990"/>
              </w:rPr>
            </w:pPr>
          </w:p>
        </w:tc>
      </w:tr>
      <w:tr w:rsidR="005B702D" w:rsidRPr="00A84DCF" w14:paraId="7C0C0794"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6DA8FE0" w14:textId="77777777" w:rsidR="005B702D" w:rsidRPr="00DC0364"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r w:rsidR="005E2F83">
              <w:rPr>
                <w:rFonts w:ascii="Tahoma" w:hAnsi="Tahoma" w:cs="Tahoma"/>
                <w:bCs/>
                <w:color w:val="1F497D" w:themeColor="text2"/>
                <w:sz w:val="18"/>
                <w:szCs w:val="18"/>
                <w:lang w:eastAsia="en-US"/>
              </w:rPr>
              <w:t>27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9CE39A7" w14:textId="77777777" w:rsidR="005B702D" w:rsidRDefault="00F257C1" w:rsidP="002271D0">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El oferente debe realizar</w:t>
            </w:r>
            <w:r w:rsidR="005B702D" w:rsidRPr="002E1040">
              <w:rPr>
                <w:rFonts w:ascii="Tahoma" w:hAnsi="Tahoma" w:cs="Tahoma"/>
                <w:bCs/>
                <w:color w:val="1F497D" w:themeColor="text2"/>
                <w:sz w:val="18"/>
                <w:szCs w:val="18"/>
                <w:lang w:eastAsia="en-US"/>
              </w:rPr>
              <w:t xml:space="preserve"> un análisis sobre la migración de los datos existentes en el sistema actual de VAS y que sean de importancia para el nuevo Sistema de VAS.</w:t>
            </w:r>
          </w:p>
          <w:p w14:paraId="478674C3" w14:textId="77777777" w:rsidR="005B702D" w:rsidRPr="002E1040" w:rsidRDefault="005B702D" w:rsidP="002271D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Luego de la revisión y análisis se </w:t>
            </w:r>
            <w:r w:rsidR="00F257C1">
              <w:rPr>
                <w:rFonts w:ascii="Tahoma" w:hAnsi="Tahoma" w:cs="Tahoma"/>
                <w:bCs/>
                <w:color w:val="1F497D" w:themeColor="text2"/>
                <w:sz w:val="18"/>
                <w:szCs w:val="18"/>
                <w:lang w:eastAsia="en-US"/>
              </w:rPr>
              <w:t>definirá coordinadamente entre el oferente y Entel</w:t>
            </w:r>
            <w:r w:rsidRPr="002E1040">
              <w:rPr>
                <w:rFonts w:ascii="Tahoma" w:hAnsi="Tahoma" w:cs="Tahoma"/>
                <w:bCs/>
                <w:color w:val="1F497D" w:themeColor="text2"/>
                <w:sz w:val="18"/>
                <w:szCs w:val="18"/>
                <w:lang w:eastAsia="en-US"/>
              </w:rPr>
              <w:t xml:space="preserve"> </w:t>
            </w:r>
            <w:r w:rsidR="00DE31BE">
              <w:rPr>
                <w:rFonts w:ascii="Tahoma" w:hAnsi="Tahoma" w:cs="Tahoma"/>
                <w:bCs/>
                <w:color w:val="1F497D" w:themeColor="text2"/>
                <w:sz w:val="18"/>
                <w:szCs w:val="18"/>
                <w:lang w:eastAsia="en-US"/>
              </w:rPr>
              <w:t xml:space="preserve">S.A. </w:t>
            </w:r>
            <w:r w:rsidRPr="002E1040">
              <w:rPr>
                <w:rFonts w:ascii="Tahoma" w:hAnsi="Tahoma" w:cs="Tahoma"/>
                <w:bCs/>
                <w:color w:val="1F497D" w:themeColor="text2"/>
                <w:sz w:val="18"/>
                <w:szCs w:val="18"/>
                <w:lang w:eastAsia="en-US"/>
              </w:rPr>
              <w:t xml:space="preserve">el alcance de </w:t>
            </w:r>
            <w:r w:rsidR="00DE31BE">
              <w:rPr>
                <w:rFonts w:ascii="Tahoma" w:hAnsi="Tahoma" w:cs="Tahoma"/>
                <w:bCs/>
                <w:color w:val="1F497D" w:themeColor="text2"/>
                <w:sz w:val="18"/>
                <w:szCs w:val="18"/>
                <w:lang w:eastAsia="en-US"/>
              </w:rPr>
              <w:t xml:space="preserve">la </w:t>
            </w:r>
            <w:r w:rsidRPr="002E1040">
              <w:rPr>
                <w:rFonts w:ascii="Tahoma" w:hAnsi="Tahoma" w:cs="Tahoma"/>
                <w:bCs/>
                <w:color w:val="1F497D" w:themeColor="text2"/>
                <w:sz w:val="18"/>
                <w:szCs w:val="18"/>
                <w:lang w:eastAsia="en-US"/>
              </w:rPr>
              <w:t>migración a realizar con los datos maestros y transaccionales</w:t>
            </w:r>
            <w:r w:rsidR="00737772">
              <w:rPr>
                <w:rFonts w:ascii="Tahoma" w:hAnsi="Tahoma" w:cs="Tahoma"/>
                <w:bCs/>
                <w:color w:val="1F497D" w:themeColor="text2"/>
                <w:sz w:val="18"/>
                <w:szCs w:val="18"/>
                <w:lang w:eastAsia="en-US"/>
              </w:rPr>
              <w:t xml:space="preserve"> y, si fuera procedente,</w:t>
            </w:r>
            <w:r w:rsidRPr="002E1040">
              <w:rPr>
                <w:rFonts w:ascii="Tahoma" w:hAnsi="Tahoma" w:cs="Tahoma"/>
                <w:bCs/>
                <w:color w:val="1F497D" w:themeColor="text2"/>
                <w:sz w:val="18"/>
                <w:szCs w:val="18"/>
                <w:lang w:eastAsia="en-US"/>
              </w:rPr>
              <w:t xml:space="preserve"> con las funcionalidades </w:t>
            </w:r>
            <w:r>
              <w:rPr>
                <w:rFonts w:ascii="Tahoma" w:hAnsi="Tahoma" w:cs="Tahoma"/>
                <w:bCs/>
                <w:color w:val="1F497D" w:themeColor="text2"/>
                <w:sz w:val="18"/>
                <w:szCs w:val="18"/>
                <w:lang w:eastAsia="en-US"/>
              </w:rPr>
              <w:t>de las aplicaciones existentes.</w:t>
            </w:r>
          </w:p>
        </w:tc>
        <w:sdt>
          <w:sdtPr>
            <w:rPr>
              <w:color w:val="1F497D" w:themeColor="text2"/>
              <w:sz w:val="18"/>
              <w:szCs w:val="18"/>
              <w:lang w:val="es-BO"/>
            </w:rPr>
            <w:id w:val="-81017298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C3A466B" w14:textId="77777777" w:rsidR="005B702D" w:rsidRPr="00A84DCF" w:rsidRDefault="009505CD" w:rsidP="002271D0">
                <w:pPr>
                  <w:jc w:val="center"/>
                  <w:rPr>
                    <w:rFonts w:ascii="Tahoma" w:hAnsi="Tahoma" w:cs="Tahoma"/>
                    <w:color w:val="004990"/>
                    <w:sz w:val="18"/>
                    <w:szCs w:val="18"/>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AC27BA" w14:textId="77777777" w:rsidR="005B702D" w:rsidRPr="00A84DCF" w:rsidRDefault="005B702D" w:rsidP="002271D0">
            <w:pPr>
              <w:jc w:val="center"/>
              <w:rPr>
                <w:rFonts w:ascii="Tahoma" w:hAnsi="Tahoma"/>
                <w:color w:val="004990"/>
              </w:rPr>
            </w:pPr>
            <w:r w:rsidRPr="00A84DCF">
              <w:rPr>
                <w:rFonts w:ascii="Tahoma" w:hAnsi="Tahoma"/>
                <w:color w:val="004990"/>
              </w:rPr>
              <w:t> </w:t>
            </w: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17CCE89" w14:textId="77777777" w:rsidR="005B702D" w:rsidRPr="00A84DCF" w:rsidRDefault="005B702D" w:rsidP="002271D0">
            <w:pPr>
              <w:jc w:val="center"/>
              <w:rPr>
                <w:rFonts w:ascii="Tahoma" w:hAnsi="Tahoma"/>
                <w:color w:val="004990"/>
              </w:rPr>
            </w:pPr>
            <w:r w:rsidRPr="00A84DCF">
              <w:rPr>
                <w:rFonts w:ascii="Tahoma" w:hAnsi="Tahoma"/>
                <w:color w:val="004990"/>
              </w:rPr>
              <w:t> </w:t>
            </w:r>
          </w:p>
        </w:tc>
      </w:tr>
      <w:tr w:rsidR="009505CD" w:rsidRPr="00A84DCF" w14:paraId="45373B0B"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48BA03D" w14:textId="77777777" w:rsidR="009505CD"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B8F3E85" w14:textId="77777777" w:rsidR="009505CD" w:rsidRPr="00633C38" w:rsidRDefault="009505CD" w:rsidP="002271D0">
            <w:pPr>
              <w:rPr>
                <w:rFonts w:ascii="Tahoma" w:hAnsi="Tahoma" w:cs="Tahoma"/>
                <w:b/>
                <w:bCs/>
                <w:color w:val="1F497D" w:themeColor="text2"/>
                <w:sz w:val="20"/>
                <w:szCs w:val="20"/>
                <w:lang w:eastAsia="en-US"/>
              </w:rPr>
            </w:pPr>
            <w:r w:rsidRPr="00633C38">
              <w:rPr>
                <w:rFonts w:ascii="Tahoma" w:hAnsi="Tahoma" w:cs="Tahoma"/>
                <w:b/>
                <w:bCs/>
                <w:color w:val="1F497D" w:themeColor="text2"/>
                <w:sz w:val="20"/>
                <w:szCs w:val="20"/>
                <w:lang w:eastAsia="en-US"/>
              </w:rPr>
              <w:t xml:space="preserve">Tarjetas prepagas – </w:t>
            </w:r>
            <w:proofErr w:type="spellStart"/>
            <w:r w:rsidRPr="00633C38">
              <w:rPr>
                <w:rFonts w:ascii="Tahoma" w:hAnsi="Tahoma" w:cs="Tahoma"/>
                <w:b/>
                <w:bCs/>
                <w:i/>
                <w:color w:val="1F497D" w:themeColor="text2"/>
                <w:sz w:val="20"/>
                <w:szCs w:val="20"/>
                <w:lang w:eastAsia="en-US"/>
              </w:rPr>
              <w:t>Calling</w:t>
            </w:r>
            <w:proofErr w:type="spellEnd"/>
            <w:r w:rsidRPr="00633C38">
              <w:rPr>
                <w:rFonts w:ascii="Tahoma" w:hAnsi="Tahoma" w:cs="Tahoma"/>
                <w:b/>
                <w:bCs/>
                <w:i/>
                <w:color w:val="1F497D" w:themeColor="text2"/>
                <w:sz w:val="20"/>
                <w:szCs w:val="20"/>
                <w:lang w:eastAsia="en-US"/>
              </w:rPr>
              <w:t xml:space="preserve"> </w:t>
            </w:r>
            <w:proofErr w:type="spellStart"/>
            <w:r w:rsidRPr="00633C38">
              <w:rPr>
                <w:rFonts w:ascii="Tahoma" w:hAnsi="Tahoma" w:cs="Tahoma"/>
                <w:b/>
                <w:bCs/>
                <w:i/>
                <w:color w:val="1F497D" w:themeColor="text2"/>
                <w:sz w:val="20"/>
                <w:szCs w:val="20"/>
                <w:lang w:eastAsia="en-US"/>
              </w:rPr>
              <w:t>Card</w:t>
            </w:r>
            <w:r w:rsidR="006411F3" w:rsidRPr="00633C38">
              <w:rPr>
                <w:rFonts w:ascii="Tahoma" w:hAnsi="Tahoma" w:cs="Tahoma"/>
                <w:b/>
                <w:bCs/>
                <w:i/>
                <w:color w:val="1F497D" w:themeColor="text2"/>
                <w:sz w:val="20"/>
                <w:szCs w:val="20"/>
                <w:lang w:eastAsia="en-US"/>
              </w:rPr>
              <w:t>s</w:t>
            </w:r>
            <w:proofErr w:type="spellEnd"/>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15E3F9F" w14:textId="77777777" w:rsidR="009505CD" w:rsidRDefault="009505CD" w:rsidP="002271D0">
            <w:pPr>
              <w:jc w:val="center"/>
              <w:rPr>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BB7F4C" w14:textId="77777777" w:rsidR="009505CD" w:rsidRPr="00A84DCF" w:rsidRDefault="009505C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F0F337E" w14:textId="77777777" w:rsidR="009505CD" w:rsidRPr="00A84DCF" w:rsidRDefault="009505CD" w:rsidP="002271D0">
            <w:pPr>
              <w:jc w:val="center"/>
              <w:rPr>
                <w:rFonts w:ascii="Tahoma" w:hAnsi="Tahoma"/>
                <w:color w:val="004990"/>
              </w:rPr>
            </w:pPr>
          </w:p>
        </w:tc>
      </w:tr>
      <w:tr w:rsidR="009505CD" w:rsidRPr="00A84DCF" w14:paraId="7CB949F9"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2E0FFC4" w14:textId="77777777" w:rsidR="009505CD"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lastRenderedPageBreak/>
              <w:t>2</w:t>
            </w:r>
            <w:r w:rsidR="009505CD">
              <w:rPr>
                <w:rFonts w:ascii="Tahoma" w:hAnsi="Tahoma" w:cs="Tahoma"/>
                <w:bCs/>
                <w:color w:val="1F497D" w:themeColor="text2"/>
                <w:sz w:val="18"/>
                <w:szCs w:val="18"/>
                <w:lang w:eastAsia="en-US"/>
              </w:rPr>
              <w:t>.1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CC0FC30" w14:textId="77777777" w:rsidR="009505CD" w:rsidRPr="009505CD" w:rsidRDefault="009505CD" w:rsidP="009505CD">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Se requiere el reemplazo de la plataforma actual de ejecución de llamadas mediante tarjetas prepagas </w:t>
            </w:r>
            <w:proofErr w:type="spellStart"/>
            <w:r w:rsidRPr="00633C38">
              <w:rPr>
                <w:rFonts w:ascii="Tahoma" w:hAnsi="Tahoma" w:cs="Tahoma"/>
                <w:bCs/>
                <w:i/>
                <w:color w:val="1F497D" w:themeColor="text2"/>
                <w:sz w:val="18"/>
                <w:szCs w:val="18"/>
                <w:lang w:eastAsia="en-US"/>
              </w:rPr>
              <w:t>calling-cards</w:t>
            </w:r>
            <w:proofErr w:type="spellEnd"/>
            <w:r>
              <w:rPr>
                <w:rFonts w:ascii="Tahoma" w:hAnsi="Tahoma" w:cs="Tahoma"/>
                <w:bCs/>
                <w:color w:val="1F497D" w:themeColor="text2"/>
                <w:sz w:val="18"/>
                <w:szCs w:val="18"/>
                <w:lang w:eastAsia="en-US"/>
              </w:rPr>
              <w:t>.</w:t>
            </w:r>
            <w:r w:rsidR="002375FB">
              <w:rPr>
                <w:rFonts w:ascii="Tahoma" w:hAnsi="Tahoma" w:cs="Tahoma"/>
                <w:bCs/>
                <w:color w:val="1F497D" w:themeColor="text2"/>
                <w:sz w:val="18"/>
                <w:szCs w:val="18"/>
                <w:lang w:eastAsia="en-US"/>
              </w:rPr>
              <w:t xml:space="preserve"> Se adjunta información de este servicio</w:t>
            </w:r>
            <w:r w:rsidR="00B93939">
              <w:rPr>
                <w:rFonts w:ascii="Tahoma" w:hAnsi="Tahoma" w:cs="Tahoma"/>
                <w:bCs/>
                <w:color w:val="1F497D" w:themeColor="text2"/>
                <w:sz w:val="18"/>
                <w:szCs w:val="18"/>
                <w:lang w:eastAsia="en-US"/>
              </w:rPr>
              <w:t xml:space="preserve"> en el anexo </w:t>
            </w:r>
            <w:r w:rsidR="0018118F">
              <w:rPr>
                <w:rFonts w:ascii="Tahoma" w:hAnsi="Tahoma" w:cs="Tahoma"/>
                <w:bCs/>
                <w:color w:val="1F497D" w:themeColor="text2"/>
                <w:sz w:val="18"/>
                <w:szCs w:val="18"/>
                <w:lang w:eastAsia="en-US"/>
              </w:rPr>
              <w:t>H</w:t>
            </w:r>
            <w:r w:rsidR="002375FB">
              <w:rPr>
                <w:rFonts w:ascii="Tahoma" w:hAnsi="Tahoma" w:cs="Tahoma"/>
                <w:bCs/>
                <w:color w:val="1F497D" w:themeColor="text2"/>
                <w:sz w:val="18"/>
                <w:szCs w:val="18"/>
                <w:lang w:eastAsia="en-US"/>
              </w:rPr>
              <w:t>.</w:t>
            </w:r>
          </w:p>
        </w:tc>
        <w:sdt>
          <w:sdtPr>
            <w:rPr>
              <w:color w:val="1F497D" w:themeColor="text2"/>
              <w:sz w:val="18"/>
              <w:szCs w:val="18"/>
              <w:lang w:val="es-BO"/>
            </w:rPr>
            <w:id w:val="320857496"/>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978C30" w14:textId="77777777" w:rsidR="009505CD" w:rsidRDefault="009505CD"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AE9E39C" w14:textId="77777777" w:rsidR="009505CD" w:rsidRPr="00A84DCF" w:rsidRDefault="009505C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9CD86CE" w14:textId="77777777" w:rsidR="009505CD" w:rsidRPr="00A84DCF" w:rsidRDefault="009505CD" w:rsidP="002271D0">
            <w:pPr>
              <w:jc w:val="center"/>
              <w:rPr>
                <w:rFonts w:ascii="Tahoma" w:hAnsi="Tahoma"/>
                <w:color w:val="004990"/>
              </w:rPr>
            </w:pPr>
          </w:p>
        </w:tc>
      </w:tr>
      <w:tr w:rsidR="009505CD" w:rsidRPr="00A84DCF" w14:paraId="367814FA"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57DE0D" w14:textId="77777777" w:rsidR="009505CD" w:rsidRDefault="002C0AD9" w:rsidP="002271D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9505CD">
              <w:rPr>
                <w:rFonts w:ascii="Tahoma" w:hAnsi="Tahoma" w:cs="Tahoma"/>
                <w:bCs/>
                <w:color w:val="1F497D" w:themeColor="text2"/>
                <w:sz w:val="18"/>
                <w:szCs w:val="18"/>
                <w:lang w:eastAsia="en-US"/>
              </w:rPr>
              <w:t>.2</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4EE77A9" w14:textId="77777777" w:rsidR="009505CD" w:rsidRDefault="009505CD" w:rsidP="009505CD">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Se requiere que los componentes de software instalados sean integrados mediante interfaces estándar a las plataformas OSS/BSS de Entel. </w:t>
            </w:r>
          </w:p>
          <w:p w14:paraId="6B714743" w14:textId="77777777" w:rsidR="009505CD" w:rsidRPr="009505CD" w:rsidRDefault="009505CD" w:rsidP="009505CD">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Se consideran interfaces estándar interfaces basadas en servicios</w:t>
            </w:r>
            <w:r w:rsidR="008636EE">
              <w:rPr>
                <w:rFonts w:ascii="Tahoma" w:hAnsi="Tahoma" w:cs="Tahoma"/>
                <w:bCs/>
                <w:color w:val="1F497D" w:themeColor="text2"/>
                <w:sz w:val="18"/>
                <w:szCs w:val="18"/>
                <w:lang w:eastAsia="en-US"/>
              </w:rPr>
              <w:t xml:space="preserve"> (SOA)</w:t>
            </w:r>
            <w:r>
              <w:rPr>
                <w:rFonts w:ascii="Tahoma" w:hAnsi="Tahoma" w:cs="Tahoma"/>
                <w:bCs/>
                <w:color w:val="1F497D" w:themeColor="text2"/>
                <w:sz w:val="18"/>
                <w:szCs w:val="18"/>
                <w:lang w:eastAsia="en-US"/>
              </w:rPr>
              <w:t>, SOAP</w:t>
            </w:r>
            <w:r w:rsidR="008636EE">
              <w:rPr>
                <w:rFonts w:ascii="Tahoma" w:hAnsi="Tahoma" w:cs="Tahoma"/>
                <w:bCs/>
                <w:color w:val="1F497D" w:themeColor="text2"/>
                <w:sz w:val="18"/>
                <w:szCs w:val="18"/>
                <w:lang w:eastAsia="en-US"/>
              </w:rPr>
              <w:t xml:space="preserve"> / REST</w:t>
            </w:r>
            <w:r>
              <w:rPr>
                <w:rFonts w:ascii="Tahoma" w:hAnsi="Tahoma" w:cs="Tahoma"/>
                <w:bCs/>
                <w:color w:val="1F497D" w:themeColor="text2"/>
                <w:sz w:val="18"/>
                <w:szCs w:val="18"/>
                <w:lang w:eastAsia="en-US"/>
              </w:rPr>
              <w:t xml:space="preserve">, unidades de programa y procedimientos almacenados. </w:t>
            </w:r>
          </w:p>
        </w:tc>
        <w:sdt>
          <w:sdtPr>
            <w:rPr>
              <w:color w:val="1F497D" w:themeColor="text2"/>
              <w:sz w:val="18"/>
              <w:szCs w:val="18"/>
              <w:lang w:val="es-BO"/>
            </w:rPr>
            <w:id w:val="1243450794"/>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C7D05F" w14:textId="77777777" w:rsidR="009505CD" w:rsidRDefault="00B93939" w:rsidP="002271D0">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391B03E" w14:textId="77777777" w:rsidR="009505CD" w:rsidRPr="00A84DCF" w:rsidRDefault="009505CD" w:rsidP="002271D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7230B60" w14:textId="77777777" w:rsidR="009505CD" w:rsidRPr="00A84DCF" w:rsidRDefault="009505CD" w:rsidP="002271D0">
            <w:pPr>
              <w:jc w:val="center"/>
              <w:rPr>
                <w:rFonts w:ascii="Tahoma" w:hAnsi="Tahoma"/>
                <w:color w:val="004990"/>
              </w:rPr>
            </w:pPr>
          </w:p>
        </w:tc>
      </w:tr>
      <w:tr w:rsidR="002C0AD9" w:rsidRPr="00A84DCF" w14:paraId="77463D00"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7C99004" w14:textId="77777777" w:rsidR="002C0AD9" w:rsidRDefault="002C0AD9" w:rsidP="002C0AD9">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2.3</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A6B116" w14:textId="77777777" w:rsidR="002C0AD9" w:rsidRPr="009505CD" w:rsidRDefault="002C0AD9" w:rsidP="006E33BE">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El oferente debe prove</w:t>
            </w:r>
            <w:r w:rsidR="006E33BE">
              <w:rPr>
                <w:rFonts w:ascii="Tahoma" w:hAnsi="Tahoma" w:cs="Tahoma"/>
                <w:bCs/>
                <w:color w:val="1F497D" w:themeColor="text2"/>
                <w:sz w:val="18"/>
                <w:szCs w:val="18"/>
                <w:lang w:eastAsia="en-US"/>
              </w:rPr>
              <w:t xml:space="preserve">er en su oferta </w:t>
            </w:r>
            <w:r>
              <w:rPr>
                <w:rFonts w:ascii="Tahoma" w:hAnsi="Tahoma" w:cs="Tahoma"/>
                <w:bCs/>
                <w:color w:val="1F497D" w:themeColor="text2"/>
                <w:sz w:val="18"/>
                <w:szCs w:val="18"/>
                <w:lang w:eastAsia="en-US"/>
              </w:rPr>
              <w:t>una breve descripción de</w:t>
            </w:r>
            <w:r w:rsidR="006E33BE">
              <w:rPr>
                <w:rFonts w:ascii="Tahoma" w:hAnsi="Tahoma" w:cs="Tahoma"/>
                <w:bCs/>
                <w:color w:val="1F497D" w:themeColor="text2"/>
                <w:sz w:val="18"/>
                <w:szCs w:val="18"/>
                <w:lang w:eastAsia="en-US"/>
              </w:rPr>
              <w:t xml:space="preserve"> aquellas</w:t>
            </w:r>
            <w:r>
              <w:rPr>
                <w:rFonts w:ascii="Tahoma" w:hAnsi="Tahoma" w:cs="Tahoma"/>
                <w:bCs/>
                <w:color w:val="1F497D" w:themeColor="text2"/>
                <w:sz w:val="18"/>
                <w:szCs w:val="18"/>
                <w:lang w:eastAsia="en-US"/>
              </w:rPr>
              <w:t xml:space="preserve"> funcionalidades que mejoren la experiencia y seguridad de los clientes durante su interacción con la plataforma de </w:t>
            </w:r>
            <w:proofErr w:type="spellStart"/>
            <w:r w:rsidRPr="00633C38">
              <w:rPr>
                <w:rFonts w:ascii="Tahoma" w:hAnsi="Tahoma" w:cs="Tahoma"/>
                <w:bCs/>
                <w:i/>
                <w:color w:val="1F497D" w:themeColor="text2"/>
                <w:sz w:val="18"/>
                <w:szCs w:val="18"/>
                <w:lang w:eastAsia="en-US"/>
              </w:rPr>
              <w:t>calling</w:t>
            </w:r>
            <w:proofErr w:type="spellEnd"/>
            <w:r w:rsidRPr="00633C38">
              <w:rPr>
                <w:rFonts w:ascii="Tahoma" w:hAnsi="Tahoma" w:cs="Tahoma"/>
                <w:bCs/>
                <w:i/>
                <w:color w:val="1F497D" w:themeColor="text2"/>
                <w:sz w:val="18"/>
                <w:szCs w:val="18"/>
                <w:lang w:eastAsia="en-US"/>
              </w:rPr>
              <w:t xml:space="preserve"> </w:t>
            </w:r>
            <w:proofErr w:type="spellStart"/>
            <w:r w:rsidRPr="00633C38">
              <w:rPr>
                <w:rFonts w:ascii="Tahoma" w:hAnsi="Tahoma" w:cs="Tahoma"/>
                <w:bCs/>
                <w:i/>
                <w:color w:val="1F497D" w:themeColor="text2"/>
                <w:sz w:val="18"/>
                <w:szCs w:val="18"/>
                <w:lang w:eastAsia="en-US"/>
              </w:rPr>
              <w:t>card</w:t>
            </w:r>
            <w:proofErr w:type="spellEnd"/>
            <w:r>
              <w:rPr>
                <w:rFonts w:ascii="Tahoma" w:hAnsi="Tahoma" w:cs="Tahoma"/>
                <w:bCs/>
                <w:color w:val="1F497D" w:themeColor="text2"/>
                <w:sz w:val="18"/>
                <w:szCs w:val="18"/>
                <w:lang w:eastAsia="en-US"/>
              </w:rPr>
              <w:t xml:space="preserve">. </w:t>
            </w:r>
          </w:p>
        </w:tc>
        <w:sdt>
          <w:sdtPr>
            <w:rPr>
              <w:color w:val="1F497D" w:themeColor="text2"/>
              <w:sz w:val="18"/>
              <w:szCs w:val="18"/>
              <w:lang w:val="es-BO"/>
            </w:rPr>
            <w:id w:val="76304515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7E46557" w14:textId="77777777" w:rsidR="002C0AD9" w:rsidRDefault="006A22B5" w:rsidP="002C0AD9">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10BE55" w14:textId="77777777" w:rsidR="002C0AD9" w:rsidRPr="00A84DCF" w:rsidRDefault="002C0AD9" w:rsidP="002C0AD9">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D6282F1" w14:textId="77777777" w:rsidR="002C0AD9" w:rsidRPr="00A84DCF" w:rsidRDefault="002C0AD9" w:rsidP="002C0AD9">
            <w:pPr>
              <w:jc w:val="center"/>
              <w:rPr>
                <w:rFonts w:ascii="Tahoma" w:hAnsi="Tahoma"/>
                <w:color w:val="004990"/>
              </w:rPr>
            </w:pPr>
          </w:p>
        </w:tc>
      </w:tr>
      <w:tr w:rsidR="006A22B5" w:rsidRPr="00A84DCF" w14:paraId="4FC0D022"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C9F271A" w14:textId="77777777" w:rsidR="006A22B5" w:rsidRDefault="006A22B5" w:rsidP="006A22B5">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2.4</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0AC0542" w14:textId="77777777" w:rsidR="006A22B5" w:rsidRDefault="000655EA" w:rsidP="006A22B5">
            <w:pPr>
              <w:rPr>
                <w:rFonts w:ascii="Tahoma" w:hAnsi="Tahoma" w:cs="Tahoma"/>
                <w:b/>
                <w:bCs/>
                <w:color w:val="1F497D" w:themeColor="text2"/>
                <w:sz w:val="18"/>
                <w:szCs w:val="18"/>
                <w:lang w:eastAsia="en-US"/>
              </w:rPr>
            </w:pPr>
            <w:r>
              <w:rPr>
                <w:rFonts w:ascii="Tahoma" w:hAnsi="Tahoma" w:cs="Tahoma"/>
                <w:bCs/>
                <w:color w:val="1F497D" w:themeColor="text2"/>
                <w:sz w:val="18"/>
                <w:szCs w:val="18"/>
                <w:lang w:eastAsia="en-US"/>
              </w:rPr>
              <w:t>Existe un promedio mensual de 17</w:t>
            </w:r>
            <w:r w:rsidR="006A22B5" w:rsidRPr="00702955">
              <w:rPr>
                <w:rFonts w:ascii="Tahoma" w:hAnsi="Tahoma" w:cs="Tahoma"/>
                <w:bCs/>
                <w:color w:val="1F497D" w:themeColor="text2"/>
                <w:sz w:val="18"/>
                <w:szCs w:val="18"/>
                <w:lang w:eastAsia="en-US"/>
              </w:rPr>
              <w:t xml:space="preserve">,000 tarjetas </w:t>
            </w:r>
            <w:proofErr w:type="spellStart"/>
            <w:r w:rsidR="006A22B5" w:rsidRPr="00633C38">
              <w:rPr>
                <w:rFonts w:ascii="Tahoma" w:hAnsi="Tahoma" w:cs="Tahoma"/>
                <w:bCs/>
                <w:i/>
                <w:color w:val="1F497D" w:themeColor="text2"/>
                <w:sz w:val="18"/>
                <w:szCs w:val="18"/>
                <w:lang w:eastAsia="en-US"/>
              </w:rPr>
              <w:t>calling</w:t>
            </w:r>
            <w:proofErr w:type="spellEnd"/>
            <w:r w:rsidR="006A22B5" w:rsidRPr="00633C38">
              <w:rPr>
                <w:rFonts w:ascii="Tahoma" w:hAnsi="Tahoma" w:cs="Tahoma"/>
                <w:bCs/>
                <w:i/>
                <w:color w:val="1F497D" w:themeColor="text2"/>
                <w:sz w:val="18"/>
                <w:szCs w:val="18"/>
                <w:lang w:eastAsia="en-US"/>
              </w:rPr>
              <w:t xml:space="preserve"> </w:t>
            </w:r>
            <w:proofErr w:type="spellStart"/>
            <w:r w:rsidR="006A22B5" w:rsidRPr="00633C38">
              <w:rPr>
                <w:rFonts w:ascii="Tahoma" w:hAnsi="Tahoma" w:cs="Tahoma"/>
                <w:bCs/>
                <w:i/>
                <w:color w:val="1F497D" w:themeColor="text2"/>
                <w:sz w:val="18"/>
                <w:szCs w:val="18"/>
                <w:lang w:eastAsia="en-US"/>
              </w:rPr>
              <w:t>card</w:t>
            </w:r>
            <w:proofErr w:type="spellEnd"/>
            <w:r w:rsidR="006A22B5" w:rsidRPr="00702955">
              <w:rPr>
                <w:rFonts w:ascii="Tahoma" w:hAnsi="Tahoma" w:cs="Tahoma"/>
                <w:bCs/>
                <w:color w:val="1F497D" w:themeColor="text2"/>
                <w:sz w:val="18"/>
                <w:szCs w:val="18"/>
                <w:lang w:eastAsia="en-US"/>
              </w:rPr>
              <w:t xml:space="preserve"> vend</w:t>
            </w:r>
            <w:r>
              <w:rPr>
                <w:rFonts w:ascii="Tahoma" w:hAnsi="Tahoma" w:cs="Tahoma"/>
                <w:bCs/>
                <w:color w:val="1F497D" w:themeColor="text2"/>
                <w:sz w:val="18"/>
                <w:szCs w:val="18"/>
                <w:lang w:eastAsia="en-US"/>
              </w:rPr>
              <w:t>idas y un promedio mensual de 44</w:t>
            </w:r>
            <w:r w:rsidR="006A22B5" w:rsidRPr="00702955">
              <w:rPr>
                <w:rFonts w:ascii="Tahoma" w:hAnsi="Tahoma" w:cs="Tahoma"/>
                <w:bCs/>
                <w:color w:val="1F497D" w:themeColor="text2"/>
                <w:sz w:val="18"/>
                <w:szCs w:val="18"/>
                <w:lang w:eastAsia="en-US"/>
              </w:rPr>
              <w:t xml:space="preserve">,000 llamadas </w:t>
            </w:r>
            <w:r w:rsidR="006A22B5">
              <w:rPr>
                <w:rFonts w:ascii="Tahoma" w:hAnsi="Tahoma" w:cs="Tahoma"/>
                <w:bCs/>
                <w:color w:val="1F497D" w:themeColor="text2"/>
                <w:sz w:val="18"/>
                <w:szCs w:val="18"/>
                <w:lang w:eastAsia="en-US"/>
              </w:rPr>
              <w:t>mediante este servicio para que el oferente pueda dimensionar el esfuerzo en los distintos recursos que demande la aplicación.</w:t>
            </w:r>
          </w:p>
        </w:tc>
        <w:sdt>
          <w:sdtPr>
            <w:rPr>
              <w:color w:val="1F497D" w:themeColor="text2"/>
              <w:sz w:val="18"/>
              <w:szCs w:val="18"/>
              <w:lang w:val="es-BO"/>
            </w:rPr>
            <w:id w:val="68710601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25295A2" w14:textId="77777777" w:rsidR="006A22B5" w:rsidRDefault="006A22B5"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5434DD3"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0DA006" w14:textId="77777777" w:rsidR="006A22B5" w:rsidRPr="00A84DCF" w:rsidRDefault="006A22B5" w:rsidP="006A22B5">
            <w:pPr>
              <w:jc w:val="center"/>
              <w:rPr>
                <w:rFonts w:ascii="Tahoma" w:hAnsi="Tahoma"/>
                <w:color w:val="004990"/>
              </w:rPr>
            </w:pPr>
          </w:p>
        </w:tc>
      </w:tr>
      <w:tr w:rsidR="006A22B5" w:rsidRPr="00A84DCF" w14:paraId="1D16D7F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2FD8CE8" w14:textId="77777777" w:rsidR="006A22B5" w:rsidRDefault="006A22B5" w:rsidP="006A22B5">
            <w:pPr>
              <w:ind w:left="-71" w:firstLine="29"/>
              <w:jc w:val="center"/>
              <w:rPr>
                <w:rFonts w:ascii="Tahoma" w:hAnsi="Tahoma" w:cs="Tahoma"/>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41370FB" w14:textId="77777777" w:rsidR="006A22B5" w:rsidRDefault="006A22B5" w:rsidP="006A22B5">
            <w:pPr>
              <w:rPr>
                <w:rFonts w:ascii="Tahoma" w:hAnsi="Tahoma" w:cs="Tahoma"/>
                <w:bCs/>
                <w:color w:val="1F497D" w:themeColor="text2"/>
                <w:sz w:val="18"/>
                <w:szCs w:val="18"/>
                <w:lang w:eastAsia="en-US"/>
              </w:rPr>
            </w:pPr>
            <w:r>
              <w:rPr>
                <w:rFonts w:ascii="Tahoma" w:hAnsi="Tahoma" w:cs="Tahoma"/>
                <w:b/>
                <w:bCs/>
                <w:color w:val="1F497D" w:themeColor="text2"/>
                <w:sz w:val="18"/>
                <w:szCs w:val="18"/>
                <w:lang w:eastAsia="en-US"/>
              </w:rPr>
              <w:t>Integraciones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38E218B6" w14:textId="77777777" w:rsidR="006A22B5" w:rsidRDefault="006A22B5" w:rsidP="006A22B5">
            <w:pPr>
              <w:jc w:val="center"/>
              <w:rPr>
                <w:rFonts w:ascii="MS Gothic" w:eastAsia="MS Gothic" w:hAnsi="MS Gothic"/>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4DADB8D"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B259D77" w14:textId="77777777" w:rsidR="006A22B5" w:rsidRPr="00A84DCF" w:rsidRDefault="006A22B5" w:rsidP="006A22B5">
            <w:pPr>
              <w:jc w:val="center"/>
              <w:rPr>
                <w:rFonts w:ascii="Tahoma" w:hAnsi="Tahoma"/>
                <w:color w:val="004990"/>
              </w:rPr>
            </w:pPr>
          </w:p>
        </w:tc>
      </w:tr>
      <w:tr w:rsidR="006A22B5" w:rsidRPr="00A84DCF" w14:paraId="0AE1A6B6"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068E532" w14:textId="77777777" w:rsidR="006A22B5" w:rsidRDefault="006A22B5" w:rsidP="006A22B5">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5</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32D724D" w14:textId="77777777" w:rsidR="006A22B5" w:rsidRDefault="006A22B5">
            <w:pPr>
              <w:rPr>
                <w:rFonts w:ascii="Tahoma" w:hAnsi="Tahoma" w:cs="Tahoma"/>
                <w:bCs/>
                <w:color w:val="1F497D" w:themeColor="text2"/>
                <w:sz w:val="18"/>
                <w:szCs w:val="18"/>
                <w:lang w:eastAsia="en-US"/>
              </w:rPr>
            </w:pPr>
            <w:r w:rsidRPr="00633C38">
              <w:rPr>
                <w:rFonts w:ascii="Tahoma" w:hAnsi="Tahoma" w:cs="Tahoma"/>
                <w:bCs/>
                <w:color w:val="1F497D" w:themeColor="text2"/>
                <w:sz w:val="18"/>
                <w:szCs w:val="18"/>
                <w:lang w:eastAsia="en-US"/>
              </w:rPr>
              <w:t>E</w:t>
            </w:r>
            <w:r w:rsidRPr="006C6ECA">
              <w:rPr>
                <w:rFonts w:ascii="Tahoma" w:hAnsi="Tahoma" w:cs="Tahoma"/>
                <w:bCs/>
                <w:color w:val="1F497D" w:themeColor="text2"/>
                <w:sz w:val="18"/>
                <w:szCs w:val="18"/>
                <w:lang w:eastAsia="en-US"/>
              </w:rPr>
              <w:t>l oferente debe asegurar que su plataforma puede integrarse a los sistemas BSS/OSS de Entel</w:t>
            </w:r>
            <w:r>
              <w:rPr>
                <w:rFonts w:ascii="Tahoma" w:hAnsi="Tahoma" w:cs="Tahoma"/>
                <w:bCs/>
                <w:color w:val="1F497D" w:themeColor="text2"/>
                <w:sz w:val="18"/>
                <w:szCs w:val="18"/>
                <w:lang w:eastAsia="en-US"/>
              </w:rPr>
              <w:t xml:space="preserve"> que contienen la solución completa ajustada a los estándares de </w:t>
            </w:r>
            <w:proofErr w:type="spellStart"/>
            <w:r w:rsidRPr="006C6ECA">
              <w:rPr>
                <w:rFonts w:ascii="Tahoma" w:hAnsi="Tahoma" w:cs="Tahoma"/>
                <w:bCs/>
                <w:color w:val="1F497D" w:themeColor="text2"/>
                <w:sz w:val="18"/>
                <w:szCs w:val="18"/>
                <w:lang w:eastAsia="en-US"/>
              </w:rPr>
              <w:t>de</w:t>
            </w:r>
            <w:proofErr w:type="spellEnd"/>
            <w:r w:rsidRPr="006C6ECA">
              <w:rPr>
                <w:rFonts w:ascii="Tahoma" w:hAnsi="Tahoma" w:cs="Tahoma"/>
                <w:bCs/>
                <w:color w:val="1F497D" w:themeColor="text2"/>
                <w:sz w:val="18"/>
                <w:szCs w:val="18"/>
                <w:lang w:eastAsia="en-US"/>
              </w:rPr>
              <w:t xml:space="preserve"> </w:t>
            </w:r>
            <w:proofErr w:type="spellStart"/>
            <w:r w:rsidRPr="006C6ECA">
              <w:rPr>
                <w:rFonts w:ascii="Tahoma" w:hAnsi="Tahoma" w:cs="Tahoma"/>
                <w:bCs/>
                <w:color w:val="1F497D" w:themeColor="text2"/>
                <w:sz w:val="18"/>
                <w:szCs w:val="18"/>
                <w:lang w:eastAsia="en-US"/>
              </w:rPr>
              <w:t>Frameworkx</w:t>
            </w:r>
            <w:proofErr w:type="spellEnd"/>
            <w:r w:rsidRPr="006C6ECA">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v.15 </w:t>
            </w:r>
            <w:r w:rsidRPr="006C6ECA">
              <w:rPr>
                <w:rFonts w:ascii="Tahoma" w:hAnsi="Tahoma" w:cs="Tahoma"/>
                <w:bCs/>
                <w:color w:val="1F497D" w:themeColor="text2"/>
                <w:sz w:val="18"/>
                <w:szCs w:val="18"/>
                <w:lang w:eastAsia="en-US"/>
              </w:rPr>
              <w:t xml:space="preserve">de </w:t>
            </w:r>
            <w:proofErr w:type="spellStart"/>
            <w:r w:rsidRPr="006C6ECA">
              <w:rPr>
                <w:rFonts w:ascii="Tahoma" w:hAnsi="Tahoma" w:cs="Tahoma"/>
                <w:bCs/>
                <w:color w:val="1F497D" w:themeColor="text2"/>
                <w:sz w:val="18"/>
                <w:szCs w:val="18"/>
                <w:lang w:eastAsia="en-US"/>
              </w:rPr>
              <w:t>TMForum</w:t>
            </w:r>
            <w:proofErr w:type="spellEnd"/>
            <w:r w:rsidRPr="006C6ECA">
              <w:rPr>
                <w:rFonts w:ascii="Tahoma" w:hAnsi="Tahoma" w:cs="Tahoma"/>
                <w:bCs/>
                <w:color w:val="1F497D" w:themeColor="text2"/>
                <w:sz w:val="18"/>
                <w:szCs w:val="18"/>
                <w:lang w:eastAsia="en-US"/>
              </w:rPr>
              <w:t>.</w:t>
            </w:r>
            <w:r>
              <w:rPr>
                <w:rFonts w:ascii="Tahoma" w:hAnsi="Tahoma" w:cs="Tahoma"/>
                <w:bCs/>
                <w:color w:val="1F497D" w:themeColor="text2"/>
                <w:sz w:val="18"/>
                <w:szCs w:val="18"/>
                <w:lang w:eastAsia="en-US"/>
              </w:rPr>
              <w:t xml:space="preserve"> Para este efecto, deberá presentar como parte de su oferta, documentación de la arquitectura funcional y física donde indique las funciones y servicios que provee y las integraciones que necesita.</w:t>
            </w:r>
          </w:p>
        </w:tc>
        <w:sdt>
          <w:sdtPr>
            <w:rPr>
              <w:color w:val="1F497D" w:themeColor="text2"/>
              <w:sz w:val="18"/>
              <w:szCs w:val="18"/>
              <w:lang w:val="es-BO"/>
            </w:rPr>
            <w:id w:val="163044034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186C439" w14:textId="77777777" w:rsidR="006A22B5" w:rsidRDefault="006A22B5"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A2286CA"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999C32F" w14:textId="77777777" w:rsidR="006A22B5" w:rsidRPr="00A84DCF" w:rsidRDefault="006A22B5" w:rsidP="006A22B5">
            <w:pPr>
              <w:jc w:val="center"/>
              <w:rPr>
                <w:rFonts w:ascii="Tahoma" w:hAnsi="Tahoma"/>
                <w:color w:val="004990"/>
              </w:rPr>
            </w:pPr>
          </w:p>
        </w:tc>
      </w:tr>
      <w:tr w:rsidR="006A22B5" w:rsidRPr="00A84DCF" w14:paraId="2D2E1663"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DC55648" w14:textId="77777777" w:rsidR="006A22B5" w:rsidRDefault="006A22B5" w:rsidP="006A22B5">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6</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68BCA8A" w14:textId="77777777" w:rsidR="006A22B5" w:rsidRDefault="006E33BE" w:rsidP="006E33BE">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El oferente deberá desplegar todos los esfuerzos </w:t>
            </w:r>
            <w:r>
              <w:rPr>
                <w:rFonts w:ascii="Tahoma" w:hAnsi="Tahoma" w:cs="Tahoma"/>
                <w:bCs/>
                <w:color w:val="1F497D" w:themeColor="text2"/>
                <w:sz w:val="18"/>
                <w:szCs w:val="18"/>
                <w:lang w:eastAsia="en-US"/>
              </w:rPr>
              <w:t xml:space="preserve">técnicos, económicos y humanos </w:t>
            </w:r>
            <w:r w:rsidRPr="002E1040">
              <w:rPr>
                <w:rFonts w:ascii="Tahoma" w:hAnsi="Tahoma" w:cs="Tahoma"/>
                <w:bCs/>
                <w:color w:val="1F497D" w:themeColor="text2"/>
                <w:sz w:val="18"/>
                <w:szCs w:val="18"/>
                <w:lang w:eastAsia="en-US"/>
              </w:rPr>
              <w:t xml:space="preserve">para </w:t>
            </w:r>
            <w:r>
              <w:rPr>
                <w:rFonts w:ascii="Tahoma" w:hAnsi="Tahoma" w:cs="Tahoma"/>
                <w:bCs/>
                <w:color w:val="1F497D" w:themeColor="text2"/>
                <w:sz w:val="18"/>
                <w:szCs w:val="18"/>
                <w:lang w:eastAsia="en-US"/>
              </w:rPr>
              <w:t xml:space="preserve">planificar e implementar la </w:t>
            </w:r>
            <w:r w:rsidRPr="002E1040">
              <w:rPr>
                <w:rFonts w:ascii="Tahoma" w:hAnsi="Tahoma" w:cs="Tahoma"/>
                <w:bCs/>
                <w:color w:val="1F497D" w:themeColor="text2"/>
                <w:sz w:val="18"/>
                <w:szCs w:val="18"/>
                <w:lang w:eastAsia="en-US"/>
              </w:rPr>
              <w:t>interac</w:t>
            </w:r>
            <w:r>
              <w:rPr>
                <w:rFonts w:ascii="Tahoma" w:hAnsi="Tahoma" w:cs="Tahoma"/>
                <w:bCs/>
                <w:color w:val="1F497D" w:themeColor="text2"/>
                <w:sz w:val="18"/>
                <w:szCs w:val="18"/>
                <w:lang w:eastAsia="en-US"/>
              </w:rPr>
              <w:t>ción</w:t>
            </w:r>
            <w:r w:rsidRPr="002E1040">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 xml:space="preserve">e integración </w:t>
            </w:r>
            <w:r w:rsidR="001359D6">
              <w:rPr>
                <w:rFonts w:ascii="Tahoma" w:hAnsi="Tahoma" w:cs="Tahoma"/>
                <w:bCs/>
                <w:color w:val="1F497D" w:themeColor="text2"/>
                <w:sz w:val="18"/>
                <w:szCs w:val="18"/>
                <w:lang w:eastAsia="en-US"/>
              </w:rPr>
              <w:t xml:space="preserve">de datos y aplicaciones </w:t>
            </w:r>
            <w:r w:rsidRPr="002E1040">
              <w:rPr>
                <w:rFonts w:ascii="Tahoma" w:hAnsi="Tahoma" w:cs="Tahoma"/>
                <w:bCs/>
                <w:color w:val="1F497D" w:themeColor="text2"/>
                <w:sz w:val="18"/>
                <w:szCs w:val="18"/>
                <w:lang w:eastAsia="en-US"/>
              </w:rPr>
              <w:t xml:space="preserve">con </w:t>
            </w:r>
            <w:r>
              <w:rPr>
                <w:rFonts w:ascii="Tahoma" w:hAnsi="Tahoma" w:cs="Tahoma"/>
                <w:bCs/>
                <w:color w:val="1F497D" w:themeColor="text2"/>
                <w:sz w:val="18"/>
                <w:szCs w:val="18"/>
                <w:lang w:eastAsia="en-US"/>
              </w:rPr>
              <w:t xml:space="preserve">las contrapartes técnicas, es decir elementos de red, proveedores de las plataformas </w:t>
            </w:r>
            <w:r w:rsidR="00197700">
              <w:rPr>
                <w:rFonts w:ascii="Tahoma" w:hAnsi="Tahoma" w:cs="Tahoma"/>
                <w:bCs/>
                <w:color w:val="1F497D" w:themeColor="text2"/>
                <w:sz w:val="18"/>
                <w:szCs w:val="18"/>
                <w:lang w:eastAsia="en-US"/>
              </w:rPr>
              <w:t xml:space="preserve">BSS/OSS </w:t>
            </w:r>
            <w:r>
              <w:rPr>
                <w:rFonts w:ascii="Tahoma" w:hAnsi="Tahoma" w:cs="Tahoma"/>
                <w:bCs/>
                <w:color w:val="1F497D" w:themeColor="text2"/>
                <w:sz w:val="18"/>
                <w:szCs w:val="18"/>
                <w:lang w:eastAsia="en-US"/>
              </w:rPr>
              <w:t xml:space="preserve">y </w:t>
            </w:r>
            <w:r w:rsidR="00197700">
              <w:rPr>
                <w:rFonts w:ascii="Tahoma" w:hAnsi="Tahoma" w:cs="Tahoma"/>
                <w:bCs/>
                <w:color w:val="1F497D" w:themeColor="text2"/>
                <w:sz w:val="18"/>
                <w:szCs w:val="18"/>
                <w:lang w:eastAsia="en-US"/>
              </w:rPr>
              <w:t xml:space="preserve">otros </w:t>
            </w:r>
            <w:r>
              <w:rPr>
                <w:rFonts w:ascii="Tahoma" w:hAnsi="Tahoma" w:cs="Tahoma"/>
                <w:bCs/>
                <w:color w:val="1F497D" w:themeColor="text2"/>
                <w:sz w:val="18"/>
                <w:szCs w:val="18"/>
                <w:lang w:eastAsia="en-US"/>
              </w:rPr>
              <w:t xml:space="preserve">sistemas donde la solución de </w:t>
            </w:r>
            <w:proofErr w:type="spellStart"/>
            <w:r w:rsidRPr="00633C38">
              <w:rPr>
                <w:rFonts w:ascii="Tahoma" w:hAnsi="Tahoma" w:cs="Tahoma"/>
                <w:bCs/>
                <w:i/>
                <w:color w:val="1F497D" w:themeColor="text2"/>
                <w:sz w:val="18"/>
                <w:szCs w:val="18"/>
                <w:lang w:eastAsia="en-US"/>
              </w:rPr>
              <w:t>calling</w:t>
            </w:r>
            <w:proofErr w:type="spellEnd"/>
            <w:r w:rsidRPr="00633C38">
              <w:rPr>
                <w:rFonts w:ascii="Tahoma" w:hAnsi="Tahoma" w:cs="Tahoma"/>
                <w:bCs/>
                <w:i/>
                <w:color w:val="1F497D" w:themeColor="text2"/>
                <w:sz w:val="18"/>
                <w:szCs w:val="18"/>
                <w:lang w:eastAsia="en-US"/>
              </w:rPr>
              <w:t xml:space="preserve"> </w:t>
            </w:r>
            <w:proofErr w:type="spellStart"/>
            <w:r w:rsidRPr="00633C38">
              <w:rPr>
                <w:rFonts w:ascii="Tahoma" w:hAnsi="Tahoma" w:cs="Tahoma"/>
                <w:bCs/>
                <w:i/>
                <w:color w:val="1F497D" w:themeColor="text2"/>
                <w:sz w:val="18"/>
                <w:szCs w:val="18"/>
                <w:lang w:eastAsia="en-US"/>
              </w:rPr>
              <w:t>card</w:t>
            </w:r>
            <w:proofErr w:type="spellEnd"/>
            <w:r>
              <w:rPr>
                <w:rFonts w:ascii="Tahoma" w:hAnsi="Tahoma" w:cs="Tahoma"/>
                <w:bCs/>
                <w:color w:val="1F497D" w:themeColor="text2"/>
                <w:sz w:val="18"/>
                <w:szCs w:val="18"/>
                <w:lang w:eastAsia="en-US"/>
              </w:rPr>
              <w:t xml:space="preserve"> necesita integrarse, así como interfaces, configuraciones, procesos y funcionalidades a nivel BSS/OSS; de manera que consiga hacer funcionar este servicio y esté disponible al cliente.</w:t>
            </w:r>
          </w:p>
        </w:tc>
        <w:sdt>
          <w:sdtPr>
            <w:rPr>
              <w:color w:val="1F497D" w:themeColor="text2"/>
              <w:sz w:val="18"/>
              <w:szCs w:val="18"/>
              <w:lang w:val="es-BO"/>
            </w:rPr>
            <w:id w:val="1464459609"/>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E60DCA" w14:textId="77777777" w:rsidR="006A22B5" w:rsidRDefault="00CC49B0"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3ABC94F"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056CE1D" w14:textId="77777777" w:rsidR="006A22B5" w:rsidRPr="00A84DCF" w:rsidRDefault="006A22B5" w:rsidP="006A22B5">
            <w:pPr>
              <w:jc w:val="center"/>
              <w:rPr>
                <w:rFonts w:ascii="Tahoma" w:hAnsi="Tahoma"/>
                <w:color w:val="004990"/>
              </w:rPr>
            </w:pPr>
          </w:p>
        </w:tc>
      </w:tr>
      <w:tr w:rsidR="0070588F" w:rsidRPr="00A84DCF" w14:paraId="2C718044" w14:textId="77777777" w:rsidTr="001B20C2">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C1DA45D" w14:textId="77777777" w:rsidR="0070588F" w:rsidRDefault="0070588F" w:rsidP="001B20C2">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7</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83759CD" w14:textId="77777777" w:rsidR="0070588F" w:rsidRDefault="0070588F" w:rsidP="0070588F">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Los componentes de software provistos para la solución de </w:t>
            </w:r>
            <w:proofErr w:type="spellStart"/>
            <w:r w:rsidRPr="00633C38">
              <w:rPr>
                <w:rFonts w:ascii="Tahoma" w:hAnsi="Tahoma" w:cs="Tahoma"/>
                <w:bCs/>
                <w:i/>
                <w:color w:val="1F497D" w:themeColor="text2"/>
                <w:sz w:val="18"/>
                <w:szCs w:val="18"/>
                <w:lang w:eastAsia="en-US"/>
              </w:rPr>
              <w:t>calling</w:t>
            </w:r>
            <w:proofErr w:type="spellEnd"/>
            <w:r w:rsidRPr="00633C38">
              <w:rPr>
                <w:rFonts w:ascii="Tahoma" w:hAnsi="Tahoma" w:cs="Tahoma"/>
                <w:bCs/>
                <w:i/>
                <w:color w:val="1F497D" w:themeColor="text2"/>
                <w:sz w:val="18"/>
                <w:szCs w:val="18"/>
                <w:lang w:eastAsia="en-US"/>
              </w:rPr>
              <w:t xml:space="preserve"> </w:t>
            </w:r>
            <w:proofErr w:type="spellStart"/>
            <w:r w:rsidRPr="00633C38">
              <w:rPr>
                <w:rFonts w:ascii="Tahoma" w:hAnsi="Tahoma" w:cs="Tahoma"/>
                <w:bCs/>
                <w:i/>
                <w:color w:val="1F497D" w:themeColor="text2"/>
                <w:sz w:val="18"/>
                <w:szCs w:val="18"/>
                <w:lang w:eastAsia="en-US"/>
              </w:rPr>
              <w:t>cards</w:t>
            </w:r>
            <w:proofErr w:type="spellEnd"/>
            <w:r>
              <w:rPr>
                <w:rFonts w:ascii="Tahoma" w:hAnsi="Tahoma" w:cs="Tahoma"/>
                <w:bCs/>
                <w:color w:val="1F497D" w:themeColor="text2"/>
                <w:sz w:val="18"/>
                <w:szCs w:val="18"/>
                <w:lang w:eastAsia="en-US"/>
              </w:rPr>
              <w:t xml:space="preserve"> deben estar basados en la utilización de red inteligente.</w:t>
            </w:r>
          </w:p>
        </w:tc>
        <w:sdt>
          <w:sdtPr>
            <w:rPr>
              <w:color w:val="1F497D" w:themeColor="text2"/>
              <w:sz w:val="18"/>
              <w:szCs w:val="18"/>
              <w:lang w:val="es-BO"/>
            </w:rPr>
            <w:id w:val="824321468"/>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E7CFB64" w14:textId="77777777" w:rsidR="0070588F" w:rsidRDefault="0070588F" w:rsidP="001B20C2">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BC51727" w14:textId="77777777" w:rsidR="0070588F" w:rsidRPr="00A84DCF" w:rsidRDefault="0070588F" w:rsidP="001B20C2">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15F554" w14:textId="77777777" w:rsidR="0070588F" w:rsidRPr="00A84DCF" w:rsidRDefault="0070588F" w:rsidP="001B20C2">
            <w:pPr>
              <w:jc w:val="center"/>
              <w:rPr>
                <w:rFonts w:ascii="Tahoma" w:hAnsi="Tahoma"/>
                <w:color w:val="004990"/>
              </w:rPr>
            </w:pPr>
          </w:p>
        </w:tc>
      </w:tr>
      <w:tr w:rsidR="0070588F" w:rsidRPr="00A84DCF" w14:paraId="5535EEAE" w14:textId="77777777" w:rsidTr="001B20C2">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9528826" w14:textId="77777777" w:rsidR="0070588F" w:rsidRDefault="0070588F" w:rsidP="001B20C2">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8</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E3DCC4F" w14:textId="77777777" w:rsidR="0070588F" w:rsidRDefault="0070588F" w:rsidP="0070588F">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La solución ofertada debe ser parte de la plataforma SDP o estar integrada con la misma, mediante interfaces estándar, SOA</w:t>
            </w:r>
            <w:r w:rsidR="006E33BE">
              <w:rPr>
                <w:rFonts w:ascii="Tahoma" w:hAnsi="Tahoma" w:cs="Tahoma"/>
                <w:bCs/>
                <w:color w:val="1F497D" w:themeColor="text2"/>
                <w:sz w:val="18"/>
                <w:szCs w:val="18"/>
                <w:lang w:eastAsia="en-US"/>
              </w:rPr>
              <w:t xml:space="preserve"> (SOAP/</w:t>
            </w:r>
            <w:r>
              <w:rPr>
                <w:rFonts w:ascii="Tahoma" w:hAnsi="Tahoma" w:cs="Tahoma"/>
                <w:bCs/>
                <w:color w:val="1F497D" w:themeColor="text2"/>
                <w:sz w:val="18"/>
                <w:szCs w:val="18"/>
                <w:lang w:eastAsia="en-US"/>
              </w:rPr>
              <w:t>REST</w:t>
            </w:r>
            <w:r w:rsidR="006E33BE">
              <w:rPr>
                <w:rFonts w:ascii="Tahoma" w:hAnsi="Tahoma" w:cs="Tahoma"/>
                <w:bCs/>
                <w:color w:val="1F497D" w:themeColor="text2"/>
                <w:sz w:val="18"/>
                <w:szCs w:val="18"/>
                <w:lang w:eastAsia="en-US"/>
              </w:rPr>
              <w:t>)</w:t>
            </w:r>
            <w:r>
              <w:rPr>
                <w:rFonts w:ascii="Tahoma" w:hAnsi="Tahoma" w:cs="Tahoma"/>
                <w:bCs/>
                <w:color w:val="1F497D" w:themeColor="text2"/>
                <w:sz w:val="18"/>
                <w:szCs w:val="18"/>
                <w:lang w:eastAsia="en-US"/>
              </w:rPr>
              <w:t>.</w:t>
            </w:r>
          </w:p>
        </w:tc>
        <w:sdt>
          <w:sdtPr>
            <w:rPr>
              <w:color w:val="1F497D" w:themeColor="text2"/>
              <w:sz w:val="18"/>
              <w:szCs w:val="18"/>
              <w:lang w:val="es-BO"/>
            </w:rPr>
            <w:id w:val="-1137643886"/>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D3B682" w14:textId="77777777" w:rsidR="0070588F" w:rsidRDefault="00C1628F" w:rsidP="001B20C2">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C0D81D4" w14:textId="77777777" w:rsidR="0070588F" w:rsidRPr="00A84DCF" w:rsidRDefault="0070588F" w:rsidP="001B20C2">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D3A6B5F" w14:textId="77777777" w:rsidR="0070588F" w:rsidRPr="00A84DCF" w:rsidRDefault="0070588F" w:rsidP="001B20C2">
            <w:pPr>
              <w:jc w:val="center"/>
              <w:rPr>
                <w:rFonts w:ascii="Tahoma" w:hAnsi="Tahoma"/>
                <w:color w:val="004990"/>
              </w:rPr>
            </w:pPr>
          </w:p>
        </w:tc>
      </w:tr>
      <w:tr w:rsidR="006A22B5" w:rsidRPr="00A84DCF" w14:paraId="3B021008"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1127AE1" w14:textId="77777777" w:rsidR="006A22B5" w:rsidRDefault="006A22B5" w:rsidP="0070588F">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005E2F83">
              <w:rPr>
                <w:rFonts w:ascii="Tahoma" w:hAnsi="Tahoma" w:cs="Tahoma"/>
                <w:bCs/>
                <w:color w:val="1F497D" w:themeColor="text2"/>
                <w:sz w:val="18"/>
                <w:szCs w:val="18"/>
                <w:lang w:eastAsia="en-US"/>
              </w:rPr>
              <w:t>9</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D00D246" w14:textId="77777777" w:rsidR="006A22B5" w:rsidRDefault="006A22B5" w:rsidP="006A22B5">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 xml:space="preserve">La solución debe poder ser </w:t>
            </w:r>
            <w:proofErr w:type="spellStart"/>
            <w:r w:rsidR="00F769FD">
              <w:rPr>
                <w:rFonts w:ascii="Tahoma" w:hAnsi="Tahoma" w:cs="Tahoma"/>
                <w:bCs/>
                <w:color w:val="1F497D" w:themeColor="text2"/>
                <w:sz w:val="18"/>
                <w:szCs w:val="18"/>
                <w:lang w:eastAsia="en-US"/>
              </w:rPr>
              <w:t>monitoreable</w:t>
            </w:r>
            <w:proofErr w:type="spellEnd"/>
            <w:r>
              <w:rPr>
                <w:rFonts w:ascii="Tahoma" w:hAnsi="Tahoma" w:cs="Tahoma"/>
                <w:bCs/>
                <w:color w:val="1F497D" w:themeColor="text2"/>
                <w:sz w:val="18"/>
                <w:szCs w:val="18"/>
                <w:lang w:eastAsia="en-US"/>
              </w:rPr>
              <w:t>, mínimamente debe poder permitir el intercambio de información para monitoreo de rendimiento y fallas a través del protocolo SNMP 2+</w:t>
            </w:r>
          </w:p>
        </w:tc>
        <w:sdt>
          <w:sdtPr>
            <w:rPr>
              <w:color w:val="1F497D" w:themeColor="text2"/>
              <w:sz w:val="18"/>
              <w:szCs w:val="18"/>
              <w:lang w:val="es-BO"/>
            </w:rPr>
            <w:id w:val="1858454862"/>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38F744F" w14:textId="77777777" w:rsidR="006A22B5" w:rsidRDefault="00CC49B0" w:rsidP="006A22B5">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16DF355" w14:textId="77777777" w:rsidR="006A22B5" w:rsidRPr="00A84DCF" w:rsidRDefault="006A22B5" w:rsidP="006A22B5">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21CEECD" w14:textId="77777777" w:rsidR="006A22B5" w:rsidRPr="00A84DCF" w:rsidRDefault="006A22B5" w:rsidP="006A22B5">
            <w:pPr>
              <w:jc w:val="center"/>
              <w:rPr>
                <w:rFonts w:ascii="Tahoma" w:hAnsi="Tahoma"/>
                <w:color w:val="004990"/>
              </w:rPr>
            </w:pPr>
          </w:p>
        </w:tc>
      </w:tr>
      <w:tr w:rsidR="00A34A60" w:rsidRPr="00A84DCF" w14:paraId="2CB03395"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92DC96A" w14:textId="77777777" w:rsidR="00A34A60" w:rsidRDefault="00A34A60" w:rsidP="00A34A60">
            <w:pPr>
              <w:ind w:left="-71" w:firstLine="29"/>
              <w:jc w:val="center"/>
              <w:rPr>
                <w:rFonts w:ascii="Tahoma" w:hAnsi="Tahoma" w:cs="Tahoma"/>
                <w:bCs/>
                <w:color w:val="1F497D" w:themeColor="text2"/>
                <w:sz w:val="18"/>
                <w:szCs w:val="18"/>
                <w:lang w:eastAsia="en-US"/>
              </w:rPr>
            </w:pP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4C94BE6D" w14:textId="77777777" w:rsidR="00A34A60" w:rsidRDefault="00A34A60" w:rsidP="00A34A60">
            <w:pPr>
              <w:rPr>
                <w:rFonts w:ascii="Tahoma" w:hAnsi="Tahoma" w:cs="Tahoma"/>
                <w:bCs/>
                <w:color w:val="1F497D" w:themeColor="text2"/>
                <w:sz w:val="18"/>
                <w:szCs w:val="18"/>
                <w:lang w:eastAsia="en-US"/>
              </w:rPr>
            </w:pPr>
            <w:r w:rsidRPr="002E1040">
              <w:rPr>
                <w:rFonts w:ascii="Tahoma" w:hAnsi="Tahoma" w:cs="Tahoma"/>
                <w:b/>
                <w:bCs/>
                <w:color w:val="1F497D" w:themeColor="text2"/>
                <w:sz w:val="18"/>
                <w:szCs w:val="18"/>
                <w:lang w:eastAsia="en-US"/>
              </w:rPr>
              <w:t>Actividades de migración de aplicaciones y datos</w:t>
            </w:r>
          </w:p>
        </w:tc>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15A2A0D" w14:textId="77777777" w:rsidR="00A34A60" w:rsidRDefault="00A34A60" w:rsidP="00A34A60">
            <w:pPr>
              <w:jc w:val="center"/>
              <w:rPr>
                <w:rFonts w:ascii="MS Gothic" w:eastAsia="MS Gothic" w:hAnsi="MS Gothic"/>
                <w:color w:val="1F497D" w:themeColor="text2"/>
                <w:sz w:val="18"/>
                <w:szCs w:val="18"/>
                <w:lang w:val="es-BO"/>
              </w:rPr>
            </w:pPr>
          </w:p>
        </w:tc>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B0BEF03" w14:textId="77777777" w:rsidR="00A34A60" w:rsidRPr="00A84DCF" w:rsidRDefault="00A34A60" w:rsidP="00A34A6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13DD526F" w14:textId="77777777" w:rsidR="00A34A60" w:rsidRPr="00A84DCF" w:rsidRDefault="00A34A60" w:rsidP="00A34A60">
            <w:pPr>
              <w:jc w:val="center"/>
              <w:rPr>
                <w:rFonts w:ascii="Tahoma" w:hAnsi="Tahoma"/>
                <w:color w:val="004990"/>
              </w:rPr>
            </w:pPr>
          </w:p>
        </w:tc>
      </w:tr>
      <w:tr w:rsidR="00A34A60" w:rsidRPr="00A84DCF" w14:paraId="75102C3E"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EB7AB00" w14:textId="77777777" w:rsidR="00A34A60" w:rsidRDefault="005E2F83" w:rsidP="00A34A6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2.10</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72810F7" w14:textId="77777777" w:rsidR="00A34A60" w:rsidRDefault="00A34A60" w:rsidP="006E33BE">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El oferente deberá desplegar todos los esfuerzos para </w:t>
            </w:r>
            <w:r>
              <w:rPr>
                <w:rFonts w:ascii="Tahoma" w:hAnsi="Tahoma" w:cs="Tahoma"/>
                <w:bCs/>
                <w:color w:val="1F497D" w:themeColor="text2"/>
                <w:sz w:val="18"/>
                <w:szCs w:val="18"/>
                <w:lang w:eastAsia="en-US"/>
              </w:rPr>
              <w:t>identificar</w:t>
            </w:r>
            <w:r w:rsidR="006E33BE">
              <w:rPr>
                <w:rFonts w:ascii="Tahoma" w:hAnsi="Tahoma" w:cs="Tahoma"/>
                <w:bCs/>
                <w:color w:val="1F497D" w:themeColor="text2"/>
                <w:sz w:val="18"/>
                <w:szCs w:val="18"/>
                <w:lang w:eastAsia="en-US"/>
              </w:rPr>
              <w:t>, planificar</w:t>
            </w:r>
            <w:r>
              <w:rPr>
                <w:rFonts w:ascii="Tahoma" w:hAnsi="Tahoma" w:cs="Tahoma"/>
                <w:bCs/>
                <w:color w:val="1F497D" w:themeColor="text2"/>
                <w:sz w:val="18"/>
                <w:szCs w:val="18"/>
                <w:lang w:eastAsia="en-US"/>
              </w:rPr>
              <w:t xml:space="preserve"> y ejecutar las actividades de migración de datos de la actual plataforma de </w:t>
            </w:r>
            <w:proofErr w:type="spellStart"/>
            <w:r w:rsidRPr="00633C38">
              <w:rPr>
                <w:rFonts w:ascii="Tahoma" w:hAnsi="Tahoma" w:cs="Tahoma"/>
                <w:bCs/>
                <w:i/>
                <w:color w:val="1F497D" w:themeColor="text2"/>
                <w:sz w:val="18"/>
                <w:szCs w:val="18"/>
                <w:lang w:eastAsia="en-US"/>
              </w:rPr>
              <w:t>Calling</w:t>
            </w:r>
            <w:proofErr w:type="spellEnd"/>
            <w:r w:rsidRPr="00633C38">
              <w:rPr>
                <w:rFonts w:ascii="Tahoma" w:hAnsi="Tahoma" w:cs="Tahoma"/>
                <w:bCs/>
                <w:i/>
                <w:color w:val="1F497D" w:themeColor="text2"/>
                <w:sz w:val="18"/>
                <w:szCs w:val="18"/>
                <w:lang w:eastAsia="en-US"/>
              </w:rPr>
              <w:t xml:space="preserve"> </w:t>
            </w:r>
            <w:proofErr w:type="spellStart"/>
            <w:r w:rsidRPr="00633C38">
              <w:rPr>
                <w:rFonts w:ascii="Tahoma" w:hAnsi="Tahoma" w:cs="Tahoma"/>
                <w:bCs/>
                <w:i/>
                <w:color w:val="1F497D" w:themeColor="text2"/>
                <w:sz w:val="18"/>
                <w:szCs w:val="18"/>
                <w:lang w:eastAsia="en-US"/>
              </w:rPr>
              <w:t>Card</w:t>
            </w:r>
            <w:proofErr w:type="spellEnd"/>
            <w:r>
              <w:rPr>
                <w:rFonts w:ascii="Tahoma" w:hAnsi="Tahoma" w:cs="Tahoma"/>
                <w:bCs/>
                <w:color w:val="1F497D" w:themeColor="text2"/>
                <w:sz w:val="18"/>
                <w:szCs w:val="18"/>
                <w:lang w:eastAsia="en-US"/>
              </w:rPr>
              <w:t xml:space="preserve"> de Entel a la suya.</w:t>
            </w:r>
          </w:p>
        </w:tc>
        <w:sdt>
          <w:sdtPr>
            <w:rPr>
              <w:color w:val="1F497D" w:themeColor="text2"/>
              <w:sz w:val="18"/>
              <w:szCs w:val="18"/>
              <w:lang w:val="es-BO"/>
            </w:rPr>
            <w:id w:val="-600333245"/>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71FB837" w14:textId="77777777" w:rsidR="00A34A60" w:rsidRDefault="00A34A60" w:rsidP="00A34A60">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6EAB958" w14:textId="77777777" w:rsidR="00A34A60" w:rsidRPr="00A84DCF" w:rsidRDefault="00A34A60" w:rsidP="00A34A6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55D55AFB" w14:textId="77777777" w:rsidR="00A34A60" w:rsidRPr="00A84DCF" w:rsidRDefault="00A34A60" w:rsidP="00A34A60">
            <w:pPr>
              <w:jc w:val="center"/>
              <w:rPr>
                <w:rFonts w:ascii="Tahoma" w:hAnsi="Tahoma"/>
                <w:color w:val="004990"/>
              </w:rPr>
            </w:pPr>
          </w:p>
        </w:tc>
      </w:tr>
      <w:tr w:rsidR="00A34A60" w:rsidRPr="00A84DCF" w14:paraId="4DFA733D" w14:textId="77777777" w:rsidTr="00912900">
        <w:trPr>
          <w:trHeight w:val="465"/>
        </w:trPr>
        <w:tc>
          <w:tcPr>
            <w:tcW w:w="704"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87E374B" w14:textId="77777777" w:rsidR="00A34A60" w:rsidRDefault="005E2F83" w:rsidP="00A34A60">
            <w:pPr>
              <w:ind w:left="-71" w:firstLine="29"/>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2.11</w:t>
            </w:r>
          </w:p>
        </w:tc>
        <w:tc>
          <w:tcPr>
            <w:tcW w:w="629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6D1BF9F5" w14:textId="77777777" w:rsidR="00A34A60" w:rsidRDefault="00A34A60" w:rsidP="00A34A60">
            <w:pP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El oferente debe realizar</w:t>
            </w:r>
            <w:r w:rsidRPr="002E1040">
              <w:rPr>
                <w:rFonts w:ascii="Tahoma" w:hAnsi="Tahoma" w:cs="Tahoma"/>
                <w:bCs/>
                <w:color w:val="1F497D" w:themeColor="text2"/>
                <w:sz w:val="18"/>
                <w:szCs w:val="18"/>
                <w:lang w:eastAsia="en-US"/>
              </w:rPr>
              <w:t xml:space="preserve"> un análisis sobre la migración de los datos existentes en </w:t>
            </w:r>
            <w:r>
              <w:rPr>
                <w:rFonts w:ascii="Tahoma" w:hAnsi="Tahoma" w:cs="Tahoma"/>
                <w:bCs/>
                <w:color w:val="1F497D" w:themeColor="text2"/>
                <w:sz w:val="18"/>
                <w:szCs w:val="18"/>
                <w:lang w:eastAsia="en-US"/>
              </w:rPr>
              <w:t xml:space="preserve">la plataforma actual de </w:t>
            </w:r>
            <w:proofErr w:type="spellStart"/>
            <w:r w:rsidRPr="00633C38">
              <w:rPr>
                <w:rFonts w:ascii="Tahoma" w:hAnsi="Tahoma" w:cs="Tahoma"/>
                <w:bCs/>
                <w:i/>
                <w:color w:val="1F497D" w:themeColor="text2"/>
                <w:sz w:val="18"/>
                <w:szCs w:val="18"/>
                <w:lang w:eastAsia="en-US"/>
              </w:rPr>
              <w:t>calling</w:t>
            </w:r>
            <w:proofErr w:type="spellEnd"/>
            <w:r w:rsidRPr="00633C38">
              <w:rPr>
                <w:rFonts w:ascii="Tahoma" w:hAnsi="Tahoma" w:cs="Tahoma"/>
                <w:bCs/>
                <w:i/>
                <w:color w:val="1F497D" w:themeColor="text2"/>
                <w:sz w:val="18"/>
                <w:szCs w:val="18"/>
                <w:lang w:eastAsia="en-US"/>
              </w:rPr>
              <w:t xml:space="preserve"> </w:t>
            </w:r>
            <w:proofErr w:type="spellStart"/>
            <w:r w:rsidRPr="00633C38">
              <w:rPr>
                <w:rFonts w:ascii="Tahoma" w:hAnsi="Tahoma" w:cs="Tahoma"/>
                <w:bCs/>
                <w:i/>
                <w:color w:val="1F497D" w:themeColor="text2"/>
                <w:sz w:val="18"/>
                <w:szCs w:val="18"/>
                <w:lang w:eastAsia="en-US"/>
              </w:rPr>
              <w:t>card</w:t>
            </w:r>
            <w:proofErr w:type="spellEnd"/>
            <w:r>
              <w:rPr>
                <w:rFonts w:ascii="Tahoma" w:hAnsi="Tahoma" w:cs="Tahoma"/>
                <w:bCs/>
                <w:color w:val="1F497D" w:themeColor="text2"/>
                <w:sz w:val="18"/>
                <w:szCs w:val="18"/>
                <w:lang w:eastAsia="en-US"/>
              </w:rPr>
              <w:t>.</w:t>
            </w:r>
          </w:p>
          <w:p w14:paraId="6551114E" w14:textId="77777777" w:rsidR="00A34A60" w:rsidRDefault="00A34A60" w:rsidP="00A34A60">
            <w:pPr>
              <w:rPr>
                <w:rFonts w:ascii="Tahoma" w:hAnsi="Tahoma" w:cs="Tahoma"/>
                <w:bCs/>
                <w:color w:val="1F497D" w:themeColor="text2"/>
                <w:sz w:val="18"/>
                <w:szCs w:val="18"/>
                <w:lang w:eastAsia="en-US"/>
              </w:rPr>
            </w:pPr>
            <w:r w:rsidRPr="002E1040">
              <w:rPr>
                <w:rFonts w:ascii="Tahoma" w:hAnsi="Tahoma" w:cs="Tahoma"/>
                <w:bCs/>
                <w:color w:val="1F497D" w:themeColor="text2"/>
                <w:sz w:val="18"/>
                <w:szCs w:val="18"/>
                <w:lang w:eastAsia="en-US"/>
              </w:rPr>
              <w:t xml:space="preserve">Luego de la revisión y análisis se </w:t>
            </w:r>
            <w:r>
              <w:rPr>
                <w:rFonts w:ascii="Tahoma" w:hAnsi="Tahoma" w:cs="Tahoma"/>
                <w:bCs/>
                <w:color w:val="1F497D" w:themeColor="text2"/>
                <w:sz w:val="18"/>
                <w:szCs w:val="18"/>
                <w:lang w:eastAsia="en-US"/>
              </w:rPr>
              <w:t>definirá coordinadamente entre el oferente y Entel</w:t>
            </w:r>
            <w:r w:rsidRPr="002E1040">
              <w:rPr>
                <w:rFonts w:ascii="Tahoma" w:hAnsi="Tahoma" w:cs="Tahoma"/>
                <w:bCs/>
                <w:color w:val="1F497D" w:themeColor="text2"/>
                <w:sz w:val="18"/>
                <w:szCs w:val="18"/>
                <w:lang w:eastAsia="en-US"/>
              </w:rPr>
              <w:t xml:space="preserve"> el alcance de migración a realizar con los datos maestros</w:t>
            </w:r>
            <w:r w:rsidR="006E33BE">
              <w:rPr>
                <w:rFonts w:ascii="Tahoma" w:hAnsi="Tahoma" w:cs="Tahoma"/>
                <w:bCs/>
                <w:color w:val="1F497D" w:themeColor="text2"/>
                <w:sz w:val="18"/>
                <w:szCs w:val="18"/>
                <w:lang w:eastAsia="en-US"/>
              </w:rPr>
              <w:t xml:space="preserve"> (</w:t>
            </w:r>
            <w:proofErr w:type="spellStart"/>
            <w:r w:rsidR="006E33BE">
              <w:rPr>
                <w:rFonts w:ascii="Tahoma" w:hAnsi="Tahoma" w:cs="Tahoma"/>
                <w:bCs/>
                <w:color w:val="1F497D" w:themeColor="text2"/>
                <w:sz w:val="18"/>
                <w:szCs w:val="18"/>
                <w:lang w:eastAsia="en-US"/>
              </w:rPr>
              <w:t>ej.Datos</w:t>
            </w:r>
            <w:proofErr w:type="spellEnd"/>
            <w:r w:rsidR="006E33BE">
              <w:rPr>
                <w:rFonts w:ascii="Tahoma" w:hAnsi="Tahoma" w:cs="Tahoma"/>
                <w:bCs/>
                <w:color w:val="1F497D" w:themeColor="text2"/>
                <w:sz w:val="18"/>
                <w:szCs w:val="18"/>
                <w:lang w:eastAsia="en-US"/>
              </w:rPr>
              <w:t xml:space="preserve"> de tarjetas)</w:t>
            </w:r>
            <w:r>
              <w:rPr>
                <w:rFonts w:ascii="Tahoma" w:hAnsi="Tahoma" w:cs="Tahoma"/>
                <w:bCs/>
                <w:color w:val="1F497D" w:themeColor="text2"/>
                <w:sz w:val="18"/>
                <w:szCs w:val="18"/>
                <w:lang w:eastAsia="en-US"/>
              </w:rPr>
              <w:t xml:space="preserve">, </w:t>
            </w:r>
            <w:r w:rsidRPr="002E1040">
              <w:rPr>
                <w:rFonts w:ascii="Tahoma" w:hAnsi="Tahoma" w:cs="Tahoma"/>
                <w:bCs/>
                <w:color w:val="1F497D" w:themeColor="text2"/>
                <w:sz w:val="18"/>
                <w:szCs w:val="18"/>
                <w:lang w:eastAsia="en-US"/>
              </w:rPr>
              <w:t>transaccionales</w:t>
            </w:r>
            <w:r w:rsidR="006E33BE">
              <w:rPr>
                <w:rFonts w:ascii="Tahoma" w:hAnsi="Tahoma" w:cs="Tahoma"/>
                <w:bCs/>
                <w:color w:val="1F497D" w:themeColor="text2"/>
                <w:sz w:val="18"/>
                <w:szCs w:val="18"/>
                <w:lang w:eastAsia="en-US"/>
              </w:rPr>
              <w:t xml:space="preserve">, </w:t>
            </w:r>
            <w:r>
              <w:rPr>
                <w:rFonts w:ascii="Tahoma" w:hAnsi="Tahoma" w:cs="Tahoma"/>
                <w:bCs/>
                <w:color w:val="1F497D" w:themeColor="text2"/>
                <w:sz w:val="18"/>
                <w:szCs w:val="18"/>
                <w:lang w:eastAsia="en-US"/>
              </w:rPr>
              <w:t>balances de las tarjetas y, si fuera procedente,</w:t>
            </w:r>
            <w:r w:rsidRPr="002E1040">
              <w:rPr>
                <w:rFonts w:ascii="Tahoma" w:hAnsi="Tahoma" w:cs="Tahoma"/>
                <w:bCs/>
                <w:color w:val="1F497D" w:themeColor="text2"/>
                <w:sz w:val="18"/>
                <w:szCs w:val="18"/>
                <w:lang w:eastAsia="en-US"/>
              </w:rPr>
              <w:t xml:space="preserve"> con las funcionalidades </w:t>
            </w:r>
            <w:r>
              <w:rPr>
                <w:rFonts w:ascii="Tahoma" w:hAnsi="Tahoma" w:cs="Tahoma"/>
                <w:bCs/>
                <w:color w:val="1F497D" w:themeColor="text2"/>
                <w:sz w:val="18"/>
                <w:szCs w:val="18"/>
                <w:lang w:eastAsia="en-US"/>
              </w:rPr>
              <w:t>de las aplicaciones existentes.</w:t>
            </w:r>
          </w:p>
        </w:tc>
        <w:sdt>
          <w:sdtPr>
            <w:rPr>
              <w:color w:val="1F497D" w:themeColor="text2"/>
              <w:sz w:val="18"/>
              <w:szCs w:val="18"/>
              <w:lang w:val="es-BO"/>
            </w:rPr>
            <w:id w:val="-70203490"/>
            <w14:checkbox>
              <w14:checked w14:val="1"/>
              <w14:checkedState w14:val="2612" w14:font="MS Gothic"/>
              <w14:uncheckedState w14:val="2610" w14:font="MS Gothic"/>
            </w14:checkbox>
          </w:sdtPr>
          <w:sdtEndPr/>
          <w:sdtContent>
            <w:tc>
              <w:tcPr>
                <w:tcW w:w="937"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7211CD5A" w14:textId="77777777" w:rsidR="00A34A60" w:rsidRDefault="00A34A60" w:rsidP="00A34A60">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71"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2FFFE4BE" w14:textId="77777777" w:rsidR="00A34A60" w:rsidRPr="00A84DCF" w:rsidRDefault="00A34A60" w:rsidP="00A34A60">
            <w:pPr>
              <w:jc w:val="center"/>
              <w:rPr>
                <w:rFonts w:ascii="Tahoma" w:hAnsi="Tahoma"/>
                <w:color w:val="004990"/>
              </w:rPr>
            </w:pPr>
          </w:p>
        </w:tc>
        <w:tc>
          <w:tcPr>
            <w:tcW w:w="1022" w:type="dxa"/>
            <w:tcBorders>
              <w:top w:val="single" w:sz="4" w:space="0" w:color="004990"/>
              <w:left w:val="single" w:sz="4" w:space="0" w:color="004990"/>
              <w:bottom w:val="single" w:sz="4" w:space="0" w:color="004990"/>
              <w:right w:val="single" w:sz="4" w:space="0" w:color="004990"/>
            </w:tcBorders>
            <w:shd w:val="clear" w:color="auto" w:fill="auto"/>
            <w:tcMar>
              <w:left w:w="0" w:type="dxa"/>
              <w:right w:w="0" w:type="dxa"/>
            </w:tcMar>
            <w:vAlign w:val="center"/>
          </w:tcPr>
          <w:p w14:paraId="06F707FF" w14:textId="77777777" w:rsidR="00A34A60" w:rsidRPr="00A84DCF" w:rsidRDefault="00A34A60" w:rsidP="00A34A60">
            <w:pPr>
              <w:jc w:val="center"/>
              <w:rPr>
                <w:rFonts w:ascii="Tahoma" w:hAnsi="Tahoma"/>
                <w:color w:val="004990"/>
              </w:rPr>
            </w:pPr>
          </w:p>
        </w:tc>
      </w:tr>
    </w:tbl>
    <w:p w14:paraId="1C23CE71" w14:textId="77777777" w:rsidR="00087149" w:rsidRPr="00087149" w:rsidRDefault="00087149" w:rsidP="00761A27">
      <w:pPr>
        <w:rPr>
          <w:rFonts w:ascii="Arial" w:hAnsi="Arial" w:cs="Arial"/>
          <w:i/>
          <w:sz w:val="10"/>
          <w:szCs w:val="10"/>
        </w:rPr>
      </w:pPr>
    </w:p>
    <w:p w14:paraId="24B39261" w14:textId="77777777" w:rsidR="00156607" w:rsidRDefault="00156607" w:rsidP="00156607">
      <w:pPr>
        <w:pStyle w:val="TITULOS"/>
        <w:spacing w:after="0"/>
        <w:rPr>
          <w:rFonts w:ascii="Tahoma" w:hAnsi="Tahoma" w:cs="Tahoma"/>
          <w:color w:val="1F497D" w:themeColor="text2"/>
          <w:sz w:val="22"/>
          <w:szCs w:val="22"/>
        </w:rPr>
      </w:pPr>
    </w:p>
    <w:p w14:paraId="1803581A" w14:textId="77777777" w:rsidR="00A34A60" w:rsidRDefault="00A34A60" w:rsidP="00633C38"/>
    <w:p w14:paraId="53578E26" w14:textId="77777777" w:rsidR="00A34A60" w:rsidRDefault="00A34A60" w:rsidP="00633C38"/>
    <w:p w14:paraId="60F52431" w14:textId="77777777" w:rsidR="00A34A60" w:rsidRPr="00633C38" w:rsidRDefault="00A34A60" w:rsidP="00633C38"/>
    <w:p w14:paraId="377A4438" w14:textId="77777777" w:rsidR="00156607" w:rsidRPr="00156607" w:rsidRDefault="00156607" w:rsidP="00156607">
      <w:pPr>
        <w:rPr>
          <w:lang w:val="es-BO" w:eastAsia="en-US"/>
        </w:rPr>
      </w:pPr>
    </w:p>
    <w:p w14:paraId="6897D8B4" w14:textId="77777777" w:rsidR="00761A27" w:rsidRPr="003B3039" w:rsidRDefault="001A6BD4" w:rsidP="00761A27">
      <w:pPr>
        <w:pStyle w:val="TITULOS"/>
        <w:numPr>
          <w:ilvl w:val="1"/>
          <w:numId w:val="6"/>
        </w:numPr>
        <w:spacing w:after="0"/>
        <w:ind w:left="567" w:hanging="567"/>
        <w:rPr>
          <w:rFonts w:ascii="Tahoma" w:hAnsi="Tahoma" w:cs="Tahoma"/>
          <w:color w:val="1F497D" w:themeColor="text2"/>
          <w:sz w:val="22"/>
          <w:szCs w:val="22"/>
        </w:rPr>
      </w:pPr>
      <w:r w:rsidRPr="003B3039">
        <w:rPr>
          <w:rFonts w:ascii="Tahoma" w:hAnsi="Tahoma" w:cs="Tahoma"/>
          <w:color w:val="1F497D" w:themeColor="text2"/>
          <w:sz w:val="22"/>
          <w:szCs w:val="22"/>
        </w:rPr>
        <w:t>SERVICIOS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1134"/>
        <w:gridCol w:w="851"/>
        <w:gridCol w:w="993"/>
      </w:tblGrid>
      <w:tr w:rsidR="00761A27" w:rsidRPr="003778D7" w14:paraId="05BC2995" w14:textId="77777777" w:rsidTr="00CC0372">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46172B8"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97AC3F3"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3FD1E268" w14:textId="77777777" w:rsidTr="00671229">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E93E69D"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SERVICIOS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02D254" w14:textId="77777777" w:rsidR="00761A27" w:rsidRPr="003778D7" w:rsidRDefault="00761A27" w:rsidP="00CC0372">
            <w:pPr>
              <w:jc w:val="center"/>
              <w:rPr>
                <w:rFonts w:ascii="Tahoma" w:hAnsi="Tahoma" w:cs="Tahoma"/>
                <w:b/>
                <w:bCs/>
                <w:sz w:val="18"/>
                <w:szCs w:val="18"/>
                <w:lang w:eastAsia="es-BO"/>
              </w:rPr>
            </w:pPr>
            <w:r w:rsidRPr="00633C38">
              <w:rPr>
                <w:rFonts w:ascii="Tahoma" w:hAnsi="Tahoma" w:cs="Tahoma"/>
                <w:b/>
                <w:bCs/>
                <w:sz w:val="12"/>
                <w:szCs w:val="18"/>
                <w:lang w:val="es-BO"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64BAA52"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64A69EBB" w14:textId="77777777" w:rsidTr="00671229">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1E788B8"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lastRenderedPageBreak/>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A74EBFC" w14:textId="77777777" w:rsidR="00761A27" w:rsidRPr="000C7007" w:rsidRDefault="00761A27" w:rsidP="00CC0372">
            <w:pPr>
              <w:jc w:val="center"/>
              <w:rPr>
                <w:rFonts w:ascii="Tahoma" w:hAnsi="Tahoma" w:cs="Tahoma"/>
                <w:sz w:val="18"/>
                <w:szCs w:val="18"/>
                <w:lang w:eastAsia="es-BO"/>
              </w:rPr>
            </w:pPr>
            <w:r w:rsidRPr="000C7007">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28E072D"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DB62104" w14:textId="77777777" w:rsidR="00761A27" w:rsidRPr="003778D7" w:rsidRDefault="00761A27" w:rsidP="00CC0372">
            <w:pPr>
              <w:jc w:val="center"/>
              <w:rPr>
                <w:rFonts w:ascii="Tahoma" w:hAnsi="Tahoma" w:cs="Tahoma"/>
                <w:b/>
                <w:bCs/>
                <w:sz w:val="12"/>
                <w:szCs w:val="12"/>
                <w:lang w:val="en-GB" w:eastAsia="es-BO"/>
              </w:rPr>
            </w:pPr>
            <w:proofErr w:type="spellStart"/>
            <w:r w:rsidRPr="003778D7">
              <w:rPr>
                <w:rFonts w:ascii="Tahoma" w:hAnsi="Tahoma" w:cs="Tahoma"/>
                <w:b/>
                <w:bCs/>
                <w:sz w:val="12"/>
                <w:szCs w:val="12"/>
                <w:lang w:val="en-GB" w:eastAsia="es-BO"/>
              </w:rPr>
              <w:t>Cumple</w:t>
            </w:r>
            <w:proofErr w:type="spellEnd"/>
            <w:r w:rsidRPr="003778D7">
              <w:rPr>
                <w:rFonts w:ascii="Tahoma" w:hAnsi="Tahoma" w:cs="Tahoma"/>
                <w:b/>
                <w:bCs/>
                <w:sz w:val="12"/>
                <w:szCs w:val="12"/>
                <w:lang w:val="en-GB" w:eastAsia="es-BO"/>
              </w:rPr>
              <w:t xml:space="preserve"> / No </w:t>
            </w:r>
            <w:proofErr w:type="spellStart"/>
            <w:r w:rsidRPr="003778D7">
              <w:rPr>
                <w:rFonts w:ascii="Tahoma" w:hAnsi="Tahoma" w:cs="Tahoma"/>
                <w:b/>
                <w:bCs/>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F1D5DDC"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396E8A" w:rsidRPr="003778D7" w14:paraId="12B7C75E" w14:textId="77777777" w:rsidTr="00671229">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455A8" w14:textId="77777777" w:rsidR="00396E8A" w:rsidRPr="00790398" w:rsidRDefault="00F769FD" w:rsidP="00396E8A">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F6F32E" w14:textId="092D94BB" w:rsidR="00396E8A" w:rsidRPr="00790398" w:rsidRDefault="00F769FD">
            <w:pPr>
              <w:pStyle w:val="Prrafodelista"/>
              <w:autoSpaceDE w:val="0"/>
              <w:autoSpaceDN w:val="0"/>
              <w:adjustRightInd w:val="0"/>
              <w:spacing w:line="276" w:lineRule="auto"/>
              <w:ind w:left="0"/>
              <w:jc w:val="both"/>
              <w:rPr>
                <w:rFonts w:ascii="Tahoma" w:hAnsi="Tahoma" w:cs="Tahoma"/>
                <w:bCs/>
                <w:color w:val="1F497D" w:themeColor="text2"/>
                <w:sz w:val="18"/>
                <w:szCs w:val="18"/>
              </w:rPr>
            </w:pPr>
            <w:r>
              <w:rPr>
                <w:rFonts w:ascii="Tahoma" w:hAnsi="Tahoma" w:cs="Tahoma"/>
                <w:bCs/>
                <w:color w:val="1F497D" w:themeColor="text2"/>
                <w:sz w:val="18"/>
                <w:szCs w:val="18"/>
              </w:rPr>
              <w:t>El oferente adjudicado deberá instalar toda la solución</w:t>
            </w:r>
            <w:r w:rsidR="00C02D23">
              <w:rPr>
                <w:rFonts w:ascii="Tahoma" w:hAnsi="Tahoma" w:cs="Tahoma"/>
                <w:bCs/>
                <w:color w:val="1F497D" w:themeColor="text2"/>
                <w:sz w:val="18"/>
                <w:szCs w:val="18"/>
              </w:rPr>
              <w:t xml:space="preserve">, </w:t>
            </w:r>
            <w:r>
              <w:rPr>
                <w:rFonts w:ascii="Tahoma" w:hAnsi="Tahoma" w:cs="Tahoma"/>
                <w:bCs/>
                <w:color w:val="1F497D" w:themeColor="text2"/>
                <w:sz w:val="18"/>
                <w:szCs w:val="18"/>
              </w:rPr>
              <w:t xml:space="preserve">es decir que debe entregar </w:t>
            </w:r>
            <w:proofErr w:type="gramStart"/>
            <w:r>
              <w:rPr>
                <w:rFonts w:ascii="Tahoma" w:hAnsi="Tahoma" w:cs="Tahoma"/>
                <w:bCs/>
                <w:color w:val="1F497D" w:themeColor="text2"/>
                <w:sz w:val="18"/>
                <w:szCs w:val="18"/>
              </w:rPr>
              <w:t>todos</w:t>
            </w:r>
            <w:proofErr w:type="gramEnd"/>
            <w:r>
              <w:rPr>
                <w:rFonts w:ascii="Tahoma" w:hAnsi="Tahoma" w:cs="Tahoma"/>
                <w:bCs/>
                <w:color w:val="1F497D" w:themeColor="text2"/>
                <w:sz w:val="18"/>
                <w:szCs w:val="18"/>
              </w:rPr>
              <w:t xml:space="preserve"> el software y sus componentes funcionales con todo el licenciamien</w:t>
            </w:r>
            <w:r w:rsidR="00B526F4">
              <w:rPr>
                <w:rFonts w:ascii="Tahoma" w:hAnsi="Tahoma" w:cs="Tahoma"/>
                <w:bCs/>
                <w:color w:val="1F497D" w:themeColor="text2"/>
                <w:sz w:val="18"/>
                <w:szCs w:val="18"/>
              </w:rPr>
              <w:t xml:space="preserve">to requerido. </w:t>
            </w:r>
            <w:r>
              <w:rPr>
                <w:rFonts w:ascii="Tahoma" w:hAnsi="Tahoma" w:cs="Tahoma"/>
                <w:bCs/>
                <w:color w:val="1F497D" w:themeColor="text2"/>
                <w:sz w:val="18"/>
                <w:szCs w:val="18"/>
              </w:rPr>
              <w:t xml:space="preserve"> </w:t>
            </w:r>
            <w:r w:rsidR="00B526F4">
              <w:rPr>
                <w:rFonts w:ascii="Tahoma" w:hAnsi="Tahoma" w:cs="Tahoma"/>
                <w:bCs/>
                <w:color w:val="1F497D" w:themeColor="text2"/>
                <w:sz w:val="18"/>
                <w:szCs w:val="18"/>
              </w:rPr>
              <w:t>La implementación de la solución se la realizará en la ciudad de La Paz.</w:t>
            </w:r>
          </w:p>
        </w:tc>
        <w:sdt>
          <w:sdtPr>
            <w:rPr>
              <w:color w:val="1F497D" w:themeColor="text2"/>
              <w:sz w:val="18"/>
              <w:szCs w:val="18"/>
              <w:lang w:val="es-BO"/>
            </w:rPr>
            <w:id w:val="784850682"/>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DC3427" w14:textId="77777777" w:rsidR="00396E8A" w:rsidRPr="00790398" w:rsidRDefault="001A6BD4" w:rsidP="00396E8A">
                <w:pPr>
                  <w:jc w:val="center"/>
                  <w:rPr>
                    <w:b/>
                    <w:color w:val="1F497D" w:themeColor="text2"/>
                    <w:sz w:val="18"/>
                    <w:szCs w:val="18"/>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C9B388" w14:textId="77777777" w:rsidR="00396E8A" w:rsidRPr="00790398" w:rsidRDefault="00396E8A" w:rsidP="00396E8A">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F92972" w14:textId="77777777" w:rsidR="00396E8A" w:rsidRPr="00790398" w:rsidRDefault="00396E8A" w:rsidP="00396E8A">
            <w:pPr>
              <w:jc w:val="center"/>
              <w:rPr>
                <w:rFonts w:ascii="Tahoma" w:hAnsi="Tahoma" w:cs="Tahoma"/>
                <w:color w:val="1F497D" w:themeColor="text2"/>
                <w:sz w:val="18"/>
                <w:szCs w:val="18"/>
                <w:lang w:val="es-BO" w:eastAsia="es-BO"/>
              </w:rPr>
            </w:pPr>
          </w:p>
        </w:tc>
      </w:tr>
      <w:tr w:rsidR="0025656C" w:rsidRPr="003778D7" w14:paraId="387C76F7" w14:textId="77777777" w:rsidTr="00671229">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82988"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color w:val="004990"/>
                <w:sz w:val="18"/>
                <w:szCs w:val="18"/>
              </w:rPr>
              <w:t>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0E0BB7" w14:textId="77777777" w:rsidR="00CD6442" w:rsidRDefault="00CD6442" w:rsidP="00633C38">
            <w:pPr>
              <w:jc w:val="both"/>
              <w:rPr>
                <w:rFonts w:ascii="Tahoma" w:hAnsi="Tahoma" w:cs="Tahoma"/>
                <w:color w:val="004990"/>
                <w:sz w:val="18"/>
                <w:szCs w:val="18"/>
              </w:rPr>
            </w:pPr>
            <w:r>
              <w:rPr>
                <w:rFonts w:ascii="Tahoma" w:hAnsi="Tahoma" w:cs="Tahoma"/>
                <w:color w:val="1F497E"/>
                <w:sz w:val="18"/>
                <w:szCs w:val="18"/>
              </w:rPr>
              <w:t xml:space="preserve">El oferente adjudicado </w:t>
            </w:r>
            <w:r w:rsidR="001A6BD4">
              <w:rPr>
                <w:rFonts w:ascii="Tahoma" w:hAnsi="Tahoma" w:cs="Tahoma"/>
                <w:color w:val="1F497E"/>
                <w:sz w:val="18"/>
                <w:szCs w:val="18"/>
              </w:rPr>
              <w:t>deberá</w:t>
            </w:r>
            <w:r w:rsidR="0025656C">
              <w:rPr>
                <w:rFonts w:ascii="Tahoma" w:hAnsi="Tahoma" w:cs="Tahoma"/>
                <w:color w:val="1F497E"/>
                <w:sz w:val="18"/>
                <w:szCs w:val="18"/>
              </w:rPr>
              <w:t xml:space="preserve"> incluir un</w:t>
            </w:r>
            <w:r>
              <w:rPr>
                <w:rFonts w:ascii="Tahoma" w:hAnsi="Tahoma" w:cs="Tahoma"/>
                <w:color w:val="1F497E"/>
                <w:sz w:val="18"/>
                <w:szCs w:val="18"/>
              </w:rPr>
              <w:t xml:space="preserve"> p</w:t>
            </w:r>
            <w:r w:rsidRPr="004B3EA5">
              <w:rPr>
                <w:rFonts w:ascii="Tahoma" w:hAnsi="Tahoma" w:cs="Tahoma"/>
                <w:color w:val="004990"/>
                <w:sz w:val="18"/>
                <w:szCs w:val="18"/>
              </w:rPr>
              <w:t>lan de trabajo</w:t>
            </w:r>
            <w:r>
              <w:rPr>
                <w:rFonts w:ascii="Tahoma" w:hAnsi="Tahoma" w:cs="Tahoma"/>
                <w:color w:val="004990"/>
                <w:sz w:val="18"/>
                <w:szCs w:val="18"/>
              </w:rPr>
              <w:t xml:space="preserve"> o</w:t>
            </w:r>
            <w:r w:rsidRPr="004B3EA5">
              <w:rPr>
                <w:rFonts w:ascii="Tahoma" w:hAnsi="Tahoma" w:cs="Tahoma"/>
                <w:color w:val="004990"/>
                <w:sz w:val="18"/>
                <w:szCs w:val="18"/>
              </w:rPr>
              <w:t xml:space="preserve"> </w:t>
            </w:r>
            <w:proofErr w:type="spellStart"/>
            <w:r w:rsidRPr="004B3EA5">
              <w:rPr>
                <w:rFonts w:ascii="Tahoma" w:hAnsi="Tahoma" w:cs="Tahoma"/>
                <w:color w:val="004990"/>
                <w:sz w:val="18"/>
                <w:szCs w:val="18"/>
              </w:rPr>
              <w:t>Statement</w:t>
            </w:r>
            <w:proofErr w:type="spellEnd"/>
            <w:r w:rsidRPr="004B3EA5">
              <w:rPr>
                <w:rFonts w:ascii="Tahoma" w:hAnsi="Tahoma" w:cs="Tahoma"/>
                <w:color w:val="004990"/>
                <w:sz w:val="18"/>
                <w:szCs w:val="18"/>
              </w:rPr>
              <w:t xml:space="preserve"> of </w:t>
            </w:r>
            <w:proofErr w:type="spellStart"/>
            <w:r w:rsidRPr="004B3EA5">
              <w:rPr>
                <w:rFonts w:ascii="Tahoma" w:hAnsi="Tahoma" w:cs="Tahoma"/>
                <w:color w:val="004990"/>
                <w:sz w:val="18"/>
                <w:szCs w:val="18"/>
              </w:rPr>
              <w:t>Work</w:t>
            </w:r>
            <w:proofErr w:type="spellEnd"/>
            <w:r w:rsidRPr="004B3EA5">
              <w:rPr>
                <w:rFonts w:ascii="Tahoma" w:hAnsi="Tahoma" w:cs="Tahoma"/>
                <w:color w:val="004990"/>
                <w:sz w:val="18"/>
                <w:szCs w:val="18"/>
              </w:rPr>
              <w:t xml:space="preserve">, en el que se </w:t>
            </w:r>
            <w:r>
              <w:rPr>
                <w:rFonts w:ascii="Tahoma" w:hAnsi="Tahoma" w:cs="Tahoma"/>
                <w:color w:val="004990"/>
                <w:sz w:val="18"/>
                <w:szCs w:val="18"/>
              </w:rPr>
              <w:t>deta</w:t>
            </w:r>
            <w:r w:rsidR="001A6BD4">
              <w:rPr>
                <w:rFonts w:ascii="Tahoma" w:hAnsi="Tahoma" w:cs="Tahoma"/>
                <w:color w:val="004990"/>
                <w:sz w:val="18"/>
                <w:szCs w:val="18"/>
              </w:rPr>
              <w:t>lle:</w:t>
            </w:r>
            <w:r>
              <w:rPr>
                <w:rFonts w:ascii="Tahoma" w:hAnsi="Tahoma" w:cs="Tahoma"/>
                <w:color w:val="004990"/>
                <w:sz w:val="18"/>
                <w:szCs w:val="18"/>
              </w:rPr>
              <w:t xml:space="preserve"> el alcance,</w:t>
            </w:r>
            <w:r>
              <w:rPr>
                <w:rFonts w:ascii="Tahoma" w:hAnsi="Tahoma" w:cs="Tahoma"/>
                <w:color w:val="1F497E"/>
                <w:sz w:val="18"/>
                <w:szCs w:val="18"/>
              </w:rPr>
              <w:t xml:space="preserve"> tareas que se consideren necesarias y</w:t>
            </w:r>
            <w:r>
              <w:rPr>
                <w:rFonts w:ascii="Tahoma" w:hAnsi="Tahoma" w:cs="Tahoma"/>
                <w:color w:val="004990"/>
                <w:sz w:val="18"/>
                <w:szCs w:val="18"/>
              </w:rPr>
              <w:t xml:space="preserve"> las </w:t>
            </w:r>
            <w:r w:rsidRPr="004B3EA5">
              <w:rPr>
                <w:rFonts w:ascii="Tahoma" w:hAnsi="Tahoma" w:cs="Tahoma"/>
                <w:color w:val="004990"/>
                <w:sz w:val="18"/>
                <w:szCs w:val="18"/>
              </w:rPr>
              <w:t>responsabilidades para la implementació</w:t>
            </w:r>
            <w:r>
              <w:rPr>
                <w:rFonts w:ascii="Tahoma" w:hAnsi="Tahoma" w:cs="Tahoma"/>
                <w:color w:val="004990"/>
                <w:sz w:val="18"/>
                <w:szCs w:val="18"/>
              </w:rPr>
              <w:t xml:space="preserve">n </w:t>
            </w:r>
            <w:r w:rsidR="001A6BD4">
              <w:rPr>
                <w:rFonts w:ascii="Tahoma" w:hAnsi="Tahoma" w:cs="Tahoma"/>
                <w:color w:val="004990"/>
                <w:sz w:val="18"/>
                <w:szCs w:val="18"/>
              </w:rPr>
              <w:t xml:space="preserve">del proyecto </w:t>
            </w:r>
            <w:r>
              <w:rPr>
                <w:rFonts w:ascii="Tahoma" w:hAnsi="Tahoma" w:cs="Tahoma"/>
                <w:color w:val="004990"/>
                <w:sz w:val="18"/>
                <w:szCs w:val="18"/>
              </w:rPr>
              <w:t>de ambas partes.</w:t>
            </w:r>
          </w:p>
          <w:p w14:paraId="17E445FF" w14:textId="77777777" w:rsidR="0025656C" w:rsidRDefault="0025656C" w:rsidP="00633C38">
            <w:pPr>
              <w:jc w:val="both"/>
              <w:rPr>
                <w:rFonts w:ascii="Tahoma" w:hAnsi="Tahoma" w:cs="Tahoma"/>
                <w:bCs/>
                <w:color w:val="1F497D" w:themeColor="text2"/>
                <w:sz w:val="18"/>
                <w:szCs w:val="18"/>
              </w:rPr>
            </w:pPr>
            <w:r>
              <w:rPr>
                <w:rFonts w:ascii="Tahoma" w:hAnsi="Tahoma" w:cs="Tahoma"/>
                <w:color w:val="1F497E"/>
                <w:sz w:val="18"/>
                <w:szCs w:val="18"/>
              </w:rPr>
              <w:t>Entel puede realizar modificaciones al SOW propuesto las mismas serán consensuadas con el proveedor adjudicado.</w:t>
            </w:r>
          </w:p>
        </w:tc>
        <w:sdt>
          <w:sdtPr>
            <w:rPr>
              <w:color w:val="1F497D" w:themeColor="text2"/>
              <w:sz w:val="18"/>
              <w:szCs w:val="18"/>
              <w:lang w:val="es-BO"/>
            </w:rPr>
            <w:id w:val="-1455937636"/>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5E0B4C" w14:textId="77777777" w:rsidR="0025656C" w:rsidRDefault="001A6BD4" w:rsidP="0025656C">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43D46"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0F7807"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7E8EB099" w14:textId="77777777" w:rsidTr="00633C38">
        <w:trPr>
          <w:trHeight w:val="4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ECB414"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C52EA5" w14:textId="77777777" w:rsidR="0025656C" w:rsidRPr="000E6E60" w:rsidRDefault="0025656C" w:rsidP="0025656C">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 xml:space="preserve">Toda la infraestructura requerida debe poder ser implementada en entorno </w:t>
            </w:r>
            <w:proofErr w:type="spellStart"/>
            <w:r>
              <w:rPr>
                <w:rFonts w:ascii="Tahoma" w:hAnsi="Tahoma" w:cs="Tahoma"/>
                <w:color w:val="004990"/>
                <w:sz w:val="18"/>
                <w:szCs w:val="18"/>
              </w:rPr>
              <w:t>virtualizado</w:t>
            </w:r>
            <w:proofErr w:type="spellEnd"/>
            <w:r>
              <w:rPr>
                <w:rFonts w:ascii="Tahoma" w:hAnsi="Tahoma" w:cs="Tahoma"/>
                <w:color w:val="004990"/>
                <w:sz w:val="18"/>
                <w:szCs w:val="18"/>
              </w:rPr>
              <w:t>. (</w:t>
            </w:r>
            <w:proofErr w:type="spellStart"/>
            <w:r>
              <w:rPr>
                <w:rFonts w:ascii="Tahoma" w:hAnsi="Tahoma" w:cs="Tahoma"/>
                <w:color w:val="004990"/>
                <w:sz w:val="18"/>
                <w:szCs w:val="18"/>
              </w:rPr>
              <w:t>VMVware</w:t>
            </w:r>
            <w:proofErr w:type="spellEnd"/>
            <w:r>
              <w:rPr>
                <w:rFonts w:ascii="Tahoma" w:hAnsi="Tahoma" w:cs="Tahoma"/>
                <w:color w:val="004990"/>
                <w:sz w:val="18"/>
                <w:szCs w:val="18"/>
              </w:rPr>
              <w:t xml:space="preserve"> versión 6+). Todos los servidores </w:t>
            </w:r>
            <w:proofErr w:type="spellStart"/>
            <w:r>
              <w:rPr>
                <w:rFonts w:ascii="Tahoma" w:hAnsi="Tahoma" w:cs="Tahoma"/>
                <w:color w:val="004990"/>
                <w:sz w:val="18"/>
                <w:szCs w:val="18"/>
              </w:rPr>
              <w:t>virtualizados</w:t>
            </w:r>
            <w:proofErr w:type="spellEnd"/>
            <w:r>
              <w:rPr>
                <w:rFonts w:ascii="Tahoma" w:hAnsi="Tahoma" w:cs="Tahoma"/>
                <w:color w:val="004990"/>
                <w:sz w:val="18"/>
                <w:szCs w:val="18"/>
              </w:rPr>
              <w:t xml:space="preserve"> serán provistos por ENTEL.</w:t>
            </w:r>
          </w:p>
        </w:tc>
        <w:sdt>
          <w:sdtPr>
            <w:rPr>
              <w:color w:val="1F497D" w:themeColor="text2"/>
              <w:sz w:val="18"/>
              <w:szCs w:val="18"/>
              <w:lang w:val="es-BO"/>
            </w:rPr>
            <w:id w:val="-205414337"/>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B3F71" w14:textId="77777777" w:rsidR="0025656C" w:rsidRDefault="0025656C" w:rsidP="0025656C">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DDA12C"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7D0DFE"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5E32509E" w14:textId="77777777" w:rsidTr="00633C38">
        <w:trPr>
          <w:trHeight w:val="4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9C9EE"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647C1D" w14:textId="77777777" w:rsidR="0025656C" w:rsidRPr="000E6E60" w:rsidRDefault="0025656C" w:rsidP="0025656C">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 xml:space="preserve">Debe incluirse en la propuesta los requerimientos de instalación de los servidores a utilizarse. Hardware, Sistema Operativo, </w:t>
            </w:r>
            <w:r w:rsidRPr="00E50C42">
              <w:rPr>
                <w:rFonts w:ascii="Tahoma" w:hAnsi="Tahoma" w:cs="Tahoma"/>
                <w:color w:val="004990"/>
                <w:sz w:val="18"/>
                <w:szCs w:val="18"/>
              </w:rPr>
              <w:t>RAM, Espacio en Disco, servidor de aplicaciones</w:t>
            </w:r>
            <w:r>
              <w:rPr>
                <w:rFonts w:ascii="Tahoma" w:hAnsi="Tahoma" w:cs="Tahoma"/>
                <w:color w:val="004990"/>
                <w:sz w:val="18"/>
                <w:szCs w:val="18"/>
              </w:rPr>
              <w:t xml:space="preserve">, u otros. </w:t>
            </w:r>
          </w:p>
        </w:tc>
        <w:sdt>
          <w:sdtPr>
            <w:rPr>
              <w:color w:val="1F497D" w:themeColor="text2"/>
              <w:sz w:val="18"/>
              <w:szCs w:val="18"/>
              <w:lang w:val="es-BO"/>
            </w:rPr>
            <w:id w:val="-9771412"/>
            <w14:checkbox>
              <w14:checked w14:val="1"/>
              <w14:checkedState w14:val="2612" w14:font="MS Gothic"/>
              <w14:uncheckedState w14:val="2610" w14:font="MS Gothic"/>
            </w14:checkbox>
          </w:sdtPr>
          <w:sdtEndPr/>
          <w:sdtContent>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FA3768" w14:textId="77777777" w:rsidR="0025656C" w:rsidRDefault="0025656C" w:rsidP="0025656C">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C6694"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7EE6A"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4104C43F" w14:textId="77777777" w:rsidTr="00633C38">
        <w:trPr>
          <w:trHeight w:val="4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4B9DD5"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F2C574" w14:textId="77777777" w:rsidR="0025656C" w:rsidRPr="000E6E60" w:rsidRDefault="0025656C" w:rsidP="0025656C">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 xml:space="preserve">La instalación, ajustes y configuraciones de los servidores </w:t>
            </w:r>
            <w:proofErr w:type="spellStart"/>
            <w:r>
              <w:rPr>
                <w:rFonts w:ascii="Tahoma" w:hAnsi="Tahoma" w:cs="Tahoma"/>
                <w:color w:val="004990"/>
                <w:sz w:val="18"/>
                <w:szCs w:val="18"/>
              </w:rPr>
              <w:t>virtualizados</w:t>
            </w:r>
            <w:proofErr w:type="spellEnd"/>
            <w:r>
              <w:rPr>
                <w:rFonts w:ascii="Tahoma" w:hAnsi="Tahoma" w:cs="Tahoma"/>
                <w:color w:val="004990"/>
                <w:sz w:val="18"/>
                <w:szCs w:val="18"/>
              </w:rPr>
              <w:t xml:space="preserve"> y las aplicaciones que permitan el funcionamiento correcto de las aplicaciones ofertadas deben ser </w:t>
            </w:r>
            <w:proofErr w:type="gramStart"/>
            <w:r>
              <w:rPr>
                <w:rFonts w:ascii="Tahoma" w:hAnsi="Tahoma" w:cs="Tahoma"/>
                <w:color w:val="004990"/>
                <w:sz w:val="18"/>
                <w:szCs w:val="18"/>
              </w:rPr>
              <w:t>realizadas</w:t>
            </w:r>
            <w:proofErr w:type="gramEnd"/>
            <w:r>
              <w:rPr>
                <w:rFonts w:ascii="Tahoma" w:hAnsi="Tahoma" w:cs="Tahoma"/>
                <w:color w:val="004990"/>
                <w:sz w:val="18"/>
                <w:szCs w:val="18"/>
              </w:rPr>
              <w:t xml:space="preserve"> por el proveedor adjudicado en coordinación con personal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8DBB26" w14:textId="77777777" w:rsidR="0025656C" w:rsidRDefault="00090728" w:rsidP="0025656C">
            <w:pPr>
              <w:jc w:val="center"/>
              <w:rPr>
                <w:color w:val="1F497D" w:themeColor="text2"/>
                <w:sz w:val="18"/>
                <w:szCs w:val="18"/>
                <w:lang w:val="es-BO"/>
              </w:rPr>
            </w:pPr>
            <w:sdt>
              <w:sdtPr>
                <w:rPr>
                  <w:color w:val="1F497D" w:themeColor="text2"/>
                  <w:sz w:val="18"/>
                  <w:szCs w:val="18"/>
                  <w:lang w:val="es-BO"/>
                </w:rPr>
                <w:id w:val="622349430"/>
                <w14:checkbox>
                  <w14:checked w14:val="1"/>
                  <w14:checkedState w14:val="2612" w14:font="MS Gothic"/>
                  <w14:uncheckedState w14:val="2610" w14:font="MS Gothic"/>
                </w14:checkbox>
              </w:sdtPr>
              <w:sdtEndPr/>
              <w:sdtContent>
                <w:r w:rsidR="0025656C">
                  <w:rPr>
                    <w:rFonts w:ascii="MS Gothic" w:eastAsia="MS Gothic" w:hAnsi="MS Gothic" w:hint="eastAsia"/>
                    <w:color w:val="1F497D" w:themeColor="text2"/>
                    <w:sz w:val="18"/>
                    <w:szCs w:val="18"/>
                    <w:lang w:val="es-BO"/>
                  </w:rPr>
                  <w:t>☒</w:t>
                </w:r>
              </w:sdtContent>
            </w:sdt>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5169A4"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4E5AF9" w14:textId="77777777" w:rsidR="0025656C" w:rsidRPr="00790398" w:rsidRDefault="0025656C" w:rsidP="0025656C">
            <w:pPr>
              <w:jc w:val="center"/>
              <w:rPr>
                <w:rFonts w:ascii="Tahoma" w:hAnsi="Tahoma" w:cs="Tahoma"/>
                <w:color w:val="1F497D" w:themeColor="text2"/>
                <w:sz w:val="18"/>
                <w:szCs w:val="18"/>
                <w:lang w:val="es-BO" w:eastAsia="es-BO"/>
              </w:rPr>
            </w:pPr>
          </w:p>
        </w:tc>
      </w:tr>
      <w:tr w:rsidR="0025656C" w:rsidRPr="003778D7" w14:paraId="3126CD71" w14:textId="77777777" w:rsidTr="00633C38">
        <w:trPr>
          <w:trHeight w:val="41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E981C9" w14:textId="77777777" w:rsidR="0025656C" w:rsidRDefault="001A6BD4" w:rsidP="0025656C">
            <w:pPr>
              <w:jc w:val="center"/>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24F5EE" w14:textId="77777777" w:rsidR="0025656C" w:rsidRPr="000E6E60" w:rsidRDefault="0025656C" w:rsidP="0025656C">
            <w:pPr>
              <w:pStyle w:val="Prrafodelista"/>
              <w:autoSpaceDE w:val="0"/>
              <w:autoSpaceDN w:val="0"/>
              <w:adjustRightInd w:val="0"/>
              <w:spacing w:line="276" w:lineRule="auto"/>
              <w:ind w:left="0"/>
              <w:jc w:val="both"/>
              <w:rPr>
                <w:rFonts w:ascii="Tahoma" w:hAnsi="Tahoma" w:cs="Tahoma"/>
                <w:bCs/>
                <w:color w:val="1F497D" w:themeColor="text2"/>
                <w:sz w:val="18"/>
                <w:szCs w:val="18"/>
                <w:highlight w:val="yellow"/>
              </w:rPr>
            </w:pPr>
            <w:r>
              <w:rPr>
                <w:rFonts w:ascii="Tahoma" w:hAnsi="Tahoma" w:cs="Tahoma"/>
                <w:color w:val="004990"/>
                <w:sz w:val="18"/>
                <w:szCs w:val="18"/>
              </w:rPr>
              <w:t>Todo el licenciamiento adicional de software incluyendo el SO, base de datos, servidores de aplicaciones u otros, debe ser incluido en la propuesta y deben estar a nombre de ENTEL S.A</w:t>
            </w:r>
            <w:r w:rsidR="00CB28B1">
              <w:rPr>
                <w:rFonts w:ascii="Tahoma" w:hAnsi="Tahoma" w:cs="Tahoma"/>
                <w:color w:val="004990"/>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FB7352" w14:textId="77777777" w:rsidR="0025656C" w:rsidRDefault="00090728" w:rsidP="0025656C">
            <w:pPr>
              <w:jc w:val="center"/>
              <w:rPr>
                <w:color w:val="1F497D" w:themeColor="text2"/>
                <w:sz w:val="18"/>
                <w:szCs w:val="18"/>
                <w:lang w:val="es-BO"/>
              </w:rPr>
            </w:pPr>
            <w:sdt>
              <w:sdtPr>
                <w:rPr>
                  <w:color w:val="1F497D" w:themeColor="text2"/>
                  <w:sz w:val="18"/>
                  <w:szCs w:val="18"/>
                  <w:lang w:val="es-BO"/>
                </w:rPr>
                <w:id w:val="-1533256528"/>
                <w14:checkbox>
                  <w14:checked w14:val="1"/>
                  <w14:checkedState w14:val="2612" w14:font="MS Gothic"/>
                  <w14:uncheckedState w14:val="2610" w14:font="MS Gothic"/>
                </w14:checkbox>
              </w:sdtPr>
              <w:sdtEndPr/>
              <w:sdtContent>
                <w:r w:rsidR="0025656C">
                  <w:rPr>
                    <w:rFonts w:ascii="MS Gothic" w:eastAsia="MS Gothic" w:hAnsi="MS Gothic" w:hint="eastAsia"/>
                    <w:color w:val="1F497D" w:themeColor="text2"/>
                    <w:sz w:val="18"/>
                    <w:szCs w:val="18"/>
                    <w:lang w:val="es-BO"/>
                  </w:rPr>
                  <w:t>☒</w:t>
                </w:r>
              </w:sdtContent>
            </w:sdt>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83CBAF" w14:textId="77777777" w:rsidR="0025656C" w:rsidRPr="00790398" w:rsidRDefault="0025656C" w:rsidP="0025656C">
            <w:pPr>
              <w:jc w:val="center"/>
              <w:rPr>
                <w:rFonts w:ascii="Tahoma" w:hAnsi="Tahoma" w:cs="Tahoma"/>
                <w:color w:val="1F497D" w:themeColor="text2"/>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29C992" w14:textId="77777777" w:rsidR="0025656C" w:rsidRPr="00790398" w:rsidRDefault="0025656C" w:rsidP="0025656C">
            <w:pPr>
              <w:jc w:val="center"/>
              <w:rPr>
                <w:rFonts w:ascii="Tahoma" w:hAnsi="Tahoma" w:cs="Tahoma"/>
                <w:color w:val="1F497D" w:themeColor="text2"/>
                <w:sz w:val="18"/>
                <w:szCs w:val="18"/>
                <w:lang w:val="es-BO" w:eastAsia="es-BO"/>
              </w:rPr>
            </w:pPr>
          </w:p>
        </w:tc>
      </w:tr>
    </w:tbl>
    <w:p w14:paraId="38A43501" w14:textId="77777777" w:rsidR="00761A27" w:rsidRDefault="00761A27" w:rsidP="001C3963">
      <w:pPr>
        <w:pStyle w:val="TITULOS"/>
        <w:spacing w:after="0"/>
        <w:rPr>
          <w:rFonts w:ascii="Tahoma" w:hAnsi="Tahoma" w:cs="Tahoma"/>
          <w:sz w:val="22"/>
          <w:szCs w:val="22"/>
        </w:rPr>
      </w:pPr>
    </w:p>
    <w:p w14:paraId="0E922FBF" w14:textId="77777777" w:rsidR="00761A27" w:rsidRPr="00396E8A" w:rsidRDefault="001A6BD4" w:rsidP="00761A27">
      <w:pPr>
        <w:pStyle w:val="TITULOS"/>
        <w:numPr>
          <w:ilvl w:val="1"/>
          <w:numId w:val="6"/>
        </w:numPr>
        <w:spacing w:after="0"/>
        <w:ind w:left="567" w:hanging="567"/>
        <w:rPr>
          <w:rFonts w:ascii="Tahoma" w:hAnsi="Tahoma" w:cs="Tahoma"/>
          <w:color w:val="1F497D" w:themeColor="text2"/>
          <w:sz w:val="22"/>
          <w:szCs w:val="22"/>
        </w:rPr>
      </w:pPr>
      <w:r w:rsidRPr="00396E8A">
        <w:rPr>
          <w:rFonts w:ascii="Tahoma" w:hAnsi="Tahoma" w:cs="Tahoma"/>
          <w:color w:val="1F497D" w:themeColor="text2"/>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761A27" w:rsidRPr="003778D7" w14:paraId="0F602260" w14:textId="77777777" w:rsidTr="00CC0372">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93E77B3"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C82C22E"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761A27" w:rsidRPr="003778D7" w14:paraId="4ACD0F75" w14:textId="77777777" w:rsidTr="00CC0372">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613712C" w14:textId="77777777" w:rsidR="00761A27" w:rsidRPr="003778D7" w:rsidRDefault="00761A27" w:rsidP="00CC0372">
            <w:pPr>
              <w:jc w:val="center"/>
              <w:rPr>
                <w:rFonts w:ascii="Tahoma" w:hAnsi="Tahoma" w:cs="Tahoma"/>
                <w:b/>
                <w:bCs/>
                <w:sz w:val="18"/>
                <w:szCs w:val="18"/>
                <w:lang w:eastAsia="es-BO"/>
              </w:rPr>
            </w:pPr>
            <w:r w:rsidRPr="003778D7">
              <w:rPr>
                <w:rFonts w:ascii="Tahoma" w:hAnsi="Tahoma" w:cs="Tahoma"/>
                <w:b/>
                <w:bCs/>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E99CF1" w14:textId="77777777" w:rsidR="00761A27" w:rsidRPr="003778D7" w:rsidRDefault="00761A27" w:rsidP="00CC0372">
            <w:pPr>
              <w:jc w:val="center"/>
              <w:rPr>
                <w:rFonts w:ascii="Tahoma" w:hAnsi="Tahoma" w:cs="Tahoma"/>
                <w:b/>
                <w:bCs/>
                <w:sz w:val="18"/>
                <w:szCs w:val="18"/>
                <w:lang w:eastAsia="es-BO"/>
              </w:rPr>
            </w:pPr>
            <w:r w:rsidRPr="00A36884">
              <w:rPr>
                <w:rFonts w:ascii="Tahoma" w:hAnsi="Tahoma" w:cs="Tahoma"/>
                <w:b/>
                <w:bCs/>
                <w:sz w:val="12"/>
                <w:szCs w:val="18"/>
                <w:lang w:val="es-BO"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736C269" w14:textId="77777777" w:rsidR="00761A27" w:rsidRPr="003778D7" w:rsidRDefault="00761A27" w:rsidP="00CC0372">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761A27" w:rsidRPr="003778D7" w14:paraId="573116C6" w14:textId="77777777" w:rsidTr="00CC03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7D6E920" w14:textId="77777777" w:rsidR="00761A27" w:rsidRPr="003778D7" w:rsidRDefault="00761A27" w:rsidP="00CC0372">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ABA4080" w14:textId="77777777" w:rsidR="00761A27" w:rsidRPr="003778D7" w:rsidRDefault="00761A27" w:rsidP="00C53AAB">
            <w:pPr>
              <w:jc w:val="both"/>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493A1A" w14:textId="77777777" w:rsidR="00761A27" w:rsidRPr="003778D7" w:rsidRDefault="00761A27" w:rsidP="00CC0372">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246DBDA" w14:textId="77777777" w:rsidR="00761A27" w:rsidRPr="003778D7" w:rsidRDefault="00761A27" w:rsidP="00CC0372">
            <w:pPr>
              <w:jc w:val="center"/>
              <w:rPr>
                <w:rFonts w:ascii="Tahoma" w:hAnsi="Tahoma" w:cs="Tahoma"/>
                <w:b/>
                <w:bCs/>
                <w:sz w:val="12"/>
                <w:szCs w:val="12"/>
                <w:lang w:val="en-GB" w:eastAsia="es-BO"/>
              </w:rPr>
            </w:pPr>
            <w:proofErr w:type="spellStart"/>
            <w:r w:rsidRPr="003778D7">
              <w:rPr>
                <w:rFonts w:ascii="Tahoma" w:hAnsi="Tahoma" w:cs="Tahoma"/>
                <w:b/>
                <w:bCs/>
                <w:sz w:val="12"/>
                <w:szCs w:val="12"/>
                <w:lang w:val="en-GB" w:eastAsia="es-BO"/>
              </w:rPr>
              <w:t>Cumple</w:t>
            </w:r>
            <w:proofErr w:type="spellEnd"/>
            <w:r w:rsidRPr="003778D7">
              <w:rPr>
                <w:rFonts w:ascii="Tahoma" w:hAnsi="Tahoma" w:cs="Tahoma"/>
                <w:b/>
                <w:bCs/>
                <w:sz w:val="12"/>
                <w:szCs w:val="12"/>
                <w:lang w:val="en-GB" w:eastAsia="es-BO"/>
              </w:rPr>
              <w:t xml:space="preserve"> / No </w:t>
            </w:r>
            <w:proofErr w:type="spellStart"/>
            <w:r w:rsidRPr="003778D7">
              <w:rPr>
                <w:rFonts w:ascii="Tahoma" w:hAnsi="Tahoma" w:cs="Tahoma"/>
                <w:b/>
                <w:bCs/>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36CFCF6" w14:textId="77777777" w:rsidR="00761A27" w:rsidRPr="003778D7" w:rsidRDefault="00761A27" w:rsidP="00CC0372">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396E8A" w:rsidRPr="003778D7" w14:paraId="5F2FBDAC" w14:textId="77777777" w:rsidTr="00004D50">
        <w:trPr>
          <w:trHeight w:val="54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43869F" w14:textId="77777777" w:rsidR="00396E8A" w:rsidRPr="00912900" w:rsidRDefault="002271D0" w:rsidP="00396E8A">
            <w:pPr>
              <w:jc w:val="center"/>
              <w:rPr>
                <w:rFonts w:ascii="Tahoma" w:hAnsi="Tahoma" w:cs="Tahoma"/>
                <w:color w:val="1F497D" w:themeColor="text2"/>
                <w:lang w:eastAsia="es-BO"/>
              </w:rPr>
            </w:pPr>
            <w:r>
              <w:rPr>
                <w:rFonts w:ascii="Tahoma" w:hAnsi="Tahoma" w:cs="Tahoma"/>
                <w:color w:val="1F497D" w:themeColor="text2"/>
                <w:lang w:eastAsia="es-BO"/>
              </w:rPr>
              <w:t>1</w:t>
            </w:r>
          </w:p>
        </w:tc>
        <w:tc>
          <w:tcPr>
            <w:tcW w:w="666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902952" w14:textId="3236B9D6" w:rsidR="002271D0" w:rsidRPr="0031086B" w:rsidRDefault="009505CD" w:rsidP="00C53AAB">
            <w:pPr>
              <w:jc w:val="both"/>
              <w:rPr>
                <w:rFonts w:ascii="Tahoma" w:hAnsi="Tahoma" w:cs="Tahoma"/>
                <w:color w:val="1F497D" w:themeColor="text2"/>
                <w:sz w:val="18"/>
                <w:szCs w:val="18"/>
              </w:rPr>
            </w:pPr>
            <w:r>
              <w:rPr>
                <w:rFonts w:ascii="Tahoma" w:hAnsi="Tahoma" w:cs="Tahoma"/>
                <w:color w:val="1F497D" w:themeColor="text2"/>
                <w:sz w:val="18"/>
                <w:szCs w:val="18"/>
              </w:rPr>
              <w:t>Para todos los componentes de software entregados, e</w:t>
            </w:r>
            <w:r w:rsidR="002271D0" w:rsidRPr="0031086B">
              <w:rPr>
                <w:rFonts w:ascii="Tahoma" w:hAnsi="Tahoma" w:cs="Tahoma"/>
                <w:color w:val="1F497D" w:themeColor="text2"/>
                <w:sz w:val="18"/>
                <w:szCs w:val="18"/>
              </w:rPr>
              <w:t>l proponente deberá prever el entrenamiento necesario</w:t>
            </w:r>
            <w:r w:rsidR="00C02D23">
              <w:rPr>
                <w:rFonts w:ascii="Tahoma" w:hAnsi="Tahoma" w:cs="Tahoma"/>
                <w:color w:val="1F497D" w:themeColor="text2"/>
                <w:sz w:val="18"/>
                <w:szCs w:val="18"/>
              </w:rPr>
              <w:t xml:space="preserve"> para 20 personas</w:t>
            </w:r>
            <w:r w:rsidR="002271D0" w:rsidRPr="0031086B">
              <w:rPr>
                <w:rFonts w:ascii="Tahoma" w:hAnsi="Tahoma" w:cs="Tahoma"/>
                <w:color w:val="1F497D" w:themeColor="text2"/>
                <w:sz w:val="18"/>
                <w:szCs w:val="18"/>
              </w:rPr>
              <w:t xml:space="preserve"> en dos aspectos:</w:t>
            </w:r>
          </w:p>
          <w:p w14:paraId="438E2B65" w14:textId="34AF8E1F" w:rsidR="00BB7170" w:rsidRPr="00C53AAB" w:rsidRDefault="002271D0" w:rsidP="00C53AAB">
            <w:pPr>
              <w:pStyle w:val="Prrafodelista"/>
              <w:numPr>
                <w:ilvl w:val="0"/>
                <w:numId w:val="40"/>
              </w:numPr>
              <w:jc w:val="both"/>
              <w:rPr>
                <w:rFonts w:ascii="Tahoma" w:hAnsi="Tahoma" w:cs="Tahoma"/>
                <w:color w:val="1F497D" w:themeColor="text2"/>
                <w:sz w:val="18"/>
                <w:szCs w:val="18"/>
              </w:rPr>
            </w:pPr>
            <w:r w:rsidRPr="0031086B">
              <w:rPr>
                <w:rFonts w:ascii="Tahoma" w:hAnsi="Tahoma" w:cs="Tahoma"/>
                <w:color w:val="1F497D" w:themeColor="text2"/>
                <w:sz w:val="18"/>
                <w:szCs w:val="18"/>
              </w:rPr>
              <w:t>Entrenamiento técnico para permitir que los recursos humanos de Entel puedan configurar y/o personalizar la</w:t>
            </w:r>
            <w:r w:rsidR="00737772">
              <w:rPr>
                <w:rFonts w:ascii="Tahoma" w:hAnsi="Tahoma" w:cs="Tahoma"/>
                <w:color w:val="1F497D" w:themeColor="text2"/>
                <w:sz w:val="18"/>
                <w:szCs w:val="18"/>
              </w:rPr>
              <w:t>s</w:t>
            </w:r>
            <w:r w:rsidRPr="0031086B">
              <w:rPr>
                <w:rFonts w:ascii="Tahoma" w:hAnsi="Tahoma" w:cs="Tahoma"/>
                <w:color w:val="1F497D" w:themeColor="text2"/>
                <w:sz w:val="18"/>
                <w:szCs w:val="18"/>
              </w:rPr>
              <w:t xml:space="preserve"> plataforma</w:t>
            </w:r>
            <w:r w:rsidR="00737772">
              <w:rPr>
                <w:rFonts w:ascii="Tahoma" w:hAnsi="Tahoma" w:cs="Tahoma"/>
                <w:color w:val="1F497D" w:themeColor="text2"/>
                <w:sz w:val="18"/>
                <w:szCs w:val="18"/>
              </w:rPr>
              <w:t>s</w:t>
            </w:r>
            <w:r w:rsidRPr="0031086B">
              <w:rPr>
                <w:rFonts w:ascii="Tahoma" w:hAnsi="Tahoma" w:cs="Tahoma"/>
                <w:color w:val="1F497D" w:themeColor="text2"/>
                <w:sz w:val="18"/>
                <w:szCs w:val="18"/>
              </w:rPr>
              <w:t xml:space="preserve"> y sus integraciones</w:t>
            </w:r>
            <w:r w:rsidR="00C02D23">
              <w:rPr>
                <w:rFonts w:ascii="Tahoma" w:hAnsi="Tahoma" w:cs="Tahoma"/>
                <w:color w:val="1F497D" w:themeColor="text2"/>
                <w:sz w:val="18"/>
                <w:szCs w:val="18"/>
              </w:rPr>
              <w:t xml:space="preserve"> con una duración de 20 horas.</w:t>
            </w:r>
          </w:p>
          <w:p w14:paraId="22B1ADD7" w14:textId="4DEBF9FA" w:rsidR="00C02D23" w:rsidRDefault="002271D0" w:rsidP="00C53AAB">
            <w:pPr>
              <w:pStyle w:val="Prrafodelista"/>
              <w:numPr>
                <w:ilvl w:val="0"/>
                <w:numId w:val="40"/>
              </w:numPr>
              <w:jc w:val="both"/>
              <w:rPr>
                <w:rFonts w:ascii="Tahoma" w:hAnsi="Tahoma" w:cs="Tahoma"/>
                <w:color w:val="1F497D" w:themeColor="text2"/>
                <w:sz w:val="18"/>
                <w:szCs w:val="18"/>
              </w:rPr>
            </w:pPr>
            <w:r w:rsidRPr="0031086B">
              <w:rPr>
                <w:rFonts w:ascii="Tahoma" w:hAnsi="Tahoma" w:cs="Tahoma"/>
                <w:color w:val="1F497D" w:themeColor="text2"/>
                <w:sz w:val="18"/>
                <w:szCs w:val="18"/>
              </w:rPr>
              <w:t xml:space="preserve">Entrenamiento funcional para permitir a los recursos humanos </w:t>
            </w:r>
            <w:r w:rsidR="00737772">
              <w:rPr>
                <w:rFonts w:ascii="Tahoma" w:hAnsi="Tahoma" w:cs="Tahoma"/>
                <w:color w:val="1F497D" w:themeColor="text2"/>
                <w:sz w:val="18"/>
                <w:szCs w:val="18"/>
              </w:rPr>
              <w:t xml:space="preserve">de Entel </w:t>
            </w:r>
            <w:r w:rsidRPr="0031086B">
              <w:rPr>
                <w:rFonts w:ascii="Tahoma" w:hAnsi="Tahoma" w:cs="Tahoma"/>
                <w:color w:val="1F497D" w:themeColor="text2"/>
                <w:sz w:val="18"/>
                <w:szCs w:val="18"/>
              </w:rPr>
              <w:t xml:space="preserve">manejar el ciclo de vida de </w:t>
            </w:r>
            <w:r w:rsidR="00737772">
              <w:rPr>
                <w:rFonts w:ascii="Tahoma" w:hAnsi="Tahoma" w:cs="Tahoma"/>
                <w:color w:val="1F497D" w:themeColor="text2"/>
                <w:sz w:val="18"/>
                <w:szCs w:val="18"/>
              </w:rPr>
              <w:t xml:space="preserve">los servicios de </w:t>
            </w:r>
            <w:proofErr w:type="spellStart"/>
            <w:r w:rsidR="00737772" w:rsidRPr="00633C38">
              <w:rPr>
                <w:rFonts w:ascii="Tahoma" w:hAnsi="Tahoma" w:cs="Tahoma"/>
                <w:i/>
                <w:color w:val="1F497D" w:themeColor="text2"/>
                <w:sz w:val="18"/>
                <w:szCs w:val="18"/>
              </w:rPr>
              <w:t>calling</w:t>
            </w:r>
            <w:proofErr w:type="spellEnd"/>
            <w:r w:rsidR="00737772" w:rsidRPr="00633C38">
              <w:rPr>
                <w:rFonts w:ascii="Tahoma" w:hAnsi="Tahoma" w:cs="Tahoma"/>
                <w:i/>
                <w:color w:val="1F497D" w:themeColor="text2"/>
                <w:sz w:val="18"/>
                <w:szCs w:val="18"/>
              </w:rPr>
              <w:t xml:space="preserve"> </w:t>
            </w:r>
            <w:proofErr w:type="spellStart"/>
            <w:r w:rsidR="00737772" w:rsidRPr="00633C38">
              <w:rPr>
                <w:rFonts w:ascii="Tahoma" w:hAnsi="Tahoma" w:cs="Tahoma"/>
                <w:i/>
                <w:color w:val="1F497D" w:themeColor="text2"/>
                <w:sz w:val="18"/>
                <w:szCs w:val="18"/>
              </w:rPr>
              <w:t>card</w:t>
            </w:r>
            <w:proofErr w:type="spellEnd"/>
            <w:r w:rsidR="00737772">
              <w:rPr>
                <w:rFonts w:ascii="Tahoma" w:hAnsi="Tahoma" w:cs="Tahoma"/>
                <w:color w:val="1F497D" w:themeColor="text2"/>
                <w:sz w:val="18"/>
                <w:szCs w:val="18"/>
              </w:rPr>
              <w:t xml:space="preserve"> y </w:t>
            </w:r>
            <w:r w:rsidRPr="0031086B">
              <w:rPr>
                <w:rFonts w:ascii="Tahoma" w:hAnsi="Tahoma" w:cs="Tahoma"/>
                <w:color w:val="1F497D" w:themeColor="text2"/>
                <w:sz w:val="18"/>
                <w:szCs w:val="18"/>
              </w:rPr>
              <w:t xml:space="preserve">los servicios VAS así como la gestión y orquestación de la plataforma </w:t>
            </w:r>
            <w:r w:rsidR="00737772">
              <w:rPr>
                <w:rFonts w:ascii="Tahoma" w:hAnsi="Tahoma" w:cs="Tahoma"/>
                <w:color w:val="1F497D" w:themeColor="text2"/>
                <w:sz w:val="18"/>
                <w:szCs w:val="18"/>
              </w:rPr>
              <w:t xml:space="preserve">de </w:t>
            </w:r>
            <w:proofErr w:type="spellStart"/>
            <w:r w:rsidR="00737772" w:rsidRPr="00633C38">
              <w:rPr>
                <w:rFonts w:ascii="Tahoma" w:hAnsi="Tahoma" w:cs="Tahoma"/>
                <w:i/>
                <w:color w:val="1F497D" w:themeColor="text2"/>
                <w:sz w:val="18"/>
                <w:szCs w:val="18"/>
              </w:rPr>
              <w:t>calling</w:t>
            </w:r>
            <w:proofErr w:type="spellEnd"/>
            <w:r w:rsidR="00737772" w:rsidRPr="00633C38">
              <w:rPr>
                <w:rFonts w:ascii="Tahoma" w:hAnsi="Tahoma" w:cs="Tahoma"/>
                <w:i/>
                <w:color w:val="1F497D" w:themeColor="text2"/>
                <w:sz w:val="18"/>
                <w:szCs w:val="18"/>
              </w:rPr>
              <w:t xml:space="preserve"> </w:t>
            </w:r>
            <w:proofErr w:type="spellStart"/>
            <w:r w:rsidR="00737772" w:rsidRPr="00633C38">
              <w:rPr>
                <w:rFonts w:ascii="Tahoma" w:hAnsi="Tahoma" w:cs="Tahoma"/>
                <w:i/>
                <w:color w:val="1F497D" w:themeColor="text2"/>
                <w:sz w:val="18"/>
                <w:szCs w:val="18"/>
              </w:rPr>
              <w:t>card</w:t>
            </w:r>
            <w:proofErr w:type="spellEnd"/>
            <w:r w:rsidR="00737772">
              <w:rPr>
                <w:rFonts w:ascii="Tahoma" w:hAnsi="Tahoma" w:cs="Tahoma"/>
                <w:color w:val="1F497D" w:themeColor="text2"/>
                <w:sz w:val="18"/>
                <w:szCs w:val="18"/>
              </w:rPr>
              <w:t xml:space="preserve"> y </w:t>
            </w:r>
            <w:r w:rsidRPr="0031086B">
              <w:rPr>
                <w:rFonts w:ascii="Tahoma" w:hAnsi="Tahoma" w:cs="Tahoma"/>
                <w:color w:val="1F497D" w:themeColor="text2"/>
                <w:sz w:val="18"/>
                <w:szCs w:val="18"/>
              </w:rPr>
              <w:t>SDP</w:t>
            </w:r>
            <w:r w:rsidR="00C02D23">
              <w:rPr>
                <w:rFonts w:ascii="Tahoma" w:hAnsi="Tahoma" w:cs="Tahoma"/>
                <w:color w:val="1F497D" w:themeColor="text2"/>
                <w:sz w:val="18"/>
                <w:szCs w:val="18"/>
              </w:rPr>
              <w:t xml:space="preserve"> con una duración de 20 horas.</w:t>
            </w:r>
          </w:p>
          <w:p w14:paraId="0534F78C" w14:textId="5ECD01E7" w:rsidR="00C02D23" w:rsidRPr="00C53AAB" w:rsidRDefault="00C02D23" w:rsidP="00C53AAB">
            <w:pPr>
              <w:jc w:val="both"/>
              <w:rPr>
                <w:rFonts w:ascii="Tahoma" w:hAnsi="Tahoma" w:cs="Tahoma"/>
                <w:color w:val="1F497D" w:themeColor="text2"/>
                <w:sz w:val="18"/>
                <w:szCs w:val="18"/>
              </w:rPr>
            </w:pPr>
            <w:r>
              <w:rPr>
                <w:rFonts w:ascii="Tahoma" w:hAnsi="Tahoma" w:cs="Tahoma"/>
                <w:color w:val="1F497D" w:themeColor="text2"/>
                <w:sz w:val="18"/>
                <w:szCs w:val="18"/>
              </w:rPr>
              <w:t>La capacitación deberá realizarse en la ciudad de La Paz</w:t>
            </w:r>
            <w:r w:rsidR="002754B3">
              <w:rPr>
                <w:rFonts w:ascii="Tahoma" w:hAnsi="Tahoma" w:cs="Tahoma"/>
                <w:color w:val="1F497D" w:themeColor="text2"/>
                <w:sz w:val="18"/>
                <w:szCs w:val="18"/>
              </w:rPr>
              <w:t xml:space="preserve"> </w:t>
            </w:r>
            <w:r w:rsidR="002754B3">
              <w:rPr>
                <w:rFonts w:ascii="Tahoma" w:hAnsi="Tahoma" w:cs="Tahoma"/>
                <w:bCs/>
                <w:color w:val="1F497D" w:themeColor="text2"/>
                <w:sz w:val="18"/>
                <w:szCs w:val="18"/>
                <w:lang w:eastAsia="es-BO"/>
              </w:rPr>
              <w:t>y debe estar incluida en la oferta</w:t>
            </w:r>
            <w:r w:rsidR="002754B3" w:rsidRPr="002F7C52">
              <w:rPr>
                <w:rFonts w:ascii="Tahoma" w:hAnsi="Tahoma" w:cs="Tahoma"/>
                <w:bCs/>
                <w:color w:val="1F497D" w:themeColor="text2"/>
                <w:sz w:val="18"/>
                <w:szCs w:val="18"/>
                <w:lang w:eastAsia="es-BO"/>
              </w:rPr>
              <w:t xml:space="preserve">, sin costo </w:t>
            </w:r>
            <w:r w:rsidR="002754B3">
              <w:rPr>
                <w:rFonts w:ascii="Tahoma" w:hAnsi="Tahoma" w:cs="Tahoma"/>
                <w:bCs/>
                <w:color w:val="1F497D" w:themeColor="text2"/>
                <w:sz w:val="18"/>
                <w:szCs w:val="18"/>
                <w:lang w:eastAsia="es-BO"/>
              </w:rPr>
              <w:t xml:space="preserve">adicional </w:t>
            </w:r>
            <w:r w:rsidR="002754B3" w:rsidRPr="002F7C52">
              <w:rPr>
                <w:rFonts w:ascii="Tahoma" w:hAnsi="Tahoma" w:cs="Tahoma"/>
                <w:bCs/>
                <w:color w:val="1F497D" w:themeColor="text2"/>
                <w:sz w:val="18"/>
                <w:szCs w:val="18"/>
                <w:lang w:eastAsia="es-BO"/>
              </w:rPr>
              <w:t>para ENTEL S.A.</w:t>
            </w:r>
          </w:p>
          <w:p w14:paraId="34A23246" w14:textId="7B615337" w:rsidR="002754B3" w:rsidRDefault="00243587">
            <w:pPr>
              <w:pStyle w:val="Prrafodelista"/>
              <w:ind w:left="0"/>
              <w:jc w:val="both"/>
              <w:rPr>
                <w:rFonts w:ascii="Tahoma" w:hAnsi="Tahoma" w:cs="Tahoma"/>
                <w:color w:val="1F497D" w:themeColor="text2"/>
                <w:sz w:val="18"/>
                <w:szCs w:val="18"/>
                <w:lang w:eastAsia="es-ES"/>
              </w:rPr>
            </w:pPr>
            <w:r w:rsidRPr="00633C38">
              <w:rPr>
                <w:rFonts w:ascii="Tahoma" w:hAnsi="Tahoma" w:cs="Tahoma"/>
                <w:color w:val="1F497D" w:themeColor="text2"/>
                <w:sz w:val="18"/>
                <w:szCs w:val="18"/>
                <w:lang w:eastAsia="es-ES"/>
              </w:rPr>
              <w:t xml:space="preserve">El temario será aprobado por ENTEL S.A. Los manuales, refrigerios y otros materiales requeridos deben ser provistos por </w:t>
            </w:r>
            <w:r w:rsidR="00BD23AE">
              <w:rPr>
                <w:rFonts w:ascii="Tahoma" w:hAnsi="Tahoma" w:cs="Tahoma"/>
                <w:color w:val="1F497D" w:themeColor="text2"/>
                <w:sz w:val="18"/>
                <w:szCs w:val="18"/>
                <w:lang w:eastAsia="es-ES"/>
              </w:rPr>
              <w:t>el oferente.</w:t>
            </w:r>
          </w:p>
          <w:p w14:paraId="41B58CD4" w14:textId="3F7CD026" w:rsidR="00396E8A" w:rsidRPr="000E6E60" w:rsidRDefault="00396E8A">
            <w:pPr>
              <w:pStyle w:val="Prrafodelista"/>
              <w:ind w:left="0"/>
              <w:jc w:val="both"/>
              <w:rPr>
                <w:rFonts w:ascii="Tahoma" w:hAnsi="Tahoma" w:cs="Tahoma"/>
                <w:color w:val="1F497D" w:themeColor="text2"/>
                <w:sz w:val="18"/>
                <w:szCs w:val="18"/>
                <w:highlight w:val="yellow"/>
              </w:rPr>
            </w:pPr>
          </w:p>
        </w:tc>
        <w:sdt>
          <w:sdtPr>
            <w:rPr>
              <w:color w:val="1F497D" w:themeColor="text2"/>
              <w:sz w:val="18"/>
              <w:szCs w:val="18"/>
              <w:lang w:val="es-BO"/>
            </w:rPr>
            <w:id w:val="-368151364"/>
            <w14:checkbox>
              <w14:checked w14:val="1"/>
              <w14:checkedState w14:val="2612" w14:font="MS Gothic"/>
              <w14:uncheckedState w14:val="2610" w14:font="MS Gothic"/>
            </w14:checkbox>
          </w:sdtPr>
          <w:sdtEndPr/>
          <w:sdtContent>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E87C5A" w14:textId="77777777" w:rsidR="00396E8A" w:rsidRPr="003778D7" w:rsidRDefault="00396E8A" w:rsidP="00004D50">
                <w:pPr>
                  <w:jc w:val="center"/>
                  <w:rPr>
                    <w:b/>
                    <w:sz w:val="20"/>
                    <w:szCs w:val="20"/>
                  </w:rPr>
                </w:pPr>
                <w:r>
                  <w:rPr>
                    <w:rFonts w:ascii="MS Gothic" w:eastAsia="MS Gothic" w:hAnsi="MS Gothic" w:hint="eastAsia"/>
                    <w:color w:val="1F497D" w:themeColor="text2"/>
                    <w:sz w:val="18"/>
                    <w:szCs w:val="18"/>
                    <w:lang w:val="es-BO"/>
                  </w:rPr>
                  <w:t>☒</w:t>
                </w:r>
              </w:p>
            </w:tc>
          </w:sdtContent>
        </w:sdt>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F772A5" w14:textId="77777777" w:rsidR="00396E8A" w:rsidRPr="003778D7" w:rsidRDefault="00396E8A" w:rsidP="00396E8A">
            <w:pPr>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F5F7CA" w14:textId="77777777" w:rsidR="00396E8A" w:rsidRPr="003778D7" w:rsidRDefault="00396E8A" w:rsidP="00396E8A">
            <w:pPr>
              <w:jc w:val="center"/>
              <w:rPr>
                <w:rFonts w:ascii="Tahoma" w:hAnsi="Tahoma" w:cs="Tahoma"/>
                <w:sz w:val="18"/>
                <w:szCs w:val="18"/>
                <w:lang w:eastAsia="es-BO"/>
              </w:rPr>
            </w:pPr>
          </w:p>
        </w:tc>
      </w:tr>
    </w:tbl>
    <w:p w14:paraId="458C5FA7" w14:textId="77777777" w:rsidR="001C3963" w:rsidRDefault="001C3963">
      <w:pPr>
        <w:rPr>
          <w:lang w:val="es-BO" w:eastAsia="en-US"/>
        </w:rPr>
      </w:pPr>
    </w:p>
    <w:p w14:paraId="353E6049" w14:textId="77777777" w:rsidR="00761A27" w:rsidRDefault="00761A27" w:rsidP="00761A27">
      <w:pPr>
        <w:rPr>
          <w:lang w:val="es-BO" w:eastAsia="en-US"/>
        </w:rPr>
      </w:pPr>
    </w:p>
    <w:p w14:paraId="3500A976" w14:textId="77777777" w:rsidR="00156607" w:rsidRPr="003778D7" w:rsidRDefault="00156607" w:rsidP="00761A27">
      <w:pPr>
        <w:rPr>
          <w:lang w:val="es-BO" w:eastAsia="en-US"/>
        </w:rPr>
      </w:pPr>
    </w:p>
    <w:p w14:paraId="7571DEA5" w14:textId="324A1F9E" w:rsidR="00761A27" w:rsidRPr="002F7C52" w:rsidRDefault="001A6BD4" w:rsidP="00761A27">
      <w:pPr>
        <w:pStyle w:val="TITULOS"/>
        <w:numPr>
          <w:ilvl w:val="1"/>
          <w:numId w:val="6"/>
        </w:numPr>
        <w:spacing w:after="0"/>
        <w:ind w:left="567" w:hanging="567"/>
        <w:rPr>
          <w:rFonts w:ascii="Tahoma" w:hAnsi="Tahoma" w:cs="Tahoma"/>
          <w:color w:val="1F497D" w:themeColor="text2"/>
          <w:sz w:val="22"/>
          <w:szCs w:val="22"/>
        </w:rPr>
      </w:pPr>
      <w:r w:rsidRPr="002F7C52">
        <w:rPr>
          <w:rFonts w:ascii="Tahoma" w:hAnsi="Tahoma" w:cs="Tahoma"/>
          <w:color w:val="1F497D" w:themeColor="text2"/>
          <w:sz w:val="22"/>
          <w:szCs w:val="22"/>
        </w:rPr>
        <w:t>GARANTÍA</w:t>
      </w:r>
      <w:r>
        <w:rPr>
          <w:rFonts w:ascii="Tahoma" w:hAnsi="Tahoma" w:cs="Tahoma"/>
          <w:color w:val="1F497D" w:themeColor="text2"/>
          <w:sz w:val="22"/>
          <w:szCs w:val="22"/>
        </w:rPr>
        <w:t xml:space="preserve"> Y</w:t>
      </w:r>
      <w:r w:rsidRPr="002F7C52">
        <w:rPr>
          <w:rFonts w:ascii="Tahoma" w:hAnsi="Tahoma" w:cs="Tahoma"/>
          <w:color w:val="1F497D" w:themeColor="text2"/>
          <w:sz w:val="22"/>
          <w:szCs w:val="22"/>
        </w:rPr>
        <w:t xml:space="preserve"> SOPORTE</w:t>
      </w:r>
    </w:p>
    <w:tbl>
      <w:tblPr>
        <w:tblW w:w="1006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6"/>
        <w:gridCol w:w="6454"/>
        <w:gridCol w:w="992"/>
        <w:gridCol w:w="851"/>
        <w:gridCol w:w="987"/>
      </w:tblGrid>
      <w:tr w:rsidR="00761A27" w:rsidRPr="003778D7" w14:paraId="74632F3F" w14:textId="77777777" w:rsidTr="0058125B">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2C77446C"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7688AD09"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57A55DFD" w14:textId="77777777" w:rsidTr="0058125B">
        <w:trPr>
          <w:trHeight w:val="279"/>
          <w:tblHeader/>
        </w:trPr>
        <w:tc>
          <w:tcPr>
            <w:tcW w:w="776" w:type="dxa"/>
            <w:tcBorders>
              <w:top w:val="single" w:sz="6" w:space="0" w:color="FFFFFF"/>
              <w:left w:val="nil"/>
              <w:bottom w:val="single" w:sz="6" w:space="0" w:color="FFFFFF"/>
              <w:right w:val="single" w:sz="6" w:space="0" w:color="FFFFFF"/>
            </w:tcBorders>
            <w:shd w:val="clear" w:color="auto" w:fill="1F497D"/>
            <w:vAlign w:val="center"/>
            <w:hideMark/>
          </w:tcPr>
          <w:p w14:paraId="1C188331" w14:textId="77777777" w:rsidR="00761A27" w:rsidRPr="003778D7" w:rsidRDefault="00761A27" w:rsidP="00CC0372">
            <w:pPr>
              <w:jc w:val="center"/>
              <w:rPr>
                <w:rFonts w:ascii="Tahoma" w:hAnsi="Tahoma" w:cs="Tahoma"/>
                <w:bCs/>
                <w:sz w:val="18"/>
                <w:szCs w:val="18"/>
                <w:lang w:eastAsia="es-BO"/>
              </w:rPr>
            </w:pPr>
          </w:p>
        </w:tc>
        <w:tc>
          <w:tcPr>
            <w:tcW w:w="645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36DB9A7" w14:textId="60ABB3C2"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 xml:space="preserve">GARANTÍA </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5378271D"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43816FA8"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6A540742" w14:textId="77777777" w:rsidTr="0058125B">
        <w:trPr>
          <w:trHeight w:val="397"/>
          <w:tblHeader/>
        </w:trPr>
        <w:tc>
          <w:tcPr>
            <w:tcW w:w="776" w:type="dxa"/>
            <w:tcBorders>
              <w:top w:val="single" w:sz="6" w:space="0" w:color="FFFFFF"/>
              <w:left w:val="nil"/>
              <w:bottom w:val="single" w:sz="4" w:space="0" w:color="1F497D" w:themeColor="text2"/>
              <w:right w:val="single" w:sz="6" w:space="0" w:color="FFFFFF"/>
            </w:tcBorders>
            <w:shd w:val="clear" w:color="auto" w:fill="1F497D"/>
            <w:vAlign w:val="center"/>
            <w:hideMark/>
          </w:tcPr>
          <w:p w14:paraId="7E13AA91"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lastRenderedPageBreak/>
              <w:t>N°</w:t>
            </w:r>
          </w:p>
        </w:tc>
        <w:tc>
          <w:tcPr>
            <w:tcW w:w="6454"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53837FF3"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76D0701B"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3569AC0D" w14:textId="77777777" w:rsidR="00761A27" w:rsidRPr="00E83619" w:rsidRDefault="00761A27" w:rsidP="00CC0372">
            <w:pPr>
              <w:jc w:val="center"/>
              <w:rPr>
                <w:rFonts w:ascii="Tahoma" w:hAnsi="Tahoma" w:cs="Tahoma"/>
                <w:b/>
                <w:bCs/>
                <w:color w:val="FFFFFF" w:themeColor="background1"/>
                <w:sz w:val="12"/>
                <w:szCs w:val="12"/>
                <w:lang w:val="en-GB" w:eastAsia="es-BO"/>
              </w:rPr>
            </w:pPr>
            <w:proofErr w:type="spellStart"/>
            <w:r w:rsidRPr="00E83619">
              <w:rPr>
                <w:rFonts w:ascii="Tahoma" w:hAnsi="Tahoma" w:cs="Tahoma"/>
                <w:b/>
                <w:bCs/>
                <w:color w:val="FFFFFF" w:themeColor="background1"/>
                <w:sz w:val="12"/>
                <w:szCs w:val="12"/>
                <w:lang w:val="en-GB" w:eastAsia="es-BO"/>
              </w:rPr>
              <w:t>Cumple</w:t>
            </w:r>
            <w:proofErr w:type="spellEnd"/>
            <w:r w:rsidRPr="00E83619">
              <w:rPr>
                <w:rFonts w:ascii="Tahoma" w:hAnsi="Tahoma" w:cs="Tahoma"/>
                <w:b/>
                <w:bCs/>
                <w:color w:val="FFFFFF" w:themeColor="background1"/>
                <w:sz w:val="12"/>
                <w:szCs w:val="12"/>
                <w:lang w:val="en-GB" w:eastAsia="es-BO"/>
              </w:rPr>
              <w:t xml:space="preserve"> / No </w:t>
            </w:r>
            <w:proofErr w:type="spellStart"/>
            <w:r w:rsidRPr="00E83619">
              <w:rPr>
                <w:rFonts w:ascii="Tahoma" w:hAnsi="Tahoma" w:cs="Tahoma"/>
                <w:b/>
                <w:bCs/>
                <w:color w:val="FFFFFF" w:themeColor="background1"/>
                <w:sz w:val="12"/>
                <w:szCs w:val="12"/>
                <w:lang w:val="en-GB" w:eastAsia="es-BO"/>
              </w:rPr>
              <w:t>cumple</w:t>
            </w:r>
            <w:proofErr w:type="spellEnd"/>
          </w:p>
        </w:tc>
        <w:tc>
          <w:tcPr>
            <w:tcW w:w="987" w:type="dxa"/>
            <w:tcBorders>
              <w:top w:val="single" w:sz="6" w:space="0" w:color="FFFFFF"/>
              <w:left w:val="single" w:sz="6" w:space="0" w:color="FFFFFF"/>
              <w:bottom w:val="single" w:sz="4" w:space="0" w:color="1F497D" w:themeColor="text2"/>
              <w:right w:val="nil"/>
            </w:tcBorders>
            <w:shd w:val="clear" w:color="auto" w:fill="1F497D"/>
            <w:vAlign w:val="center"/>
            <w:hideMark/>
          </w:tcPr>
          <w:p w14:paraId="31FA4C76"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lang w:val="en-GB" w:eastAsia="es-BO"/>
              </w:rPr>
              <w:t>DOCUMENTO, PÁGINA, REFERENCIA</w:t>
            </w:r>
          </w:p>
        </w:tc>
      </w:tr>
      <w:tr w:rsidR="00396E8A" w:rsidRPr="003778D7" w14:paraId="58A284A9"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4A75840" w14:textId="77777777" w:rsidR="00396E8A" w:rsidRPr="002F7C52" w:rsidRDefault="00912900" w:rsidP="00396E8A">
            <w:pPr>
              <w:jc w:val="center"/>
              <w:rPr>
                <w:rFonts w:ascii="Tahoma" w:hAnsi="Tahoma" w:cs="Tahoma"/>
                <w:bCs/>
                <w:color w:val="1F497D" w:themeColor="text2"/>
                <w:lang w:eastAsia="es-BO"/>
              </w:rPr>
            </w:pPr>
            <w:r>
              <w:rPr>
                <w:rFonts w:ascii="Tahoma" w:hAnsi="Tahoma" w:cs="Tahoma"/>
                <w:bCs/>
                <w:color w:val="1F497D" w:themeColor="text2"/>
                <w:lang w:eastAsia="es-BO"/>
              </w:rPr>
              <w:t>1</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2F170F6" w14:textId="361BFEA1" w:rsidR="00396E8A" w:rsidRPr="002F7C52" w:rsidRDefault="00396E8A" w:rsidP="00396E8A">
            <w:pPr>
              <w:jc w:val="both"/>
              <w:rPr>
                <w:rFonts w:ascii="Tahoma" w:hAnsi="Tahoma" w:cs="Tahoma"/>
                <w:b/>
                <w:bCs/>
                <w:color w:val="1F497D" w:themeColor="text2"/>
                <w:sz w:val="18"/>
                <w:szCs w:val="18"/>
              </w:rPr>
            </w:pPr>
            <w:r w:rsidRPr="002F7C52">
              <w:rPr>
                <w:rFonts w:ascii="Tahoma" w:hAnsi="Tahoma" w:cs="Tahoma"/>
                <w:b/>
                <w:bCs/>
                <w:color w:val="1F497D" w:themeColor="text2"/>
                <w:sz w:val="18"/>
                <w:szCs w:val="18"/>
              </w:rPr>
              <w:t>GARANTÍA.</w:t>
            </w:r>
          </w:p>
          <w:p w14:paraId="53873B72" w14:textId="049692CE" w:rsidR="00396E8A" w:rsidRPr="002F7C52" w:rsidRDefault="00396E8A" w:rsidP="00396E8A">
            <w:pPr>
              <w:jc w:val="both"/>
              <w:rPr>
                <w:rFonts w:ascii="Tahoma" w:hAnsi="Tahoma" w:cs="Tahoma"/>
                <w:bCs/>
                <w:color w:val="1F497D" w:themeColor="text2"/>
                <w:sz w:val="18"/>
                <w:szCs w:val="18"/>
              </w:rPr>
            </w:pPr>
            <w:r w:rsidRPr="002F7C52">
              <w:rPr>
                <w:rFonts w:ascii="Tahoma" w:hAnsi="Tahoma" w:cs="Tahoma"/>
                <w:bCs/>
                <w:color w:val="1F497D" w:themeColor="text2"/>
                <w:sz w:val="18"/>
                <w:szCs w:val="18"/>
              </w:rPr>
              <w:t>El oferente adjudicado deberá presentar un documento de garantía</w:t>
            </w:r>
            <w:r w:rsidR="00F97719">
              <w:rPr>
                <w:rFonts w:ascii="Tahoma" w:hAnsi="Tahoma" w:cs="Tahoma"/>
                <w:bCs/>
                <w:color w:val="1F497D" w:themeColor="text2"/>
                <w:sz w:val="18"/>
                <w:szCs w:val="18"/>
              </w:rPr>
              <w:t xml:space="preserve"> que incluya el</w:t>
            </w:r>
            <w:r w:rsidR="00897356">
              <w:rPr>
                <w:rFonts w:ascii="Tahoma" w:hAnsi="Tahoma" w:cs="Tahoma"/>
                <w:bCs/>
                <w:color w:val="1F497D" w:themeColor="text2"/>
                <w:sz w:val="18"/>
                <w:szCs w:val="18"/>
              </w:rPr>
              <w:t xml:space="preserve"> soporte</w:t>
            </w:r>
            <w:r w:rsidR="00F97719">
              <w:rPr>
                <w:rFonts w:ascii="Tahoma" w:hAnsi="Tahoma" w:cs="Tahoma"/>
                <w:bCs/>
                <w:color w:val="1F497D" w:themeColor="text2"/>
                <w:sz w:val="18"/>
                <w:szCs w:val="18"/>
              </w:rPr>
              <w:t xml:space="preserve"> respectivo</w:t>
            </w:r>
            <w:r w:rsidRPr="002F7C52">
              <w:rPr>
                <w:rFonts w:ascii="Tahoma" w:hAnsi="Tahoma" w:cs="Tahoma"/>
                <w:bCs/>
                <w:color w:val="1F497D" w:themeColor="text2"/>
                <w:sz w:val="18"/>
                <w:szCs w:val="18"/>
              </w:rPr>
              <w:t xml:space="preserve"> contra fallas para tod</w:t>
            </w:r>
            <w:r w:rsidR="000D2B91">
              <w:rPr>
                <w:rFonts w:ascii="Tahoma" w:hAnsi="Tahoma" w:cs="Tahoma"/>
                <w:bCs/>
                <w:color w:val="1F497D" w:themeColor="text2"/>
                <w:sz w:val="18"/>
                <w:szCs w:val="18"/>
              </w:rPr>
              <w:t xml:space="preserve">o el software </w:t>
            </w:r>
            <w:r w:rsidR="00BB7170">
              <w:rPr>
                <w:rFonts w:ascii="Tahoma" w:hAnsi="Tahoma" w:cs="Tahoma"/>
                <w:bCs/>
                <w:color w:val="1F497D" w:themeColor="text2"/>
                <w:sz w:val="18"/>
                <w:szCs w:val="18"/>
              </w:rPr>
              <w:t xml:space="preserve">y </w:t>
            </w:r>
            <w:r w:rsidR="00BB7170" w:rsidRPr="002F7C52">
              <w:rPr>
                <w:rFonts w:ascii="Tahoma" w:hAnsi="Tahoma" w:cs="Tahoma"/>
                <w:bCs/>
                <w:color w:val="1F497D" w:themeColor="text2"/>
                <w:sz w:val="18"/>
                <w:szCs w:val="18"/>
              </w:rPr>
              <w:t>componentes</w:t>
            </w:r>
            <w:r w:rsidRPr="002F7C52">
              <w:rPr>
                <w:rFonts w:ascii="Tahoma" w:hAnsi="Tahoma" w:cs="Tahoma"/>
                <w:bCs/>
                <w:color w:val="1F497D" w:themeColor="text2"/>
                <w:sz w:val="18"/>
                <w:szCs w:val="18"/>
              </w:rPr>
              <w:t xml:space="preserve"> instalados.</w:t>
            </w:r>
          </w:p>
          <w:p w14:paraId="06007975" w14:textId="531CD703" w:rsidR="00396E8A" w:rsidRPr="00C53AAB" w:rsidRDefault="00396E8A" w:rsidP="00FB76E3">
            <w:pPr>
              <w:numPr>
                <w:ilvl w:val="0"/>
                <w:numId w:val="36"/>
              </w:numPr>
              <w:tabs>
                <w:tab w:val="left" w:pos="484"/>
              </w:tabs>
              <w:ind w:left="484" w:hanging="284"/>
              <w:jc w:val="both"/>
              <w:rPr>
                <w:rFonts w:ascii="Tahoma" w:hAnsi="Tahoma" w:cs="Tahoma"/>
                <w:color w:val="1F497D" w:themeColor="text2"/>
                <w:sz w:val="18"/>
                <w:szCs w:val="18"/>
              </w:rPr>
            </w:pPr>
            <w:r w:rsidRPr="002F7C52">
              <w:rPr>
                <w:rFonts w:ascii="Tahoma" w:hAnsi="Tahoma" w:cs="Tahoma"/>
                <w:color w:val="1F497D" w:themeColor="text2"/>
                <w:sz w:val="18"/>
                <w:szCs w:val="18"/>
              </w:rPr>
              <w:t>El periodo d</w:t>
            </w:r>
            <w:r w:rsidRPr="00350FE7">
              <w:rPr>
                <w:rFonts w:ascii="Tahoma" w:hAnsi="Tahoma" w:cs="Tahoma"/>
                <w:color w:val="1F497D" w:themeColor="text2"/>
                <w:sz w:val="18"/>
                <w:szCs w:val="18"/>
              </w:rPr>
              <w:t>e garantía</w:t>
            </w:r>
            <w:r w:rsidR="00F97719">
              <w:rPr>
                <w:rFonts w:ascii="Tahoma" w:hAnsi="Tahoma" w:cs="Tahoma"/>
                <w:color w:val="1F497D" w:themeColor="text2"/>
                <w:sz w:val="18"/>
                <w:szCs w:val="18"/>
              </w:rPr>
              <w:t xml:space="preserve"> debe ser de</w:t>
            </w:r>
            <w:r w:rsidRPr="002F7C52">
              <w:rPr>
                <w:rFonts w:ascii="Tahoma" w:hAnsi="Tahoma" w:cs="Tahoma"/>
                <w:color w:val="1F497D" w:themeColor="text2"/>
                <w:sz w:val="18"/>
                <w:szCs w:val="18"/>
              </w:rPr>
              <w:t xml:space="preserve"> </w:t>
            </w:r>
            <w:r w:rsidR="000E6E60" w:rsidRPr="00C53AAB">
              <w:rPr>
                <w:rFonts w:ascii="Tahoma" w:hAnsi="Tahoma" w:cs="Tahoma"/>
                <w:sz w:val="18"/>
                <w:szCs w:val="18"/>
              </w:rPr>
              <w:t>tres</w:t>
            </w:r>
            <w:r w:rsidRPr="00C53AAB">
              <w:rPr>
                <w:rFonts w:ascii="Tahoma" w:hAnsi="Tahoma" w:cs="Tahoma"/>
                <w:sz w:val="18"/>
                <w:szCs w:val="18"/>
              </w:rPr>
              <w:t xml:space="preserve"> (</w:t>
            </w:r>
            <w:r w:rsidR="00671229" w:rsidRPr="00C53AAB">
              <w:rPr>
                <w:rFonts w:ascii="Tahoma" w:hAnsi="Tahoma" w:cs="Tahoma"/>
                <w:sz w:val="18"/>
                <w:szCs w:val="18"/>
              </w:rPr>
              <w:t>3</w:t>
            </w:r>
            <w:r w:rsidRPr="00C53AAB">
              <w:rPr>
                <w:rFonts w:ascii="Tahoma" w:hAnsi="Tahoma" w:cs="Tahoma"/>
                <w:sz w:val="18"/>
                <w:szCs w:val="18"/>
              </w:rPr>
              <w:t>) años</w:t>
            </w:r>
            <w:r w:rsidR="00CB28B1">
              <w:rPr>
                <w:rFonts w:ascii="Tahoma" w:hAnsi="Tahoma" w:cs="Tahoma"/>
                <w:b/>
                <w:color w:val="1F497D" w:themeColor="text2"/>
                <w:sz w:val="18"/>
                <w:szCs w:val="18"/>
              </w:rPr>
              <w:t xml:space="preserve">, </w:t>
            </w:r>
            <w:r w:rsidR="00CB28B1" w:rsidRPr="00C53AAB">
              <w:rPr>
                <w:rFonts w:ascii="Tahoma" w:hAnsi="Tahoma" w:cs="Tahoma"/>
                <w:color w:val="1F497D" w:themeColor="text2"/>
                <w:sz w:val="18"/>
                <w:szCs w:val="18"/>
              </w:rPr>
              <w:t xml:space="preserve">tiempo que será contabilizado </w:t>
            </w:r>
            <w:r w:rsidR="00DE39E1" w:rsidRPr="00C53AAB">
              <w:rPr>
                <w:rFonts w:ascii="Tahoma" w:hAnsi="Tahoma" w:cs="Tahoma"/>
                <w:color w:val="1F497D" w:themeColor="text2"/>
                <w:sz w:val="18"/>
                <w:szCs w:val="18"/>
              </w:rPr>
              <w:t xml:space="preserve">a partir </w:t>
            </w:r>
            <w:r w:rsidR="00350FE7" w:rsidRPr="00C53AAB">
              <w:rPr>
                <w:rFonts w:ascii="Tahoma" w:hAnsi="Tahoma" w:cs="Tahoma"/>
                <w:color w:val="1F497D" w:themeColor="text2"/>
                <w:sz w:val="18"/>
                <w:szCs w:val="18"/>
              </w:rPr>
              <w:t>firma del certificado de aceptación provisional.</w:t>
            </w:r>
          </w:p>
          <w:p w14:paraId="5B402657" w14:textId="73E5A9ED" w:rsidR="00396E8A" w:rsidRPr="00D6320B" w:rsidRDefault="00396E8A" w:rsidP="00FB76E3">
            <w:pPr>
              <w:numPr>
                <w:ilvl w:val="0"/>
                <w:numId w:val="36"/>
              </w:numPr>
              <w:tabs>
                <w:tab w:val="left" w:pos="484"/>
              </w:tabs>
              <w:ind w:left="484" w:hanging="284"/>
              <w:jc w:val="both"/>
              <w:rPr>
                <w:rFonts w:ascii="Tahoma" w:hAnsi="Tahoma" w:cs="Tahoma"/>
                <w:bCs/>
                <w:color w:val="1F497D" w:themeColor="text2"/>
                <w:sz w:val="18"/>
                <w:szCs w:val="18"/>
                <w:lang w:eastAsia="es-BO"/>
              </w:rPr>
            </w:pPr>
            <w:r w:rsidRPr="00C53AAB">
              <w:rPr>
                <w:rFonts w:ascii="Tahoma" w:hAnsi="Tahoma" w:cs="Tahoma"/>
                <w:color w:val="1F497D" w:themeColor="text2"/>
                <w:sz w:val="18"/>
                <w:szCs w:val="18"/>
              </w:rPr>
              <w:t xml:space="preserve">En caso de fallas </w:t>
            </w:r>
            <w:r w:rsidR="000D2B91" w:rsidRPr="00C53AAB">
              <w:rPr>
                <w:rFonts w:ascii="Tahoma" w:hAnsi="Tahoma" w:cs="Tahoma"/>
                <w:color w:val="1F497D" w:themeColor="text2"/>
                <w:sz w:val="18"/>
                <w:szCs w:val="18"/>
              </w:rPr>
              <w:t>del software</w:t>
            </w:r>
            <w:r w:rsidR="00FD7BE7">
              <w:rPr>
                <w:rFonts w:ascii="Tahoma" w:hAnsi="Tahoma" w:cs="Tahoma"/>
                <w:color w:val="1F497D" w:themeColor="text2"/>
                <w:sz w:val="18"/>
                <w:szCs w:val="18"/>
              </w:rPr>
              <w:t>,</w:t>
            </w:r>
            <w:r w:rsidR="000D2B91">
              <w:rPr>
                <w:rFonts w:ascii="Tahoma" w:hAnsi="Tahoma" w:cs="Tahoma"/>
                <w:bCs/>
                <w:color w:val="1F497D" w:themeColor="text2"/>
                <w:sz w:val="18"/>
                <w:szCs w:val="18"/>
                <w:lang w:eastAsia="es-BO"/>
              </w:rPr>
              <w:t xml:space="preserve"> </w:t>
            </w:r>
            <w:r w:rsidR="00BB7170">
              <w:rPr>
                <w:rFonts w:ascii="Tahoma" w:hAnsi="Tahoma" w:cs="Tahoma"/>
                <w:bCs/>
                <w:color w:val="1F497D" w:themeColor="text2"/>
                <w:sz w:val="18"/>
                <w:szCs w:val="18"/>
                <w:lang w:eastAsia="es-BO"/>
              </w:rPr>
              <w:t>de sus</w:t>
            </w:r>
            <w:r w:rsidRPr="002F7C52">
              <w:rPr>
                <w:rFonts w:ascii="Tahoma" w:hAnsi="Tahoma" w:cs="Tahoma"/>
                <w:bCs/>
                <w:color w:val="1F497D" w:themeColor="text2"/>
                <w:sz w:val="18"/>
                <w:szCs w:val="18"/>
                <w:lang w:eastAsia="es-BO"/>
              </w:rPr>
              <w:t xml:space="preserve"> componentes</w:t>
            </w:r>
            <w:r w:rsidR="00FD7BE7">
              <w:rPr>
                <w:rFonts w:ascii="Tahoma" w:hAnsi="Tahoma" w:cs="Tahoma"/>
                <w:bCs/>
                <w:color w:val="1F497D" w:themeColor="text2"/>
                <w:sz w:val="18"/>
                <w:szCs w:val="18"/>
                <w:lang w:eastAsia="es-BO"/>
              </w:rPr>
              <w:t xml:space="preserve"> o instalación</w:t>
            </w:r>
            <w:r w:rsidR="004010E1">
              <w:rPr>
                <w:rFonts w:ascii="Tahoma" w:hAnsi="Tahoma" w:cs="Tahoma"/>
                <w:bCs/>
                <w:color w:val="1F497D" w:themeColor="text2"/>
                <w:sz w:val="18"/>
                <w:szCs w:val="18"/>
                <w:lang w:eastAsia="es-BO"/>
              </w:rPr>
              <w:t xml:space="preserve"> del mismo </w:t>
            </w:r>
            <w:r w:rsidR="004010E1" w:rsidRPr="00857F58">
              <w:rPr>
                <w:rFonts w:ascii="Tahoma" w:hAnsi="Tahoma" w:cs="Tahoma"/>
                <w:color w:val="1F497D" w:themeColor="text2"/>
                <w:sz w:val="18"/>
                <w:szCs w:val="18"/>
              </w:rPr>
              <w:t>(durante el periodo de garantía)</w:t>
            </w:r>
            <w:r w:rsidRPr="00D6320B">
              <w:rPr>
                <w:rFonts w:ascii="Tahoma" w:hAnsi="Tahoma" w:cs="Tahoma"/>
                <w:bCs/>
                <w:color w:val="1F497D" w:themeColor="text2"/>
                <w:sz w:val="18"/>
                <w:szCs w:val="18"/>
                <w:lang w:eastAsia="es-BO"/>
              </w:rPr>
              <w:t xml:space="preserve">, el proveedor debe solucionar los mismos en un plazo máximo de </w:t>
            </w:r>
            <w:r w:rsidR="00243587">
              <w:rPr>
                <w:rFonts w:ascii="Tahoma" w:hAnsi="Tahoma" w:cs="Tahoma"/>
                <w:bCs/>
                <w:color w:val="1F497D" w:themeColor="text2"/>
                <w:sz w:val="18"/>
                <w:szCs w:val="18"/>
                <w:lang w:eastAsia="es-BO"/>
              </w:rPr>
              <w:t>tres</w:t>
            </w:r>
            <w:r w:rsidRPr="00D6320B">
              <w:rPr>
                <w:rFonts w:ascii="Tahoma" w:hAnsi="Tahoma" w:cs="Tahoma"/>
                <w:bCs/>
                <w:color w:val="1F497D" w:themeColor="text2"/>
                <w:sz w:val="18"/>
                <w:szCs w:val="18"/>
                <w:lang w:eastAsia="es-BO"/>
              </w:rPr>
              <w:t xml:space="preserve"> (</w:t>
            </w:r>
            <w:r w:rsidR="00243587">
              <w:rPr>
                <w:rFonts w:ascii="Tahoma" w:hAnsi="Tahoma" w:cs="Tahoma"/>
                <w:bCs/>
                <w:color w:val="1F497D" w:themeColor="text2"/>
                <w:sz w:val="18"/>
                <w:szCs w:val="18"/>
                <w:lang w:eastAsia="es-BO"/>
              </w:rPr>
              <w:t>3</w:t>
            </w:r>
            <w:r w:rsidRPr="00D6320B">
              <w:rPr>
                <w:rFonts w:ascii="Tahoma" w:hAnsi="Tahoma" w:cs="Tahoma"/>
                <w:bCs/>
                <w:color w:val="1F497D" w:themeColor="text2"/>
                <w:sz w:val="18"/>
                <w:szCs w:val="18"/>
                <w:lang w:eastAsia="es-BO"/>
              </w:rPr>
              <w:t>) días calendario, a partir de la comunicación oficial</w:t>
            </w:r>
            <w:r w:rsidR="00DE39E1">
              <w:rPr>
                <w:rFonts w:ascii="Tahoma" w:hAnsi="Tahoma" w:cs="Tahoma"/>
                <w:bCs/>
                <w:color w:val="1F497D" w:themeColor="text2"/>
                <w:sz w:val="18"/>
                <w:szCs w:val="18"/>
                <w:lang w:eastAsia="es-BO"/>
              </w:rPr>
              <w:t xml:space="preserve"> por parte de Entel S.A</w:t>
            </w:r>
            <w:r w:rsidRPr="00D6320B">
              <w:rPr>
                <w:rFonts w:ascii="Tahoma" w:hAnsi="Tahoma" w:cs="Tahoma"/>
                <w:bCs/>
                <w:color w:val="1F497D" w:themeColor="text2"/>
                <w:sz w:val="18"/>
                <w:szCs w:val="18"/>
                <w:lang w:eastAsia="es-BO"/>
              </w:rPr>
              <w:t xml:space="preserve">. </w:t>
            </w:r>
          </w:p>
          <w:p w14:paraId="470BB138" w14:textId="4514D045" w:rsidR="00396E8A" w:rsidRPr="002F7C52" w:rsidRDefault="00396E8A" w:rsidP="00C53AAB">
            <w:pPr>
              <w:pStyle w:val="Continuarlista"/>
              <w:spacing w:after="0"/>
              <w:ind w:left="0"/>
              <w:rPr>
                <w:rFonts w:ascii="Tahoma" w:hAnsi="Tahoma" w:cs="Tahoma"/>
                <w:b/>
                <w:bCs/>
                <w:color w:val="1F497D" w:themeColor="text2"/>
                <w:sz w:val="18"/>
                <w:szCs w:val="18"/>
              </w:rPr>
            </w:pPr>
            <w:r w:rsidRPr="002F7C52">
              <w:rPr>
                <w:rFonts w:ascii="Tahoma" w:hAnsi="Tahoma" w:cs="Tahoma"/>
                <w:bCs/>
                <w:color w:val="1F497D" w:themeColor="text2"/>
                <w:sz w:val="18"/>
                <w:szCs w:val="18"/>
                <w:lang w:eastAsia="es-BO"/>
              </w:rPr>
              <w:t>Durante el periodo de garantía</w:t>
            </w:r>
            <w:r w:rsidR="008067E5">
              <w:rPr>
                <w:rFonts w:ascii="Tahoma" w:hAnsi="Tahoma" w:cs="Tahoma"/>
                <w:bCs/>
                <w:color w:val="1F497D" w:themeColor="text2"/>
                <w:sz w:val="18"/>
                <w:szCs w:val="18"/>
                <w:lang w:eastAsia="es-BO"/>
              </w:rPr>
              <w:t xml:space="preserve"> </w:t>
            </w:r>
            <w:r w:rsidR="00243587">
              <w:rPr>
                <w:rFonts w:ascii="Tahoma" w:hAnsi="Tahoma" w:cs="Tahoma"/>
                <w:bCs/>
                <w:color w:val="1F497D" w:themeColor="text2"/>
                <w:sz w:val="18"/>
                <w:szCs w:val="18"/>
                <w:lang w:eastAsia="es-BO"/>
              </w:rPr>
              <w:t xml:space="preserve">, </w:t>
            </w:r>
            <w:r w:rsidRPr="002F7C52">
              <w:rPr>
                <w:rFonts w:ascii="Tahoma" w:hAnsi="Tahoma" w:cs="Tahoma"/>
                <w:bCs/>
                <w:color w:val="1F497D" w:themeColor="text2"/>
                <w:sz w:val="18"/>
                <w:szCs w:val="18"/>
                <w:lang w:eastAsia="es-BO"/>
              </w:rPr>
              <w:t>el traslado de personal a los sitios donde se realicen acciones correctivas y preventivas deben ser cubiertos por el oferente adjudicado, sin costo</w:t>
            </w:r>
            <w:r w:rsidR="00DE39E1">
              <w:rPr>
                <w:rFonts w:ascii="Tahoma" w:hAnsi="Tahoma" w:cs="Tahoma"/>
                <w:bCs/>
                <w:color w:val="1F497D" w:themeColor="text2"/>
                <w:sz w:val="18"/>
                <w:szCs w:val="18"/>
                <w:lang w:eastAsia="es-BO"/>
              </w:rPr>
              <w:t xml:space="preserve"> adicional</w:t>
            </w:r>
            <w:r w:rsidRPr="002F7C52">
              <w:rPr>
                <w:rFonts w:ascii="Tahoma" w:hAnsi="Tahoma" w:cs="Tahoma"/>
                <w:bCs/>
                <w:color w:val="1F497D" w:themeColor="text2"/>
                <w:sz w:val="18"/>
                <w:szCs w:val="18"/>
                <w:lang w:eastAsia="es-BO"/>
              </w:rPr>
              <w:t xml:space="preserve"> para ENTEL S.A.</w:t>
            </w:r>
          </w:p>
        </w:tc>
        <w:sdt>
          <w:sdtPr>
            <w:rPr>
              <w:color w:val="1F497D" w:themeColor="text2"/>
              <w:sz w:val="18"/>
              <w:szCs w:val="18"/>
              <w:lang w:val="es-BO"/>
            </w:rPr>
            <w:id w:val="-1931337670"/>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69A947A" w14:textId="77777777" w:rsidR="00396E8A" w:rsidRPr="002F7C52" w:rsidRDefault="00396E8A" w:rsidP="00396E8A">
                <w:pPr>
                  <w:jc w:val="center"/>
                  <w:rPr>
                    <w:color w:val="1F497D" w:themeColor="text2"/>
                    <w:sz w:val="18"/>
                    <w:szCs w:val="18"/>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33ECBB6" w14:textId="77777777" w:rsidR="00396E8A" w:rsidRPr="002F7C52" w:rsidRDefault="00396E8A" w:rsidP="00396E8A">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B19D237" w14:textId="77777777" w:rsidR="00396E8A" w:rsidRPr="002F7C52" w:rsidRDefault="00396E8A" w:rsidP="00396E8A">
            <w:pPr>
              <w:jc w:val="center"/>
              <w:rPr>
                <w:rFonts w:ascii="Tahoma" w:hAnsi="Tahoma" w:cs="Tahoma"/>
                <w:color w:val="1F497D" w:themeColor="text2"/>
                <w:sz w:val="18"/>
                <w:szCs w:val="18"/>
                <w:lang w:eastAsia="es-BO"/>
              </w:rPr>
            </w:pPr>
          </w:p>
        </w:tc>
      </w:tr>
      <w:tr w:rsidR="0058125B" w:rsidRPr="003778D7" w14:paraId="048CDDFC"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DC82AD2" w14:textId="77777777" w:rsidR="0058125B" w:rsidRPr="002F7C52" w:rsidRDefault="0025656C" w:rsidP="0058125B">
            <w:pPr>
              <w:jc w:val="center"/>
              <w:rPr>
                <w:rFonts w:ascii="Tahoma" w:hAnsi="Tahoma" w:cs="Tahoma"/>
                <w:bCs/>
                <w:color w:val="1F497D" w:themeColor="text2"/>
                <w:lang w:eastAsia="es-BO"/>
              </w:rPr>
            </w:pPr>
            <w:r>
              <w:rPr>
                <w:rFonts w:ascii="Tahoma" w:hAnsi="Tahoma" w:cs="Tahoma"/>
                <w:bCs/>
                <w:color w:val="1F497D" w:themeColor="text2"/>
                <w:lang w:eastAsia="es-BO"/>
              </w:rPr>
              <w:t>2</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31FBBEB" w14:textId="2A15774E" w:rsidR="0058125B" w:rsidRPr="00633C38" w:rsidRDefault="0058125B">
            <w:pPr>
              <w:jc w:val="both"/>
              <w:rPr>
                <w:rFonts w:ascii="Tahoma" w:hAnsi="Tahoma" w:cs="Tahoma"/>
                <w:bCs/>
                <w:color w:val="1F497D" w:themeColor="text2"/>
                <w:sz w:val="18"/>
                <w:szCs w:val="18"/>
                <w:lang w:val="es-BO" w:eastAsia="es-BO"/>
              </w:rPr>
            </w:pPr>
            <w:r w:rsidRPr="00633C38">
              <w:rPr>
                <w:rFonts w:ascii="Tahoma" w:hAnsi="Tahoma" w:cs="Tahoma"/>
                <w:bCs/>
                <w:color w:val="1F497D" w:themeColor="text2"/>
                <w:sz w:val="18"/>
                <w:szCs w:val="18"/>
                <w:lang w:val="es-BO" w:eastAsia="es-BO"/>
              </w:rPr>
              <w:t>El soporte debe estar disponible 24/7</w:t>
            </w:r>
            <w:r w:rsidR="00350FE7">
              <w:rPr>
                <w:rFonts w:ascii="Tahoma" w:hAnsi="Tahoma" w:cs="Tahoma"/>
                <w:bCs/>
                <w:color w:val="1F497D" w:themeColor="text2"/>
                <w:sz w:val="18"/>
                <w:szCs w:val="18"/>
                <w:lang w:val="es-BO" w:eastAsia="es-BO"/>
              </w:rPr>
              <w:t xml:space="preserve">/365 </w:t>
            </w:r>
            <w:r w:rsidRPr="00633C38">
              <w:rPr>
                <w:rFonts w:ascii="Tahoma" w:hAnsi="Tahoma" w:cs="Tahoma"/>
                <w:bCs/>
                <w:color w:val="1F497D" w:themeColor="text2"/>
                <w:sz w:val="18"/>
                <w:szCs w:val="18"/>
                <w:lang w:val="es-BO" w:eastAsia="es-BO"/>
              </w:rPr>
              <w:t xml:space="preserve"> a través de e-mail o </w:t>
            </w:r>
            <w:r w:rsidR="00350FE7">
              <w:rPr>
                <w:rFonts w:ascii="Tahoma" w:hAnsi="Tahoma" w:cs="Tahoma"/>
                <w:bCs/>
                <w:color w:val="1F497D" w:themeColor="text2"/>
                <w:sz w:val="18"/>
                <w:szCs w:val="18"/>
                <w:lang w:val="es-BO" w:eastAsia="es-BO"/>
              </w:rPr>
              <w:t>teléfono con niveles de escalamiento</w:t>
            </w:r>
          </w:p>
        </w:tc>
        <w:sdt>
          <w:sdtPr>
            <w:rPr>
              <w:color w:val="1F497D" w:themeColor="text2"/>
              <w:sz w:val="18"/>
              <w:szCs w:val="18"/>
              <w:lang w:val="es-BO"/>
            </w:rPr>
            <w:id w:val="-1581902863"/>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378E323" w14:textId="77777777" w:rsidR="0058125B" w:rsidRDefault="00912900" w:rsidP="0058125B">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FAE9B78" w14:textId="77777777" w:rsidR="0058125B" w:rsidRPr="002F7C52" w:rsidRDefault="0058125B" w:rsidP="0058125B">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8F17B2" w14:textId="77777777" w:rsidR="0058125B" w:rsidRPr="002F7C52" w:rsidRDefault="0058125B" w:rsidP="0058125B">
            <w:pPr>
              <w:jc w:val="center"/>
              <w:rPr>
                <w:rFonts w:ascii="Tahoma" w:hAnsi="Tahoma" w:cs="Tahoma"/>
                <w:color w:val="1F497D" w:themeColor="text2"/>
                <w:sz w:val="18"/>
                <w:szCs w:val="18"/>
                <w:lang w:eastAsia="es-BO"/>
              </w:rPr>
            </w:pPr>
          </w:p>
        </w:tc>
      </w:tr>
      <w:tr w:rsidR="00350FE7" w:rsidRPr="003778D7" w14:paraId="1CB608D8"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969D329" w14:textId="03B3811E"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3</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BD6B03A" w14:textId="61AD4DD0" w:rsidR="00350FE7" w:rsidRPr="00C53AAB" w:rsidRDefault="00FD7BE7">
            <w:pPr>
              <w:jc w:val="both"/>
              <w:rPr>
                <w:rFonts w:ascii="Tahoma" w:hAnsi="Tahoma" w:cs="Tahoma"/>
                <w:bCs/>
                <w:color w:val="1F497E"/>
                <w:sz w:val="18"/>
                <w:szCs w:val="18"/>
                <w:lang w:eastAsia="es-BO"/>
              </w:rPr>
            </w:pPr>
            <w:r>
              <w:rPr>
                <w:rFonts w:ascii="Tahoma" w:hAnsi="Tahoma" w:cs="Tahoma"/>
                <w:bCs/>
                <w:color w:val="1F497E"/>
                <w:sz w:val="18"/>
                <w:szCs w:val="18"/>
                <w:lang w:eastAsia="es-BO"/>
              </w:rPr>
              <w:t>Se debe</w:t>
            </w:r>
            <w:r w:rsidR="004010E1">
              <w:rPr>
                <w:rFonts w:ascii="Tahoma" w:hAnsi="Tahoma" w:cs="Tahoma"/>
                <w:bCs/>
                <w:color w:val="1F497E"/>
                <w:sz w:val="18"/>
                <w:szCs w:val="18"/>
                <w:lang w:eastAsia="es-BO"/>
              </w:rPr>
              <w:t xml:space="preserve"> tener Acceso</w:t>
            </w:r>
            <w:r w:rsidR="00350FE7">
              <w:rPr>
                <w:rFonts w:ascii="Tahoma" w:hAnsi="Tahoma" w:cs="Tahoma"/>
                <w:bCs/>
                <w:color w:val="1F497E"/>
                <w:sz w:val="18"/>
                <w:szCs w:val="18"/>
                <w:lang w:eastAsia="es-BO"/>
              </w:rPr>
              <w:t xml:space="preserve"> a los productos. Binarios y documentación. </w:t>
            </w:r>
          </w:p>
        </w:tc>
        <w:sdt>
          <w:sdtPr>
            <w:rPr>
              <w:color w:val="1F497D" w:themeColor="text2"/>
              <w:sz w:val="18"/>
              <w:szCs w:val="18"/>
              <w:lang w:val="es-BO"/>
            </w:rPr>
            <w:id w:val="-1053387201"/>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6335CDC" w14:textId="226CE365"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B7E622D"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A8934A9"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11BC25EE"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03F8EB7" w14:textId="186D216F"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4</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152BCB4" w14:textId="717AC466" w:rsidR="00350FE7" w:rsidRDefault="004010E1">
            <w:pPr>
              <w:jc w:val="both"/>
              <w:rPr>
                <w:rFonts w:ascii="Tahoma" w:hAnsi="Tahoma" w:cs="Tahoma"/>
                <w:bCs/>
                <w:color w:val="1F497E"/>
                <w:sz w:val="18"/>
                <w:szCs w:val="18"/>
                <w:lang w:eastAsia="es-BO"/>
              </w:rPr>
            </w:pPr>
            <w:r>
              <w:rPr>
                <w:rFonts w:ascii="Tahoma" w:hAnsi="Tahoma" w:cs="Tahoma"/>
                <w:bCs/>
                <w:color w:val="1F497E"/>
                <w:sz w:val="18"/>
                <w:szCs w:val="18"/>
                <w:lang w:eastAsia="es-BO"/>
              </w:rPr>
              <w:t>Se debe contar con d</w:t>
            </w:r>
            <w:r w:rsidR="00350FE7">
              <w:rPr>
                <w:rFonts w:ascii="Tahoma" w:hAnsi="Tahoma" w:cs="Tahoma"/>
                <w:bCs/>
                <w:color w:val="1F497E"/>
                <w:sz w:val="18"/>
                <w:szCs w:val="18"/>
                <w:lang w:eastAsia="es-BO"/>
              </w:rPr>
              <w:t>isponibilidad de nuevas versiones durante la vigencia del soporte.</w:t>
            </w:r>
          </w:p>
        </w:tc>
        <w:sdt>
          <w:sdtPr>
            <w:rPr>
              <w:color w:val="1F497D" w:themeColor="text2"/>
              <w:sz w:val="18"/>
              <w:szCs w:val="18"/>
              <w:lang w:val="es-BO"/>
            </w:rPr>
            <w:id w:val="-2057608257"/>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E1DFE0A" w14:textId="7F6F6B06"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FA78565"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8B563A2"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50E6583A"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23F9A68" w14:textId="2DA86861"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5</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D1366A5" w14:textId="7BA08141" w:rsidR="00350FE7" w:rsidRDefault="004010E1" w:rsidP="00350FE7">
            <w:pPr>
              <w:jc w:val="both"/>
              <w:rPr>
                <w:rFonts w:ascii="Tahoma" w:hAnsi="Tahoma" w:cs="Tahoma"/>
                <w:bCs/>
                <w:color w:val="1F497E"/>
                <w:sz w:val="18"/>
                <w:szCs w:val="18"/>
                <w:lang w:eastAsia="es-BO"/>
              </w:rPr>
            </w:pPr>
            <w:r>
              <w:rPr>
                <w:rFonts w:ascii="Tahoma" w:hAnsi="Tahoma" w:cs="Tahoma"/>
                <w:bCs/>
                <w:color w:val="1F497E"/>
                <w:sz w:val="18"/>
                <w:szCs w:val="18"/>
                <w:lang w:eastAsia="es-BO"/>
              </w:rPr>
              <w:t>Se debe contar con disponibilidad</w:t>
            </w:r>
            <w:r w:rsidR="00350FE7">
              <w:rPr>
                <w:rFonts w:ascii="Tahoma" w:hAnsi="Tahoma" w:cs="Tahoma"/>
                <w:bCs/>
                <w:color w:val="1F497E"/>
                <w:sz w:val="18"/>
                <w:szCs w:val="18"/>
                <w:lang w:eastAsia="es-BO"/>
              </w:rPr>
              <w:t xml:space="preserve"> de las últimas características, bug </w:t>
            </w:r>
            <w:proofErr w:type="spellStart"/>
            <w:r w:rsidR="00350FE7">
              <w:rPr>
                <w:rFonts w:ascii="Tahoma" w:hAnsi="Tahoma" w:cs="Tahoma"/>
                <w:bCs/>
                <w:color w:val="1F497E"/>
                <w:sz w:val="18"/>
                <w:szCs w:val="18"/>
                <w:lang w:eastAsia="es-BO"/>
              </w:rPr>
              <w:t>fixes</w:t>
            </w:r>
            <w:proofErr w:type="spellEnd"/>
            <w:r w:rsidR="00350FE7">
              <w:rPr>
                <w:rFonts w:ascii="Tahoma" w:hAnsi="Tahoma" w:cs="Tahoma"/>
                <w:bCs/>
                <w:color w:val="1F497E"/>
                <w:sz w:val="18"/>
                <w:szCs w:val="18"/>
                <w:lang w:eastAsia="es-BO"/>
              </w:rPr>
              <w:t>, erratas de seguridad y el soporte a los últimos modelos de hardware y software durante el ciclo de vida de cada versión.</w:t>
            </w:r>
          </w:p>
        </w:tc>
        <w:sdt>
          <w:sdtPr>
            <w:rPr>
              <w:color w:val="1F497D" w:themeColor="text2"/>
              <w:sz w:val="18"/>
              <w:szCs w:val="18"/>
              <w:lang w:val="es-BO"/>
            </w:rPr>
            <w:id w:val="1300037770"/>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C5579C6" w14:textId="74D58BFF"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62D4C63"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2D8594A"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32EE15D3"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DE5A006" w14:textId="30B92EE6"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6</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D38E5EF" w14:textId="36E9A87C" w:rsidR="00350FE7" w:rsidRPr="00C53AAB" w:rsidRDefault="004010E1" w:rsidP="00350FE7">
            <w:pPr>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Se debe tener </w:t>
            </w:r>
            <w:r w:rsidR="00350FE7">
              <w:rPr>
                <w:rFonts w:ascii="Tahoma" w:hAnsi="Tahoma" w:cs="Tahoma"/>
                <w:bCs/>
                <w:color w:val="1F497E"/>
                <w:sz w:val="18"/>
                <w:szCs w:val="18"/>
                <w:lang w:eastAsia="es-BO"/>
              </w:rPr>
              <w:t>Acceso a Portal Web, base de conocimiento que incluya: recomendaciones, mejores prácticas, resolución de problemas e información técnica actualizada periódicamente.</w:t>
            </w:r>
          </w:p>
        </w:tc>
        <w:sdt>
          <w:sdtPr>
            <w:rPr>
              <w:color w:val="1F497D" w:themeColor="text2"/>
              <w:sz w:val="18"/>
              <w:szCs w:val="18"/>
              <w:lang w:val="es-BO"/>
            </w:rPr>
            <w:id w:val="-22237608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ADA0746" w14:textId="0C1B11B4"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955CF3C"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BFC2397"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5E4A0079"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B2CC99D" w14:textId="148EB31F" w:rsidR="00350FE7" w:rsidDel="0025656C"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7</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03F674C" w14:textId="77777777" w:rsidR="00350FE7" w:rsidRPr="00633C38" w:rsidRDefault="00350FE7" w:rsidP="00350FE7">
            <w:pPr>
              <w:jc w:val="both"/>
              <w:rPr>
                <w:rFonts w:ascii="Tahoma" w:hAnsi="Tahoma" w:cs="Tahoma"/>
                <w:bCs/>
                <w:color w:val="1F497D" w:themeColor="text2"/>
                <w:sz w:val="18"/>
                <w:szCs w:val="18"/>
                <w:lang w:val="es-BO" w:eastAsia="es-BO"/>
              </w:rPr>
            </w:pPr>
            <w:r w:rsidRPr="00633C38">
              <w:rPr>
                <w:rFonts w:ascii="Tahoma" w:hAnsi="Tahoma" w:cs="Tahoma"/>
                <w:bCs/>
                <w:color w:val="1F497D" w:themeColor="text2"/>
                <w:sz w:val="18"/>
                <w:szCs w:val="18"/>
                <w:lang w:val="es-BO" w:eastAsia="es-BO"/>
              </w:rPr>
              <w:t xml:space="preserve">Una vez </w:t>
            </w:r>
            <w:r>
              <w:rPr>
                <w:rFonts w:ascii="Tahoma" w:hAnsi="Tahoma" w:cs="Tahoma"/>
                <w:bCs/>
                <w:color w:val="1F497D" w:themeColor="text2"/>
                <w:sz w:val="18"/>
                <w:szCs w:val="18"/>
                <w:lang w:val="es-BO" w:eastAsia="es-BO"/>
              </w:rPr>
              <w:t>que se restituya el servicio</w:t>
            </w:r>
            <w:r w:rsidRPr="00633C38">
              <w:rPr>
                <w:rFonts w:ascii="Tahoma" w:hAnsi="Tahoma" w:cs="Tahoma"/>
                <w:bCs/>
                <w:color w:val="1F497D" w:themeColor="text2"/>
                <w:sz w:val="18"/>
                <w:szCs w:val="18"/>
                <w:lang w:val="es-BO" w:eastAsia="es-BO"/>
              </w:rPr>
              <w:t>, el soporte local del proveedor emitirá un informe detallado sobre el origen del problema y su solución</w:t>
            </w:r>
          </w:p>
        </w:tc>
        <w:sdt>
          <w:sdtPr>
            <w:rPr>
              <w:color w:val="1F497D" w:themeColor="text2"/>
              <w:sz w:val="18"/>
              <w:szCs w:val="18"/>
              <w:lang w:val="es-BO"/>
            </w:rPr>
            <w:id w:val="-89604585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B6AB197" w14:textId="77777777"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72BC5BF"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54E0CB3"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328434A1"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010CCE" w14:textId="417A6030" w:rsidR="00350FE7" w:rsidRPr="002F7C52"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8</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B55156D" w14:textId="77777777" w:rsidR="00350FE7" w:rsidRPr="009505CD" w:rsidRDefault="00350FE7" w:rsidP="00350FE7">
            <w:pPr>
              <w:jc w:val="both"/>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Personal de soporte deben tener acceso directo a los ingenieros de desarrollo para resolver rápidamente los problemas críticos.</w:t>
            </w:r>
          </w:p>
        </w:tc>
        <w:sdt>
          <w:sdtPr>
            <w:rPr>
              <w:color w:val="1F497D" w:themeColor="text2"/>
              <w:sz w:val="18"/>
              <w:szCs w:val="18"/>
              <w:lang w:val="es-BO"/>
            </w:rPr>
            <w:id w:val="1294714886"/>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A23C13A" w14:textId="77777777" w:rsidR="00350FE7" w:rsidRDefault="00350FE7" w:rsidP="00350FE7">
                <w:pPr>
                  <w:jc w:val="center"/>
                  <w:rPr>
                    <w:rFonts w:ascii="MS Gothic" w:eastAsia="MS Gothic" w:hAnsi="MS Gothic"/>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B8A49C"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E8FED02"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70A002CF"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4E3C23B" w14:textId="0EC8E68F"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9</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09F1EB0" w14:textId="77777777" w:rsidR="00350FE7" w:rsidRPr="009505CD" w:rsidRDefault="00350FE7" w:rsidP="00350FE7">
            <w:pPr>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 xml:space="preserve">El oferente deberá indicar claramente la propuesta de licenciamiento por el uso de su producto </w:t>
            </w:r>
          </w:p>
        </w:tc>
        <w:sdt>
          <w:sdtPr>
            <w:rPr>
              <w:color w:val="1F497D" w:themeColor="text2"/>
              <w:sz w:val="18"/>
              <w:szCs w:val="18"/>
              <w:lang w:val="es-BO"/>
            </w:rPr>
            <w:id w:val="213474501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36903D3" w14:textId="77777777"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EC4B735"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BB52D83" w14:textId="77777777" w:rsidR="00350FE7" w:rsidRPr="002F7C52" w:rsidRDefault="00350FE7" w:rsidP="00350FE7">
            <w:pPr>
              <w:jc w:val="center"/>
              <w:rPr>
                <w:rFonts w:ascii="Tahoma" w:hAnsi="Tahoma" w:cs="Tahoma"/>
                <w:color w:val="1F497D" w:themeColor="text2"/>
                <w:sz w:val="18"/>
                <w:szCs w:val="18"/>
                <w:lang w:eastAsia="es-BO"/>
              </w:rPr>
            </w:pPr>
          </w:p>
        </w:tc>
      </w:tr>
      <w:tr w:rsidR="00350FE7" w:rsidRPr="003778D7" w14:paraId="3FCB03B9" w14:textId="77777777" w:rsidTr="0058125B">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598A1BB" w14:textId="4C41BC9D" w:rsidR="00350FE7" w:rsidRDefault="00350FE7" w:rsidP="00350FE7">
            <w:pPr>
              <w:jc w:val="center"/>
              <w:rPr>
                <w:rFonts w:ascii="Tahoma" w:hAnsi="Tahoma" w:cs="Tahoma"/>
                <w:bCs/>
                <w:color w:val="1F497D" w:themeColor="text2"/>
                <w:lang w:eastAsia="es-BO"/>
              </w:rPr>
            </w:pPr>
            <w:r>
              <w:rPr>
                <w:rFonts w:ascii="Tahoma" w:hAnsi="Tahoma" w:cs="Tahoma"/>
                <w:bCs/>
                <w:color w:val="1F497D" w:themeColor="text2"/>
                <w:lang w:eastAsia="es-BO"/>
              </w:rPr>
              <w:t>10</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B815762" w14:textId="10EDA383" w:rsidR="00350FE7" w:rsidRPr="009505CD" w:rsidRDefault="00350FE7" w:rsidP="00350FE7">
            <w:pPr>
              <w:rPr>
                <w:rFonts w:ascii="Tahoma" w:hAnsi="Tahoma" w:cs="Tahoma"/>
                <w:bCs/>
                <w:color w:val="1F497D" w:themeColor="text2"/>
                <w:sz w:val="18"/>
                <w:szCs w:val="18"/>
                <w:lang w:eastAsia="en-US"/>
              </w:rPr>
            </w:pPr>
            <w:r w:rsidRPr="009505CD">
              <w:rPr>
                <w:rFonts w:ascii="Tahoma" w:hAnsi="Tahoma" w:cs="Tahoma"/>
                <w:bCs/>
                <w:color w:val="1F497D" w:themeColor="text2"/>
                <w:sz w:val="18"/>
                <w:szCs w:val="18"/>
                <w:lang w:eastAsia="en-US"/>
              </w:rPr>
              <w:t>El oferente deberá indicar cómo aplica el esquema de licenciamiento propuesto.</w:t>
            </w:r>
          </w:p>
        </w:tc>
        <w:sdt>
          <w:sdtPr>
            <w:rPr>
              <w:color w:val="1F497D" w:themeColor="text2"/>
              <w:sz w:val="18"/>
              <w:szCs w:val="18"/>
              <w:lang w:val="es-BO"/>
            </w:rPr>
            <w:id w:val="273302697"/>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C01F2E9" w14:textId="77777777" w:rsidR="00350FE7" w:rsidRDefault="00350FE7" w:rsidP="00350FE7">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1D0CA34" w14:textId="77777777" w:rsidR="00350FE7" w:rsidRPr="002F7C52" w:rsidRDefault="00350FE7" w:rsidP="00350FE7">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1EA2CF1" w14:textId="77777777" w:rsidR="00350FE7" w:rsidRPr="002F7C52" w:rsidRDefault="00350FE7" w:rsidP="00350FE7">
            <w:pPr>
              <w:jc w:val="center"/>
              <w:rPr>
                <w:rFonts w:ascii="Tahoma" w:hAnsi="Tahoma" w:cs="Tahoma"/>
                <w:color w:val="1F497D" w:themeColor="text2"/>
                <w:sz w:val="18"/>
                <w:szCs w:val="18"/>
                <w:lang w:eastAsia="es-BO"/>
              </w:rPr>
            </w:pPr>
          </w:p>
        </w:tc>
      </w:tr>
    </w:tbl>
    <w:p w14:paraId="6A5AB8E1" w14:textId="77777777" w:rsidR="001C3963" w:rsidRDefault="001C3963" w:rsidP="00912900">
      <w:pPr>
        <w:shd w:val="clear" w:color="auto" w:fill="FFFFFF"/>
        <w:rPr>
          <w:rFonts w:ascii="Tahoma" w:hAnsi="Tahoma" w:cs="Tahoma"/>
          <w:b/>
          <w:sz w:val="22"/>
          <w:szCs w:val="22"/>
        </w:rPr>
      </w:pPr>
    </w:p>
    <w:p w14:paraId="3573866D" w14:textId="77777777" w:rsidR="00294CC8" w:rsidRPr="003778D7" w:rsidRDefault="00294CC8" w:rsidP="00294CC8">
      <w:pPr>
        <w:rPr>
          <w:lang w:val="es-BO" w:eastAsia="en-US"/>
        </w:rPr>
      </w:pPr>
    </w:p>
    <w:p w14:paraId="2BF8D2A6" w14:textId="77777777" w:rsidR="00294CC8" w:rsidRPr="002F7C52" w:rsidRDefault="00294CC8" w:rsidP="00294CC8">
      <w:pPr>
        <w:pStyle w:val="TITULOS"/>
        <w:numPr>
          <w:ilvl w:val="1"/>
          <w:numId w:val="6"/>
        </w:numPr>
        <w:spacing w:after="0"/>
        <w:ind w:left="567" w:hanging="567"/>
        <w:rPr>
          <w:rFonts w:ascii="Tahoma" w:hAnsi="Tahoma" w:cs="Tahoma"/>
          <w:color w:val="1F497D" w:themeColor="text2"/>
          <w:sz w:val="22"/>
          <w:szCs w:val="22"/>
        </w:rPr>
      </w:pPr>
      <w:r>
        <w:rPr>
          <w:rFonts w:ascii="Tahoma" w:hAnsi="Tahoma" w:cs="Tahoma"/>
          <w:color w:val="1F497D" w:themeColor="text2"/>
          <w:sz w:val="22"/>
          <w:szCs w:val="22"/>
        </w:rPr>
        <w:t>PERIODO DE ACOMPAÑAMIENTO</w:t>
      </w:r>
      <w:r w:rsidRPr="002F7C52">
        <w:rPr>
          <w:rFonts w:ascii="Tahoma" w:hAnsi="Tahoma" w:cs="Tahoma"/>
          <w:color w:val="1F497D" w:themeColor="text2"/>
          <w:sz w:val="22"/>
          <w:szCs w:val="22"/>
        </w:rPr>
        <w:t>.</w:t>
      </w:r>
    </w:p>
    <w:tbl>
      <w:tblPr>
        <w:tblW w:w="1006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6"/>
        <w:gridCol w:w="6454"/>
        <w:gridCol w:w="992"/>
        <w:gridCol w:w="851"/>
        <w:gridCol w:w="987"/>
      </w:tblGrid>
      <w:tr w:rsidR="00294CC8" w:rsidRPr="003778D7" w14:paraId="076BF198" w14:textId="77777777" w:rsidTr="00343DEF">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03B5F5FC" w14:textId="77777777" w:rsidR="00294CC8" w:rsidRPr="00E83619" w:rsidRDefault="00294CC8" w:rsidP="00343DEF">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76AA898E" w14:textId="77777777" w:rsidR="00294CC8" w:rsidRPr="00E83619" w:rsidRDefault="00294CC8" w:rsidP="00343DEF">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294CC8" w:rsidRPr="003778D7" w14:paraId="681344F9" w14:textId="77777777" w:rsidTr="00343DEF">
        <w:trPr>
          <w:trHeight w:val="279"/>
          <w:tblHeader/>
        </w:trPr>
        <w:tc>
          <w:tcPr>
            <w:tcW w:w="776" w:type="dxa"/>
            <w:tcBorders>
              <w:top w:val="single" w:sz="6" w:space="0" w:color="FFFFFF"/>
              <w:left w:val="nil"/>
              <w:bottom w:val="single" w:sz="6" w:space="0" w:color="FFFFFF"/>
              <w:right w:val="single" w:sz="6" w:space="0" w:color="FFFFFF"/>
            </w:tcBorders>
            <w:shd w:val="clear" w:color="auto" w:fill="1F497D"/>
            <w:vAlign w:val="center"/>
            <w:hideMark/>
          </w:tcPr>
          <w:p w14:paraId="53200200" w14:textId="77777777" w:rsidR="00294CC8" w:rsidRPr="003778D7" w:rsidRDefault="00294CC8" w:rsidP="00343DEF">
            <w:pPr>
              <w:jc w:val="center"/>
              <w:rPr>
                <w:rFonts w:ascii="Tahoma" w:hAnsi="Tahoma" w:cs="Tahoma"/>
                <w:bCs/>
                <w:sz w:val="18"/>
                <w:szCs w:val="18"/>
                <w:lang w:eastAsia="es-BO"/>
              </w:rPr>
            </w:pPr>
          </w:p>
        </w:tc>
        <w:tc>
          <w:tcPr>
            <w:tcW w:w="645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DF9932B" w14:textId="77777777" w:rsidR="00294CC8" w:rsidRPr="00E83619" w:rsidRDefault="00294CC8" w:rsidP="00343DEF">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3A8F91F1" w14:textId="77777777" w:rsidR="00294CC8" w:rsidRPr="00E83619" w:rsidRDefault="00294CC8" w:rsidP="00343DEF">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30DEA2AB" w14:textId="77777777" w:rsidR="00294CC8" w:rsidRPr="00E83619" w:rsidRDefault="00294CC8" w:rsidP="00343DEF">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294CC8" w:rsidRPr="003778D7" w14:paraId="0885FC62" w14:textId="77777777" w:rsidTr="00343DEF">
        <w:trPr>
          <w:trHeight w:val="397"/>
          <w:tblHeader/>
        </w:trPr>
        <w:tc>
          <w:tcPr>
            <w:tcW w:w="776" w:type="dxa"/>
            <w:tcBorders>
              <w:top w:val="single" w:sz="6" w:space="0" w:color="FFFFFF"/>
              <w:left w:val="nil"/>
              <w:bottom w:val="single" w:sz="4" w:space="0" w:color="1F497D" w:themeColor="text2"/>
              <w:right w:val="single" w:sz="6" w:space="0" w:color="FFFFFF"/>
            </w:tcBorders>
            <w:shd w:val="clear" w:color="auto" w:fill="1F497D"/>
            <w:vAlign w:val="center"/>
            <w:hideMark/>
          </w:tcPr>
          <w:p w14:paraId="4649EFE7" w14:textId="77777777" w:rsidR="00294CC8" w:rsidRPr="00E83619" w:rsidRDefault="00294CC8" w:rsidP="00343DEF">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454"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1D855CE4" w14:textId="77777777" w:rsidR="00294CC8" w:rsidRPr="00E83619" w:rsidRDefault="00294CC8" w:rsidP="00343DEF">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204966DB" w14:textId="77777777" w:rsidR="00294CC8" w:rsidRPr="00E83619" w:rsidRDefault="00294CC8" w:rsidP="00343DEF">
            <w:pPr>
              <w:jc w:val="center"/>
              <w:rPr>
                <w:rFonts w:ascii="Tahoma" w:hAnsi="Tahoma" w:cs="Tahoma"/>
                <w:b/>
                <w:bCs/>
                <w:color w:val="FFFFFF" w:themeColor="background1"/>
                <w:sz w:val="10"/>
                <w:szCs w:val="10"/>
                <w:lang w:eastAsia="es-BO"/>
              </w:rPr>
            </w:pPr>
            <w:r w:rsidRPr="00E83619">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3AFB92BC" w14:textId="77777777" w:rsidR="00294CC8" w:rsidRPr="00E83619" w:rsidRDefault="00294CC8" w:rsidP="00343DEF">
            <w:pPr>
              <w:jc w:val="center"/>
              <w:rPr>
                <w:rFonts w:ascii="Tahoma" w:hAnsi="Tahoma" w:cs="Tahoma"/>
                <w:b/>
                <w:bCs/>
                <w:color w:val="FFFFFF" w:themeColor="background1"/>
                <w:sz w:val="12"/>
                <w:szCs w:val="12"/>
                <w:lang w:val="en-GB" w:eastAsia="es-BO"/>
              </w:rPr>
            </w:pPr>
            <w:proofErr w:type="spellStart"/>
            <w:r w:rsidRPr="00E83619">
              <w:rPr>
                <w:rFonts w:ascii="Tahoma" w:hAnsi="Tahoma" w:cs="Tahoma"/>
                <w:b/>
                <w:bCs/>
                <w:color w:val="FFFFFF" w:themeColor="background1"/>
                <w:sz w:val="12"/>
                <w:szCs w:val="12"/>
                <w:lang w:val="en-GB" w:eastAsia="es-BO"/>
              </w:rPr>
              <w:t>Cumple</w:t>
            </w:r>
            <w:proofErr w:type="spellEnd"/>
            <w:r w:rsidRPr="00E83619">
              <w:rPr>
                <w:rFonts w:ascii="Tahoma" w:hAnsi="Tahoma" w:cs="Tahoma"/>
                <w:b/>
                <w:bCs/>
                <w:color w:val="FFFFFF" w:themeColor="background1"/>
                <w:sz w:val="12"/>
                <w:szCs w:val="12"/>
                <w:lang w:val="en-GB" w:eastAsia="es-BO"/>
              </w:rPr>
              <w:t xml:space="preserve"> / No </w:t>
            </w:r>
            <w:proofErr w:type="spellStart"/>
            <w:r w:rsidRPr="00E83619">
              <w:rPr>
                <w:rFonts w:ascii="Tahoma" w:hAnsi="Tahoma" w:cs="Tahoma"/>
                <w:b/>
                <w:bCs/>
                <w:color w:val="FFFFFF" w:themeColor="background1"/>
                <w:sz w:val="12"/>
                <w:szCs w:val="12"/>
                <w:lang w:val="en-GB" w:eastAsia="es-BO"/>
              </w:rPr>
              <w:t>cumple</w:t>
            </w:r>
            <w:proofErr w:type="spellEnd"/>
          </w:p>
        </w:tc>
        <w:tc>
          <w:tcPr>
            <w:tcW w:w="987" w:type="dxa"/>
            <w:tcBorders>
              <w:top w:val="single" w:sz="6" w:space="0" w:color="FFFFFF"/>
              <w:left w:val="single" w:sz="6" w:space="0" w:color="FFFFFF"/>
              <w:bottom w:val="single" w:sz="4" w:space="0" w:color="1F497D" w:themeColor="text2"/>
              <w:right w:val="nil"/>
            </w:tcBorders>
            <w:shd w:val="clear" w:color="auto" w:fill="1F497D"/>
            <w:vAlign w:val="center"/>
            <w:hideMark/>
          </w:tcPr>
          <w:p w14:paraId="60391275" w14:textId="77777777" w:rsidR="00294CC8" w:rsidRPr="00E83619" w:rsidRDefault="00294CC8" w:rsidP="00343DEF">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lang w:val="en-GB" w:eastAsia="es-BO"/>
              </w:rPr>
              <w:t>DOCUMENTO, PÁGINA, REFERENCIA</w:t>
            </w:r>
          </w:p>
        </w:tc>
      </w:tr>
      <w:tr w:rsidR="00294CC8" w:rsidRPr="003778D7" w14:paraId="7C152A3E" w14:textId="77777777" w:rsidTr="00343DEF">
        <w:trPr>
          <w:trHeight w:val="185"/>
        </w:trPr>
        <w:tc>
          <w:tcPr>
            <w:tcW w:w="77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72FE1F8" w14:textId="77777777" w:rsidR="00294CC8" w:rsidRPr="002F7C52" w:rsidRDefault="00294CC8" w:rsidP="00343DEF">
            <w:pPr>
              <w:jc w:val="center"/>
              <w:rPr>
                <w:rFonts w:ascii="Tahoma" w:hAnsi="Tahoma" w:cs="Tahoma"/>
                <w:bCs/>
                <w:color w:val="1F497D" w:themeColor="text2"/>
                <w:lang w:eastAsia="es-BO"/>
              </w:rPr>
            </w:pPr>
            <w:r>
              <w:rPr>
                <w:rFonts w:ascii="Tahoma" w:hAnsi="Tahoma" w:cs="Tahoma"/>
                <w:bCs/>
                <w:color w:val="1F497D" w:themeColor="text2"/>
                <w:lang w:eastAsia="es-BO"/>
              </w:rPr>
              <w:t>1</w:t>
            </w:r>
          </w:p>
        </w:tc>
        <w:tc>
          <w:tcPr>
            <w:tcW w:w="645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22FC9A92" w14:textId="0C199D45" w:rsidR="00294CC8" w:rsidRDefault="00294CC8" w:rsidP="00294CC8">
            <w:pPr>
              <w:pStyle w:val="Prrafodelista"/>
              <w:ind w:left="0"/>
              <w:jc w:val="both"/>
              <w:rPr>
                <w:rFonts w:ascii="Tahoma" w:hAnsi="Tahoma" w:cs="Tahoma"/>
                <w:color w:val="1F497E"/>
                <w:sz w:val="18"/>
                <w:szCs w:val="18"/>
              </w:rPr>
            </w:pPr>
            <w:r>
              <w:rPr>
                <w:rFonts w:ascii="Tahoma" w:hAnsi="Tahoma" w:cs="Tahoma"/>
                <w:color w:val="1F497E"/>
                <w:sz w:val="18"/>
                <w:szCs w:val="18"/>
              </w:rPr>
              <w:t>El oferente adjudicado deberá cumplir los siguientes aspectos durante este periodo</w:t>
            </w:r>
            <w:r w:rsidR="002C3828">
              <w:rPr>
                <w:rFonts w:ascii="Tahoma" w:hAnsi="Tahoma" w:cs="Tahoma"/>
                <w:color w:val="1F497E"/>
                <w:sz w:val="18"/>
                <w:szCs w:val="18"/>
              </w:rPr>
              <w:t xml:space="preserve"> de acompañamiento</w:t>
            </w:r>
            <w:r>
              <w:rPr>
                <w:rFonts w:ascii="Tahoma" w:hAnsi="Tahoma" w:cs="Tahoma"/>
                <w:color w:val="1F497E"/>
                <w:sz w:val="18"/>
                <w:szCs w:val="18"/>
              </w:rPr>
              <w:t>:</w:t>
            </w:r>
          </w:p>
          <w:p w14:paraId="4FC2A4B6" w14:textId="07A68F37" w:rsidR="00294CC8" w:rsidRDefault="00294CC8" w:rsidP="00294CC8">
            <w:pPr>
              <w:autoSpaceDE w:val="0"/>
              <w:autoSpaceDN w:val="0"/>
              <w:jc w:val="both"/>
              <w:rPr>
                <w:rFonts w:ascii="Tahoma" w:hAnsi="Tahoma" w:cs="Tahoma"/>
                <w:color w:val="1F497E"/>
                <w:sz w:val="18"/>
                <w:szCs w:val="18"/>
                <w:lang w:val="es-BO"/>
              </w:rPr>
            </w:pPr>
            <w:r>
              <w:rPr>
                <w:rFonts w:ascii="Tahoma" w:hAnsi="Tahoma" w:cs="Tahoma"/>
                <w:color w:val="1F497E"/>
                <w:sz w:val="18"/>
                <w:szCs w:val="18"/>
              </w:rPr>
              <w:t xml:space="preserve">- 90 horas de acompañamiento en sitio a ser consumido en un lapso de </w:t>
            </w:r>
            <w:r w:rsidR="004010E1">
              <w:rPr>
                <w:rFonts w:ascii="Tahoma" w:hAnsi="Tahoma" w:cs="Tahoma"/>
                <w:color w:val="1F497E"/>
                <w:sz w:val="18"/>
                <w:szCs w:val="18"/>
              </w:rPr>
              <w:t>3</w:t>
            </w:r>
            <w:r>
              <w:rPr>
                <w:rFonts w:ascii="Tahoma" w:hAnsi="Tahoma" w:cs="Tahoma"/>
                <w:color w:val="1F497E"/>
                <w:sz w:val="18"/>
                <w:szCs w:val="18"/>
              </w:rPr>
              <w:t xml:space="preserve"> meses. </w:t>
            </w:r>
          </w:p>
          <w:p w14:paraId="7935B381" w14:textId="77777777" w:rsidR="00294CC8" w:rsidRDefault="00294CC8" w:rsidP="00294CC8">
            <w:pPr>
              <w:autoSpaceDE w:val="0"/>
              <w:autoSpaceDN w:val="0"/>
              <w:jc w:val="both"/>
              <w:rPr>
                <w:rFonts w:ascii="Tahoma" w:hAnsi="Tahoma" w:cs="Tahoma"/>
                <w:color w:val="1F497E"/>
                <w:sz w:val="18"/>
                <w:szCs w:val="18"/>
              </w:rPr>
            </w:pPr>
            <w:r>
              <w:rPr>
                <w:rFonts w:ascii="Tahoma" w:hAnsi="Tahoma" w:cs="Tahoma"/>
                <w:color w:val="1F497E"/>
                <w:sz w:val="18"/>
                <w:szCs w:val="18"/>
              </w:rPr>
              <w:t>- Estas horas serán empleadas en tareas que involucren las soluciones ofertadas en la ciudad de La Paz.</w:t>
            </w:r>
          </w:p>
          <w:p w14:paraId="1C345074" w14:textId="77777777" w:rsidR="00294CC8" w:rsidRDefault="00294CC8" w:rsidP="00294CC8">
            <w:pPr>
              <w:autoSpaceDE w:val="0"/>
              <w:autoSpaceDN w:val="0"/>
              <w:jc w:val="both"/>
              <w:rPr>
                <w:rFonts w:ascii="Tahoma" w:hAnsi="Tahoma" w:cs="Tahoma"/>
                <w:color w:val="1F497E"/>
                <w:sz w:val="18"/>
                <w:szCs w:val="18"/>
              </w:rPr>
            </w:pPr>
            <w:r>
              <w:rPr>
                <w:rFonts w:ascii="Tahoma" w:hAnsi="Tahoma" w:cs="Tahoma"/>
                <w:color w:val="1F497E"/>
                <w:sz w:val="18"/>
                <w:szCs w:val="18"/>
              </w:rPr>
              <w:t>- El proveedor emitirá un informe mensual detallando las actividades realizadas y las horas consumidas.</w:t>
            </w:r>
          </w:p>
          <w:p w14:paraId="1DFF3DE5" w14:textId="77777777" w:rsidR="00294CC8" w:rsidRPr="002F7C52" w:rsidRDefault="00294CC8" w:rsidP="00633C38">
            <w:pPr>
              <w:pStyle w:val="Continuarlista"/>
              <w:spacing w:after="0"/>
              <w:ind w:left="0"/>
              <w:rPr>
                <w:rFonts w:ascii="Tahoma" w:hAnsi="Tahoma" w:cs="Tahoma"/>
                <w:b/>
                <w:bCs/>
                <w:color w:val="1F497D" w:themeColor="text2"/>
                <w:sz w:val="18"/>
                <w:szCs w:val="18"/>
              </w:rPr>
            </w:pPr>
            <w:r>
              <w:rPr>
                <w:rFonts w:ascii="Tahoma" w:hAnsi="Tahoma" w:cs="Tahoma"/>
                <w:color w:val="1F497E"/>
                <w:sz w:val="18"/>
                <w:szCs w:val="18"/>
              </w:rPr>
              <w:t>- El proveedor emitirá un certificado de garantía en el que se compromete a completar las horas en el periodo acordado.</w:t>
            </w:r>
          </w:p>
        </w:tc>
        <w:sdt>
          <w:sdtPr>
            <w:rPr>
              <w:color w:val="1F497D" w:themeColor="text2"/>
              <w:sz w:val="18"/>
              <w:szCs w:val="18"/>
              <w:lang w:val="es-BO"/>
            </w:rPr>
            <w:id w:val="-1328364422"/>
            <w14:checkbox>
              <w14:checked w14:val="1"/>
              <w14:checkedState w14:val="2612" w14:font="MS Gothic"/>
              <w14:uncheckedState w14:val="2610" w14:font="MS Gothic"/>
            </w14:checkbox>
          </w:sdtPr>
          <w:sdtEndPr/>
          <w:sdtContent>
            <w:tc>
              <w:tcPr>
                <w:tcW w:w="99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3F6462B" w14:textId="77777777" w:rsidR="00294CC8" w:rsidRPr="002F7C52" w:rsidRDefault="00294CC8" w:rsidP="00343DEF">
                <w:pPr>
                  <w:jc w:val="center"/>
                  <w:rPr>
                    <w:color w:val="1F497D" w:themeColor="text2"/>
                    <w:sz w:val="18"/>
                    <w:szCs w:val="18"/>
                  </w:rPr>
                </w:pPr>
                <w:r>
                  <w:rPr>
                    <w:rFonts w:ascii="MS Gothic" w:eastAsia="MS Gothic" w:hAnsi="MS Gothic" w:hint="eastAsia"/>
                    <w:color w:val="1F497D" w:themeColor="text2"/>
                    <w:sz w:val="18"/>
                    <w:szCs w:val="18"/>
                    <w:lang w:val="es-BO"/>
                  </w:rPr>
                  <w:t>☒</w:t>
                </w:r>
              </w:p>
            </w:tc>
          </w:sdtContent>
        </w:sdt>
        <w:tc>
          <w:tcPr>
            <w:tcW w:w="85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9EEC080" w14:textId="77777777" w:rsidR="00294CC8" w:rsidRPr="002F7C52" w:rsidRDefault="00294CC8" w:rsidP="00343DEF">
            <w:pPr>
              <w:jc w:val="center"/>
              <w:rPr>
                <w:rFonts w:ascii="Tahoma" w:hAnsi="Tahoma" w:cs="Tahoma"/>
                <w:color w:val="1F497D" w:themeColor="text2"/>
                <w:sz w:val="18"/>
                <w:szCs w:val="18"/>
                <w:lang w:val="es-BO" w:eastAsia="es-BO"/>
              </w:rPr>
            </w:pPr>
          </w:p>
        </w:tc>
        <w:tc>
          <w:tcPr>
            <w:tcW w:w="9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75BE962" w14:textId="77777777" w:rsidR="00294CC8" w:rsidRPr="002F7C52" w:rsidRDefault="00294CC8" w:rsidP="00343DEF">
            <w:pPr>
              <w:jc w:val="center"/>
              <w:rPr>
                <w:rFonts w:ascii="Tahoma" w:hAnsi="Tahoma" w:cs="Tahoma"/>
                <w:color w:val="1F497D" w:themeColor="text2"/>
                <w:sz w:val="18"/>
                <w:szCs w:val="18"/>
                <w:lang w:eastAsia="es-BO"/>
              </w:rPr>
            </w:pPr>
          </w:p>
        </w:tc>
      </w:tr>
    </w:tbl>
    <w:p w14:paraId="53027DF7" w14:textId="77777777" w:rsidR="00294CC8" w:rsidRDefault="00294CC8" w:rsidP="00294CC8">
      <w:pPr>
        <w:shd w:val="clear" w:color="auto" w:fill="FFFFFF"/>
        <w:rPr>
          <w:rFonts w:ascii="Tahoma" w:hAnsi="Tahoma" w:cs="Tahoma"/>
          <w:b/>
          <w:sz w:val="22"/>
          <w:szCs w:val="22"/>
        </w:rPr>
      </w:pPr>
    </w:p>
    <w:p w14:paraId="21A746DF" w14:textId="77777777" w:rsidR="00294CC8" w:rsidRPr="003778D7" w:rsidRDefault="00294CC8" w:rsidP="00294CC8">
      <w:pPr>
        <w:rPr>
          <w:lang w:val="es-BO" w:eastAsia="en-US"/>
        </w:rPr>
      </w:pPr>
    </w:p>
    <w:p w14:paraId="2956A032" w14:textId="77777777" w:rsidR="00294CC8" w:rsidRPr="002F7C52" w:rsidRDefault="00294CC8" w:rsidP="00294CC8">
      <w:pPr>
        <w:pStyle w:val="TITULOS"/>
        <w:numPr>
          <w:ilvl w:val="1"/>
          <w:numId w:val="6"/>
        </w:numPr>
        <w:spacing w:after="0"/>
        <w:ind w:left="567" w:hanging="567"/>
        <w:rPr>
          <w:rFonts w:ascii="Tahoma" w:hAnsi="Tahoma" w:cs="Tahoma"/>
          <w:color w:val="1F497D" w:themeColor="text2"/>
          <w:sz w:val="22"/>
          <w:szCs w:val="22"/>
        </w:rPr>
      </w:pPr>
      <w:r>
        <w:rPr>
          <w:rFonts w:ascii="Tahoma" w:hAnsi="Tahoma" w:cs="Tahoma"/>
          <w:color w:val="1F497D" w:themeColor="text2"/>
          <w:sz w:val="22"/>
          <w:szCs w:val="22"/>
        </w:rPr>
        <w:t>DOCUMENTACIÓN</w:t>
      </w:r>
      <w:r w:rsidRPr="002F7C52">
        <w:rPr>
          <w:rFonts w:ascii="Tahoma" w:hAnsi="Tahoma" w:cs="Tahoma"/>
          <w:color w:val="1F497D" w:themeColor="text2"/>
          <w:sz w:val="22"/>
          <w:szCs w:val="22"/>
        </w:rPr>
        <w:t>.</w:t>
      </w:r>
    </w:p>
    <w:p w14:paraId="7B4C6711" w14:textId="77777777" w:rsidR="007B44B8" w:rsidRPr="00451304" w:rsidRDefault="007B44B8" w:rsidP="00633C38">
      <w:pPr>
        <w:rPr>
          <w:rFonts w:ascii="Tahoma" w:hAnsi="Tahoma" w:cs="Tahoma"/>
          <w:b/>
          <w:i/>
          <w:color w:val="004990"/>
          <w:sz w:val="22"/>
          <w:szCs w:val="22"/>
          <w:u w:val="single"/>
        </w:rPr>
      </w:pP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7B44B8" w:rsidRPr="00F20A3A" w14:paraId="07E08DCC" w14:textId="77777777" w:rsidTr="000655E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D1AED43"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D0D075E"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7B44B8" w:rsidRPr="00F20A3A" w14:paraId="75E7ABDD" w14:textId="77777777" w:rsidTr="000655E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CAC8D1F"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2AEB914"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3FEED6F" w14:textId="77777777" w:rsidR="007B44B8" w:rsidRPr="00F20A3A" w:rsidRDefault="007B44B8" w:rsidP="000655EA">
            <w:pPr>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7B44B8" w:rsidRPr="00F20A3A" w14:paraId="03A4FF86" w14:textId="77777777" w:rsidTr="00633C38">
        <w:trPr>
          <w:trHeight w:val="553"/>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3B936BE" w14:textId="77777777" w:rsidR="007B44B8" w:rsidRPr="00F20A3A" w:rsidRDefault="007B44B8" w:rsidP="000655EA">
            <w:pPr>
              <w:jc w:val="center"/>
              <w:rPr>
                <w:rFonts w:ascii="Tahoma" w:eastAsia="Calibri" w:hAnsi="Tahoma" w:cs="Tahoma"/>
                <w:b/>
                <w:bCs/>
                <w:color w:val="FFFFFF"/>
                <w:sz w:val="18"/>
                <w:szCs w:val="18"/>
              </w:rPr>
            </w:pPr>
            <w:proofErr w:type="spellStart"/>
            <w:r>
              <w:rPr>
                <w:rFonts w:ascii="Tahoma" w:hAnsi="Tahoma" w:cs="Tahoma"/>
                <w:b/>
                <w:bCs/>
                <w:color w:val="FFFFFF"/>
                <w:sz w:val="18"/>
                <w:szCs w:val="18"/>
              </w:rPr>
              <w:t>Nro</w:t>
            </w:r>
            <w:proofErr w:type="spellEnd"/>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37601CD" w14:textId="77777777" w:rsidR="007B44B8" w:rsidRPr="00F20A3A" w:rsidRDefault="007B44B8" w:rsidP="000655EA">
            <w:pPr>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12FC2BA" w14:textId="77777777" w:rsidR="007B44B8" w:rsidRPr="00F20A3A" w:rsidRDefault="007B44B8" w:rsidP="000655EA">
            <w:pPr>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04E4EB0" w14:textId="77777777" w:rsidR="007B44B8" w:rsidRPr="00F20A3A" w:rsidRDefault="007B44B8" w:rsidP="000655EA">
            <w:pPr>
              <w:jc w:val="center"/>
              <w:rPr>
                <w:rFonts w:ascii="Tahoma" w:eastAsia="Calibri" w:hAnsi="Tahoma" w:cs="Tahoma"/>
                <w:b/>
                <w:bCs/>
                <w:color w:val="FFFFFF"/>
                <w:sz w:val="10"/>
                <w:szCs w:val="10"/>
                <w:lang w:val="en-GB"/>
              </w:rPr>
            </w:pPr>
            <w:proofErr w:type="spellStart"/>
            <w:r>
              <w:rPr>
                <w:rFonts w:ascii="Tahoma" w:hAnsi="Tahoma" w:cs="Tahoma"/>
                <w:b/>
                <w:bCs/>
                <w:color w:val="FFFFFF"/>
                <w:sz w:val="10"/>
                <w:szCs w:val="10"/>
                <w:lang w:val="en-GB"/>
              </w:rPr>
              <w:t>Cumple</w:t>
            </w:r>
            <w:proofErr w:type="spellEnd"/>
            <w:r>
              <w:rPr>
                <w:rFonts w:ascii="Tahoma" w:hAnsi="Tahoma" w:cs="Tahoma"/>
                <w:b/>
                <w:bCs/>
                <w:color w:val="FFFFFF"/>
                <w:sz w:val="10"/>
                <w:szCs w:val="10"/>
                <w:lang w:val="en-GB"/>
              </w:rPr>
              <w:t xml:space="preserve"> / No </w:t>
            </w:r>
            <w:proofErr w:type="spellStart"/>
            <w:r>
              <w:rPr>
                <w:rFonts w:ascii="Tahoma" w:hAnsi="Tahoma" w:cs="Tahoma"/>
                <w:b/>
                <w:bCs/>
                <w:color w:val="FFFFFF"/>
                <w:sz w:val="10"/>
                <w:szCs w:val="10"/>
                <w:lang w:val="en-GB"/>
              </w:rPr>
              <w:t>cumple</w:t>
            </w:r>
            <w:proofErr w:type="spellEnd"/>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72D65BE" w14:textId="77777777" w:rsidR="007B44B8" w:rsidRPr="00F20A3A" w:rsidRDefault="007B44B8" w:rsidP="000655EA">
            <w:pPr>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B5392" w:rsidRPr="00F20A3A" w14:paraId="191A2605" w14:textId="77777777" w:rsidTr="000655E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BEB5CD7" w14:textId="77777777" w:rsidR="004B5392" w:rsidRDefault="004B5392" w:rsidP="004B5392">
            <w:pPr>
              <w:jc w:val="center"/>
              <w:rPr>
                <w:rFonts w:ascii="Tahoma" w:hAnsi="Tahoma" w:cs="Tahoma"/>
                <w:color w:val="004990"/>
                <w:sz w:val="18"/>
                <w:szCs w:val="18"/>
              </w:rPr>
            </w:pPr>
            <w:r>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F55A7E8" w14:textId="77777777" w:rsidR="004B5392" w:rsidRDefault="004B5392" w:rsidP="004B5392">
            <w:pPr>
              <w:rPr>
                <w:rFonts w:ascii="Tahoma" w:hAnsi="Tahoma" w:cs="Tahoma"/>
                <w:color w:val="1F497E"/>
                <w:sz w:val="18"/>
                <w:szCs w:val="18"/>
              </w:rPr>
            </w:pPr>
            <w:r>
              <w:rPr>
                <w:rFonts w:ascii="Tahoma" w:hAnsi="Tahoma" w:cs="Tahoma"/>
                <w:color w:val="1F497E"/>
                <w:sz w:val="18"/>
                <w:szCs w:val="18"/>
              </w:rPr>
              <w:t>El oferente adjudicado a la conclusión de la instalación y previa firma del certificado de aceptación provisional debe entregar en idioma español, en formato impreso y electrónico, la siguiente documentación:</w:t>
            </w:r>
          </w:p>
          <w:p w14:paraId="5417363D" w14:textId="77777777" w:rsidR="004B5392" w:rsidRDefault="004B5392" w:rsidP="00FB76E3">
            <w:pPr>
              <w:numPr>
                <w:ilvl w:val="0"/>
                <w:numId w:val="41"/>
              </w:numPr>
              <w:rPr>
                <w:rFonts w:ascii="Tahoma" w:hAnsi="Tahoma" w:cs="Tahoma"/>
                <w:color w:val="1F497E"/>
                <w:sz w:val="18"/>
                <w:szCs w:val="18"/>
              </w:rPr>
            </w:pPr>
            <w:r w:rsidRPr="00107161">
              <w:rPr>
                <w:rFonts w:ascii="Tahoma" w:hAnsi="Tahoma" w:cs="Tahoma"/>
                <w:color w:val="1F497E"/>
                <w:sz w:val="18"/>
                <w:szCs w:val="18"/>
              </w:rPr>
              <w:t xml:space="preserve">Propuesta técnica </w:t>
            </w:r>
          </w:p>
          <w:p w14:paraId="19889C87" w14:textId="77777777" w:rsidR="0025656C" w:rsidRPr="007B44B8" w:rsidRDefault="0025656C" w:rsidP="00FB76E3">
            <w:pPr>
              <w:numPr>
                <w:ilvl w:val="0"/>
                <w:numId w:val="41"/>
              </w:numPr>
              <w:rPr>
                <w:rFonts w:ascii="Tahoma" w:hAnsi="Tahoma" w:cs="Tahoma"/>
                <w:color w:val="1F497E"/>
                <w:sz w:val="18"/>
                <w:szCs w:val="18"/>
              </w:rPr>
            </w:pPr>
            <w:r>
              <w:rPr>
                <w:rFonts w:ascii="Tahoma" w:hAnsi="Tahoma" w:cs="Tahoma"/>
                <w:color w:val="1F497E"/>
                <w:sz w:val="18"/>
                <w:szCs w:val="18"/>
              </w:rPr>
              <w:t>Objetivos alcances y cronograma real</w:t>
            </w:r>
          </w:p>
          <w:p w14:paraId="28E99CC5" w14:textId="77777777" w:rsidR="004B5392" w:rsidRPr="002F7C52" w:rsidRDefault="004B5392" w:rsidP="00FB76E3">
            <w:pPr>
              <w:numPr>
                <w:ilvl w:val="0"/>
                <w:numId w:val="41"/>
              </w:numPr>
              <w:jc w:val="both"/>
              <w:rPr>
                <w:rFonts w:ascii="Tahoma" w:hAnsi="Tahoma" w:cs="Tahoma"/>
                <w:bCs/>
                <w:color w:val="1F497D" w:themeColor="text2"/>
                <w:sz w:val="18"/>
                <w:szCs w:val="18"/>
                <w:lang w:eastAsia="es-BO"/>
              </w:rPr>
            </w:pPr>
            <w:r w:rsidRPr="002F7C52">
              <w:rPr>
                <w:rFonts w:ascii="Tahoma" w:hAnsi="Tahoma" w:cs="Tahoma"/>
                <w:bCs/>
                <w:color w:val="1F497D" w:themeColor="text2"/>
                <w:sz w:val="18"/>
                <w:szCs w:val="18"/>
                <w:lang w:eastAsia="es-BO"/>
              </w:rPr>
              <w:t>Informe final (incluye fotografías.)</w:t>
            </w:r>
          </w:p>
          <w:p w14:paraId="252FEE1C" w14:textId="77777777" w:rsidR="004B5392" w:rsidRDefault="004B5392" w:rsidP="00FB76E3">
            <w:pPr>
              <w:numPr>
                <w:ilvl w:val="0"/>
                <w:numId w:val="41"/>
              </w:numPr>
              <w:rPr>
                <w:rFonts w:ascii="Tahoma" w:hAnsi="Tahoma" w:cs="Tahoma"/>
                <w:color w:val="1F497E"/>
                <w:sz w:val="18"/>
                <w:szCs w:val="18"/>
              </w:rPr>
            </w:pPr>
            <w:r>
              <w:rPr>
                <w:rFonts w:ascii="Tahoma" w:hAnsi="Tahoma" w:cs="Tahoma"/>
                <w:bCs/>
                <w:color w:val="1F497D" w:themeColor="text2"/>
                <w:sz w:val="18"/>
                <w:szCs w:val="18"/>
                <w:lang w:eastAsia="es-BO"/>
              </w:rPr>
              <w:t xml:space="preserve">Certificado de garantía </w:t>
            </w:r>
            <w:r>
              <w:rPr>
                <w:rFonts w:ascii="Tahoma" w:hAnsi="Tahoma" w:cs="Tahoma"/>
                <w:color w:val="1F497E"/>
                <w:sz w:val="18"/>
                <w:szCs w:val="18"/>
              </w:rPr>
              <w:t>y Soporte Local detallando las condiciones y vigencia del mismo</w:t>
            </w:r>
          </w:p>
          <w:p w14:paraId="3ACE7905" w14:textId="77777777" w:rsidR="00294CC8" w:rsidRPr="00633C38" w:rsidRDefault="00294CC8" w:rsidP="00FB76E3">
            <w:pPr>
              <w:numPr>
                <w:ilvl w:val="0"/>
                <w:numId w:val="41"/>
              </w:numPr>
              <w:rPr>
                <w:rFonts w:ascii="Tahoma" w:hAnsi="Tahoma" w:cs="Tahoma"/>
                <w:bCs/>
                <w:color w:val="1F497D" w:themeColor="text2"/>
                <w:sz w:val="18"/>
                <w:szCs w:val="18"/>
                <w:lang w:eastAsia="es-BO"/>
              </w:rPr>
            </w:pPr>
            <w:r w:rsidRPr="00633C38">
              <w:rPr>
                <w:rFonts w:ascii="Tahoma" w:hAnsi="Tahoma" w:cs="Tahoma"/>
                <w:bCs/>
                <w:color w:val="1F497D" w:themeColor="text2"/>
                <w:sz w:val="18"/>
                <w:szCs w:val="18"/>
                <w:lang w:eastAsia="es-BO"/>
              </w:rPr>
              <w:t>Certificado de garantía de horas de acompañamiento.</w:t>
            </w:r>
          </w:p>
          <w:p w14:paraId="1E058E48" w14:textId="77777777" w:rsidR="0025656C" w:rsidRPr="00633C38" w:rsidRDefault="0025656C" w:rsidP="00FB76E3">
            <w:pPr>
              <w:pStyle w:val="Prrafodelista"/>
              <w:numPr>
                <w:ilvl w:val="0"/>
                <w:numId w:val="41"/>
              </w:numPr>
              <w:rPr>
                <w:rFonts w:ascii="Tahoma" w:hAnsi="Tahoma" w:cs="Tahoma"/>
                <w:color w:val="1F497E"/>
                <w:sz w:val="18"/>
                <w:szCs w:val="18"/>
              </w:rPr>
            </w:pPr>
            <w:r w:rsidRPr="00633C38">
              <w:rPr>
                <w:rFonts w:ascii="Tahoma" w:hAnsi="Tahoma" w:cs="Tahoma"/>
                <w:bCs/>
                <w:color w:val="1F497D" w:themeColor="text2"/>
                <w:sz w:val="18"/>
                <w:szCs w:val="18"/>
                <w:lang w:eastAsia="es-BO"/>
              </w:rPr>
              <w:t xml:space="preserve">SOW </w:t>
            </w:r>
            <w:proofErr w:type="spellStart"/>
            <w:r w:rsidRPr="00633C38">
              <w:rPr>
                <w:rFonts w:ascii="Tahoma" w:hAnsi="Tahoma" w:cs="Tahoma"/>
                <w:bCs/>
                <w:color w:val="1F497D" w:themeColor="text2"/>
                <w:sz w:val="18"/>
                <w:szCs w:val="18"/>
                <w:lang w:eastAsia="es-BO"/>
              </w:rPr>
              <w:t>Statement</w:t>
            </w:r>
            <w:proofErr w:type="spellEnd"/>
            <w:r w:rsidRPr="0054689B">
              <w:rPr>
                <w:rFonts w:ascii="Tahoma" w:hAnsi="Tahoma" w:cs="Tahoma"/>
                <w:color w:val="1F497E"/>
                <w:sz w:val="18"/>
                <w:szCs w:val="18"/>
              </w:rPr>
              <w:t xml:space="preserve"> of </w:t>
            </w:r>
            <w:proofErr w:type="spellStart"/>
            <w:r w:rsidRPr="0054689B">
              <w:rPr>
                <w:rFonts w:ascii="Tahoma" w:hAnsi="Tahoma" w:cs="Tahoma"/>
                <w:color w:val="1F497E"/>
                <w:sz w:val="18"/>
                <w:szCs w:val="18"/>
              </w:rPr>
              <w:t>Work</w:t>
            </w:r>
            <w:proofErr w:type="spellEnd"/>
            <w:r w:rsidRPr="0054689B">
              <w:rPr>
                <w:rFonts w:ascii="Tahoma" w:hAnsi="Tahoma" w:cs="Tahoma"/>
                <w:color w:val="1F497E"/>
                <w:sz w:val="18"/>
                <w:szCs w:val="18"/>
              </w:rPr>
              <w:t>.</w:t>
            </w:r>
          </w:p>
          <w:p w14:paraId="56303559" w14:textId="77777777" w:rsidR="004B5392" w:rsidRDefault="004B5392" w:rsidP="00FB76E3">
            <w:pPr>
              <w:numPr>
                <w:ilvl w:val="0"/>
                <w:numId w:val="41"/>
              </w:numPr>
              <w:jc w:val="both"/>
              <w:rPr>
                <w:rFonts w:ascii="Tahoma" w:hAnsi="Tahoma" w:cs="Tahoma"/>
                <w:bCs/>
                <w:color w:val="1F497D" w:themeColor="text2"/>
                <w:sz w:val="18"/>
                <w:szCs w:val="18"/>
                <w:lang w:eastAsia="es-BO"/>
              </w:rPr>
            </w:pPr>
            <w:r w:rsidRPr="002F7C52">
              <w:rPr>
                <w:rFonts w:ascii="Tahoma" w:hAnsi="Tahoma" w:cs="Tahoma"/>
                <w:bCs/>
                <w:color w:val="1F497D" w:themeColor="text2"/>
                <w:sz w:val="18"/>
                <w:szCs w:val="18"/>
                <w:lang w:eastAsia="es-BO"/>
              </w:rPr>
              <w:t>Diagramas lógicos y físicos de conexión.</w:t>
            </w:r>
          </w:p>
          <w:p w14:paraId="127B8554" w14:textId="77777777" w:rsidR="004B5392" w:rsidRPr="00633C38" w:rsidRDefault="004B5392" w:rsidP="00FB76E3">
            <w:pPr>
              <w:numPr>
                <w:ilvl w:val="0"/>
                <w:numId w:val="41"/>
              </w:numPr>
              <w:jc w:val="both"/>
              <w:rPr>
                <w:rFonts w:ascii="Tahoma" w:hAnsi="Tahoma" w:cs="Tahoma"/>
                <w:bCs/>
                <w:color w:val="1F497D" w:themeColor="text2"/>
                <w:sz w:val="18"/>
                <w:szCs w:val="18"/>
                <w:lang w:eastAsia="es-BO"/>
              </w:rPr>
            </w:pPr>
            <w:r w:rsidRPr="009505CD">
              <w:rPr>
                <w:rFonts w:ascii="Tahoma" w:hAnsi="Tahoma" w:cs="Tahoma"/>
                <w:bCs/>
                <w:color w:val="1F497D" w:themeColor="text2"/>
                <w:sz w:val="18"/>
                <w:szCs w:val="18"/>
              </w:rPr>
              <w:t>El oferente deberá entregar los manuales de desarrollo y operación del servicio VAS</w:t>
            </w:r>
          </w:p>
          <w:p w14:paraId="27B6B3DF" w14:textId="77777777" w:rsidR="004B5392" w:rsidRDefault="004B5392" w:rsidP="00FB76E3">
            <w:pPr>
              <w:numPr>
                <w:ilvl w:val="0"/>
                <w:numId w:val="41"/>
              </w:numPr>
              <w:jc w:val="both"/>
              <w:rPr>
                <w:rFonts w:ascii="Tahoma" w:hAnsi="Tahoma" w:cs="Tahoma"/>
                <w:color w:val="1F497D" w:themeColor="text2"/>
                <w:sz w:val="18"/>
                <w:szCs w:val="18"/>
              </w:rPr>
            </w:pPr>
            <w:r w:rsidRPr="004B5392">
              <w:rPr>
                <w:rFonts w:ascii="Tahoma" w:hAnsi="Tahoma" w:cs="Tahoma"/>
                <w:bCs/>
                <w:color w:val="1F497D" w:themeColor="text2"/>
                <w:sz w:val="18"/>
                <w:szCs w:val="18"/>
                <w:lang w:eastAsia="en-US"/>
              </w:rPr>
              <w:t xml:space="preserve">Por cada servicio VAS que se acuerde implementar, el oferente deberá entregar: 1. </w:t>
            </w:r>
            <w:r w:rsidRPr="004B5392">
              <w:rPr>
                <w:rFonts w:ascii="Tahoma" w:hAnsi="Tahoma" w:cs="Tahoma"/>
                <w:bCs/>
                <w:color w:val="1F497D" w:themeColor="text2"/>
                <w:sz w:val="18"/>
                <w:szCs w:val="18"/>
              </w:rPr>
              <w:t>El documento de especificaciones técnicas.</w:t>
            </w:r>
          </w:p>
          <w:p w14:paraId="271F2903" w14:textId="77777777" w:rsidR="004B5392" w:rsidRDefault="004B5392" w:rsidP="00633C38">
            <w:pPr>
              <w:ind w:left="862"/>
              <w:jc w:val="both"/>
              <w:rPr>
                <w:rFonts w:ascii="Tahoma" w:hAnsi="Tahoma" w:cs="Tahoma"/>
                <w:color w:val="1F497D" w:themeColor="text2"/>
                <w:sz w:val="18"/>
                <w:szCs w:val="18"/>
              </w:rPr>
            </w:pPr>
            <w:r w:rsidRPr="004B5392">
              <w:rPr>
                <w:rFonts w:ascii="Tahoma" w:hAnsi="Tahoma" w:cs="Tahoma"/>
                <w:bCs/>
                <w:color w:val="1F497D" w:themeColor="text2"/>
                <w:sz w:val="18"/>
                <w:szCs w:val="18"/>
              </w:rPr>
              <w:t>2. Los flujos de procesos.</w:t>
            </w:r>
          </w:p>
          <w:p w14:paraId="71751800" w14:textId="77777777" w:rsidR="004B5392" w:rsidRDefault="004B5392" w:rsidP="00633C38">
            <w:pPr>
              <w:ind w:left="862"/>
              <w:jc w:val="both"/>
              <w:rPr>
                <w:rFonts w:ascii="Tahoma" w:hAnsi="Tahoma" w:cs="Tahoma"/>
                <w:color w:val="1F497D" w:themeColor="text2"/>
                <w:sz w:val="18"/>
                <w:szCs w:val="18"/>
              </w:rPr>
            </w:pPr>
            <w:r w:rsidRPr="009505CD">
              <w:rPr>
                <w:rFonts w:ascii="Tahoma" w:hAnsi="Tahoma" w:cs="Tahoma"/>
                <w:bCs/>
                <w:color w:val="1F497D" w:themeColor="text2"/>
                <w:sz w:val="18"/>
                <w:szCs w:val="18"/>
              </w:rPr>
              <w:t>3. El documento de especificaciones de las integraciones con sistemas informáticos o elementos de red, incluyendo código fuente cuando sea necesario.</w:t>
            </w:r>
          </w:p>
          <w:p w14:paraId="3426B5E1" w14:textId="77777777" w:rsidR="004B5392" w:rsidRDefault="004B5392" w:rsidP="00633C38">
            <w:pPr>
              <w:pStyle w:val="Prrafodelista"/>
              <w:ind w:left="862"/>
              <w:jc w:val="both"/>
              <w:rPr>
                <w:rFonts w:ascii="Tahoma" w:hAnsi="Tahoma" w:cs="Tahoma"/>
                <w:color w:val="1F497D" w:themeColor="text2"/>
                <w:sz w:val="18"/>
                <w:szCs w:val="18"/>
              </w:rPr>
            </w:pPr>
            <w:r w:rsidRPr="009505CD">
              <w:rPr>
                <w:rFonts w:ascii="Tahoma" w:hAnsi="Tahoma" w:cs="Tahoma"/>
                <w:bCs/>
                <w:color w:val="1F497D" w:themeColor="text2"/>
                <w:sz w:val="18"/>
                <w:szCs w:val="18"/>
              </w:rPr>
              <w:t xml:space="preserve">4. El plan de pruebas </w:t>
            </w:r>
            <w:r w:rsidR="0025656C">
              <w:rPr>
                <w:rFonts w:ascii="Tahoma" w:hAnsi="Tahoma" w:cs="Tahoma"/>
                <w:bCs/>
                <w:color w:val="1F497D" w:themeColor="text2"/>
                <w:sz w:val="18"/>
                <w:szCs w:val="18"/>
              </w:rPr>
              <w:t>(</w:t>
            </w:r>
            <w:r w:rsidR="0025656C" w:rsidRPr="0054689B">
              <w:rPr>
                <w:rFonts w:ascii="Tahoma" w:hAnsi="Tahoma" w:cs="Tahoma"/>
                <w:color w:val="1F497D" w:themeColor="text2"/>
                <w:sz w:val="18"/>
                <w:szCs w:val="18"/>
              </w:rPr>
              <w:t>Documento ATP</w:t>
            </w:r>
            <w:r w:rsidR="0025656C">
              <w:rPr>
                <w:rFonts w:ascii="Tahoma" w:hAnsi="Tahoma" w:cs="Tahoma"/>
                <w:color w:val="1F497D" w:themeColor="text2"/>
                <w:sz w:val="18"/>
                <w:szCs w:val="18"/>
              </w:rPr>
              <w:t>)</w:t>
            </w:r>
            <w:r w:rsidR="0025656C" w:rsidRPr="0054689B">
              <w:rPr>
                <w:rFonts w:ascii="Tahoma" w:hAnsi="Tahoma" w:cs="Tahoma"/>
                <w:color w:val="1F497D" w:themeColor="text2"/>
                <w:sz w:val="18"/>
                <w:szCs w:val="18"/>
              </w:rPr>
              <w:t xml:space="preserve"> </w:t>
            </w:r>
            <w:r w:rsidR="0025656C" w:rsidRPr="0054689B">
              <w:rPr>
                <w:rFonts w:ascii="Tahoma" w:hAnsi="Tahoma" w:cs="Tahoma"/>
                <w:bCs/>
                <w:color w:val="1F497D" w:themeColor="text2"/>
                <w:sz w:val="18"/>
                <w:szCs w:val="18"/>
                <w:lang w:eastAsia="es-BO"/>
              </w:rPr>
              <w:t>original, debidamente ejecutado y firmado por los responsables de ENTEL S.A. y el oferente adjudicado</w:t>
            </w:r>
            <w:r w:rsidR="0025656C">
              <w:rPr>
                <w:rFonts w:ascii="Tahoma" w:hAnsi="Tahoma" w:cs="Tahoma"/>
                <w:bCs/>
                <w:color w:val="1F497D" w:themeColor="text2"/>
                <w:sz w:val="18"/>
                <w:szCs w:val="18"/>
                <w:lang w:eastAsia="es-ES"/>
              </w:rPr>
              <w:t>.</w:t>
            </w:r>
          </w:p>
          <w:p w14:paraId="4C1C5892" w14:textId="77777777" w:rsidR="004B5392" w:rsidRDefault="004B5392" w:rsidP="00633C38">
            <w:pPr>
              <w:ind w:left="862"/>
              <w:jc w:val="both"/>
              <w:rPr>
                <w:rFonts w:ascii="Tahoma" w:hAnsi="Tahoma" w:cs="Tahoma"/>
                <w:bCs/>
                <w:color w:val="1F497D" w:themeColor="text2"/>
                <w:sz w:val="18"/>
                <w:szCs w:val="18"/>
              </w:rPr>
            </w:pPr>
            <w:r w:rsidRPr="009505CD">
              <w:rPr>
                <w:rFonts w:ascii="Tahoma" w:hAnsi="Tahoma" w:cs="Tahoma"/>
                <w:bCs/>
                <w:color w:val="1F497D" w:themeColor="text2"/>
                <w:sz w:val="18"/>
                <w:szCs w:val="18"/>
              </w:rPr>
              <w:t>5. Manual de operaciones</w:t>
            </w:r>
          </w:p>
          <w:p w14:paraId="767EBF17" w14:textId="77777777" w:rsidR="00795C3E" w:rsidRDefault="002F51BF" w:rsidP="00FB76E3">
            <w:pPr>
              <w:numPr>
                <w:ilvl w:val="0"/>
                <w:numId w:val="41"/>
              </w:numPr>
              <w:rPr>
                <w:rFonts w:ascii="Tahoma" w:hAnsi="Tahoma" w:cs="Tahoma"/>
                <w:bCs/>
                <w:color w:val="1F497D" w:themeColor="text2"/>
                <w:sz w:val="18"/>
                <w:szCs w:val="18"/>
                <w:lang w:eastAsia="es-BO"/>
              </w:rPr>
            </w:pPr>
            <w:r w:rsidRPr="00633C38">
              <w:rPr>
                <w:rFonts w:ascii="Tahoma" w:hAnsi="Tahoma" w:cs="Tahoma"/>
                <w:bCs/>
                <w:color w:val="1F497D" w:themeColor="text2"/>
                <w:sz w:val="18"/>
                <w:szCs w:val="18"/>
                <w:lang w:eastAsia="es-BO"/>
              </w:rPr>
              <w:t>Para el</w:t>
            </w:r>
            <w:r w:rsidRPr="0054689B">
              <w:rPr>
                <w:rFonts w:ascii="Tahoma" w:hAnsi="Tahoma" w:cs="Tahoma"/>
                <w:bCs/>
                <w:color w:val="1F497D" w:themeColor="text2"/>
                <w:sz w:val="18"/>
                <w:szCs w:val="18"/>
                <w:lang w:eastAsia="es-BO"/>
              </w:rPr>
              <w:t xml:space="preserve"> servicio </w:t>
            </w:r>
            <w:proofErr w:type="spellStart"/>
            <w:r>
              <w:rPr>
                <w:rFonts w:ascii="Tahoma" w:hAnsi="Tahoma" w:cs="Tahoma"/>
                <w:bCs/>
                <w:color w:val="1F497D" w:themeColor="text2"/>
                <w:sz w:val="18"/>
                <w:szCs w:val="18"/>
                <w:lang w:eastAsia="es-BO"/>
              </w:rPr>
              <w:t>Call</w:t>
            </w:r>
            <w:r w:rsidR="00795C3E">
              <w:rPr>
                <w:rFonts w:ascii="Tahoma" w:hAnsi="Tahoma" w:cs="Tahoma"/>
                <w:bCs/>
                <w:color w:val="1F497D" w:themeColor="text2"/>
                <w:sz w:val="18"/>
                <w:szCs w:val="18"/>
                <w:lang w:eastAsia="es-BO"/>
              </w:rPr>
              <w:t>ig</w:t>
            </w:r>
            <w:proofErr w:type="spellEnd"/>
            <w:r w:rsidR="00795C3E">
              <w:rPr>
                <w:rFonts w:ascii="Tahoma" w:hAnsi="Tahoma" w:cs="Tahoma"/>
                <w:bCs/>
                <w:color w:val="1F497D" w:themeColor="text2"/>
                <w:sz w:val="18"/>
                <w:szCs w:val="18"/>
                <w:lang w:eastAsia="es-BO"/>
              </w:rPr>
              <w:t xml:space="preserve"> </w:t>
            </w:r>
            <w:proofErr w:type="spellStart"/>
            <w:r w:rsidR="00795C3E">
              <w:rPr>
                <w:rFonts w:ascii="Tahoma" w:hAnsi="Tahoma" w:cs="Tahoma"/>
                <w:bCs/>
                <w:color w:val="1F497D" w:themeColor="text2"/>
                <w:sz w:val="18"/>
                <w:szCs w:val="18"/>
                <w:lang w:eastAsia="es-BO"/>
              </w:rPr>
              <w:t>Card</w:t>
            </w:r>
            <w:proofErr w:type="spellEnd"/>
            <w:r w:rsidRPr="0054689B">
              <w:rPr>
                <w:rFonts w:ascii="Tahoma" w:hAnsi="Tahoma" w:cs="Tahoma"/>
                <w:bCs/>
                <w:color w:val="1F497D" w:themeColor="text2"/>
                <w:sz w:val="18"/>
                <w:szCs w:val="18"/>
                <w:lang w:eastAsia="es-BO"/>
              </w:rPr>
              <w:t>, el oferente deberá entregar:</w:t>
            </w:r>
          </w:p>
          <w:p w14:paraId="7775BE54" w14:textId="77777777" w:rsidR="00795C3E" w:rsidRDefault="00795C3E" w:rsidP="00633C38">
            <w:pPr>
              <w:ind w:left="862"/>
              <w:jc w:val="both"/>
              <w:rPr>
                <w:rFonts w:ascii="Tahoma" w:hAnsi="Tahoma" w:cs="Tahoma"/>
                <w:bCs/>
                <w:color w:val="1F497D" w:themeColor="text2"/>
                <w:sz w:val="18"/>
                <w:szCs w:val="18"/>
                <w:lang w:eastAsia="en-US"/>
              </w:rPr>
            </w:pPr>
            <w:r w:rsidRPr="00795C3E">
              <w:rPr>
                <w:rFonts w:ascii="Tahoma" w:hAnsi="Tahoma" w:cs="Tahoma"/>
                <w:bCs/>
                <w:color w:val="1F497D" w:themeColor="text2"/>
                <w:sz w:val="18"/>
                <w:szCs w:val="18"/>
                <w:lang w:eastAsia="en-US"/>
              </w:rPr>
              <w:t>1. El documento de especificaciones técnicas.</w:t>
            </w:r>
          </w:p>
          <w:p w14:paraId="7B1388C9" w14:textId="77777777" w:rsidR="00795C3E" w:rsidRPr="00795C3E" w:rsidRDefault="00795C3E" w:rsidP="00633C38">
            <w:pPr>
              <w:ind w:left="862"/>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2</w:t>
            </w:r>
            <w:r w:rsidRPr="00795C3E">
              <w:rPr>
                <w:rFonts w:ascii="Tahoma" w:hAnsi="Tahoma" w:cs="Tahoma"/>
                <w:bCs/>
                <w:color w:val="1F497D" w:themeColor="text2"/>
                <w:sz w:val="18"/>
                <w:szCs w:val="18"/>
                <w:lang w:eastAsia="en-US"/>
              </w:rPr>
              <w:t>. El documento de especificaciones de las integraciones con sistemas informáticos o elementos de red, incluyendo código fuente cuando sea necesario.</w:t>
            </w:r>
          </w:p>
          <w:p w14:paraId="377372FE" w14:textId="77777777" w:rsidR="00795C3E" w:rsidRPr="00795C3E" w:rsidRDefault="00795C3E" w:rsidP="00633C38">
            <w:pPr>
              <w:ind w:left="862"/>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3</w:t>
            </w:r>
            <w:r w:rsidRPr="00795C3E">
              <w:rPr>
                <w:rFonts w:ascii="Tahoma" w:hAnsi="Tahoma" w:cs="Tahoma"/>
                <w:bCs/>
                <w:color w:val="1F497D" w:themeColor="text2"/>
                <w:sz w:val="18"/>
                <w:szCs w:val="18"/>
                <w:lang w:eastAsia="en-US"/>
              </w:rPr>
              <w:t>. El plan de pruebas (Documento ATP) original, debidamente ejecutado y firmado por los responsables de ENTEL S.A. y el oferente adjudicado.</w:t>
            </w:r>
          </w:p>
          <w:p w14:paraId="630F4A5F" w14:textId="77777777" w:rsidR="00795C3E" w:rsidRDefault="00795C3E" w:rsidP="00633C38">
            <w:pPr>
              <w:ind w:left="862"/>
              <w:jc w:val="both"/>
              <w:rPr>
                <w:rFonts w:ascii="Tahoma" w:hAnsi="Tahoma" w:cs="Tahoma"/>
                <w:bCs/>
                <w:color w:val="1F497D" w:themeColor="text2"/>
                <w:sz w:val="18"/>
                <w:szCs w:val="18"/>
                <w:lang w:eastAsia="en-US"/>
              </w:rPr>
            </w:pPr>
            <w:r>
              <w:rPr>
                <w:rFonts w:ascii="Tahoma" w:hAnsi="Tahoma" w:cs="Tahoma"/>
                <w:bCs/>
                <w:color w:val="1F497D" w:themeColor="text2"/>
                <w:sz w:val="18"/>
                <w:szCs w:val="18"/>
                <w:lang w:eastAsia="en-US"/>
              </w:rPr>
              <w:t>4</w:t>
            </w:r>
            <w:r w:rsidRPr="00795C3E">
              <w:rPr>
                <w:rFonts w:ascii="Tahoma" w:hAnsi="Tahoma" w:cs="Tahoma"/>
                <w:bCs/>
                <w:color w:val="1F497D" w:themeColor="text2"/>
                <w:sz w:val="18"/>
                <w:szCs w:val="18"/>
                <w:lang w:eastAsia="en-US"/>
              </w:rPr>
              <w:t>. Manual de operaciones</w:t>
            </w:r>
            <w:r w:rsidR="002F51BF" w:rsidRPr="0054689B">
              <w:rPr>
                <w:rFonts w:ascii="Tahoma" w:hAnsi="Tahoma" w:cs="Tahoma"/>
                <w:bCs/>
                <w:color w:val="1F497D" w:themeColor="text2"/>
                <w:sz w:val="18"/>
                <w:szCs w:val="18"/>
                <w:lang w:eastAsia="en-US"/>
              </w:rPr>
              <w:t xml:space="preserve"> </w:t>
            </w:r>
          </w:p>
          <w:p w14:paraId="5CA4FF05" w14:textId="1BD0F46B" w:rsidR="004B5392" w:rsidRPr="00633C38" w:rsidRDefault="004B5392" w:rsidP="00633C38">
            <w:pPr>
              <w:jc w:val="both"/>
              <w:rPr>
                <w:rFonts w:ascii="Tahoma" w:hAnsi="Tahoma" w:cs="Tahoma"/>
                <w:color w:val="000000"/>
                <w:lang w:eastAsia="es-BO"/>
              </w:rPr>
            </w:pPr>
            <w:proofErr w:type="gramStart"/>
            <w:r w:rsidRPr="00633C38">
              <w:rPr>
                <w:rFonts w:ascii="Tahoma" w:hAnsi="Tahoma" w:cs="Tahoma"/>
                <w:color w:val="1F497E"/>
                <w:sz w:val="18"/>
                <w:szCs w:val="18"/>
              </w:rPr>
              <w:t>a</w:t>
            </w:r>
            <w:proofErr w:type="gramEnd"/>
            <w:r w:rsidRPr="00633C38">
              <w:rPr>
                <w:rFonts w:ascii="Tahoma" w:hAnsi="Tahoma" w:cs="Tahoma"/>
                <w:color w:val="1F497E"/>
                <w:sz w:val="18"/>
                <w:szCs w:val="18"/>
              </w:rPr>
              <w:t xml:space="preserve">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0D83ADC" w14:textId="77777777" w:rsidR="004B5392" w:rsidRPr="009C2DE5" w:rsidRDefault="004B5392" w:rsidP="004B539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90728">
              <w:rPr>
                <w:rFonts w:ascii="Tahoma" w:hAnsi="Tahoma" w:cs="Tahoma"/>
                <w:color w:val="004990"/>
                <w:sz w:val="18"/>
                <w:szCs w:val="18"/>
              </w:rPr>
            </w:r>
            <w:r w:rsidR="00090728">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256CDCF" w14:textId="77777777" w:rsidR="004B5392" w:rsidRPr="00F20A3A" w:rsidRDefault="004B5392" w:rsidP="004B5392">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7224768" w14:textId="77777777" w:rsidR="004B5392" w:rsidRPr="00F20A3A" w:rsidRDefault="004B5392" w:rsidP="004B5392">
            <w:pPr>
              <w:jc w:val="center"/>
              <w:rPr>
                <w:rFonts w:ascii="Tahoma" w:eastAsia="Calibri" w:hAnsi="Tahoma" w:cs="Tahoma"/>
                <w:color w:val="004990"/>
                <w:sz w:val="18"/>
                <w:szCs w:val="18"/>
              </w:rPr>
            </w:pPr>
          </w:p>
        </w:tc>
      </w:tr>
    </w:tbl>
    <w:p w14:paraId="1B313B00" w14:textId="77777777" w:rsidR="00607F9A" w:rsidRDefault="00607F9A" w:rsidP="00912900">
      <w:pPr>
        <w:shd w:val="clear" w:color="auto" w:fill="FFFFFF"/>
        <w:rPr>
          <w:rFonts w:ascii="Tahoma" w:hAnsi="Tahoma" w:cs="Tahoma"/>
          <w:b/>
          <w:sz w:val="22"/>
          <w:szCs w:val="22"/>
        </w:rPr>
      </w:pPr>
    </w:p>
    <w:p w14:paraId="4AB136C8" w14:textId="77777777" w:rsidR="00607F9A" w:rsidRDefault="00607F9A">
      <w:pPr>
        <w:rPr>
          <w:rFonts w:ascii="Tahoma" w:hAnsi="Tahoma" w:cs="Tahoma"/>
          <w:b/>
          <w:sz w:val="22"/>
          <w:szCs w:val="22"/>
        </w:rPr>
      </w:pPr>
    </w:p>
    <w:p w14:paraId="54EB2E7C" w14:textId="77777777" w:rsidR="00C53AAB" w:rsidRDefault="00C53AAB">
      <w:pPr>
        <w:rPr>
          <w:rFonts w:ascii="Tahoma" w:hAnsi="Tahoma" w:cs="Tahoma"/>
          <w:b/>
          <w:sz w:val="22"/>
          <w:szCs w:val="22"/>
        </w:rPr>
      </w:pPr>
    </w:p>
    <w:p w14:paraId="5D633478" w14:textId="77777777" w:rsidR="00C53AAB" w:rsidRDefault="00C53AAB">
      <w:pPr>
        <w:rPr>
          <w:rFonts w:ascii="Tahoma" w:hAnsi="Tahoma" w:cs="Tahoma"/>
          <w:b/>
          <w:sz w:val="22"/>
          <w:szCs w:val="22"/>
        </w:rPr>
      </w:pPr>
    </w:p>
    <w:p w14:paraId="0B8F70F3" w14:textId="77777777" w:rsidR="00607F9A" w:rsidRPr="002F7C52" w:rsidRDefault="00607F9A" w:rsidP="00607F9A">
      <w:pPr>
        <w:pStyle w:val="TITULOS"/>
        <w:numPr>
          <w:ilvl w:val="1"/>
          <w:numId w:val="6"/>
        </w:numPr>
        <w:spacing w:after="0"/>
        <w:ind w:left="567" w:hanging="567"/>
        <w:rPr>
          <w:rFonts w:ascii="Tahoma" w:hAnsi="Tahoma" w:cs="Tahoma"/>
          <w:color w:val="1F497D" w:themeColor="text2"/>
          <w:sz w:val="22"/>
          <w:szCs w:val="22"/>
        </w:rPr>
      </w:pPr>
      <w:r>
        <w:rPr>
          <w:rFonts w:ascii="Tahoma" w:hAnsi="Tahoma" w:cs="Tahoma"/>
          <w:color w:val="1F497D"/>
          <w:sz w:val="22"/>
          <w:szCs w:val="22"/>
        </w:rPr>
        <w:t>TIEM</w:t>
      </w:r>
      <w:r w:rsidRPr="00B029EA">
        <w:rPr>
          <w:rFonts w:ascii="Tahoma" w:hAnsi="Tahoma" w:cs="Tahoma"/>
          <w:color w:val="1F497D"/>
          <w:sz w:val="22"/>
          <w:szCs w:val="22"/>
        </w:rPr>
        <w:t>PO DE PROVISIÓN, INSTALACIÓN Y CRONOGRAMA</w:t>
      </w:r>
      <w:r w:rsidRPr="002F7C52">
        <w:rPr>
          <w:rFonts w:ascii="Tahoma" w:hAnsi="Tahoma" w:cs="Tahoma"/>
          <w:color w:val="1F497D" w:themeColor="text2"/>
          <w:sz w:val="22"/>
          <w:szCs w:val="22"/>
        </w:rPr>
        <w:t>.</w:t>
      </w:r>
    </w:p>
    <w:p w14:paraId="18ECC909" w14:textId="77777777" w:rsidR="004B5392" w:rsidRPr="00B029EA" w:rsidRDefault="004B5392" w:rsidP="00633C38">
      <w:pPr>
        <w:pStyle w:val="TITULOS"/>
        <w:spacing w:before="120" w:after="0" w:line="240" w:lineRule="auto"/>
        <w:ind w:left="0" w:firstLine="0"/>
        <w:rPr>
          <w:rFonts w:ascii="Tahoma" w:hAnsi="Tahoma" w:cs="Tahoma"/>
          <w:color w:val="004990"/>
          <w:sz w:val="22"/>
          <w:szCs w:val="22"/>
        </w:rPr>
      </w:pPr>
    </w:p>
    <w:tbl>
      <w:tblPr>
        <w:tblW w:w="9869"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761A27" w:rsidRPr="003778D7" w14:paraId="25D74B99" w14:textId="77777777" w:rsidTr="00912900">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EE91EEF"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054874C"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49800F15" w14:textId="77777777" w:rsidTr="00912900">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F7BF004"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0B3B593"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949A65C"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78CD2AF7" w14:textId="77777777" w:rsidTr="00912900">
        <w:trPr>
          <w:trHeight w:val="255"/>
          <w:tblHeader/>
        </w:trPr>
        <w:tc>
          <w:tcPr>
            <w:tcW w:w="581"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50CF758A"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365"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41DD11F7"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5906FA9C"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Mandatorio</w:t>
            </w:r>
          </w:p>
        </w:tc>
        <w:tc>
          <w:tcPr>
            <w:tcW w:w="1068"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7BC91041"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B8188CB"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862"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6369C543"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BC17C5F"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396E8A" w:rsidRPr="003778D7" w14:paraId="24990D88" w14:textId="77777777" w:rsidTr="00912900">
        <w:trPr>
          <w:trHeight w:val="255"/>
          <w:tblHeader/>
        </w:trPr>
        <w:tc>
          <w:tcPr>
            <w:tcW w:w="58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1F639A4" w14:textId="77777777" w:rsidR="00396E8A" w:rsidRPr="00685A03" w:rsidRDefault="00912900" w:rsidP="00912900">
            <w:pPr>
              <w:jc w:val="center"/>
              <w:rPr>
                <w:rFonts w:ascii="Tahoma" w:hAnsi="Tahoma" w:cs="Tahoma"/>
                <w:color w:val="1F497D" w:themeColor="text2"/>
                <w:lang w:eastAsia="es-BO"/>
              </w:rPr>
            </w:pPr>
            <w:r>
              <w:rPr>
                <w:rFonts w:ascii="Tahoma" w:hAnsi="Tahoma" w:cs="Tahoma"/>
                <w:bCs/>
                <w:color w:val="1F497D" w:themeColor="text2"/>
                <w:lang w:eastAsia="es-BO"/>
              </w:rPr>
              <w:t>1</w:t>
            </w:r>
          </w:p>
        </w:tc>
        <w:tc>
          <w:tcPr>
            <w:tcW w:w="636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0E0E48C9" w14:textId="77777777" w:rsidR="00396E8A" w:rsidRPr="00685A03" w:rsidRDefault="00396E8A" w:rsidP="00396E8A">
            <w:pPr>
              <w:jc w:val="both"/>
              <w:rPr>
                <w:rFonts w:ascii="Tahoma" w:hAnsi="Tahoma" w:cs="Tahoma"/>
                <w:b/>
                <w:color w:val="1F497D" w:themeColor="text2"/>
                <w:sz w:val="18"/>
                <w:szCs w:val="18"/>
              </w:rPr>
            </w:pPr>
            <w:r w:rsidRPr="00685A03">
              <w:rPr>
                <w:rFonts w:ascii="Tahoma" w:hAnsi="Tahoma" w:cs="Tahoma"/>
                <w:b/>
                <w:color w:val="1F497D" w:themeColor="text2"/>
                <w:sz w:val="18"/>
                <w:szCs w:val="18"/>
              </w:rPr>
              <w:t xml:space="preserve">PROVISIÓN </w:t>
            </w:r>
          </w:p>
          <w:p w14:paraId="550AF267" w14:textId="3A3D72A1" w:rsidR="00396E8A" w:rsidRPr="00685A03" w:rsidRDefault="00396E8A">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8"/>
                <w:szCs w:val="18"/>
              </w:rPr>
            </w:pPr>
            <w:r w:rsidRPr="00685A03">
              <w:rPr>
                <w:rFonts w:ascii="Tahoma" w:hAnsi="Tahoma" w:cs="Tahoma"/>
                <w:color w:val="1F497D" w:themeColor="text2"/>
                <w:sz w:val="18"/>
                <w:szCs w:val="18"/>
              </w:rPr>
              <w:t xml:space="preserve">El tiempo para la provisión </w:t>
            </w:r>
            <w:r w:rsidR="00E50609">
              <w:rPr>
                <w:rFonts w:ascii="Tahoma" w:hAnsi="Tahoma" w:cs="Tahoma"/>
                <w:color w:val="1F497D" w:themeColor="text2"/>
                <w:sz w:val="18"/>
                <w:szCs w:val="18"/>
              </w:rPr>
              <w:t>del software</w:t>
            </w:r>
            <w:r w:rsidRPr="00685A03">
              <w:rPr>
                <w:rFonts w:ascii="Tahoma" w:hAnsi="Tahoma" w:cs="Tahoma"/>
                <w:color w:val="1F497D" w:themeColor="text2"/>
                <w:sz w:val="18"/>
                <w:szCs w:val="18"/>
              </w:rPr>
              <w:t xml:space="preserve">: instaladores y relevamiento </w:t>
            </w:r>
            <w:r w:rsidR="00795C3E">
              <w:rPr>
                <w:rFonts w:ascii="Tahoma" w:hAnsi="Tahoma" w:cs="Tahoma"/>
                <w:color w:val="1F497D" w:themeColor="text2"/>
                <w:sz w:val="18"/>
                <w:szCs w:val="18"/>
              </w:rPr>
              <w:t>para</w:t>
            </w:r>
            <w:r w:rsidRPr="00685A03">
              <w:rPr>
                <w:rFonts w:ascii="Tahoma" w:hAnsi="Tahoma" w:cs="Tahoma"/>
                <w:color w:val="1F497D" w:themeColor="text2"/>
                <w:sz w:val="18"/>
                <w:szCs w:val="18"/>
              </w:rPr>
              <w:t xml:space="preserve"> configuraciones, es de </w:t>
            </w:r>
            <w:r w:rsidR="00B526F4" w:rsidRPr="00C53AAB">
              <w:rPr>
                <w:rFonts w:ascii="Tahoma" w:hAnsi="Tahoma" w:cs="Tahoma"/>
                <w:b/>
                <w:color w:val="1F497D" w:themeColor="text2"/>
                <w:sz w:val="18"/>
                <w:szCs w:val="18"/>
              </w:rPr>
              <w:t xml:space="preserve">5 </w:t>
            </w:r>
            <w:r w:rsidR="00B526F4" w:rsidRPr="0062030C">
              <w:rPr>
                <w:rFonts w:ascii="Tahoma" w:hAnsi="Tahoma" w:cs="Tahoma"/>
                <w:b/>
                <w:color w:val="1F497D" w:themeColor="text2"/>
                <w:sz w:val="18"/>
                <w:szCs w:val="18"/>
              </w:rPr>
              <w:t>(cinco</w:t>
            </w:r>
            <w:r w:rsidRPr="0062030C">
              <w:rPr>
                <w:rFonts w:ascii="Tahoma" w:hAnsi="Tahoma" w:cs="Tahoma"/>
                <w:b/>
                <w:color w:val="1F497D" w:themeColor="text2"/>
                <w:sz w:val="18"/>
                <w:szCs w:val="18"/>
              </w:rPr>
              <w:t>)</w:t>
            </w:r>
            <w:r w:rsidRPr="00685A03">
              <w:rPr>
                <w:rFonts w:ascii="Tahoma" w:hAnsi="Tahoma" w:cs="Tahoma"/>
                <w:color w:val="1F497D" w:themeColor="text2"/>
                <w:sz w:val="18"/>
                <w:szCs w:val="18"/>
              </w:rPr>
              <w:t xml:space="preserve"> días calendario a partir de la fecha de firma del contrato.</w:t>
            </w:r>
          </w:p>
        </w:tc>
        <w:sdt>
          <w:sdtPr>
            <w:rPr>
              <w:color w:val="1F497D" w:themeColor="text2"/>
              <w:sz w:val="18"/>
              <w:szCs w:val="18"/>
              <w:lang w:val="es-BO"/>
            </w:rPr>
            <w:id w:val="-162937587"/>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00239C7" w14:textId="77777777" w:rsidR="00396E8A" w:rsidRPr="00685A03" w:rsidRDefault="00396E8A" w:rsidP="00396E8A">
                <w:pPr>
                  <w:jc w:val="center"/>
                  <w:rPr>
                    <w:rFonts w:ascii="Tahoma" w:hAnsi="Tahoma" w:cs="Tahoma"/>
                    <w:b/>
                    <w:color w:val="1F497D" w:themeColor="text2"/>
                    <w:sz w:val="12"/>
                    <w:szCs w:val="12"/>
                    <w:lang w:eastAsia="es-BO"/>
                  </w:rPr>
                </w:pPr>
                <w:r>
                  <w:rPr>
                    <w:rFonts w:ascii="MS Gothic" w:eastAsia="MS Gothic" w:hAnsi="MS Gothic" w:hint="eastAsia"/>
                    <w:color w:val="1F497D" w:themeColor="text2"/>
                    <w:sz w:val="18"/>
                    <w:szCs w:val="18"/>
                    <w:lang w:val="es-BO"/>
                  </w:rPr>
                  <w:t>☒</w:t>
                </w:r>
              </w:p>
            </w:tc>
          </w:sdtContent>
        </w:sdt>
        <w:tc>
          <w:tcPr>
            <w:tcW w:w="10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06F5166" w14:textId="77777777" w:rsidR="00396E8A" w:rsidRPr="00685A03" w:rsidRDefault="00396E8A" w:rsidP="00396E8A">
            <w:pPr>
              <w:jc w:val="center"/>
              <w:rPr>
                <w:rFonts w:ascii="Tahoma" w:hAnsi="Tahoma" w:cs="Tahoma"/>
                <w:b/>
                <w:bCs/>
                <w:color w:val="1F497D" w:themeColor="text2"/>
                <w:sz w:val="10"/>
                <w:szCs w:val="10"/>
                <w:lang w:eastAsia="es-BO"/>
              </w:rPr>
            </w:pPr>
          </w:p>
        </w:tc>
        <w:tc>
          <w:tcPr>
            <w:tcW w:w="8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992822F" w14:textId="77777777" w:rsidR="00396E8A" w:rsidRPr="00685A03" w:rsidRDefault="00396E8A" w:rsidP="00396E8A">
            <w:pPr>
              <w:jc w:val="center"/>
              <w:rPr>
                <w:rFonts w:ascii="Tahoma" w:hAnsi="Tahoma" w:cs="Tahoma"/>
                <w:b/>
                <w:bCs/>
                <w:color w:val="1F497D" w:themeColor="text2"/>
                <w:sz w:val="10"/>
                <w:szCs w:val="10"/>
                <w:lang w:eastAsia="es-BO"/>
              </w:rPr>
            </w:pPr>
          </w:p>
        </w:tc>
      </w:tr>
      <w:tr w:rsidR="00396E8A" w:rsidRPr="003778D7" w14:paraId="03D53673" w14:textId="77777777" w:rsidTr="00912900">
        <w:trPr>
          <w:trHeight w:val="255"/>
          <w:tblHeader/>
        </w:trPr>
        <w:tc>
          <w:tcPr>
            <w:tcW w:w="58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EA8E6B0" w14:textId="77777777" w:rsidR="00396E8A" w:rsidRPr="00685A03" w:rsidRDefault="00912900" w:rsidP="00912900">
            <w:pPr>
              <w:jc w:val="center"/>
              <w:rPr>
                <w:rFonts w:ascii="Tahoma" w:hAnsi="Tahoma" w:cs="Tahoma"/>
                <w:bCs/>
                <w:color w:val="1F497D" w:themeColor="text2"/>
                <w:lang w:eastAsia="es-BO"/>
              </w:rPr>
            </w:pPr>
            <w:r>
              <w:rPr>
                <w:rFonts w:ascii="Tahoma" w:hAnsi="Tahoma" w:cs="Tahoma"/>
                <w:bCs/>
                <w:color w:val="1F497D" w:themeColor="text2"/>
                <w:lang w:eastAsia="es-BO"/>
              </w:rPr>
              <w:t>2</w:t>
            </w:r>
          </w:p>
        </w:tc>
        <w:tc>
          <w:tcPr>
            <w:tcW w:w="636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0A69DF7" w14:textId="77777777" w:rsidR="00396E8A" w:rsidRPr="00685A03" w:rsidRDefault="00396E8A" w:rsidP="00396E8A">
            <w:pPr>
              <w:jc w:val="both"/>
              <w:rPr>
                <w:rFonts w:ascii="Tahoma" w:hAnsi="Tahoma" w:cs="Tahoma"/>
                <w:b/>
                <w:color w:val="1F497D" w:themeColor="text2"/>
                <w:sz w:val="18"/>
                <w:szCs w:val="18"/>
              </w:rPr>
            </w:pPr>
            <w:r w:rsidRPr="00685A03">
              <w:rPr>
                <w:rFonts w:ascii="Tahoma" w:hAnsi="Tahoma" w:cs="Tahoma"/>
                <w:b/>
                <w:color w:val="1F497D" w:themeColor="text2"/>
                <w:sz w:val="18"/>
                <w:szCs w:val="18"/>
              </w:rPr>
              <w:t xml:space="preserve">INSTALACIÓN </w:t>
            </w:r>
          </w:p>
          <w:p w14:paraId="2306F721" w14:textId="26BD16D1" w:rsidR="00396E8A" w:rsidRPr="00685A03" w:rsidRDefault="00396E8A">
            <w:pPr>
              <w:jc w:val="both"/>
              <w:rPr>
                <w:rFonts w:ascii="Tahoma" w:hAnsi="Tahoma" w:cs="Tahoma"/>
                <w:color w:val="1F497D" w:themeColor="text2"/>
                <w:sz w:val="18"/>
                <w:szCs w:val="18"/>
              </w:rPr>
            </w:pPr>
            <w:r w:rsidRPr="00685A03">
              <w:rPr>
                <w:rFonts w:ascii="Tahoma" w:hAnsi="Tahoma" w:cs="Tahoma"/>
                <w:color w:val="1F497D" w:themeColor="text2"/>
                <w:sz w:val="18"/>
                <w:szCs w:val="18"/>
              </w:rPr>
              <w:t xml:space="preserve">El tiempo para la instalación y </w:t>
            </w:r>
            <w:r w:rsidR="00B526F4" w:rsidRPr="00685A03">
              <w:rPr>
                <w:rFonts w:ascii="Tahoma" w:hAnsi="Tahoma" w:cs="Tahoma"/>
                <w:color w:val="1F497D" w:themeColor="text2"/>
                <w:sz w:val="18"/>
                <w:szCs w:val="18"/>
              </w:rPr>
              <w:t>configuración</w:t>
            </w:r>
            <w:r w:rsidR="00B526F4">
              <w:rPr>
                <w:rFonts w:ascii="Tahoma" w:hAnsi="Tahoma" w:cs="Tahoma"/>
                <w:color w:val="1F497D" w:themeColor="text2"/>
                <w:sz w:val="18"/>
                <w:szCs w:val="18"/>
              </w:rPr>
              <w:t xml:space="preserve"> de las </w:t>
            </w:r>
            <w:r w:rsidR="00B526F4" w:rsidRPr="00BB7170">
              <w:rPr>
                <w:rFonts w:ascii="Tahoma" w:hAnsi="Tahoma" w:cs="Tahoma"/>
                <w:color w:val="1F497D" w:themeColor="text2"/>
                <w:sz w:val="18"/>
                <w:szCs w:val="18"/>
              </w:rPr>
              <w:t xml:space="preserve">aplicaciones </w:t>
            </w:r>
            <w:r w:rsidRPr="00C53AAB">
              <w:rPr>
                <w:rFonts w:ascii="Tahoma" w:hAnsi="Tahoma" w:cs="Tahoma"/>
                <w:color w:val="1F497D" w:themeColor="text2"/>
                <w:sz w:val="18"/>
                <w:szCs w:val="18"/>
              </w:rPr>
              <w:t>es de</w:t>
            </w:r>
            <w:r w:rsidRPr="00C53AAB">
              <w:rPr>
                <w:rFonts w:ascii="Tahoma" w:hAnsi="Tahoma" w:cs="Tahoma"/>
                <w:b/>
                <w:color w:val="1F497D" w:themeColor="text2"/>
                <w:sz w:val="18"/>
                <w:szCs w:val="18"/>
              </w:rPr>
              <w:t xml:space="preserve"> </w:t>
            </w:r>
            <w:r w:rsidR="000E6E60" w:rsidRPr="00C53AAB">
              <w:rPr>
                <w:rFonts w:ascii="Tahoma" w:hAnsi="Tahoma" w:cs="Tahoma"/>
                <w:b/>
                <w:color w:val="1F497D" w:themeColor="text2"/>
                <w:sz w:val="18"/>
                <w:szCs w:val="18"/>
              </w:rPr>
              <w:t>45</w:t>
            </w:r>
            <w:r w:rsidRPr="00C53AAB">
              <w:rPr>
                <w:rFonts w:ascii="Tahoma" w:hAnsi="Tahoma" w:cs="Tahoma"/>
                <w:b/>
                <w:color w:val="1F497D" w:themeColor="text2"/>
                <w:sz w:val="18"/>
                <w:szCs w:val="18"/>
              </w:rPr>
              <w:t xml:space="preserve"> (</w:t>
            </w:r>
            <w:r w:rsidR="000E6E60" w:rsidRPr="00C53AAB">
              <w:rPr>
                <w:rFonts w:ascii="Tahoma" w:hAnsi="Tahoma" w:cs="Tahoma"/>
                <w:b/>
                <w:color w:val="1F497D" w:themeColor="text2"/>
                <w:sz w:val="18"/>
                <w:szCs w:val="18"/>
              </w:rPr>
              <w:t>cuarenta y cinco</w:t>
            </w:r>
            <w:r w:rsidRPr="00C53AAB">
              <w:rPr>
                <w:rFonts w:ascii="Tahoma" w:hAnsi="Tahoma" w:cs="Tahoma"/>
                <w:b/>
                <w:color w:val="1F497D" w:themeColor="text2"/>
                <w:sz w:val="18"/>
                <w:szCs w:val="18"/>
              </w:rPr>
              <w:t xml:space="preserve">) </w:t>
            </w:r>
            <w:r w:rsidRPr="00C53AAB">
              <w:rPr>
                <w:rFonts w:ascii="Tahoma" w:hAnsi="Tahoma" w:cs="Tahoma"/>
                <w:color w:val="1F497D" w:themeColor="text2"/>
                <w:sz w:val="18"/>
                <w:szCs w:val="18"/>
              </w:rPr>
              <w:t>días calendario</w:t>
            </w:r>
            <w:r w:rsidRPr="00685A03">
              <w:rPr>
                <w:rFonts w:ascii="Tahoma" w:hAnsi="Tahoma" w:cs="Tahoma"/>
                <w:color w:val="1F497D" w:themeColor="text2"/>
                <w:sz w:val="18"/>
                <w:szCs w:val="18"/>
              </w:rPr>
              <w:t xml:space="preserve"> a </w:t>
            </w:r>
            <w:r w:rsidR="00B526F4">
              <w:rPr>
                <w:rFonts w:ascii="Tahoma" w:hAnsi="Tahoma" w:cs="Tahoma"/>
                <w:color w:val="1F497D" w:themeColor="text2"/>
                <w:sz w:val="18"/>
                <w:szCs w:val="18"/>
              </w:rPr>
              <w:t>partir de la</w:t>
            </w:r>
            <w:r w:rsidR="00E50609">
              <w:rPr>
                <w:rFonts w:ascii="Tahoma" w:hAnsi="Tahoma" w:cs="Tahoma"/>
                <w:color w:val="1F497D" w:themeColor="text2"/>
                <w:sz w:val="18"/>
                <w:szCs w:val="18"/>
              </w:rPr>
              <w:t xml:space="preserve"> provisión de </w:t>
            </w:r>
            <w:r w:rsidR="0062030C">
              <w:rPr>
                <w:rFonts w:ascii="Tahoma" w:hAnsi="Tahoma" w:cs="Tahoma"/>
                <w:color w:val="1F497D" w:themeColor="text2"/>
                <w:sz w:val="18"/>
                <w:szCs w:val="18"/>
              </w:rPr>
              <w:t>software</w:t>
            </w:r>
            <w:r w:rsidR="00E50609">
              <w:rPr>
                <w:rFonts w:ascii="Tahoma" w:hAnsi="Tahoma" w:cs="Tahoma"/>
                <w:color w:val="1F497D" w:themeColor="text2"/>
                <w:sz w:val="18"/>
                <w:szCs w:val="18"/>
              </w:rPr>
              <w:t>.</w:t>
            </w:r>
          </w:p>
        </w:tc>
        <w:sdt>
          <w:sdtPr>
            <w:rPr>
              <w:color w:val="1F497D" w:themeColor="text2"/>
              <w:sz w:val="18"/>
              <w:szCs w:val="18"/>
              <w:lang w:val="es-BO"/>
            </w:rPr>
            <w:id w:val="1993442472"/>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D438421" w14:textId="77777777" w:rsidR="00396E8A" w:rsidRPr="00685A03" w:rsidRDefault="00396E8A" w:rsidP="00396E8A">
                <w:pPr>
                  <w:jc w:val="center"/>
                  <w:rPr>
                    <w:rFonts w:ascii="Tahoma" w:hAnsi="Tahoma" w:cs="Tahoma"/>
                    <w:b/>
                    <w:color w:val="1F497D" w:themeColor="text2"/>
                    <w:sz w:val="12"/>
                    <w:szCs w:val="12"/>
                    <w:lang w:eastAsia="es-BO"/>
                  </w:rPr>
                </w:pPr>
                <w:r>
                  <w:rPr>
                    <w:rFonts w:ascii="MS Gothic" w:eastAsia="MS Gothic" w:hAnsi="MS Gothic" w:hint="eastAsia"/>
                    <w:color w:val="1F497D" w:themeColor="text2"/>
                    <w:sz w:val="18"/>
                    <w:szCs w:val="18"/>
                    <w:lang w:val="es-BO"/>
                  </w:rPr>
                  <w:t>☒</w:t>
                </w:r>
              </w:p>
            </w:tc>
          </w:sdtContent>
        </w:sdt>
        <w:tc>
          <w:tcPr>
            <w:tcW w:w="10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230C959" w14:textId="77777777" w:rsidR="00396E8A" w:rsidRPr="00685A03" w:rsidRDefault="00396E8A" w:rsidP="00396E8A">
            <w:pPr>
              <w:jc w:val="center"/>
              <w:rPr>
                <w:rFonts w:ascii="Tahoma" w:hAnsi="Tahoma" w:cs="Tahoma"/>
                <w:b/>
                <w:bCs/>
                <w:color w:val="1F497D" w:themeColor="text2"/>
                <w:sz w:val="10"/>
                <w:szCs w:val="10"/>
                <w:lang w:eastAsia="es-BO"/>
              </w:rPr>
            </w:pPr>
          </w:p>
        </w:tc>
        <w:tc>
          <w:tcPr>
            <w:tcW w:w="8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4A90944" w14:textId="77777777" w:rsidR="00396E8A" w:rsidRPr="00685A03" w:rsidRDefault="00396E8A" w:rsidP="00396E8A">
            <w:pPr>
              <w:jc w:val="center"/>
              <w:rPr>
                <w:rFonts w:ascii="Tahoma" w:hAnsi="Tahoma" w:cs="Tahoma"/>
                <w:b/>
                <w:bCs/>
                <w:color w:val="1F497D" w:themeColor="text2"/>
                <w:sz w:val="10"/>
                <w:szCs w:val="10"/>
                <w:lang w:eastAsia="es-BO"/>
              </w:rPr>
            </w:pPr>
          </w:p>
        </w:tc>
      </w:tr>
      <w:tr w:rsidR="00396E8A" w:rsidRPr="003778D7" w14:paraId="66DABEFC" w14:textId="77777777" w:rsidTr="00912900">
        <w:trPr>
          <w:trHeight w:val="255"/>
          <w:tblHeader/>
        </w:trPr>
        <w:tc>
          <w:tcPr>
            <w:tcW w:w="58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5967B7F" w14:textId="3F210C65" w:rsidR="00396E8A" w:rsidRPr="00685A03" w:rsidRDefault="004010E1">
            <w:pPr>
              <w:jc w:val="center"/>
              <w:rPr>
                <w:rFonts w:ascii="Tahoma" w:hAnsi="Tahoma" w:cs="Tahoma"/>
                <w:bCs/>
                <w:color w:val="1F497D" w:themeColor="text2"/>
                <w:lang w:eastAsia="es-BO"/>
              </w:rPr>
            </w:pPr>
            <w:r>
              <w:rPr>
                <w:rFonts w:ascii="Tahoma" w:hAnsi="Tahoma" w:cs="Tahoma"/>
                <w:bCs/>
                <w:color w:val="1F497D" w:themeColor="text2"/>
                <w:lang w:eastAsia="es-BO"/>
              </w:rPr>
              <w:t>3</w:t>
            </w:r>
          </w:p>
        </w:tc>
        <w:tc>
          <w:tcPr>
            <w:tcW w:w="636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190C86F0" w14:textId="77777777" w:rsidR="00396E8A" w:rsidRPr="00685A03" w:rsidRDefault="00396E8A" w:rsidP="00396E8A">
            <w:pPr>
              <w:jc w:val="both"/>
              <w:rPr>
                <w:rFonts w:ascii="Tahoma" w:hAnsi="Tahoma" w:cs="Tahoma"/>
                <w:b/>
                <w:bCs/>
                <w:color w:val="1F497D" w:themeColor="text2"/>
                <w:sz w:val="18"/>
                <w:szCs w:val="18"/>
                <w:lang w:eastAsia="es-BO"/>
              </w:rPr>
            </w:pPr>
            <w:r w:rsidRPr="00685A03">
              <w:rPr>
                <w:rFonts w:ascii="Tahoma" w:hAnsi="Tahoma" w:cs="Tahoma"/>
                <w:b/>
                <w:bCs/>
                <w:color w:val="1F497D" w:themeColor="text2"/>
                <w:sz w:val="18"/>
                <w:szCs w:val="18"/>
                <w:lang w:eastAsia="es-BO"/>
              </w:rPr>
              <w:t>CRONOGRAMA.</w:t>
            </w:r>
          </w:p>
          <w:p w14:paraId="10A169D3" w14:textId="668A6987" w:rsidR="00396E8A" w:rsidRPr="00685A03" w:rsidRDefault="00396E8A">
            <w:pPr>
              <w:jc w:val="both"/>
              <w:rPr>
                <w:rFonts w:ascii="Tahoma" w:hAnsi="Tahoma" w:cs="Tahoma"/>
                <w:color w:val="1F497D" w:themeColor="text2"/>
                <w:sz w:val="18"/>
                <w:szCs w:val="18"/>
              </w:rPr>
            </w:pPr>
            <w:r w:rsidRPr="00685A03">
              <w:rPr>
                <w:rFonts w:ascii="Tahoma" w:hAnsi="Tahoma" w:cs="Tahoma"/>
                <w:bCs/>
                <w:color w:val="1F497D" w:themeColor="text2"/>
                <w:sz w:val="18"/>
                <w:szCs w:val="18"/>
                <w:lang w:eastAsia="es-BO"/>
              </w:rPr>
              <w:t>El oferente debe presentar un cronograma de actividades</w:t>
            </w:r>
            <w:r w:rsidR="00795C3E">
              <w:rPr>
                <w:rFonts w:ascii="Tahoma" w:hAnsi="Tahoma" w:cs="Tahoma"/>
                <w:bCs/>
                <w:color w:val="1F497D" w:themeColor="text2"/>
                <w:sz w:val="18"/>
                <w:szCs w:val="18"/>
                <w:lang w:eastAsia="es-BO"/>
              </w:rPr>
              <w:t xml:space="preserve"> en su oferta</w:t>
            </w:r>
            <w:r w:rsidRPr="00685A03">
              <w:rPr>
                <w:rFonts w:ascii="Tahoma" w:hAnsi="Tahoma" w:cs="Tahoma"/>
                <w:bCs/>
                <w:color w:val="1F497D" w:themeColor="text2"/>
                <w:sz w:val="18"/>
                <w:szCs w:val="18"/>
                <w:lang w:eastAsia="es-BO"/>
              </w:rPr>
              <w:t>, que incluya descripción detallada de las acciones y tiempos de duración. ENTEL S.A. se reserva el derecho de priorizar las actividades que a su criterio sean de mayor conveniencia para sus intereses y realizar modificaciones al cronograma presentado</w:t>
            </w:r>
            <w:r w:rsidR="00E50609">
              <w:rPr>
                <w:rFonts w:ascii="Tahoma" w:hAnsi="Tahoma" w:cs="Tahoma"/>
                <w:bCs/>
                <w:color w:val="1F497D" w:themeColor="text2"/>
                <w:sz w:val="18"/>
                <w:szCs w:val="18"/>
                <w:lang w:eastAsia="es-BO"/>
              </w:rPr>
              <w:t>. El tiempo total del cronograma no deberá exceder</w:t>
            </w:r>
            <w:r w:rsidR="004010E1">
              <w:rPr>
                <w:rFonts w:ascii="Tahoma" w:hAnsi="Tahoma" w:cs="Tahoma"/>
                <w:bCs/>
                <w:color w:val="1F497D" w:themeColor="text2"/>
                <w:sz w:val="18"/>
                <w:szCs w:val="18"/>
                <w:lang w:eastAsia="es-BO"/>
              </w:rPr>
              <w:t xml:space="preserve"> los 50 (cincu</w:t>
            </w:r>
            <w:r w:rsidR="00E50609">
              <w:rPr>
                <w:rFonts w:ascii="Tahoma" w:hAnsi="Tahoma" w:cs="Tahoma"/>
                <w:bCs/>
                <w:color w:val="1F497D" w:themeColor="text2"/>
                <w:sz w:val="18"/>
                <w:szCs w:val="18"/>
                <w:lang w:eastAsia="es-BO"/>
              </w:rPr>
              <w:t>enta) días estipulados en el contrato.</w:t>
            </w:r>
          </w:p>
        </w:tc>
        <w:sdt>
          <w:sdtPr>
            <w:rPr>
              <w:color w:val="1F497D" w:themeColor="text2"/>
              <w:sz w:val="18"/>
              <w:szCs w:val="18"/>
              <w:lang w:val="es-BO"/>
            </w:rPr>
            <w:id w:val="2102294527"/>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B6585D1" w14:textId="77777777" w:rsidR="00396E8A" w:rsidRPr="00685A03" w:rsidRDefault="00396E8A" w:rsidP="00396E8A">
                <w:pPr>
                  <w:jc w:val="center"/>
                  <w:rPr>
                    <w:rFonts w:ascii="Tahoma" w:hAnsi="Tahoma" w:cs="Tahoma"/>
                    <w:color w:val="1F497D" w:themeColor="text2"/>
                    <w:sz w:val="14"/>
                    <w:szCs w:val="14"/>
                    <w:lang w:eastAsia="es-BO"/>
                  </w:rPr>
                </w:pPr>
                <w:r>
                  <w:rPr>
                    <w:rFonts w:ascii="MS Gothic" w:eastAsia="MS Gothic" w:hAnsi="MS Gothic" w:hint="eastAsia"/>
                    <w:color w:val="1F497D" w:themeColor="text2"/>
                    <w:sz w:val="18"/>
                    <w:szCs w:val="18"/>
                    <w:lang w:val="es-BO"/>
                  </w:rPr>
                  <w:t>☒</w:t>
                </w:r>
              </w:p>
            </w:tc>
          </w:sdtContent>
        </w:sdt>
        <w:tc>
          <w:tcPr>
            <w:tcW w:w="10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20CB6551" w14:textId="77777777" w:rsidR="00396E8A" w:rsidRPr="00685A03" w:rsidRDefault="00396E8A" w:rsidP="00396E8A">
            <w:pPr>
              <w:jc w:val="center"/>
              <w:rPr>
                <w:rFonts w:ascii="Tahoma" w:hAnsi="Tahoma" w:cs="Tahoma"/>
                <w:b/>
                <w:bCs/>
                <w:color w:val="1F497D" w:themeColor="text2"/>
                <w:sz w:val="10"/>
                <w:szCs w:val="10"/>
                <w:lang w:eastAsia="es-BO"/>
              </w:rPr>
            </w:pPr>
          </w:p>
        </w:tc>
        <w:tc>
          <w:tcPr>
            <w:tcW w:w="86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35FA855B" w14:textId="77777777" w:rsidR="00396E8A" w:rsidRPr="00685A03" w:rsidRDefault="00396E8A" w:rsidP="00396E8A">
            <w:pPr>
              <w:jc w:val="center"/>
              <w:rPr>
                <w:rFonts w:ascii="Tahoma" w:hAnsi="Tahoma" w:cs="Tahoma"/>
                <w:b/>
                <w:bCs/>
                <w:color w:val="1F497D" w:themeColor="text2"/>
                <w:sz w:val="10"/>
                <w:szCs w:val="10"/>
                <w:lang w:eastAsia="es-BO"/>
              </w:rPr>
            </w:pPr>
          </w:p>
        </w:tc>
      </w:tr>
    </w:tbl>
    <w:p w14:paraId="70DDBBF6" w14:textId="77777777" w:rsidR="009903BF" w:rsidRDefault="009903BF" w:rsidP="009903BF">
      <w:pPr>
        <w:pStyle w:val="TITULOS"/>
        <w:spacing w:after="0"/>
        <w:ind w:left="567" w:firstLine="0"/>
        <w:rPr>
          <w:rFonts w:ascii="Tahoma" w:hAnsi="Tahoma" w:cs="Tahoma"/>
          <w:sz w:val="22"/>
          <w:szCs w:val="22"/>
        </w:rPr>
      </w:pPr>
    </w:p>
    <w:p w14:paraId="0580B439" w14:textId="77777777" w:rsidR="00761A27" w:rsidRPr="00685A03" w:rsidRDefault="001A6BD4" w:rsidP="00FB76E3">
      <w:pPr>
        <w:pStyle w:val="TITULOS"/>
        <w:numPr>
          <w:ilvl w:val="1"/>
          <w:numId w:val="43"/>
        </w:numPr>
        <w:spacing w:after="0"/>
        <w:rPr>
          <w:rFonts w:ascii="Tahoma" w:hAnsi="Tahoma" w:cs="Tahoma"/>
          <w:color w:val="1F497D" w:themeColor="text2"/>
          <w:sz w:val="22"/>
          <w:szCs w:val="22"/>
        </w:rPr>
      </w:pPr>
      <w:r w:rsidRPr="00685A03">
        <w:rPr>
          <w:rFonts w:ascii="Tahoma" w:hAnsi="Tahoma" w:cs="Tahoma"/>
          <w:color w:val="1F497D" w:themeColor="text2"/>
          <w:sz w:val="22"/>
          <w:szCs w:val="22"/>
        </w:rPr>
        <w:t>EXPERIENCIA DEL OFERENTE.</w:t>
      </w:r>
    </w:p>
    <w:tbl>
      <w:tblPr>
        <w:tblW w:w="98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3"/>
        <w:gridCol w:w="6303"/>
        <w:gridCol w:w="993"/>
        <w:gridCol w:w="1134"/>
        <w:gridCol w:w="790"/>
      </w:tblGrid>
      <w:tr w:rsidR="00761A27" w:rsidRPr="003778D7" w14:paraId="32844C56" w14:textId="77777777" w:rsidTr="00912900">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58E98E5"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92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A8C46C8"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761A27" w:rsidRPr="003778D7" w14:paraId="62E4FBAE" w14:textId="77777777" w:rsidTr="00912900">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8714561"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4C7F4E50" w14:textId="77777777" w:rsidR="00761A27" w:rsidRPr="00E83619" w:rsidRDefault="00761A27" w:rsidP="00CC0372">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92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AEC361E" w14:textId="77777777" w:rsidR="00761A27" w:rsidRPr="00E83619" w:rsidRDefault="00761A27" w:rsidP="00CC0372">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761A27" w:rsidRPr="003778D7" w14:paraId="42E487D1" w14:textId="77777777" w:rsidTr="00912900">
        <w:trPr>
          <w:trHeight w:val="255"/>
          <w:tblHeader/>
        </w:trPr>
        <w:tc>
          <w:tcPr>
            <w:tcW w:w="64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059839CD" w14:textId="77777777" w:rsidR="00761A27" w:rsidRPr="00E83619" w:rsidRDefault="00761A27" w:rsidP="00CC0372">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30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3BEE1D0D" w14:textId="77777777" w:rsidR="00761A27" w:rsidRPr="00E83619" w:rsidRDefault="00761A27" w:rsidP="00CC0372">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38DD62AD" w14:textId="77777777" w:rsidR="00761A27" w:rsidRPr="00E83619" w:rsidRDefault="00761A27" w:rsidP="00CC0372">
            <w:pPr>
              <w:jc w:val="center"/>
              <w:rPr>
                <w:rFonts w:ascii="Tahoma" w:hAnsi="Tahoma" w:cs="Tahoma"/>
                <w:b/>
                <w:bCs/>
                <w:color w:val="FFFFFF" w:themeColor="background1"/>
                <w:sz w:val="10"/>
                <w:szCs w:val="10"/>
                <w:lang w:eastAsia="es-BO"/>
              </w:rPr>
            </w:pPr>
            <w:r>
              <w:rPr>
                <w:rFonts w:ascii="Tahoma" w:hAnsi="Tahoma" w:cs="Tahoma"/>
                <w:b/>
                <w:bCs/>
                <w:color w:val="FFFFFF" w:themeColor="background1"/>
                <w:sz w:val="10"/>
                <w:szCs w:val="10"/>
                <w:lang w:eastAsia="es-BO"/>
              </w:rPr>
              <w:t>Mandatorio</w:t>
            </w:r>
          </w:p>
        </w:tc>
        <w:tc>
          <w:tcPr>
            <w:tcW w:w="1134"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tcPr>
          <w:p w14:paraId="201F505B"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6C5A6DCD"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790" w:type="dxa"/>
            <w:tcBorders>
              <w:top w:val="single" w:sz="6" w:space="0" w:color="FFFFFF"/>
              <w:left w:val="single" w:sz="6" w:space="0" w:color="FFFFFF"/>
              <w:bottom w:val="single" w:sz="4" w:space="0" w:color="1F497D" w:themeColor="text2"/>
              <w:right w:val="single" w:sz="6" w:space="0" w:color="FFFFFF"/>
            </w:tcBorders>
            <w:shd w:val="clear" w:color="auto" w:fill="1F497D"/>
            <w:vAlign w:val="center"/>
            <w:hideMark/>
          </w:tcPr>
          <w:p w14:paraId="64333AE5"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14:paraId="1C6752E9" w14:textId="77777777" w:rsidR="00761A27" w:rsidRPr="00E83619" w:rsidRDefault="00761A27" w:rsidP="00CC0372">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685A03" w:rsidRPr="003778D7" w14:paraId="62654E7F"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43B283A" w14:textId="77777777" w:rsidR="00685A03" w:rsidRPr="00790398" w:rsidRDefault="007B44B8" w:rsidP="00685A03">
            <w:pPr>
              <w:jc w:val="center"/>
              <w:rPr>
                <w:rFonts w:ascii="Tahoma" w:hAnsi="Tahoma" w:cs="Tahoma"/>
                <w:bCs/>
                <w:color w:val="1F497D" w:themeColor="text2"/>
                <w:lang w:eastAsia="es-BO"/>
              </w:rPr>
            </w:pPr>
            <w:r>
              <w:rPr>
                <w:rFonts w:ascii="Tahoma" w:hAnsi="Tahoma" w:cs="Tahoma"/>
                <w:bCs/>
                <w:color w:val="1F497D" w:themeColor="text2"/>
                <w:lang w:eastAsia="es-BO"/>
              </w:rPr>
              <w:t>1</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C8327F6" w14:textId="77777777" w:rsidR="00685A03" w:rsidRPr="00790398" w:rsidRDefault="00685A03">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C53AAB">
              <w:rPr>
                <w:rFonts w:ascii="Tahoma" w:hAnsi="Tahoma" w:cs="Tahoma"/>
                <w:color w:val="1F497D" w:themeColor="text2"/>
                <w:sz w:val="18"/>
                <w:szCs w:val="18"/>
              </w:rPr>
              <w:t>La empresa deberá contar con experiencia en comercialización</w:t>
            </w:r>
            <w:r w:rsidR="007B44B8" w:rsidRPr="00C53AAB">
              <w:rPr>
                <w:rFonts w:ascii="Tahoma" w:hAnsi="Tahoma" w:cs="Tahoma"/>
                <w:color w:val="1F497D" w:themeColor="text2"/>
                <w:sz w:val="18"/>
                <w:szCs w:val="18"/>
              </w:rPr>
              <w:t xml:space="preserve"> e</w:t>
            </w:r>
            <w:r w:rsidRPr="00C53AAB">
              <w:rPr>
                <w:rFonts w:ascii="Tahoma" w:hAnsi="Tahoma" w:cs="Tahoma"/>
                <w:color w:val="1F497D" w:themeColor="text2"/>
                <w:sz w:val="18"/>
                <w:szCs w:val="18"/>
              </w:rPr>
              <w:t xml:space="preserve"> implementación de la solución </w:t>
            </w:r>
            <w:r w:rsidR="00D6320B" w:rsidRPr="00C53AAB">
              <w:rPr>
                <w:rFonts w:ascii="Tahoma" w:hAnsi="Tahoma" w:cs="Tahoma"/>
                <w:color w:val="1F497D" w:themeColor="text2"/>
                <w:sz w:val="18"/>
                <w:szCs w:val="18"/>
              </w:rPr>
              <w:t>ofertada</w:t>
            </w:r>
            <w:r w:rsidRPr="00C53AAB">
              <w:rPr>
                <w:rFonts w:ascii="Tahoma" w:hAnsi="Tahoma" w:cs="Tahoma"/>
                <w:color w:val="1F497D" w:themeColor="text2"/>
                <w:sz w:val="18"/>
                <w:szCs w:val="18"/>
              </w:rPr>
              <w:t xml:space="preserve">, debiendo presentar documentación </w:t>
            </w:r>
            <w:r w:rsidR="0029149A" w:rsidRPr="00C53AAB">
              <w:rPr>
                <w:rFonts w:ascii="Tahoma" w:hAnsi="Tahoma" w:cs="Tahoma"/>
                <w:color w:val="1F497D" w:themeColor="text2"/>
                <w:sz w:val="18"/>
                <w:szCs w:val="18"/>
              </w:rPr>
              <w:t xml:space="preserve">de respaldo </w:t>
            </w:r>
            <w:r w:rsidRPr="00C53AAB">
              <w:rPr>
                <w:rFonts w:ascii="Tahoma" w:hAnsi="Tahoma" w:cs="Tahoma"/>
                <w:color w:val="1F497D" w:themeColor="text2"/>
                <w:sz w:val="18"/>
                <w:szCs w:val="18"/>
              </w:rPr>
              <w:t>de al menos 2 contratos similares al objeto de este proceso.</w:t>
            </w:r>
          </w:p>
        </w:tc>
        <w:sdt>
          <w:sdtPr>
            <w:rPr>
              <w:color w:val="1F497D" w:themeColor="text2"/>
              <w:sz w:val="18"/>
              <w:szCs w:val="18"/>
              <w:lang w:val="es-BO"/>
            </w:rPr>
            <w:id w:val="1145237063"/>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EA101FA" w14:textId="77777777" w:rsidR="00685A03" w:rsidRPr="003778D7" w:rsidRDefault="00396E8A" w:rsidP="00685A03">
                <w:pPr>
                  <w:jc w:val="center"/>
                  <w:rPr>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1D5A62B" w14:textId="77777777" w:rsidR="00685A03" w:rsidRPr="003778D7" w:rsidRDefault="00685A03" w:rsidP="00685A03">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C548B00" w14:textId="77777777" w:rsidR="00685A03" w:rsidRPr="003778D7" w:rsidRDefault="00685A03" w:rsidP="00685A03">
            <w:pPr>
              <w:jc w:val="center"/>
            </w:pPr>
          </w:p>
        </w:tc>
      </w:tr>
      <w:tr w:rsidR="00D6320B" w:rsidRPr="003778D7" w14:paraId="1EFA8395"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6381539F" w14:textId="77777777" w:rsidR="00D6320B" w:rsidRDefault="007B44B8" w:rsidP="00D6320B">
            <w:pPr>
              <w:jc w:val="center"/>
              <w:rPr>
                <w:rFonts w:ascii="Tahoma" w:hAnsi="Tahoma" w:cs="Tahoma"/>
                <w:bCs/>
                <w:color w:val="1F497D" w:themeColor="text2"/>
                <w:lang w:eastAsia="es-BO"/>
              </w:rPr>
            </w:pPr>
            <w:r>
              <w:rPr>
                <w:rFonts w:ascii="Tahoma" w:hAnsi="Tahoma" w:cs="Tahoma"/>
                <w:bCs/>
                <w:color w:val="1F497D" w:themeColor="text2"/>
                <w:lang w:eastAsia="es-BO"/>
              </w:rPr>
              <w:t>2</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7371F3C5" w14:textId="77777777" w:rsidR="00D6320B" w:rsidRPr="000E6E60" w:rsidRDefault="00D6320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highlight w:val="yellow"/>
              </w:rPr>
            </w:pPr>
            <w:r w:rsidRPr="002F7C52">
              <w:rPr>
                <w:rFonts w:ascii="Tahoma" w:hAnsi="Tahoma" w:cs="Tahoma"/>
                <w:color w:val="1F497D" w:themeColor="text2"/>
                <w:sz w:val="18"/>
                <w:szCs w:val="18"/>
                <w:lang w:eastAsia="es-BO"/>
              </w:rPr>
              <w:t xml:space="preserve">La empresa oferente deberá tener como mínimo dos (2) personas </w:t>
            </w:r>
            <w:r>
              <w:rPr>
                <w:rFonts w:ascii="Tahoma" w:hAnsi="Tahoma" w:cs="Tahoma"/>
                <w:color w:val="1F497D" w:themeColor="text2"/>
                <w:sz w:val="18"/>
                <w:szCs w:val="18"/>
                <w:lang w:eastAsia="es-BO"/>
              </w:rPr>
              <w:t>especialistas</w:t>
            </w:r>
            <w:r w:rsidRPr="002F7C52">
              <w:rPr>
                <w:rFonts w:ascii="Tahoma" w:hAnsi="Tahoma" w:cs="Tahoma"/>
                <w:color w:val="1F497D" w:themeColor="text2"/>
                <w:sz w:val="18"/>
                <w:szCs w:val="18"/>
                <w:lang w:eastAsia="es-BO"/>
              </w:rPr>
              <w:t xml:space="preserve"> e</w:t>
            </w:r>
            <w:r>
              <w:rPr>
                <w:rFonts w:ascii="Tahoma" w:hAnsi="Tahoma" w:cs="Tahoma"/>
                <w:color w:val="1F497D" w:themeColor="text2"/>
                <w:sz w:val="18"/>
                <w:szCs w:val="18"/>
                <w:lang w:eastAsia="es-BO"/>
              </w:rPr>
              <w:t xml:space="preserve">n las tecnologías </w:t>
            </w:r>
            <w:r w:rsidRPr="002F7C52">
              <w:rPr>
                <w:rFonts w:ascii="Tahoma" w:hAnsi="Tahoma" w:cs="Tahoma"/>
                <w:color w:val="1F497D" w:themeColor="text2"/>
                <w:sz w:val="18"/>
                <w:szCs w:val="18"/>
                <w:lang w:eastAsia="es-BO"/>
              </w:rPr>
              <w:t>solicitados, mismas que deben ser personal de planta de la empresa proponente.  Al menos unas de éstas deberán ser la encargada de atender y dar el soporte en sitio o remoto de acuerdo a solicitud. (adjuntar certificados correspondientes otorgados por el fabricante en fotocopias simples)</w:t>
            </w:r>
          </w:p>
        </w:tc>
        <w:sdt>
          <w:sdtPr>
            <w:rPr>
              <w:color w:val="1F497D" w:themeColor="text2"/>
              <w:sz w:val="18"/>
              <w:szCs w:val="18"/>
              <w:lang w:val="es-BO"/>
            </w:rPr>
            <w:id w:val="929785885"/>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5A1B3D1" w14:textId="77777777" w:rsidR="00D6320B" w:rsidRDefault="007B44B8" w:rsidP="00D6320B">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77C3E74" w14:textId="77777777" w:rsidR="00D6320B" w:rsidRPr="003778D7" w:rsidRDefault="00D6320B"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474C6C6" w14:textId="77777777" w:rsidR="00D6320B" w:rsidRPr="003778D7" w:rsidRDefault="00D6320B" w:rsidP="00D6320B">
            <w:pPr>
              <w:jc w:val="center"/>
            </w:pPr>
          </w:p>
        </w:tc>
      </w:tr>
      <w:tr w:rsidR="00D6320B" w:rsidRPr="003778D7" w14:paraId="43D186E4"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B96A2F4" w14:textId="77777777" w:rsidR="00D6320B" w:rsidRDefault="007B44B8" w:rsidP="00D6320B">
            <w:pPr>
              <w:jc w:val="center"/>
              <w:rPr>
                <w:rFonts w:ascii="Tahoma" w:hAnsi="Tahoma" w:cs="Tahoma"/>
                <w:bCs/>
                <w:color w:val="1F497D" w:themeColor="text2"/>
                <w:lang w:eastAsia="es-BO"/>
              </w:rPr>
            </w:pPr>
            <w:r>
              <w:rPr>
                <w:rFonts w:ascii="Tahoma" w:hAnsi="Tahoma" w:cs="Tahoma"/>
                <w:bCs/>
                <w:color w:val="1F497D" w:themeColor="text2"/>
                <w:lang w:eastAsia="es-BO"/>
              </w:rPr>
              <w:t>3</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2CF62A7B" w14:textId="77777777" w:rsidR="00D6320B" w:rsidRPr="000E6E60" w:rsidRDefault="00D6320B" w:rsidP="00633C38">
            <w:pPr>
              <w:jc w:val="both"/>
              <w:rPr>
                <w:rFonts w:ascii="Tahoma" w:hAnsi="Tahoma" w:cs="Tahoma"/>
                <w:color w:val="1F497D" w:themeColor="text2"/>
                <w:sz w:val="18"/>
                <w:szCs w:val="18"/>
                <w:highlight w:val="yellow"/>
              </w:rPr>
            </w:pPr>
            <w:r w:rsidRPr="009505CD">
              <w:rPr>
                <w:rFonts w:ascii="Tahoma" w:hAnsi="Tahoma" w:cs="Tahoma"/>
                <w:color w:val="1F497D" w:themeColor="text2"/>
                <w:sz w:val="18"/>
                <w:szCs w:val="18"/>
                <w:lang w:eastAsia="es-BO"/>
              </w:rPr>
              <w:t xml:space="preserve">El oferente debe contar con autorización para comercializar </w:t>
            </w:r>
            <w:r w:rsidR="00446716">
              <w:rPr>
                <w:rFonts w:ascii="Tahoma" w:hAnsi="Tahoma" w:cs="Tahoma"/>
                <w:color w:val="1F497D" w:themeColor="text2"/>
                <w:sz w:val="18"/>
                <w:szCs w:val="18"/>
                <w:lang w:eastAsia="es-BO"/>
              </w:rPr>
              <w:t xml:space="preserve">el software </w:t>
            </w:r>
            <w:r w:rsidRPr="009505CD">
              <w:rPr>
                <w:rFonts w:ascii="Tahoma" w:hAnsi="Tahoma" w:cs="Tahoma"/>
                <w:color w:val="1F497D" w:themeColor="text2"/>
                <w:sz w:val="18"/>
                <w:szCs w:val="18"/>
                <w:lang w:eastAsia="es-BO"/>
              </w:rPr>
              <w:t>ofertado, cuyo certificado de autorización de distribución en Bolivia deberá ser emitido por el fabricante, autorizando al oferente la venta y distribución del producto y no deberá ser emitido por el canal de venta.</w:t>
            </w:r>
          </w:p>
        </w:tc>
        <w:sdt>
          <w:sdtPr>
            <w:rPr>
              <w:color w:val="1F497D" w:themeColor="text2"/>
              <w:sz w:val="18"/>
              <w:szCs w:val="18"/>
              <w:lang w:val="es-BO"/>
            </w:rPr>
            <w:id w:val="1753074529"/>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AC8813A" w14:textId="77777777" w:rsidR="00D6320B" w:rsidRDefault="00D6320B" w:rsidP="00D6320B">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9129863" w14:textId="77777777" w:rsidR="00D6320B" w:rsidRPr="003778D7" w:rsidRDefault="00D6320B"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96CF3CB" w14:textId="77777777" w:rsidR="00D6320B" w:rsidRPr="003778D7" w:rsidRDefault="00D6320B" w:rsidP="00D6320B">
            <w:pPr>
              <w:jc w:val="center"/>
            </w:pPr>
          </w:p>
        </w:tc>
      </w:tr>
      <w:tr w:rsidR="007B44B8" w:rsidRPr="003778D7" w14:paraId="15489728"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830B1FE" w14:textId="77777777" w:rsidR="007B44B8" w:rsidRDefault="007B44B8" w:rsidP="00D6320B">
            <w:pPr>
              <w:jc w:val="center"/>
              <w:rPr>
                <w:rFonts w:ascii="Tahoma" w:hAnsi="Tahoma" w:cs="Tahoma"/>
                <w:bCs/>
                <w:color w:val="1F497D" w:themeColor="text2"/>
                <w:lang w:eastAsia="es-BO"/>
              </w:rPr>
            </w:pPr>
            <w:r>
              <w:rPr>
                <w:rFonts w:ascii="Tahoma" w:hAnsi="Tahoma" w:cs="Tahoma"/>
                <w:bCs/>
                <w:color w:val="1F497D" w:themeColor="text2"/>
                <w:lang w:eastAsia="es-BO"/>
              </w:rPr>
              <w:t>4</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tcPr>
          <w:p w14:paraId="5F293CF5" w14:textId="77777777" w:rsidR="007B44B8" w:rsidRPr="009505CD" w:rsidRDefault="007B44B8" w:rsidP="00D6320B">
            <w:pPr>
              <w:jc w:val="both"/>
              <w:rPr>
                <w:rFonts w:ascii="Tahoma" w:hAnsi="Tahoma" w:cs="Tahoma"/>
                <w:color w:val="1F497D" w:themeColor="text2"/>
                <w:sz w:val="18"/>
                <w:szCs w:val="18"/>
                <w:lang w:eastAsia="es-BO"/>
              </w:rPr>
            </w:pPr>
            <w:r w:rsidRPr="00D51DD1">
              <w:rPr>
                <w:rFonts w:ascii="Tahoma" w:hAnsi="Tahoma" w:cs="Tahoma"/>
                <w:color w:val="1F497E"/>
                <w:sz w:val="18"/>
                <w:szCs w:val="18"/>
              </w:rPr>
              <w:t>La empresa ofer</w:t>
            </w:r>
            <w:r>
              <w:rPr>
                <w:rFonts w:ascii="Tahoma" w:hAnsi="Tahoma" w:cs="Tahoma"/>
                <w:color w:val="1F497E"/>
                <w:sz w:val="18"/>
                <w:szCs w:val="18"/>
              </w:rPr>
              <w:t>ente</w:t>
            </w:r>
            <w:r w:rsidRPr="00D51DD1">
              <w:rPr>
                <w:rFonts w:ascii="Tahoma" w:hAnsi="Tahoma" w:cs="Tahoma"/>
                <w:color w:val="1F497E"/>
                <w:sz w:val="18"/>
                <w:szCs w:val="18"/>
              </w:rPr>
              <w:t xml:space="preserve"> deberá contar con una PMO (Project Management Office) o Gerencia de proyecto para la implementación de este proyecto, </w:t>
            </w:r>
            <w:r>
              <w:rPr>
                <w:rFonts w:ascii="Tahoma" w:hAnsi="Tahoma" w:cs="Tahoma"/>
                <w:color w:val="1F497E"/>
                <w:sz w:val="18"/>
                <w:szCs w:val="18"/>
              </w:rPr>
              <w:t xml:space="preserve">deseable con </w:t>
            </w:r>
            <w:r w:rsidRPr="00D51DD1">
              <w:rPr>
                <w:rFonts w:ascii="Tahoma" w:hAnsi="Tahoma" w:cs="Tahoma"/>
                <w:color w:val="1F497E"/>
                <w:sz w:val="18"/>
                <w:szCs w:val="18"/>
              </w:rPr>
              <w:t>un PMP (Project Manager Profesional)</w:t>
            </w:r>
            <w:r>
              <w:rPr>
                <w:rFonts w:ascii="Tahoma" w:hAnsi="Tahoma" w:cs="Tahoma"/>
                <w:color w:val="1F497E"/>
                <w:sz w:val="18"/>
                <w:szCs w:val="18"/>
              </w:rPr>
              <w:t>.</w:t>
            </w:r>
          </w:p>
        </w:tc>
        <w:sdt>
          <w:sdtPr>
            <w:rPr>
              <w:color w:val="1F497D" w:themeColor="text2"/>
              <w:sz w:val="18"/>
              <w:szCs w:val="18"/>
              <w:lang w:val="es-BO"/>
            </w:rPr>
            <w:id w:val="1410809551"/>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C145B1F" w14:textId="77777777" w:rsidR="007B44B8" w:rsidRDefault="007B44B8" w:rsidP="00D6320B">
                <w:pPr>
                  <w:jc w:val="center"/>
                  <w:rPr>
                    <w:color w:val="1F497D" w:themeColor="text2"/>
                    <w:sz w:val="18"/>
                    <w:szCs w:val="18"/>
                    <w:lang w:val="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3F87F1D" w14:textId="77777777" w:rsidR="007B44B8" w:rsidRPr="003778D7" w:rsidRDefault="007B44B8"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F3166FC" w14:textId="77777777" w:rsidR="007B44B8" w:rsidRPr="003778D7" w:rsidRDefault="007B44B8" w:rsidP="00D6320B">
            <w:pPr>
              <w:jc w:val="center"/>
            </w:pPr>
          </w:p>
        </w:tc>
      </w:tr>
      <w:tr w:rsidR="00D6320B" w:rsidRPr="003778D7" w14:paraId="0517087B" w14:textId="77777777" w:rsidTr="00912900">
        <w:trPr>
          <w:trHeight w:val="267"/>
        </w:trPr>
        <w:tc>
          <w:tcPr>
            <w:tcW w:w="64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CDBA98F" w14:textId="77777777" w:rsidR="00D6320B" w:rsidRPr="00790398" w:rsidRDefault="007B44B8">
            <w:pPr>
              <w:jc w:val="center"/>
              <w:rPr>
                <w:rFonts w:ascii="Tahoma" w:hAnsi="Tahoma" w:cs="Tahoma"/>
                <w:color w:val="1F497D" w:themeColor="text2"/>
                <w:lang w:eastAsia="es-BO"/>
              </w:rPr>
            </w:pPr>
            <w:r>
              <w:rPr>
                <w:rFonts w:ascii="Tahoma" w:hAnsi="Tahoma" w:cs="Tahoma"/>
                <w:bCs/>
                <w:color w:val="1F497D" w:themeColor="text2"/>
                <w:lang w:eastAsia="es-BO"/>
              </w:rPr>
              <w:t>5</w:t>
            </w:r>
          </w:p>
        </w:tc>
        <w:tc>
          <w:tcPr>
            <w:tcW w:w="63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hideMark/>
          </w:tcPr>
          <w:p w14:paraId="32048620" w14:textId="77777777" w:rsidR="00D6320B" w:rsidRPr="00790398" w:rsidRDefault="00D6320B" w:rsidP="00D6320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790398">
              <w:rPr>
                <w:rFonts w:ascii="Tahoma" w:hAnsi="Tahoma" w:cs="Tahoma"/>
                <w:color w:val="1F497D" w:themeColor="text2"/>
                <w:sz w:val="18"/>
                <w:szCs w:val="18"/>
              </w:rPr>
              <w:t>Se debe garantizar la calidad en la instalación de la solución, por lo que el oferente adjudicado debe contar con personal especialista y certificado.</w:t>
            </w:r>
          </w:p>
          <w:p w14:paraId="729A55C9" w14:textId="77777777" w:rsidR="00D6320B" w:rsidRPr="00790398" w:rsidRDefault="00D6320B" w:rsidP="00FB76E3">
            <w:pPr>
              <w:numPr>
                <w:ilvl w:val="0"/>
                <w:numId w:val="37"/>
              </w:numPr>
              <w:ind w:left="280" w:hanging="280"/>
              <w:jc w:val="both"/>
              <w:rPr>
                <w:rFonts w:ascii="Tahoma" w:hAnsi="Tahoma" w:cs="Tahoma"/>
                <w:color w:val="1F497D" w:themeColor="text2"/>
                <w:sz w:val="18"/>
                <w:szCs w:val="18"/>
              </w:rPr>
            </w:pPr>
            <w:r w:rsidRPr="00790398">
              <w:rPr>
                <w:rFonts w:ascii="Tahoma" w:hAnsi="Tahoma" w:cs="Tahoma"/>
                <w:color w:val="1F497D" w:themeColor="text2"/>
                <w:sz w:val="18"/>
                <w:szCs w:val="18"/>
              </w:rPr>
              <w:t xml:space="preserve">El oferente </w:t>
            </w:r>
            <w:r>
              <w:rPr>
                <w:rFonts w:ascii="Tahoma" w:hAnsi="Tahoma" w:cs="Tahoma"/>
                <w:color w:val="1F497D" w:themeColor="text2"/>
                <w:sz w:val="18"/>
                <w:szCs w:val="18"/>
              </w:rPr>
              <w:t>adjudicado, l</w:t>
            </w:r>
            <w:r w:rsidRPr="00790398">
              <w:rPr>
                <w:rFonts w:ascii="Tahoma" w:hAnsi="Tahoma" w:cs="Tahoma"/>
                <w:color w:val="1F497D" w:themeColor="text2"/>
                <w:sz w:val="18"/>
                <w:szCs w:val="18"/>
              </w:rPr>
              <w:t>uego de 5 días de haber aceptado la nota de adjudicación deberá presentar la estructura organizacional para el proyecto.</w:t>
            </w:r>
          </w:p>
          <w:p w14:paraId="25D9E9E5" w14:textId="77777777" w:rsidR="00D6320B" w:rsidRPr="00790398" w:rsidRDefault="00D6320B" w:rsidP="00FB76E3">
            <w:pPr>
              <w:numPr>
                <w:ilvl w:val="0"/>
                <w:numId w:val="3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color w:val="1F497D" w:themeColor="text2"/>
                <w:sz w:val="18"/>
                <w:szCs w:val="18"/>
              </w:rPr>
            </w:pPr>
            <w:r w:rsidRPr="00790398">
              <w:rPr>
                <w:rFonts w:ascii="Tahoma" w:hAnsi="Tahoma" w:cs="Tahoma"/>
                <w:color w:val="1F497D" w:themeColor="text2"/>
                <w:sz w:val="18"/>
                <w:szCs w:val="18"/>
              </w:rPr>
              <w:t>El oferente adjudicado deberá garantizar el uso de credenciales de identificación y elementos de seguridad industrial, siendo de su entera responsabilidad el proteger a su personal y a terceros contra cualquier accidente.</w:t>
            </w:r>
          </w:p>
        </w:tc>
        <w:sdt>
          <w:sdtPr>
            <w:rPr>
              <w:color w:val="1F497D" w:themeColor="text2"/>
              <w:sz w:val="18"/>
              <w:szCs w:val="18"/>
              <w:lang w:val="es-BO"/>
            </w:rPr>
            <w:id w:val="-637331824"/>
            <w14:checkbox>
              <w14:checked w14:val="1"/>
              <w14:checkedState w14:val="2612" w14:font="MS Gothic"/>
              <w14:uncheckedState w14:val="2610" w14:font="MS Gothic"/>
            </w14:checkbox>
          </w:sdtPr>
          <w:sdtEndPr/>
          <w:sdtContent>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3EEC2FE" w14:textId="77777777" w:rsidR="00D6320B" w:rsidRPr="003778D7" w:rsidRDefault="00D6320B" w:rsidP="00D6320B">
                <w:pPr>
                  <w:jc w:val="center"/>
                  <w:rPr>
                    <w:rFonts w:ascii="Tahoma" w:hAnsi="Tahoma" w:cs="Tahoma"/>
                    <w:sz w:val="14"/>
                    <w:szCs w:val="14"/>
                    <w:lang w:eastAsia="es-BO"/>
                  </w:rPr>
                </w:pPr>
                <w:r>
                  <w:rPr>
                    <w:rFonts w:ascii="MS Gothic" w:eastAsia="MS Gothic" w:hAnsi="MS Gothic" w:hint="eastAsia"/>
                    <w:color w:val="1F497D" w:themeColor="text2"/>
                    <w:sz w:val="18"/>
                    <w:szCs w:val="18"/>
                    <w:lang w:val="es-BO"/>
                  </w:rPr>
                  <w:t>☒</w:t>
                </w:r>
              </w:p>
            </w:tc>
          </w:sdtContent>
        </w:sdt>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9BB6B14" w14:textId="77777777" w:rsidR="00D6320B" w:rsidRPr="003778D7" w:rsidRDefault="00D6320B" w:rsidP="00D6320B">
            <w:pPr>
              <w:jc w:val="center"/>
              <w:rPr>
                <w:sz w:val="18"/>
                <w:szCs w:val="18"/>
              </w:rPr>
            </w:pPr>
          </w:p>
        </w:tc>
        <w:tc>
          <w:tcPr>
            <w:tcW w:w="79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607D22E" w14:textId="77777777" w:rsidR="00D6320B" w:rsidRPr="003778D7" w:rsidRDefault="00D6320B" w:rsidP="00D6320B">
            <w:pPr>
              <w:jc w:val="center"/>
            </w:pPr>
          </w:p>
        </w:tc>
      </w:tr>
    </w:tbl>
    <w:p w14:paraId="5C235FC6" w14:textId="77777777" w:rsidR="00C53AAB" w:rsidRDefault="00C53AAB" w:rsidP="00C53AAB">
      <w:pPr>
        <w:pStyle w:val="TITULOS"/>
        <w:spacing w:before="120" w:after="120"/>
        <w:ind w:left="720" w:firstLine="0"/>
        <w:rPr>
          <w:rFonts w:ascii="Tahoma" w:hAnsi="Tahoma" w:cs="Tahoma"/>
          <w:color w:val="1F497D" w:themeColor="text2"/>
          <w:sz w:val="22"/>
          <w:szCs w:val="22"/>
        </w:rPr>
      </w:pPr>
    </w:p>
    <w:p w14:paraId="541E19A0" w14:textId="77777777" w:rsidR="00C53AAB" w:rsidRDefault="00C53AAB" w:rsidP="00C53AAB">
      <w:pPr>
        <w:pStyle w:val="TITULOS"/>
        <w:spacing w:before="120" w:after="120"/>
        <w:ind w:left="720" w:firstLine="0"/>
        <w:rPr>
          <w:rFonts w:ascii="Tahoma" w:hAnsi="Tahoma" w:cs="Tahoma"/>
          <w:color w:val="1F497D" w:themeColor="text2"/>
          <w:sz w:val="22"/>
          <w:szCs w:val="22"/>
        </w:rPr>
      </w:pPr>
    </w:p>
    <w:p w14:paraId="5FACFB06" w14:textId="77777777" w:rsidR="00761A27" w:rsidRPr="00937C9B" w:rsidRDefault="001A6BD4" w:rsidP="00FB76E3">
      <w:pPr>
        <w:pStyle w:val="TITULOS"/>
        <w:numPr>
          <w:ilvl w:val="1"/>
          <w:numId w:val="43"/>
        </w:numPr>
        <w:spacing w:before="120" w:after="120"/>
        <w:rPr>
          <w:rFonts w:ascii="Tahoma" w:hAnsi="Tahoma" w:cs="Tahoma"/>
          <w:color w:val="1F497D" w:themeColor="text2"/>
          <w:sz w:val="22"/>
          <w:szCs w:val="22"/>
        </w:rPr>
      </w:pPr>
      <w:r w:rsidRPr="00937C9B">
        <w:rPr>
          <w:rFonts w:ascii="Tahoma" w:hAnsi="Tahoma" w:cs="Tahoma"/>
          <w:color w:val="1F497D" w:themeColor="text2"/>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761A27" w:rsidRPr="003778D7" w14:paraId="526628A2" w14:textId="77777777" w:rsidTr="00685A03">
        <w:trPr>
          <w:trHeight w:val="390"/>
          <w:jc w:val="center"/>
        </w:trPr>
        <w:tc>
          <w:tcPr>
            <w:tcW w:w="668" w:type="dxa"/>
            <w:tcBorders>
              <w:top w:val="single" w:sz="8" w:space="0" w:color="auto"/>
              <w:left w:val="single" w:sz="8" w:space="0" w:color="auto"/>
              <w:bottom w:val="single" w:sz="4" w:space="0" w:color="1F497D" w:themeColor="text2"/>
              <w:right w:val="single" w:sz="6" w:space="0" w:color="FFFFFF"/>
            </w:tcBorders>
            <w:shd w:val="clear" w:color="000000" w:fill="004990"/>
            <w:vAlign w:val="center"/>
            <w:hideMark/>
          </w:tcPr>
          <w:p w14:paraId="0A26F2B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No.</w:t>
            </w:r>
          </w:p>
        </w:tc>
        <w:tc>
          <w:tcPr>
            <w:tcW w:w="6395" w:type="dxa"/>
            <w:tcBorders>
              <w:top w:val="single" w:sz="8" w:space="0" w:color="auto"/>
              <w:left w:val="single" w:sz="6" w:space="0" w:color="FFFFFF"/>
              <w:bottom w:val="single" w:sz="4" w:space="0" w:color="1F497D" w:themeColor="text2"/>
              <w:right w:val="single" w:sz="6" w:space="0" w:color="FFFFFF"/>
            </w:tcBorders>
            <w:shd w:val="clear" w:color="000000" w:fill="004990"/>
            <w:vAlign w:val="center"/>
            <w:hideMark/>
          </w:tcPr>
          <w:p w14:paraId="13393E28"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CRITERIOS MANDATORIOS</w:t>
            </w:r>
          </w:p>
        </w:tc>
        <w:tc>
          <w:tcPr>
            <w:tcW w:w="1725" w:type="dxa"/>
            <w:tcBorders>
              <w:top w:val="single" w:sz="8" w:space="0" w:color="auto"/>
              <w:left w:val="single" w:sz="6" w:space="0" w:color="FFFFFF"/>
              <w:bottom w:val="single" w:sz="4" w:space="0" w:color="1F497D" w:themeColor="text2"/>
              <w:right w:val="single" w:sz="8" w:space="0" w:color="auto"/>
            </w:tcBorders>
            <w:shd w:val="clear" w:color="000000" w:fill="004990"/>
            <w:vAlign w:val="center"/>
            <w:hideMark/>
          </w:tcPr>
          <w:p w14:paraId="16122D72" w14:textId="77777777" w:rsidR="00761A27" w:rsidRPr="003778D7" w:rsidRDefault="00761A27" w:rsidP="00CC0372">
            <w:pPr>
              <w:jc w:val="center"/>
              <w:rPr>
                <w:rFonts w:ascii="Tahoma" w:hAnsi="Tahoma" w:cs="Tahoma"/>
                <w:b/>
                <w:bCs/>
                <w:sz w:val="18"/>
                <w:szCs w:val="18"/>
                <w:lang w:val="es-BO" w:eastAsia="es-BO"/>
              </w:rPr>
            </w:pPr>
            <w:r w:rsidRPr="003778D7">
              <w:rPr>
                <w:rFonts w:ascii="Tahoma" w:hAnsi="Tahoma" w:cs="Tahoma"/>
                <w:b/>
                <w:bCs/>
                <w:sz w:val="18"/>
                <w:szCs w:val="18"/>
                <w:lang w:val="es-BO" w:eastAsia="es-BO"/>
              </w:rPr>
              <w:t>CUMPLE</w:t>
            </w:r>
          </w:p>
        </w:tc>
      </w:tr>
      <w:tr w:rsidR="00761A27" w:rsidRPr="003778D7" w14:paraId="60646D32" w14:textId="77777777" w:rsidTr="00685A03">
        <w:trPr>
          <w:trHeight w:val="313"/>
          <w:jc w:val="center"/>
        </w:trPr>
        <w:tc>
          <w:tcPr>
            <w:tcW w:w="6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431ADDD" w14:textId="77777777" w:rsidR="00761A27" w:rsidRPr="00685A03" w:rsidRDefault="00761A27" w:rsidP="00685A03">
            <w:pPr>
              <w:jc w:val="center"/>
              <w:rPr>
                <w:rFonts w:ascii="Tahoma" w:hAnsi="Tahoma" w:cs="Tahoma"/>
                <w:color w:val="1F497D" w:themeColor="text2"/>
                <w:sz w:val="18"/>
                <w:szCs w:val="18"/>
                <w:lang w:val="es-BO" w:eastAsia="es-BO"/>
              </w:rPr>
            </w:pPr>
            <w:r w:rsidRPr="00685A03">
              <w:rPr>
                <w:rFonts w:ascii="Tahoma" w:hAnsi="Tahoma" w:cs="Tahoma"/>
                <w:color w:val="1F497D" w:themeColor="text2"/>
                <w:sz w:val="18"/>
                <w:szCs w:val="18"/>
                <w:lang w:val="es-BO" w:eastAsia="es-BO"/>
              </w:rPr>
              <w:t>1</w:t>
            </w:r>
          </w:p>
        </w:tc>
        <w:tc>
          <w:tcPr>
            <w:tcW w:w="639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hideMark/>
          </w:tcPr>
          <w:p w14:paraId="70E7B70C" w14:textId="77777777" w:rsidR="00761A27" w:rsidRPr="00685A03" w:rsidRDefault="00761A27" w:rsidP="00CC0372">
            <w:pPr>
              <w:jc w:val="both"/>
              <w:rPr>
                <w:rFonts w:ascii="Tahoma" w:hAnsi="Tahoma" w:cs="Tahoma"/>
                <w:color w:val="1F497D" w:themeColor="text2"/>
                <w:sz w:val="18"/>
                <w:szCs w:val="18"/>
                <w:lang w:val="es-BO" w:eastAsia="es-BO"/>
              </w:rPr>
            </w:pPr>
            <w:r w:rsidRPr="00685A03">
              <w:rPr>
                <w:rFonts w:ascii="Tahoma" w:hAnsi="Tahoma" w:cs="Tahoma"/>
                <w:color w:val="1F497D" w:themeColor="text2"/>
                <w:sz w:val="18"/>
                <w:szCs w:val="18"/>
                <w:lang w:val="es-BO" w:eastAsia="es-BO"/>
              </w:rPr>
              <w:t xml:space="preserve">Cumplimiento de todos los puntos MANDATORIOS de las Características Generales y Específicas. </w:t>
            </w:r>
          </w:p>
        </w:tc>
        <w:tc>
          <w:tcPr>
            <w:tcW w:w="172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466374E" w14:textId="77777777" w:rsidR="00761A27" w:rsidRPr="00685A03" w:rsidRDefault="00761A27" w:rsidP="00CC0372">
            <w:pPr>
              <w:jc w:val="center"/>
              <w:rPr>
                <w:rFonts w:ascii="Tahoma" w:hAnsi="Tahoma" w:cs="Tahoma"/>
                <w:color w:val="1F497D" w:themeColor="text2"/>
                <w:sz w:val="18"/>
                <w:szCs w:val="18"/>
                <w:lang w:val="es-BO" w:eastAsia="es-BO"/>
              </w:rPr>
            </w:pPr>
            <w:r w:rsidRPr="00685A03">
              <w:rPr>
                <w:rFonts w:ascii="Tahoma" w:hAnsi="Tahoma" w:cs="Tahoma"/>
                <w:color w:val="1F497D" w:themeColor="text2"/>
                <w:sz w:val="18"/>
                <w:szCs w:val="18"/>
                <w:lang w:val="es-BO" w:eastAsia="es-BO"/>
              </w:rPr>
              <w:t>100%</w:t>
            </w:r>
          </w:p>
        </w:tc>
      </w:tr>
      <w:tr w:rsidR="00761A27" w:rsidRPr="003778D7" w14:paraId="00E1BC99" w14:textId="77777777" w:rsidTr="00685A03">
        <w:trPr>
          <w:trHeight w:val="328"/>
          <w:jc w:val="center"/>
        </w:trPr>
        <w:tc>
          <w:tcPr>
            <w:tcW w:w="7063" w:type="dxa"/>
            <w:gridSpan w:val="2"/>
            <w:tcBorders>
              <w:top w:val="single" w:sz="4" w:space="0" w:color="1F497D" w:themeColor="text2"/>
              <w:left w:val="single" w:sz="4" w:space="0" w:color="auto"/>
              <w:bottom w:val="single" w:sz="4" w:space="0" w:color="auto"/>
              <w:right w:val="single" w:sz="4" w:space="0" w:color="auto"/>
            </w:tcBorders>
            <w:shd w:val="clear" w:color="auto" w:fill="1F497D"/>
            <w:noWrap/>
            <w:vAlign w:val="center"/>
            <w:hideMark/>
          </w:tcPr>
          <w:p w14:paraId="07BE0A68" w14:textId="77777777" w:rsidR="00761A27" w:rsidRPr="00E83619" w:rsidRDefault="00761A27" w:rsidP="00CC0372">
            <w:pPr>
              <w:jc w:val="center"/>
              <w:rPr>
                <w:rFonts w:ascii="Tahoma" w:hAnsi="Tahoma" w:cs="Tahoma"/>
                <w:b/>
                <w:bCs/>
                <w:color w:val="FFFFFF" w:themeColor="background1"/>
                <w:sz w:val="18"/>
                <w:szCs w:val="18"/>
                <w:lang w:val="es-BO" w:eastAsia="es-BO"/>
              </w:rPr>
            </w:pPr>
            <w:r w:rsidRPr="00E83619">
              <w:rPr>
                <w:rFonts w:ascii="Tahoma" w:hAnsi="Tahoma" w:cs="Tahoma"/>
                <w:b/>
                <w:bCs/>
                <w:color w:val="FFFFFF" w:themeColor="background1"/>
                <w:sz w:val="18"/>
                <w:szCs w:val="18"/>
                <w:lang w:val="es-BO" w:eastAsia="es-BO"/>
              </w:rPr>
              <w:t>TOTAL CRITERIOS MANDATORIOS</w:t>
            </w:r>
          </w:p>
        </w:tc>
        <w:tc>
          <w:tcPr>
            <w:tcW w:w="1725" w:type="dxa"/>
            <w:tcBorders>
              <w:top w:val="single" w:sz="4" w:space="0" w:color="1F497D" w:themeColor="text2"/>
              <w:left w:val="single" w:sz="4" w:space="0" w:color="auto"/>
              <w:bottom w:val="single" w:sz="4" w:space="0" w:color="auto"/>
              <w:right w:val="single" w:sz="4" w:space="0" w:color="auto"/>
            </w:tcBorders>
            <w:shd w:val="clear" w:color="auto" w:fill="1F497D"/>
            <w:noWrap/>
            <w:vAlign w:val="center"/>
            <w:hideMark/>
          </w:tcPr>
          <w:p w14:paraId="20A1F932" w14:textId="77777777" w:rsidR="00761A27" w:rsidRPr="00E83619" w:rsidRDefault="00761A27" w:rsidP="00CC0372">
            <w:pPr>
              <w:jc w:val="center"/>
              <w:rPr>
                <w:rFonts w:ascii="Tahoma" w:hAnsi="Tahoma" w:cs="Tahoma"/>
                <w:b/>
                <w:color w:val="FFFFFF" w:themeColor="background1"/>
                <w:sz w:val="18"/>
                <w:szCs w:val="18"/>
                <w:lang w:val="es-BO" w:eastAsia="es-BO"/>
              </w:rPr>
            </w:pPr>
            <w:r w:rsidRPr="00E83619">
              <w:rPr>
                <w:rFonts w:ascii="Tahoma" w:hAnsi="Tahoma" w:cs="Tahoma"/>
                <w:b/>
                <w:color w:val="FFFFFF" w:themeColor="background1"/>
                <w:sz w:val="18"/>
                <w:szCs w:val="18"/>
                <w:lang w:val="es-BO" w:eastAsia="es-BO"/>
              </w:rPr>
              <w:t>100%</w:t>
            </w:r>
          </w:p>
        </w:tc>
      </w:tr>
    </w:tbl>
    <w:p w14:paraId="6F0CED5B" w14:textId="77777777" w:rsidR="00937C9B" w:rsidRDefault="00937C9B">
      <w:pPr>
        <w:rPr>
          <w:rFonts w:ascii="Tahoma" w:hAnsi="Tahoma"/>
          <w:b/>
          <w:caps/>
          <w:color w:val="004990"/>
          <w:sz w:val="28"/>
          <w:szCs w:val="28"/>
          <w:lang w:val="es-MX"/>
        </w:rPr>
      </w:pPr>
      <w:bookmarkStart w:id="10" w:name="_Toc398650620"/>
      <w:bookmarkEnd w:id="8"/>
      <w:r>
        <w:rPr>
          <w:color w:val="004990"/>
          <w:sz w:val="28"/>
          <w:szCs w:val="28"/>
        </w:rPr>
        <w:br w:type="page"/>
      </w:r>
    </w:p>
    <w:p w14:paraId="5DFAA99A" w14:textId="77777777" w:rsidR="000649DE" w:rsidRDefault="000649DE" w:rsidP="00984C8B">
      <w:pPr>
        <w:pStyle w:val="Ttulo1"/>
        <w:numPr>
          <w:ilvl w:val="0"/>
          <w:numId w:val="0"/>
        </w:numPr>
        <w:jc w:val="center"/>
        <w:rPr>
          <w:color w:val="004990"/>
          <w:sz w:val="28"/>
          <w:szCs w:val="28"/>
          <w:u w:val="none"/>
        </w:rPr>
      </w:pPr>
    </w:p>
    <w:p w14:paraId="744973C0" w14:textId="77777777"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10"/>
    </w:p>
    <w:p w14:paraId="40EA81CA" w14:textId="77777777" w:rsidR="00984C8B" w:rsidRPr="00984C8B" w:rsidRDefault="00984C8B" w:rsidP="00984C8B">
      <w:pPr>
        <w:rPr>
          <w:color w:val="004990"/>
          <w:sz w:val="28"/>
          <w:szCs w:val="28"/>
          <w:lang w:val="es-MX"/>
        </w:rPr>
      </w:pPr>
    </w:p>
    <w:p w14:paraId="7F81F1BA" w14:textId="77777777"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14:paraId="37237A7C" w14:textId="77777777" w:rsidR="00984C8B" w:rsidRPr="00984C8B" w:rsidRDefault="00984C8B" w:rsidP="00984C8B">
      <w:pPr>
        <w:rPr>
          <w:rFonts w:ascii="Arial" w:hAnsi="Arial" w:cs="Arial"/>
          <w:i/>
          <w:color w:val="004990"/>
          <w:szCs w:val="20"/>
        </w:rPr>
      </w:pPr>
    </w:p>
    <w:p w14:paraId="671EC215" w14:textId="77777777" w:rsidR="00984C8B" w:rsidRPr="00984C8B" w:rsidRDefault="00984C8B" w:rsidP="00984C8B">
      <w:pPr>
        <w:rPr>
          <w:rFonts w:ascii="Arial" w:hAnsi="Arial" w:cs="Arial"/>
          <w:i/>
          <w:color w:val="004990"/>
          <w:szCs w:val="20"/>
        </w:rPr>
      </w:pPr>
    </w:p>
    <w:p w14:paraId="22089412" w14:textId="77777777" w:rsidR="00984C8B" w:rsidRPr="00984C8B" w:rsidRDefault="00984C8B" w:rsidP="00984C8B">
      <w:pPr>
        <w:rPr>
          <w:rFonts w:ascii="Arial" w:hAnsi="Arial" w:cs="Arial"/>
          <w:i/>
          <w:color w:val="004990"/>
          <w:szCs w:val="20"/>
        </w:rPr>
      </w:pPr>
    </w:p>
    <w:p w14:paraId="3E25345B"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14:paraId="34565B47"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14:paraId="6FF892EC"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14:paraId="2E2969A9" w14:textId="77777777" w:rsidR="000655EA" w:rsidRDefault="000655EA" w:rsidP="00984C8B">
      <w:pPr>
        <w:rPr>
          <w:rFonts w:ascii="Tahoma" w:hAnsi="Tahoma" w:cs="Tahoma"/>
          <w:color w:val="004990"/>
          <w:sz w:val="22"/>
          <w:szCs w:val="22"/>
        </w:rPr>
      </w:pPr>
      <w:r>
        <w:rPr>
          <w:rFonts w:ascii="Tahoma" w:hAnsi="Tahoma" w:cs="Tahoma"/>
          <w:color w:val="004990"/>
          <w:sz w:val="22"/>
          <w:szCs w:val="22"/>
        </w:rPr>
        <w:t>Anexo E – Ficha de Producto VAS</w:t>
      </w:r>
    </w:p>
    <w:p w14:paraId="05C7510A" w14:textId="77777777" w:rsidR="000655EA" w:rsidRDefault="000655EA" w:rsidP="00984C8B">
      <w:pPr>
        <w:rPr>
          <w:rFonts w:ascii="Tahoma" w:hAnsi="Tahoma" w:cs="Tahoma"/>
          <w:color w:val="004990"/>
          <w:sz w:val="22"/>
          <w:szCs w:val="22"/>
        </w:rPr>
      </w:pPr>
      <w:r>
        <w:rPr>
          <w:rFonts w:ascii="Tahoma" w:hAnsi="Tahoma" w:cs="Tahoma"/>
          <w:color w:val="004990"/>
          <w:sz w:val="22"/>
          <w:szCs w:val="22"/>
        </w:rPr>
        <w:t xml:space="preserve">Anexo F – </w:t>
      </w:r>
      <w:r w:rsidRPr="00633C38">
        <w:rPr>
          <w:rFonts w:ascii="Tahoma" w:hAnsi="Tahoma" w:cs="Tahoma"/>
          <w:color w:val="004990"/>
          <w:sz w:val="22"/>
          <w:szCs w:val="22"/>
        </w:rPr>
        <w:t>Muestras de fichas de producto con servicios VAS</w:t>
      </w:r>
    </w:p>
    <w:p w14:paraId="4A7C9B8A" w14:textId="77777777" w:rsidR="000655EA" w:rsidRDefault="000655EA" w:rsidP="00984C8B">
      <w:pPr>
        <w:rPr>
          <w:rFonts w:ascii="Tahoma" w:hAnsi="Tahoma" w:cs="Tahoma"/>
          <w:color w:val="004990"/>
          <w:sz w:val="22"/>
          <w:szCs w:val="22"/>
        </w:rPr>
      </w:pPr>
      <w:r>
        <w:rPr>
          <w:rFonts w:ascii="Tahoma" w:hAnsi="Tahoma" w:cs="Tahoma"/>
          <w:color w:val="004990"/>
          <w:sz w:val="22"/>
          <w:szCs w:val="22"/>
        </w:rPr>
        <w:t xml:space="preserve">Anexo G – </w:t>
      </w:r>
      <w:r w:rsidR="00C1628F">
        <w:rPr>
          <w:rFonts w:ascii="Tahoma" w:hAnsi="Tahoma" w:cs="Tahoma"/>
          <w:color w:val="004990"/>
          <w:sz w:val="22"/>
          <w:szCs w:val="22"/>
        </w:rPr>
        <w:t>Ficha de producto R</w:t>
      </w:r>
      <w:r w:rsidR="00A45E1C">
        <w:rPr>
          <w:rFonts w:ascii="Tahoma" w:hAnsi="Tahoma" w:cs="Tahoma"/>
          <w:color w:val="004990"/>
          <w:sz w:val="22"/>
          <w:szCs w:val="22"/>
        </w:rPr>
        <w:t xml:space="preserve">ing </w:t>
      </w:r>
      <w:r w:rsidR="00C1628F">
        <w:rPr>
          <w:rFonts w:ascii="Tahoma" w:hAnsi="Tahoma" w:cs="Tahoma"/>
          <w:color w:val="004990"/>
          <w:sz w:val="22"/>
          <w:szCs w:val="22"/>
        </w:rPr>
        <w:t xml:space="preserve">Back </w:t>
      </w:r>
      <w:proofErr w:type="spellStart"/>
      <w:r w:rsidR="00C1628F">
        <w:rPr>
          <w:rFonts w:ascii="Tahoma" w:hAnsi="Tahoma" w:cs="Tahoma"/>
          <w:color w:val="004990"/>
          <w:sz w:val="22"/>
          <w:szCs w:val="22"/>
        </w:rPr>
        <w:t>T</w:t>
      </w:r>
      <w:r>
        <w:rPr>
          <w:rFonts w:ascii="Tahoma" w:hAnsi="Tahoma" w:cs="Tahoma"/>
          <w:color w:val="004990"/>
          <w:sz w:val="22"/>
          <w:szCs w:val="22"/>
        </w:rPr>
        <w:t>one</w:t>
      </w:r>
      <w:proofErr w:type="spellEnd"/>
    </w:p>
    <w:p w14:paraId="2967CBBC" w14:textId="77777777" w:rsidR="00A45E1C" w:rsidRDefault="000655EA" w:rsidP="00A45E1C">
      <w:pPr>
        <w:pStyle w:val="Default"/>
      </w:pPr>
      <w:r>
        <w:rPr>
          <w:rFonts w:ascii="Tahoma" w:hAnsi="Tahoma" w:cs="Tahoma"/>
          <w:color w:val="004990"/>
          <w:sz w:val="22"/>
          <w:szCs w:val="22"/>
        </w:rPr>
        <w:t xml:space="preserve">Anexo H </w:t>
      </w:r>
      <w:r w:rsidR="00A45E1C">
        <w:rPr>
          <w:rFonts w:ascii="Tahoma" w:hAnsi="Tahoma" w:cs="Tahoma"/>
          <w:color w:val="004990"/>
          <w:sz w:val="22"/>
          <w:szCs w:val="22"/>
        </w:rPr>
        <w:t>–</w:t>
      </w:r>
      <w:r>
        <w:rPr>
          <w:rFonts w:ascii="Tahoma" w:hAnsi="Tahoma" w:cs="Tahoma"/>
          <w:color w:val="004990"/>
          <w:sz w:val="22"/>
          <w:szCs w:val="22"/>
        </w:rPr>
        <w:t xml:space="preserve"> </w:t>
      </w:r>
      <w:r w:rsidR="00A45E1C" w:rsidRPr="00633C38">
        <w:rPr>
          <w:rFonts w:ascii="Tahoma" w:hAnsi="Tahoma" w:cs="Tahoma"/>
          <w:color w:val="004990"/>
          <w:sz w:val="22"/>
          <w:szCs w:val="22"/>
          <w:lang w:val="es-ES" w:eastAsia="es-ES"/>
        </w:rPr>
        <w:t xml:space="preserve">Información relevante sobre </w:t>
      </w:r>
      <w:proofErr w:type="spellStart"/>
      <w:r w:rsidR="00A45E1C" w:rsidRPr="00633C38">
        <w:rPr>
          <w:rFonts w:ascii="Tahoma" w:hAnsi="Tahoma" w:cs="Tahoma"/>
          <w:i/>
          <w:color w:val="004990"/>
          <w:sz w:val="22"/>
          <w:szCs w:val="22"/>
          <w:lang w:val="es-ES" w:eastAsia="es-ES"/>
        </w:rPr>
        <w:t>Calling</w:t>
      </w:r>
      <w:proofErr w:type="spellEnd"/>
      <w:r w:rsidR="00A45E1C" w:rsidRPr="00633C38">
        <w:rPr>
          <w:rFonts w:ascii="Tahoma" w:hAnsi="Tahoma" w:cs="Tahoma"/>
          <w:i/>
          <w:color w:val="004990"/>
          <w:sz w:val="22"/>
          <w:szCs w:val="22"/>
          <w:lang w:val="es-ES" w:eastAsia="es-ES"/>
        </w:rPr>
        <w:t xml:space="preserve"> </w:t>
      </w:r>
      <w:proofErr w:type="spellStart"/>
      <w:r w:rsidR="00A45E1C" w:rsidRPr="00633C38">
        <w:rPr>
          <w:rFonts w:ascii="Tahoma" w:hAnsi="Tahoma" w:cs="Tahoma"/>
          <w:i/>
          <w:color w:val="004990"/>
          <w:sz w:val="22"/>
          <w:szCs w:val="22"/>
          <w:lang w:val="es-ES" w:eastAsia="es-ES"/>
        </w:rPr>
        <w:t>Card</w:t>
      </w:r>
      <w:proofErr w:type="spellEnd"/>
      <w:r w:rsidR="00A45E1C" w:rsidRPr="00633C38">
        <w:rPr>
          <w:rFonts w:ascii="Tahoma" w:hAnsi="Tahoma" w:cs="Tahoma"/>
          <w:color w:val="004990"/>
          <w:sz w:val="22"/>
          <w:szCs w:val="22"/>
          <w:lang w:val="es-ES" w:eastAsia="es-ES"/>
        </w:rPr>
        <w:t xml:space="preserve"> de Entel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6012"/>
      </w:tblGrid>
      <w:tr w:rsidR="00A45E1C" w14:paraId="25971FC8" w14:textId="77777777">
        <w:trPr>
          <w:trHeight w:val="116"/>
        </w:trPr>
        <w:tc>
          <w:tcPr>
            <w:tcW w:w="6012" w:type="dxa"/>
          </w:tcPr>
          <w:p w14:paraId="0DFFB388" w14:textId="77777777" w:rsidR="00A45E1C" w:rsidRDefault="00A45E1C">
            <w:pPr>
              <w:pStyle w:val="Default"/>
              <w:rPr>
                <w:sz w:val="23"/>
                <w:szCs w:val="23"/>
              </w:rPr>
            </w:pPr>
            <w:r>
              <w:t xml:space="preserve"> </w:t>
            </w:r>
          </w:p>
        </w:tc>
      </w:tr>
    </w:tbl>
    <w:p w14:paraId="31AAF80D" w14:textId="77777777" w:rsidR="000655EA" w:rsidRPr="00984C8B" w:rsidRDefault="000655EA" w:rsidP="00984C8B">
      <w:pPr>
        <w:rPr>
          <w:rFonts w:ascii="Tahoma" w:hAnsi="Tahoma" w:cs="Tahoma"/>
          <w:color w:val="004990"/>
          <w:sz w:val="22"/>
          <w:szCs w:val="22"/>
        </w:rPr>
      </w:pPr>
    </w:p>
    <w:p w14:paraId="06FACDA3" w14:textId="77777777" w:rsidR="00984C8B" w:rsidRPr="00984C8B" w:rsidRDefault="00984C8B" w:rsidP="00984C8B">
      <w:pPr>
        <w:rPr>
          <w:rFonts w:ascii="Tahoma" w:hAnsi="Tahoma" w:cs="Tahoma"/>
          <w:color w:val="004990"/>
          <w:sz w:val="22"/>
          <w:szCs w:val="22"/>
        </w:rPr>
      </w:pPr>
    </w:p>
    <w:p w14:paraId="5EAFA18E" w14:textId="77777777" w:rsidR="00984C8B" w:rsidRPr="00984C8B" w:rsidRDefault="00984C8B" w:rsidP="00984C8B">
      <w:pPr>
        <w:rPr>
          <w:rFonts w:ascii="Tahoma" w:hAnsi="Tahoma" w:cs="Tahoma"/>
          <w:color w:val="004990"/>
          <w:sz w:val="22"/>
          <w:szCs w:val="22"/>
        </w:rPr>
      </w:pPr>
    </w:p>
    <w:p w14:paraId="12D5BF66" w14:textId="77777777" w:rsidR="00984C8B" w:rsidRPr="00984C8B" w:rsidRDefault="00984C8B" w:rsidP="00984C8B">
      <w:pPr>
        <w:rPr>
          <w:rFonts w:ascii="Tahoma" w:hAnsi="Tahoma" w:cs="Tahoma"/>
          <w:color w:val="004990"/>
          <w:sz w:val="22"/>
          <w:szCs w:val="22"/>
        </w:rPr>
      </w:pPr>
    </w:p>
    <w:p w14:paraId="2D1C545E" w14:textId="77777777" w:rsidR="00984C8B" w:rsidRPr="00984C8B" w:rsidRDefault="00984C8B" w:rsidP="00984C8B">
      <w:pPr>
        <w:rPr>
          <w:rFonts w:ascii="Tahoma" w:hAnsi="Tahoma" w:cs="Tahoma"/>
          <w:color w:val="004990"/>
          <w:sz w:val="22"/>
          <w:szCs w:val="22"/>
        </w:rPr>
      </w:pPr>
    </w:p>
    <w:p w14:paraId="32DD6959" w14:textId="77777777" w:rsidR="00984C8B" w:rsidRPr="00984C8B" w:rsidRDefault="00984C8B" w:rsidP="00984C8B">
      <w:pPr>
        <w:rPr>
          <w:rFonts w:ascii="Tahoma" w:hAnsi="Tahoma" w:cs="Tahoma"/>
          <w:color w:val="004990"/>
          <w:sz w:val="22"/>
          <w:szCs w:val="22"/>
        </w:rPr>
      </w:pPr>
    </w:p>
    <w:p w14:paraId="731F54F2" w14:textId="77777777" w:rsidR="00984C8B" w:rsidRPr="00984C8B" w:rsidRDefault="00984C8B" w:rsidP="00984C8B">
      <w:pPr>
        <w:rPr>
          <w:rFonts w:ascii="Tahoma" w:hAnsi="Tahoma" w:cs="Tahoma"/>
          <w:color w:val="004990"/>
          <w:sz w:val="22"/>
          <w:szCs w:val="22"/>
        </w:rPr>
      </w:pPr>
    </w:p>
    <w:p w14:paraId="140AAB0C" w14:textId="77777777" w:rsidR="00984C8B" w:rsidRPr="00984C8B" w:rsidRDefault="00984C8B" w:rsidP="00984C8B">
      <w:pPr>
        <w:rPr>
          <w:rFonts w:ascii="Tahoma" w:hAnsi="Tahoma" w:cs="Tahoma"/>
          <w:color w:val="004990"/>
          <w:sz w:val="22"/>
          <w:szCs w:val="22"/>
        </w:rPr>
      </w:pPr>
    </w:p>
    <w:p w14:paraId="7850AAD2" w14:textId="77777777" w:rsidR="00984C8B" w:rsidRPr="00984C8B" w:rsidRDefault="00984C8B" w:rsidP="00984C8B">
      <w:pPr>
        <w:rPr>
          <w:rFonts w:ascii="Tahoma" w:hAnsi="Tahoma" w:cs="Tahoma"/>
          <w:color w:val="004990"/>
          <w:sz w:val="22"/>
          <w:szCs w:val="22"/>
        </w:rPr>
      </w:pPr>
    </w:p>
    <w:p w14:paraId="49B634B9" w14:textId="77777777" w:rsidR="00984C8B" w:rsidRPr="00984C8B" w:rsidRDefault="00984C8B" w:rsidP="00984C8B">
      <w:pPr>
        <w:rPr>
          <w:rFonts w:ascii="Tahoma" w:hAnsi="Tahoma" w:cs="Tahoma"/>
          <w:color w:val="004990"/>
          <w:sz w:val="22"/>
          <w:szCs w:val="22"/>
        </w:rPr>
      </w:pPr>
    </w:p>
    <w:p w14:paraId="6E116F8D" w14:textId="77777777" w:rsidR="00984C8B" w:rsidRPr="00984C8B" w:rsidRDefault="00984C8B" w:rsidP="00984C8B">
      <w:pPr>
        <w:rPr>
          <w:rFonts w:ascii="Tahoma" w:hAnsi="Tahoma" w:cs="Tahoma"/>
          <w:color w:val="004990"/>
          <w:sz w:val="22"/>
          <w:szCs w:val="22"/>
        </w:rPr>
      </w:pPr>
    </w:p>
    <w:p w14:paraId="2DF165F7" w14:textId="77777777" w:rsidR="00984C8B" w:rsidRPr="00984C8B" w:rsidRDefault="00984C8B" w:rsidP="00984C8B">
      <w:pPr>
        <w:rPr>
          <w:rFonts w:ascii="Tahoma" w:hAnsi="Tahoma" w:cs="Tahoma"/>
          <w:color w:val="004990"/>
          <w:sz w:val="22"/>
          <w:szCs w:val="22"/>
        </w:rPr>
      </w:pPr>
    </w:p>
    <w:p w14:paraId="20E18462" w14:textId="77777777" w:rsidR="00984C8B" w:rsidRPr="00984C8B" w:rsidRDefault="00984C8B" w:rsidP="00984C8B">
      <w:pPr>
        <w:rPr>
          <w:rFonts w:ascii="Tahoma" w:hAnsi="Tahoma" w:cs="Tahoma"/>
          <w:color w:val="004990"/>
          <w:sz w:val="22"/>
          <w:szCs w:val="22"/>
        </w:rPr>
      </w:pPr>
    </w:p>
    <w:p w14:paraId="06A05A4E"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4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83"/>
      </w:tblGrid>
      <w:tr w:rsidR="00984C8B" w:rsidRPr="00984C8B" w14:paraId="7EA407B5" w14:textId="77777777" w:rsidTr="00912900">
        <w:trPr>
          <w:trHeight w:val="617"/>
        </w:trPr>
        <w:tc>
          <w:tcPr>
            <w:tcW w:w="2410" w:type="dxa"/>
            <w:shd w:val="clear" w:color="auto" w:fill="004990"/>
            <w:vAlign w:val="center"/>
          </w:tcPr>
          <w:p w14:paraId="50B50660"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7083" w:type="dxa"/>
            <w:vAlign w:val="center"/>
          </w:tcPr>
          <w:p w14:paraId="4BC278E0" w14:textId="77777777"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14:paraId="75C89EE4"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14:paraId="2C847FA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14:paraId="7221CFA7" w14:textId="71E54891"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w:t>
      </w:r>
      <w:r w:rsidR="00BB7170" w:rsidRPr="00984C8B">
        <w:rPr>
          <w:rFonts w:ascii="Tahoma" w:hAnsi="Tahoma" w:cs="Tahoma"/>
          <w:color w:val="004990"/>
          <w:sz w:val="22"/>
          <w:szCs w:val="22"/>
        </w:rPr>
        <w:t>consiguiente,</w:t>
      </w:r>
      <w:r w:rsidRPr="00984C8B">
        <w:rPr>
          <w:rFonts w:ascii="Tahoma" w:hAnsi="Tahoma" w:cs="Tahoma"/>
          <w:color w:val="004990"/>
          <w:sz w:val="22"/>
          <w:szCs w:val="22"/>
        </w:rPr>
        <w:t xml:space="preserv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14:paraId="16283D6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14:paraId="20C80BC2"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14:paraId="3577D09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0892244"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14:paraId="37F47181"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7B343CC"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14:paraId="733CAC18" w14:textId="77777777" w:rsidR="00984C8B" w:rsidRPr="001C3963"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14:paraId="79A2FD64" w14:textId="77777777" w:rsidR="001C3963" w:rsidRDefault="001C3963" w:rsidP="001C3963">
      <w:pPr>
        <w:spacing w:before="120"/>
        <w:ind w:left="567"/>
        <w:jc w:val="both"/>
        <w:rPr>
          <w:rFonts w:ascii="Tahoma" w:hAnsi="Tahoma" w:cs="Tahoma"/>
          <w:b/>
          <w:color w:val="004990"/>
          <w:sz w:val="22"/>
          <w:szCs w:val="22"/>
        </w:rPr>
      </w:pPr>
    </w:p>
    <w:p w14:paraId="7CDFDC16" w14:textId="77777777" w:rsidR="001C3963" w:rsidRPr="00984C8B" w:rsidRDefault="001C3963" w:rsidP="001C3963">
      <w:pPr>
        <w:spacing w:before="120"/>
        <w:ind w:left="567"/>
        <w:jc w:val="both"/>
        <w:rPr>
          <w:rFonts w:ascii="Tahoma" w:hAnsi="Tahoma" w:cs="Tahoma"/>
          <w:b/>
          <w:color w:val="004990"/>
          <w:sz w:val="22"/>
          <w:szCs w:val="22"/>
        </w:rPr>
      </w:pPr>
    </w:p>
    <w:p w14:paraId="330B3473" w14:textId="77777777"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lastRenderedPageBreak/>
        <w:t>Consideraciones previas a la presentación de propuestas</w:t>
      </w:r>
    </w:p>
    <w:p w14:paraId="4FE7EE60"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14:paraId="0FB0C77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BE1245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14:paraId="573B8D4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14:paraId="22A7795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14:paraId="0DE6E05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14:paraId="6D38318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1FD016E7"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D0B6B45" w14:textId="77777777" w:rsidR="00984C8B" w:rsidRPr="0003217F" w:rsidRDefault="00984C8B" w:rsidP="001226E1">
      <w:pPr>
        <w:numPr>
          <w:ilvl w:val="0"/>
          <w:numId w:val="23"/>
        </w:numPr>
        <w:spacing w:before="120"/>
        <w:ind w:left="567" w:hanging="567"/>
        <w:jc w:val="both"/>
        <w:rPr>
          <w:rFonts w:ascii="Tahoma" w:hAnsi="Tahoma" w:cs="Tahoma"/>
          <w:color w:val="004990"/>
          <w:sz w:val="22"/>
          <w:szCs w:val="22"/>
        </w:rPr>
      </w:pPr>
      <w:r w:rsidRPr="0003217F">
        <w:rPr>
          <w:rFonts w:ascii="Tahoma" w:hAnsi="Tahoma" w:cs="Tahoma"/>
          <w:color w:val="004990"/>
          <w:sz w:val="22"/>
          <w:szCs w:val="22"/>
        </w:rPr>
        <w:t>Errores Subsanables y no subsanables en la propuesta:</w:t>
      </w:r>
    </w:p>
    <w:p w14:paraId="0A1EF742" w14:textId="77777777" w:rsidR="00984C8B" w:rsidRPr="0003217F"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03217F">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sidRPr="0003217F">
        <w:rPr>
          <w:rFonts w:ascii="Tahoma" w:hAnsi="Tahoma" w:cs="Tahoma"/>
          <w:color w:val="004990"/>
          <w:sz w:val="22"/>
          <w:szCs w:val="22"/>
        </w:rPr>
        <w:t xml:space="preserve"> </w:t>
      </w:r>
    </w:p>
    <w:p w14:paraId="61005380" w14:textId="77777777" w:rsidR="00984C8B" w:rsidRPr="0003217F"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03217F">
        <w:rPr>
          <w:rFonts w:ascii="Tahoma" w:hAnsi="Tahoma" w:cs="Tahoma"/>
          <w:color w:val="004990"/>
          <w:sz w:val="22"/>
          <w:szCs w:val="22"/>
        </w:rPr>
        <w:lastRenderedPageBreak/>
        <w:t xml:space="preserve">Errores no subsanables, siendo objeto de descalificación, los siguientes: </w:t>
      </w:r>
    </w:p>
    <w:p w14:paraId="64903C00" w14:textId="77777777" w:rsidR="00984C8B" w:rsidRPr="0003217F"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ausencia de la carta de presentación de la propuesta firmada por el Representante Legal del proponente. </w:t>
      </w:r>
    </w:p>
    <w:p w14:paraId="0C5AB86D"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falta de la propuesta técnica. </w:t>
      </w:r>
    </w:p>
    <w:p w14:paraId="0F61DAB5"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falta de la propuesta económica. </w:t>
      </w:r>
    </w:p>
    <w:p w14:paraId="38101291"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La falta de presentación de la Garantía de Seriedad de Propuesta.</w:t>
      </w:r>
    </w:p>
    <w:p w14:paraId="5BA52316"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La ausencia del Poder</w:t>
      </w:r>
      <w:r w:rsidR="0089664C" w:rsidRPr="0003217F">
        <w:rPr>
          <w:rFonts w:ascii="Tahoma" w:hAnsi="Tahoma" w:cs="Tahoma"/>
          <w:color w:val="004990"/>
          <w:sz w:val="22"/>
          <w:szCs w:val="22"/>
        </w:rPr>
        <w:t xml:space="preserve"> </w:t>
      </w:r>
      <w:r w:rsidRPr="0003217F">
        <w:rPr>
          <w:rFonts w:ascii="Tahoma" w:hAnsi="Tahoma" w:cs="Tahoma"/>
          <w:color w:val="004990"/>
          <w:sz w:val="22"/>
          <w:szCs w:val="22"/>
        </w:rPr>
        <w:t>del representante Legal del proponente.</w:t>
      </w:r>
    </w:p>
    <w:p w14:paraId="693FD7BC"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presentación de una Garantía de Seriedad de Propuesta diferente a la solicitada. </w:t>
      </w:r>
    </w:p>
    <w:p w14:paraId="514431D8"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Cuando se presente en fotocopia simple, los documentos solicitados en original o debidamente legalizados.</w:t>
      </w:r>
    </w:p>
    <w:p w14:paraId="4039108C" w14:textId="77777777" w:rsidR="00984C8B" w:rsidRPr="0003217F"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03217F">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683CA5F8"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79B8167F" w14:textId="77777777"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14:paraId="26440C8F"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14:paraId="1BA29EB2"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48AED6D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767527E8" w14:textId="77777777"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788F0C3"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2B891786"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14:paraId="45582960"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14:paraId="62381C78" w14:textId="77777777"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14:paraId="1DA90435"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14:paraId="78132C35"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14:paraId="1293EDFC"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14:paraId="501D926B"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14:paraId="198703B7" w14:textId="77777777"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14:paraId="6BA64C15" w14:textId="77777777"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14:paraId="65C1C234" w14:textId="77777777"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14:paraId="0170FDC7" w14:textId="77777777" w:rsidTr="00C5104A">
        <w:trPr>
          <w:trHeight w:val="617"/>
        </w:trPr>
        <w:tc>
          <w:tcPr>
            <w:tcW w:w="2410" w:type="dxa"/>
            <w:shd w:val="clear" w:color="auto" w:fill="004990"/>
            <w:vAlign w:val="center"/>
          </w:tcPr>
          <w:p w14:paraId="55443967"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14:paraId="355B0F91" w14:textId="77777777"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6C4756F" w14:textId="77777777"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14:paraId="359E5F28" w14:textId="77777777" w:rsidTr="00C5104A">
        <w:trPr>
          <w:trHeight w:val="261"/>
        </w:trPr>
        <w:tc>
          <w:tcPr>
            <w:tcW w:w="2691" w:type="dxa"/>
            <w:tcBorders>
              <w:top w:val="nil"/>
              <w:left w:val="nil"/>
              <w:bottom w:val="nil"/>
              <w:right w:val="nil"/>
            </w:tcBorders>
            <w:tcMar>
              <w:left w:w="0" w:type="dxa"/>
              <w:right w:w="0" w:type="dxa"/>
            </w:tcMar>
            <w:vAlign w:val="center"/>
          </w:tcPr>
          <w:p w14:paraId="19DA21BB"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604CD248"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E2BFBB4"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6429A4" w14:textId="77777777" w:rsidR="00984C8B" w:rsidRPr="00984C8B" w:rsidRDefault="00984C8B" w:rsidP="00C5104A">
            <w:pPr>
              <w:rPr>
                <w:rFonts w:ascii="Tahoma" w:hAnsi="Tahoma" w:cs="Tahoma"/>
                <w:color w:val="004990"/>
                <w:sz w:val="22"/>
                <w:szCs w:val="22"/>
              </w:rPr>
            </w:pPr>
          </w:p>
        </w:tc>
      </w:tr>
      <w:tr w:rsidR="00984C8B" w:rsidRPr="00984C8B" w14:paraId="0FB81B88" w14:textId="77777777" w:rsidTr="00C5104A">
        <w:trPr>
          <w:trHeight w:val="246"/>
        </w:trPr>
        <w:tc>
          <w:tcPr>
            <w:tcW w:w="2691" w:type="dxa"/>
            <w:tcBorders>
              <w:top w:val="nil"/>
              <w:left w:val="nil"/>
              <w:bottom w:val="nil"/>
              <w:right w:val="nil"/>
            </w:tcBorders>
            <w:tcMar>
              <w:left w:w="0" w:type="dxa"/>
              <w:right w:w="0" w:type="dxa"/>
            </w:tcMar>
            <w:vAlign w:val="center"/>
          </w:tcPr>
          <w:p w14:paraId="17B54EA3"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2196732C"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3CD1C0E"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EB9F9FD" w14:textId="77777777" w:rsidR="00984C8B" w:rsidRPr="00984C8B" w:rsidRDefault="00984C8B" w:rsidP="00C5104A">
            <w:pPr>
              <w:rPr>
                <w:rFonts w:ascii="Tahoma" w:hAnsi="Tahoma" w:cs="Tahoma"/>
                <w:color w:val="004990"/>
                <w:sz w:val="22"/>
                <w:szCs w:val="22"/>
              </w:rPr>
            </w:pPr>
          </w:p>
        </w:tc>
      </w:tr>
      <w:tr w:rsidR="00984C8B" w:rsidRPr="00984C8B" w14:paraId="3B4B913E" w14:textId="77777777" w:rsidTr="00C5104A">
        <w:trPr>
          <w:trHeight w:val="261"/>
        </w:trPr>
        <w:tc>
          <w:tcPr>
            <w:tcW w:w="2691" w:type="dxa"/>
            <w:tcBorders>
              <w:top w:val="nil"/>
              <w:left w:val="nil"/>
              <w:bottom w:val="nil"/>
              <w:right w:val="nil"/>
            </w:tcBorders>
            <w:tcMar>
              <w:left w:w="0" w:type="dxa"/>
              <w:right w:w="0" w:type="dxa"/>
            </w:tcMar>
            <w:vAlign w:val="center"/>
          </w:tcPr>
          <w:p w14:paraId="2504E1DC"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47598A44"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11A2845"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387C989" w14:textId="77777777"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w:t>
            </w:r>
            <w:r w:rsidR="00DD4776">
              <w:rPr>
                <w:rFonts w:ascii="Tahoma" w:hAnsi="Tahoma" w:cs="Tahoma"/>
                <w:color w:val="004990"/>
                <w:sz w:val="22"/>
                <w:szCs w:val="22"/>
              </w:rPr>
              <w:t>2016</w:t>
            </w:r>
          </w:p>
        </w:tc>
      </w:tr>
      <w:tr w:rsidR="00984C8B" w:rsidRPr="00984C8B" w14:paraId="66D73930" w14:textId="77777777" w:rsidTr="00C5104A">
        <w:trPr>
          <w:trHeight w:val="261"/>
        </w:trPr>
        <w:tc>
          <w:tcPr>
            <w:tcW w:w="2691" w:type="dxa"/>
            <w:tcBorders>
              <w:top w:val="nil"/>
              <w:left w:val="nil"/>
              <w:bottom w:val="nil"/>
              <w:right w:val="nil"/>
            </w:tcBorders>
            <w:tcMar>
              <w:left w:w="0" w:type="dxa"/>
              <w:right w:w="0" w:type="dxa"/>
            </w:tcMar>
            <w:vAlign w:val="center"/>
          </w:tcPr>
          <w:p w14:paraId="5D0FD6C1"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43AEA525"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E026006"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C2A8904" w14:textId="77777777" w:rsidR="00984C8B" w:rsidRPr="00984C8B" w:rsidRDefault="00984C8B" w:rsidP="00C5104A">
            <w:pPr>
              <w:rPr>
                <w:rFonts w:ascii="Tahoma" w:hAnsi="Tahoma" w:cs="Tahoma"/>
                <w:color w:val="004990"/>
                <w:sz w:val="22"/>
                <w:szCs w:val="22"/>
              </w:rPr>
            </w:pPr>
          </w:p>
        </w:tc>
      </w:tr>
    </w:tbl>
    <w:p w14:paraId="69B9E55D"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1BA11573"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w:t>
      </w:r>
      <w:proofErr w:type="gramStart"/>
      <w:r w:rsidRPr="00984C8B">
        <w:rPr>
          <w:rFonts w:ascii="Tahoma" w:hAnsi="Tahoma" w:cs="Tahoma"/>
          <w:color w:val="004990"/>
          <w:sz w:val="22"/>
          <w:szCs w:val="22"/>
          <w:lang w:val="es-ES_tradnl"/>
        </w:rPr>
        <w:t>…………………….</w:t>
      </w:r>
      <w:proofErr w:type="gramEnd"/>
      <w:r w:rsidRPr="00984C8B">
        <w:rPr>
          <w:rFonts w:ascii="Tahoma" w:hAnsi="Tahoma" w:cs="Tahoma"/>
          <w:color w:val="004990"/>
          <w:sz w:val="22"/>
          <w:szCs w:val="22"/>
          <w:lang w:val="es-ES_tradnl"/>
        </w:rPr>
        <w:t xml:space="preserve"> a la cual es representamos, declaramos expresamente nuestra conformidad y compromiso de cumplimiento, conforme con los siguientes puntos:</w:t>
      </w:r>
    </w:p>
    <w:p w14:paraId="0DC0AF80" w14:textId="77777777"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419895B"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52B74951"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C84796C"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61330BA2" w14:textId="77777777"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7E52392A"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367EF01"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548BED3"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2CD66BD" w14:textId="77777777"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CEB4271" w14:textId="77777777" w:rsidR="0078321E" w:rsidRPr="00984C8B" w:rsidRDefault="0078321E" w:rsidP="0078321E">
      <w:pPr>
        <w:spacing w:before="120"/>
        <w:ind w:left="284"/>
        <w:jc w:val="both"/>
        <w:rPr>
          <w:rFonts w:ascii="Tahoma" w:hAnsi="Tahoma" w:cs="Tahoma"/>
          <w:color w:val="004990"/>
          <w:sz w:val="22"/>
          <w:szCs w:val="22"/>
          <w:lang w:val="es-ES_tradnl"/>
        </w:rPr>
      </w:pPr>
    </w:p>
    <w:p w14:paraId="4860C477" w14:textId="77777777" w:rsidR="00984C8B" w:rsidRDefault="00984C8B" w:rsidP="00984C8B">
      <w:pPr>
        <w:ind w:left="284"/>
        <w:jc w:val="both"/>
        <w:rPr>
          <w:rFonts w:ascii="Tahoma" w:hAnsi="Tahoma" w:cs="Tahoma"/>
          <w:color w:val="004990"/>
          <w:sz w:val="22"/>
          <w:szCs w:val="22"/>
          <w:lang w:val="es-ES_tradnl"/>
        </w:rPr>
      </w:pPr>
    </w:p>
    <w:p w14:paraId="435DD3C9" w14:textId="77777777" w:rsidR="009E7801" w:rsidRPr="00984C8B" w:rsidRDefault="009E7801" w:rsidP="00984C8B">
      <w:pPr>
        <w:ind w:left="284"/>
        <w:jc w:val="both"/>
        <w:rPr>
          <w:rFonts w:ascii="Tahoma" w:hAnsi="Tahoma" w:cs="Tahoma"/>
          <w:color w:val="004990"/>
          <w:sz w:val="22"/>
          <w:szCs w:val="22"/>
          <w:lang w:val="es-ES_tradnl"/>
        </w:rPr>
      </w:pPr>
    </w:p>
    <w:p w14:paraId="01929599"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6F81BE4F" w14:textId="77777777" w:rsidR="00984C8B" w:rsidRPr="00984C8B" w:rsidRDefault="00984C8B" w:rsidP="0078321E">
      <w:pPr>
        <w:jc w:val="center"/>
        <w:rPr>
          <w:rFonts w:ascii="Tahoma" w:hAnsi="Tahoma" w:cs="Tahoma"/>
          <w:b/>
          <w:color w:val="004990"/>
          <w:sz w:val="20"/>
          <w:szCs w:val="22"/>
          <w:lang w:val="es-ES_tradnl"/>
        </w:rPr>
      </w:pPr>
    </w:p>
    <w:p w14:paraId="5F6ED19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proofErr w:type="gramStart"/>
      <w:r w:rsidRPr="00984C8B">
        <w:rPr>
          <w:rFonts w:ascii="Tahoma" w:hAnsi="Tahoma" w:cs="Tahoma"/>
          <w:color w:val="004990"/>
          <w:sz w:val="20"/>
          <w:szCs w:val="22"/>
          <w:lang w:val="es-ES_tradnl"/>
        </w:rPr>
        <w:t>………………………………………………………………………………………………</w:t>
      </w:r>
      <w:proofErr w:type="gramEnd"/>
    </w:p>
    <w:p w14:paraId="396B5AA8" w14:textId="77777777" w:rsidR="00984C8B" w:rsidRPr="00984C8B" w:rsidRDefault="00984C8B" w:rsidP="0078321E">
      <w:pPr>
        <w:jc w:val="both"/>
        <w:rPr>
          <w:rFonts w:ascii="Tahoma" w:hAnsi="Tahoma" w:cs="Tahoma"/>
          <w:color w:val="004990"/>
          <w:sz w:val="20"/>
          <w:szCs w:val="22"/>
          <w:lang w:val="es-ES_tradnl"/>
        </w:rPr>
      </w:pPr>
    </w:p>
    <w:p w14:paraId="6681BFD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r>
      <w:proofErr w:type="gramStart"/>
      <w:r w:rsidRPr="00984C8B">
        <w:rPr>
          <w:rFonts w:ascii="Tahoma" w:hAnsi="Tahoma" w:cs="Tahoma"/>
          <w:color w:val="004990"/>
          <w:sz w:val="20"/>
          <w:szCs w:val="22"/>
          <w:lang w:val="es-ES_tradnl"/>
        </w:rPr>
        <w:t>………………………………………………………………………………………………</w:t>
      </w:r>
      <w:proofErr w:type="gramEnd"/>
    </w:p>
    <w:p w14:paraId="1AA968A9" w14:textId="77777777" w:rsidR="00984C8B" w:rsidRPr="00984C8B" w:rsidRDefault="00984C8B" w:rsidP="0078321E">
      <w:pPr>
        <w:jc w:val="both"/>
        <w:rPr>
          <w:rFonts w:ascii="Tahoma" w:hAnsi="Tahoma" w:cs="Tahoma"/>
          <w:color w:val="004990"/>
          <w:sz w:val="20"/>
          <w:szCs w:val="22"/>
          <w:lang w:val="es-ES_tradnl"/>
        </w:rPr>
      </w:pPr>
    </w:p>
    <w:p w14:paraId="7020CEC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proofErr w:type="gramStart"/>
      <w:r w:rsidRPr="00984C8B">
        <w:rPr>
          <w:rFonts w:ascii="Tahoma" w:hAnsi="Tahoma" w:cs="Tahoma"/>
          <w:color w:val="004990"/>
          <w:sz w:val="20"/>
          <w:szCs w:val="22"/>
          <w:lang w:val="es-ES_tradnl"/>
        </w:rPr>
        <w:t>………………………………………………………………………………………………</w:t>
      </w:r>
      <w:proofErr w:type="gramEnd"/>
    </w:p>
    <w:p w14:paraId="35AA32D0" w14:textId="77777777" w:rsidR="00984C8B" w:rsidRPr="00984C8B" w:rsidRDefault="00984C8B" w:rsidP="0078321E">
      <w:pPr>
        <w:jc w:val="both"/>
        <w:rPr>
          <w:rFonts w:ascii="Tahoma" w:hAnsi="Tahoma" w:cs="Tahoma"/>
          <w:color w:val="004990"/>
          <w:sz w:val="20"/>
          <w:szCs w:val="22"/>
          <w:lang w:val="es-ES_tradnl"/>
        </w:rPr>
      </w:pPr>
    </w:p>
    <w:p w14:paraId="5D6C3325"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proofErr w:type="gramStart"/>
      <w:r w:rsidRPr="00984C8B">
        <w:rPr>
          <w:rFonts w:ascii="Tahoma" w:hAnsi="Tahoma" w:cs="Tahoma"/>
          <w:color w:val="004990"/>
          <w:sz w:val="20"/>
          <w:szCs w:val="22"/>
          <w:lang w:val="es-ES_tradnl"/>
        </w:rPr>
        <w:t>………………………………………………………………………………………………</w:t>
      </w:r>
      <w:proofErr w:type="gramEnd"/>
    </w:p>
    <w:p w14:paraId="1AF30DA0" w14:textId="77777777" w:rsidR="00984C8B" w:rsidRPr="00984C8B" w:rsidRDefault="00984C8B" w:rsidP="0078321E">
      <w:pPr>
        <w:jc w:val="both"/>
        <w:rPr>
          <w:rFonts w:ascii="Tahoma" w:hAnsi="Tahoma" w:cs="Tahoma"/>
          <w:color w:val="004990"/>
          <w:sz w:val="20"/>
          <w:szCs w:val="22"/>
          <w:lang w:val="es-ES_tradnl"/>
        </w:rPr>
      </w:pPr>
    </w:p>
    <w:p w14:paraId="795E7E46" w14:textId="77777777" w:rsidR="00984C8B" w:rsidRPr="00984C8B" w:rsidRDefault="00984C8B" w:rsidP="0078321E">
      <w:pPr>
        <w:jc w:val="both"/>
        <w:rPr>
          <w:rFonts w:ascii="Tahoma" w:hAnsi="Tahoma" w:cs="Tahoma"/>
          <w:color w:val="004990"/>
          <w:sz w:val="20"/>
          <w:szCs w:val="22"/>
          <w:lang w:val="es-ES_tradnl"/>
        </w:rPr>
      </w:pPr>
    </w:p>
    <w:p w14:paraId="27BF83BA" w14:textId="77777777" w:rsidR="00984C8B" w:rsidRPr="00984C8B" w:rsidRDefault="00984C8B" w:rsidP="0078321E">
      <w:pPr>
        <w:jc w:val="both"/>
        <w:rPr>
          <w:rFonts w:ascii="Tahoma" w:hAnsi="Tahoma" w:cs="Tahoma"/>
          <w:color w:val="004990"/>
          <w:sz w:val="20"/>
          <w:szCs w:val="22"/>
          <w:lang w:val="es-ES_tradnl"/>
        </w:rPr>
      </w:pPr>
    </w:p>
    <w:p w14:paraId="792D3415" w14:textId="77777777" w:rsidR="00984C8B" w:rsidRPr="00984C8B" w:rsidRDefault="00984C8B" w:rsidP="0078321E">
      <w:pPr>
        <w:jc w:val="both"/>
        <w:rPr>
          <w:rFonts w:ascii="Tahoma" w:hAnsi="Tahoma" w:cs="Tahoma"/>
          <w:color w:val="004990"/>
          <w:sz w:val="20"/>
          <w:szCs w:val="22"/>
          <w:lang w:val="es-ES_tradnl"/>
        </w:rPr>
      </w:pPr>
    </w:p>
    <w:p w14:paraId="56340EB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proofErr w:type="gramStart"/>
      <w:r w:rsidRPr="00984C8B">
        <w:rPr>
          <w:rFonts w:ascii="Tahoma" w:hAnsi="Tahoma" w:cs="Tahoma"/>
          <w:color w:val="004990"/>
          <w:sz w:val="20"/>
          <w:szCs w:val="22"/>
          <w:lang w:val="es-ES_tradnl"/>
        </w:rPr>
        <w:t>……………………………………………………………………………………………</w:t>
      </w:r>
      <w:proofErr w:type="gramEnd"/>
    </w:p>
    <w:p w14:paraId="2624D9A5" w14:textId="77777777" w:rsidR="00984C8B" w:rsidRPr="00984C8B" w:rsidRDefault="00984C8B" w:rsidP="00984C8B">
      <w:pPr>
        <w:jc w:val="both"/>
        <w:rPr>
          <w:rFonts w:ascii="Tahoma" w:hAnsi="Tahoma" w:cs="Tahoma"/>
          <w:color w:val="004990"/>
          <w:sz w:val="14"/>
          <w:lang w:val="es-ES_tradnl"/>
        </w:rPr>
      </w:pPr>
    </w:p>
    <w:p w14:paraId="6EBE6901" w14:textId="77777777" w:rsidR="00984C8B" w:rsidRPr="00984C8B" w:rsidRDefault="00984C8B" w:rsidP="00984C8B">
      <w:pPr>
        <w:jc w:val="both"/>
        <w:rPr>
          <w:rFonts w:ascii="Tahoma" w:hAnsi="Tahoma" w:cs="Tahoma"/>
          <w:color w:val="004990"/>
          <w:sz w:val="14"/>
          <w:lang w:val="es-ES_tradnl"/>
        </w:rPr>
      </w:pPr>
    </w:p>
    <w:p w14:paraId="19CF31F1" w14:textId="77777777" w:rsidR="00984C8B" w:rsidRPr="00984C8B" w:rsidRDefault="00984C8B" w:rsidP="00984C8B">
      <w:pPr>
        <w:jc w:val="both"/>
        <w:rPr>
          <w:rFonts w:ascii="Tahoma" w:hAnsi="Tahoma" w:cs="Tahoma"/>
          <w:color w:val="004990"/>
          <w:sz w:val="14"/>
          <w:lang w:val="es-ES_tradnl"/>
        </w:rPr>
      </w:pPr>
    </w:p>
    <w:p w14:paraId="3CBBB7A7" w14:textId="77777777" w:rsidR="00984C8B" w:rsidRPr="00984C8B" w:rsidRDefault="00984C8B" w:rsidP="00984C8B">
      <w:pPr>
        <w:jc w:val="both"/>
        <w:rPr>
          <w:rFonts w:ascii="Tahoma" w:hAnsi="Tahoma" w:cs="Tahoma"/>
          <w:color w:val="004990"/>
          <w:sz w:val="14"/>
          <w:lang w:val="es-ES_tradnl"/>
        </w:rPr>
      </w:pPr>
    </w:p>
    <w:p w14:paraId="088157FD" w14:textId="77777777" w:rsidR="00984C8B" w:rsidRPr="00984C8B" w:rsidRDefault="00984C8B" w:rsidP="00984C8B">
      <w:pPr>
        <w:jc w:val="both"/>
        <w:rPr>
          <w:rFonts w:ascii="Tahoma" w:hAnsi="Tahoma" w:cs="Tahoma"/>
          <w:color w:val="004990"/>
          <w:sz w:val="14"/>
          <w:lang w:val="es-ES_tradnl"/>
        </w:rPr>
      </w:pPr>
    </w:p>
    <w:p w14:paraId="651941FA" w14:textId="77777777" w:rsidR="00984C8B" w:rsidRPr="00984C8B" w:rsidRDefault="00984C8B" w:rsidP="00984C8B">
      <w:pPr>
        <w:jc w:val="both"/>
        <w:rPr>
          <w:rFonts w:ascii="Tahoma" w:hAnsi="Tahoma" w:cs="Tahoma"/>
          <w:color w:val="004990"/>
          <w:sz w:val="14"/>
          <w:lang w:val="es-ES_tradnl"/>
        </w:rPr>
      </w:pPr>
    </w:p>
    <w:p w14:paraId="1504EF16" w14:textId="77777777" w:rsidR="00984C8B" w:rsidRPr="00984C8B" w:rsidRDefault="00984C8B" w:rsidP="00984C8B">
      <w:pPr>
        <w:jc w:val="both"/>
        <w:rPr>
          <w:rFonts w:ascii="Tahoma" w:hAnsi="Tahoma" w:cs="Tahoma"/>
          <w:color w:val="004990"/>
          <w:sz w:val="14"/>
          <w:lang w:val="es-ES_tradnl"/>
        </w:rPr>
      </w:pPr>
    </w:p>
    <w:p w14:paraId="7954DB9B" w14:textId="77777777" w:rsidR="00984C8B" w:rsidRPr="00984C8B" w:rsidRDefault="00984C8B" w:rsidP="00984C8B">
      <w:pPr>
        <w:jc w:val="both"/>
        <w:rPr>
          <w:rFonts w:ascii="Tahoma" w:hAnsi="Tahoma" w:cs="Tahoma"/>
          <w:color w:val="004990"/>
          <w:sz w:val="14"/>
          <w:lang w:val="es-ES_tradnl"/>
        </w:rPr>
      </w:pPr>
    </w:p>
    <w:p w14:paraId="4779C77D" w14:textId="77777777" w:rsidR="00984C8B" w:rsidRPr="00984C8B" w:rsidRDefault="00984C8B" w:rsidP="00984C8B">
      <w:pPr>
        <w:jc w:val="both"/>
        <w:rPr>
          <w:rFonts w:ascii="Tahoma" w:hAnsi="Tahoma" w:cs="Tahoma"/>
          <w:color w:val="004990"/>
          <w:sz w:val="14"/>
          <w:lang w:val="es-ES_tradnl"/>
        </w:rPr>
      </w:pPr>
    </w:p>
    <w:p w14:paraId="25E6DBC1" w14:textId="77777777" w:rsidR="00984C8B" w:rsidRPr="00984C8B" w:rsidRDefault="00984C8B" w:rsidP="00984C8B">
      <w:pPr>
        <w:jc w:val="both"/>
        <w:rPr>
          <w:rFonts w:ascii="Tahoma" w:hAnsi="Tahoma" w:cs="Tahoma"/>
          <w:color w:val="004990"/>
          <w:sz w:val="14"/>
          <w:lang w:val="es-ES_tradnl"/>
        </w:rPr>
      </w:pPr>
    </w:p>
    <w:p w14:paraId="248950AF" w14:textId="77777777" w:rsidR="00984C8B" w:rsidRPr="00984C8B" w:rsidRDefault="00984C8B" w:rsidP="00984C8B">
      <w:pPr>
        <w:jc w:val="both"/>
        <w:rPr>
          <w:rFonts w:ascii="Tahoma" w:hAnsi="Tahoma" w:cs="Tahoma"/>
          <w:color w:val="004990"/>
          <w:sz w:val="14"/>
          <w:lang w:val="es-ES_tradnl"/>
        </w:rPr>
      </w:pPr>
    </w:p>
    <w:p w14:paraId="42E90DAF" w14:textId="77777777" w:rsidR="00984C8B" w:rsidRPr="00984C8B" w:rsidRDefault="00984C8B" w:rsidP="00984C8B">
      <w:pPr>
        <w:jc w:val="both"/>
        <w:rPr>
          <w:rFonts w:ascii="Tahoma" w:hAnsi="Tahoma" w:cs="Tahoma"/>
          <w:color w:val="004990"/>
          <w:sz w:val="14"/>
          <w:lang w:val="es-ES_tradnl"/>
        </w:rPr>
      </w:pPr>
    </w:p>
    <w:p w14:paraId="01BED0B0" w14:textId="77777777" w:rsidR="00984C8B" w:rsidRPr="00984C8B" w:rsidRDefault="00984C8B" w:rsidP="00984C8B">
      <w:pPr>
        <w:jc w:val="both"/>
        <w:rPr>
          <w:rFonts w:ascii="Tahoma" w:hAnsi="Tahoma" w:cs="Tahoma"/>
          <w:color w:val="004990"/>
          <w:sz w:val="14"/>
          <w:lang w:val="es-ES_tradnl"/>
        </w:rPr>
      </w:pPr>
    </w:p>
    <w:p w14:paraId="1058A8D0" w14:textId="77777777" w:rsidR="00984C8B" w:rsidRPr="00984C8B" w:rsidRDefault="00984C8B" w:rsidP="00984C8B">
      <w:pPr>
        <w:jc w:val="both"/>
        <w:rPr>
          <w:rFonts w:ascii="Tahoma" w:hAnsi="Tahoma" w:cs="Tahoma"/>
          <w:color w:val="004990"/>
          <w:sz w:val="14"/>
          <w:lang w:val="es-ES_tradnl"/>
        </w:rPr>
      </w:pPr>
    </w:p>
    <w:p w14:paraId="3450E1DF" w14:textId="77777777" w:rsidR="00984C8B" w:rsidRPr="00984C8B" w:rsidRDefault="00984C8B" w:rsidP="00984C8B">
      <w:pPr>
        <w:jc w:val="both"/>
        <w:rPr>
          <w:rFonts w:ascii="Tahoma" w:hAnsi="Tahoma" w:cs="Tahoma"/>
          <w:color w:val="004990"/>
          <w:sz w:val="14"/>
          <w:lang w:val="es-ES_tradnl"/>
        </w:rPr>
      </w:pPr>
    </w:p>
    <w:p w14:paraId="1DF5FC3C" w14:textId="77777777" w:rsidR="00984C8B" w:rsidRPr="00984C8B" w:rsidRDefault="00984C8B" w:rsidP="00984C8B">
      <w:pPr>
        <w:jc w:val="both"/>
        <w:rPr>
          <w:rFonts w:ascii="Tahoma" w:hAnsi="Tahoma" w:cs="Tahoma"/>
          <w:color w:val="004990"/>
          <w:sz w:val="14"/>
          <w:lang w:val="es-ES_tradnl"/>
        </w:rPr>
      </w:pPr>
    </w:p>
    <w:p w14:paraId="00DA4392" w14:textId="77777777" w:rsidR="00984C8B" w:rsidRDefault="00984C8B" w:rsidP="00984C8B">
      <w:pPr>
        <w:rPr>
          <w:color w:val="004990"/>
        </w:rPr>
      </w:pPr>
    </w:p>
    <w:p w14:paraId="505EED3D" w14:textId="77777777" w:rsidR="00D5419D" w:rsidRPr="00703BDD" w:rsidRDefault="00D5419D" w:rsidP="00D5419D">
      <w:pPr>
        <w:ind w:left="348"/>
        <w:rPr>
          <w:rFonts w:ascii="Tahoma" w:hAnsi="Tahoma" w:cs="Tahoma"/>
          <w:color w:val="1F497D"/>
          <w:sz w:val="22"/>
          <w:szCs w:val="22"/>
          <w:lang w:val="es-ES_tradnl"/>
        </w:rPr>
        <w:sectPr w:rsidR="00D5419D" w:rsidRPr="00703BDD" w:rsidSect="00CC0372">
          <w:headerReference w:type="default" r:id="rId18"/>
          <w:footerReference w:type="default" r:id="rId19"/>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9D" w:rsidRPr="00F245CB" w14:paraId="2B65F60E" w14:textId="77777777" w:rsidTr="00FE5567">
        <w:trPr>
          <w:trHeight w:val="617"/>
        </w:trPr>
        <w:tc>
          <w:tcPr>
            <w:tcW w:w="2410" w:type="dxa"/>
            <w:shd w:val="clear" w:color="auto" w:fill="004990"/>
            <w:vAlign w:val="center"/>
          </w:tcPr>
          <w:p w14:paraId="64C015A6" w14:textId="77777777"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sidRPr="00703BDD">
              <w:rPr>
                <w:rFonts w:ascii="Tahoma" w:hAnsi="Tahoma" w:cs="Tahoma"/>
                <w:b/>
                <w:color w:val="FFFFFF"/>
                <w:sz w:val="28"/>
                <w:szCs w:val="28"/>
                <w:lang w:val="pt-BR"/>
              </w:rPr>
              <w:t>3</w:t>
            </w:r>
            <w:proofErr w:type="gramEnd"/>
          </w:p>
        </w:tc>
        <w:tc>
          <w:tcPr>
            <w:tcW w:w="7365" w:type="dxa"/>
            <w:vAlign w:val="center"/>
          </w:tcPr>
          <w:p w14:paraId="380B7A77" w14:textId="5039D7F5" w:rsidR="00D5419D" w:rsidRPr="00703BDD" w:rsidRDefault="00081529" w:rsidP="00FE556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(Sujeto a Modificaciones</w:t>
            </w:r>
            <w:r w:rsidR="006F55EE">
              <w:rPr>
                <w:rFonts w:ascii="Tahoma" w:hAnsi="Tahoma" w:cs="Tahoma"/>
                <w:b/>
                <w:color w:val="1F497D"/>
                <w:sz w:val="22"/>
                <w:szCs w:val="22"/>
                <w:lang w:val="es-ES_tradnl"/>
              </w:rPr>
              <w:t xml:space="preserve"> por parte de </w:t>
            </w:r>
            <w:r w:rsidR="006F55EE" w:rsidRPr="006F55EE">
              <w:rPr>
                <w:rFonts w:ascii="Tahoma" w:hAnsi="Tahoma" w:cs="Tahoma"/>
                <w:b/>
                <w:color w:val="1F497D"/>
                <w:sz w:val="22"/>
                <w:szCs w:val="22"/>
                <w:lang w:val="es-ES_tradnl"/>
              </w:rPr>
              <w:t>ENTEL S.A.</w:t>
            </w:r>
            <w:r w:rsidR="00D5419D">
              <w:rPr>
                <w:rFonts w:ascii="Tahoma" w:hAnsi="Tahoma" w:cs="Tahoma"/>
                <w:b/>
                <w:color w:val="1F497D"/>
                <w:sz w:val="22"/>
                <w:szCs w:val="22"/>
                <w:lang w:val="es-ES_tradnl"/>
              </w:rPr>
              <w:t xml:space="preserve"> de acuerdo al objeto de compra)</w:t>
            </w:r>
          </w:p>
        </w:tc>
      </w:tr>
    </w:tbl>
    <w:p w14:paraId="019D543A" w14:textId="77777777" w:rsidR="00D5419D" w:rsidRPr="00703BDD" w:rsidRDefault="00D5419D" w:rsidP="00D5419D">
      <w:pPr>
        <w:ind w:left="348"/>
        <w:jc w:val="center"/>
        <w:rPr>
          <w:rFonts w:cs="Arial"/>
          <w:b/>
          <w:color w:val="1F497D"/>
          <w:sz w:val="18"/>
        </w:rPr>
      </w:pPr>
    </w:p>
    <w:p w14:paraId="0BB4E015" w14:textId="77777777" w:rsidR="00DE39E1" w:rsidRPr="00B27423" w:rsidRDefault="00DE39E1" w:rsidP="00DE39E1">
      <w:pPr>
        <w:keepNext/>
        <w:keepLines/>
        <w:spacing w:before="200"/>
        <w:jc w:val="center"/>
        <w:outlineLvl w:val="1"/>
        <w:rPr>
          <w:rFonts w:ascii="Tahoma" w:hAnsi="Tahoma" w:cs="Tahoma"/>
          <w:b/>
          <w:bCs/>
          <w:i/>
          <w:color w:val="004990"/>
          <w:sz w:val="21"/>
          <w:szCs w:val="21"/>
        </w:rPr>
      </w:pPr>
      <w:r w:rsidRPr="00B27423">
        <w:rPr>
          <w:rFonts w:ascii="Tahoma" w:hAnsi="Tahoma" w:cs="Tahoma"/>
          <w:b/>
          <w:bCs/>
          <w:color w:val="004990"/>
          <w:sz w:val="21"/>
          <w:szCs w:val="21"/>
          <w:lang w:val="es-BO"/>
        </w:rPr>
        <w:t>CONTRATO PRIVADO</w:t>
      </w:r>
    </w:p>
    <w:p w14:paraId="35054326"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color w:val="004990"/>
          <w:sz w:val="21"/>
          <w:szCs w:val="21"/>
        </w:rPr>
        <w:t xml:space="preserve">Conste por el presente documento, relativo a un Contrato Privado para la contratación de bienes y servicios para la “Provisión </w:t>
      </w:r>
      <w:proofErr w:type="gramStart"/>
      <w:r w:rsidRPr="00B27423">
        <w:rPr>
          <w:rFonts w:ascii="Tahoma" w:hAnsi="Tahoma" w:cs="Tahoma"/>
          <w:color w:val="004990"/>
          <w:sz w:val="21"/>
          <w:szCs w:val="21"/>
        </w:rPr>
        <w:t>……………………………………………………………………………….”</w:t>
      </w:r>
      <w:proofErr w:type="gramEnd"/>
      <w:r w:rsidRPr="00B27423">
        <w:rPr>
          <w:rFonts w:ascii="Tahoma" w:hAnsi="Tahoma" w:cs="Tahoma"/>
          <w:color w:val="004990"/>
          <w:sz w:val="21"/>
          <w:szCs w:val="21"/>
        </w:rPr>
        <w:t xml:space="preserve"> elaborado en el marco de lo dispuesto por los Arts. 519 y 1297 del Código Civil Boliviano, que será elevado a instrumento público con el reconocimiento de firmas y rúbricas, al tenor de las siguientes cláusulas:</w:t>
      </w:r>
    </w:p>
    <w:p w14:paraId="25EDCCA7"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b/>
          <w:color w:val="004990"/>
          <w:sz w:val="21"/>
          <w:szCs w:val="21"/>
          <w:u w:val="single"/>
        </w:rPr>
        <w:t>PRIMERA: PARTES CONTRATANTES</w:t>
      </w:r>
      <w:r w:rsidRPr="00B27423">
        <w:rPr>
          <w:rFonts w:ascii="Tahoma" w:hAnsi="Tahoma" w:cs="Tahoma"/>
          <w:color w:val="004990"/>
          <w:sz w:val="21"/>
          <w:szCs w:val="21"/>
        </w:rPr>
        <w:t>.- Intervienen en la suscripción del presente contrato por una parte:</w:t>
      </w:r>
    </w:p>
    <w:p w14:paraId="2ED0FB92" w14:textId="77777777" w:rsidR="00DE39E1" w:rsidRPr="00B27423" w:rsidRDefault="00DE39E1" w:rsidP="00C53AAB">
      <w:pPr>
        <w:numPr>
          <w:ilvl w:val="1"/>
          <w:numId w:val="45"/>
        </w:numPr>
        <w:spacing w:before="120"/>
        <w:ind w:left="567" w:hanging="567"/>
        <w:jc w:val="both"/>
        <w:rPr>
          <w:rFonts w:ascii="Tahoma" w:hAnsi="Tahoma" w:cs="Tahoma"/>
          <w:color w:val="004990"/>
          <w:sz w:val="21"/>
          <w:szCs w:val="21"/>
          <w:lang w:eastAsia="en-US"/>
        </w:rPr>
      </w:pPr>
      <w:r w:rsidRPr="00B27423">
        <w:rPr>
          <w:rFonts w:ascii="Tahoma" w:eastAsia="Calibri" w:hAnsi="Tahoma" w:cs="Tahoma"/>
          <w:color w:val="004990"/>
          <w:sz w:val="21"/>
          <w:szCs w:val="21"/>
          <w:lang w:val="es-ES_tradnl" w:eastAsia="en-US"/>
        </w:rPr>
        <w:t xml:space="preserve">La </w:t>
      </w:r>
      <w:r w:rsidRPr="00B27423">
        <w:rPr>
          <w:rFonts w:ascii="Tahoma" w:eastAsia="Calibri" w:hAnsi="Tahoma" w:cs="Tahoma"/>
          <w:b/>
          <w:color w:val="004990"/>
          <w:sz w:val="21"/>
          <w:szCs w:val="21"/>
          <w:lang w:val="es-ES_tradnl" w:eastAsia="en-US"/>
        </w:rPr>
        <w:t>EMPRESA NACIONAL DE TELECOMUNICACIONES SOCIEDAD ANÓNIMA - ENTEL S.A.</w:t>
      </w:r>
      <w:r w:rsidRPr="00B27423">
        <w:rPr>
          <w:rFonts w:ascii="Tahoma" w:eastAsia="Calibri" w:hAnsi="Tahoma" w:cs="Tahoma"/>
          <w:color w:val="004990"/>
          <w:sz w:val="21"/>
          <w:szCs w:val="21"/>
          <w:lang w:val="es-ES_tradnl" w:eastAsia="en-US"/>
        </w:rPr>
        <w:t xml:space="preserve">, con Matrícula de Comercio N° 00013290 expedida por FUNDEMPRESA, NIT 1020703023, representada legalmente por los señores Sergio Alberto Tejerina Camacho en su condición de Gerente Nacional de Clientes </w:t>
      </w:r>
      <w:proofErr w:type="spellStart"/>
      <w:r w:rsidRPr="00B27423">
        <w:rPr>
          <w:rFonts w:ascii="Tahoma" w:eastAsia="Calibri" w:hAnsi="Tahoma" w:cs="Tahoma"/>
          <w:color w:val="004990"/>
          <w:sz w:val="21"/>
          <w:szCs w:val="21"/>
          <w:lang w:val="es-ES_tradnl" w:eastAsia="en-US"/>
        </w:rPr>
        <w:t>a.i.</w:t>
      </w:r>
      <w:proofErr w:type="spellEnd"/>
      <w:r w:rsidRPr="00B27423">
        <w:rPr>
          <w:rFonts w:ascii="Tahoma" w:eastAsia="Calibri" w:hAnsi="Tahoma" w:cs="Tahoma"/>
          <w:color w:val="004990"/>
          <w:sz w:val="21"/>
          <w:szCs w:val="21"/>
          <w:lang w:val="es-ES_tradnl" w:eastAsia="en-US"/>
        </w:rPr>
        <w:t xml:space="preserve"> y Lorena Diva Molina Canedo en su condición de Gerente Nacional de Administración y Finanzas, ambos en virtud del Poder de Especial, Expreso y Suficiente N° 167/2016 de fecha 21/04/16 otorgado ante la Notaría de Fe Pública N° 037 a cargo del Dr. </w:t>
      </w:r>
      <w:proofErr w:type="spellStart"/>
      <w:r w:rsidRPr="00B27423">
        <w:rPr>
          <w:rFonts w:ascii="Tahoma" w:eastAsia="Calibri" w:hAnsi="Tahoma" w:cs="Tahoma"/>
          <w:color w:val="004990"/>
          <w:sz w:val="21"/>
          <w:szCs w:val="21"/>
          <w:lang w:val="es-ES_tradnl" w:eastAsia="en-US"/>
        </w:rPr>
        <w:t>Dennys</w:t>
      </w:r>
      <w:proofErr w:type="spellEnd"/>
      <w:r w:rsidRPr="00B27423">
        <w:rPr>
          <w:rFonts w:ascii="Tahoma" w:eastAsia="Calibri" w:hAnsi="Tahoma" w:cs="Tahoma"/>
          <w:color w:val="004990"/>
          <w:sz w:val="21"/>
          <w:szCs w:val="21"/>
          <w:lang w:val="es-ES_tradnl" w:eastAsia="en-US"/>
        </w:rPr>
        <w:t xml:space="preserve"> Eduardo Tapia Crespo del Distrito Judicial de La Paz; en adelante a los efectos del presente contrato se denominará </w:t>
      </w:r>
      <w:r w:rsidRPr="00B27423">
        <w:rPr>
          <w:rFonts w:ascii="Tahoma" w:eastAsia="Calibri" w:hAnsi="Tahoma" w:cs="Tahoma"/>
          <w:b/>
          <w:color w:val="004990"/>
          <w:sz w:val="21"/>
          <w:szCs w:val="21"/>
          <w:lang w:val="es-ES_tradnl" w:eastAsia="en-US"/>
        </w:rPr>
        <w:t>ENTEL S.A.</w:t>
      </w:r>
      <w:r w:rsidRPr="00B27423">
        <w:rPr>
          <w:rFonts w:ascii="Tahoma" w:eastAsia="Calibri" w:hAnsi="Tahoma" w:cs="Tahoma"/>
          <w:color w:val="004990"/>
          <w:sz w:val="21"/>
          <w:szCs w:val="21"/>
          <w:lang w:val="es-ES_tradnl" w:eastAsia="en-US"/>
        </w:rPr>
        <w:t xml:space="preserve"> y por otra parte;</w:t>
      </w:r>
      <w:r w:rsidRPr="00B27423">
        <w:rPr>
          <w:rFonts w:ascii="Tahoma" w:hAnsi="Tahoma" w:cs="Tahoma"/>
          <w:color w:val="004990"/>
          <w:sz w:val="21"/>
          <w:szCs w:val="21"/>
          <w:lang w:val="es-ES_tradnl" w:eastAsia="en-US"/>
        </w:rPr>
        <w:t xml:space="preserve"> </w:t>
      </w:r>
    </w:p>
    <w:p w14:paraId="224FEA84" w14:textId="77777777" w:rsidR="00DE39E1" w:rsidRPr="00B27423" w:rsidRDefault="00DE39E1" w:rsidP="00C53AAB">
      <w:pPr>
        <w:numPr>
          <w:ilvl w:val="1"/>
          <w:numId w:val="45"/>
        </w:numPr>
        <w:spacing w:before="120"/>
        <w:ind w:left="567" w:hanging="567"/>
        <w:jc w:val="both"/>
        <w:rPr>
          <w:rFonts w:ascii="Tahoma" w:hAnsi="Tahoma" w:cs="Tahoma"/>
          <w:color w:val="004990"/>
          <w:sz w:val="21"/>
          <w:szCs w:val="21"/>
          <w:lang w:eastAsia="en-US"/>
        </w:rPr>
      </w:pPr>
      <w:r w:rsidRPr="00B27423">
        <w:rPr>
          <w:rFonts w:ascii="Tahoma" w:hAnsi="Tahoma" w:cs="Tahoma"/>
          <w:color w:val="004990"/>
          <w:sz w:val="21"/>
          <w:szCs w:val="21"/>
          <w:lang w:eastAsia="en-US"/>
        </w:rPr>
        <w:t>La empresa</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 con Matrícula de Comercio N° …………………., NIT ……………………, representada legalmente por el señor ……………………..,  en virtud del Poder …………………………………. Nº ……/…..</w:t>
      </w:r>
      <w:proofErr w:type="gramStart"/>
      <w:r w:rsidRPr="00B27423">
        <w:rPr>
          <w:rFonts w:ascii="Tahoma" w:hAnsi="Tahoma" w:cs="Tahoma"/>
          <w:color w:val="004990"/>
          <w:sz w:val="21"/>
          <w:szCs w:val="21"/>
          <w:lang w:eastAsia="en-US"/>
        </w:rPr>
        <w:t>de</w:t>
      </w:r>
      <w:proofErr w:type="gramEnd"/>
      <w:r w:rsidRPr="00B27423">
        <w:rPr>
          <w:rFonts w:ascii="Tahoma" w:hAnsi="Tahoma" w:cs="Tahoma"/>
          <w:color w:val="004990"/>
          <w:sz w:val="21"/>
          <w:szCs w:val="21"/>
          <w:lang w:eastAsia="en-US"/>
        </w:rPr>
        <w:t xml:space="preserve"> fecha ../../..</w:t>
      </w:r>
      <w:proofErr w:type="gramStart"/>
      <w:r w:rsidRPr="00B27423">
        <w:rPr>
          <w:rFonts w:ascii="Tahoma" w:hAnsi="Tahoma" w:cs="Tahoma"/>
          <w:color w:val="004990"/>
          <w:sz w:val="21"/>
          <w:szCs w:val="21"/>
          <w:lang w:eastAsia="en-US"/>
        </w:rPr>
        <w:t>,</w:t>
      </w:r>
      <w:proofErr w:type="gramEnd"/>
      <w:r w:rsidRPr="00B27423">
        <w:rPr>
          <w:rFonts w:ascii="Tahoma" w:hAnsi="Tahoma" w:cs="Tahoma"/>
          <w:color w:val="004990"/>
          <w:sz w:val="21"/>
          <w:szCs w:val="21"/>
          <w:lang w:eastAsia="en-US"/>
        </w:rPr>
        <w:t xml:space="preserve"> otorgado ante Notaría de Fe Pública Nº ……..a cargo de la ……………………………………….., del Distrito Judicial de …………………, en adelante a los efectos del presente contrato se denominará </w:t>
      </w:r>
      <w:r w:rsidRPr="00B27423">
        <w:rPr>
          <w:rFonts w:ascii="Tahoma" w:hAnsi="Tahoma" w:cs="Tahoma"/>
          <w:b/>
          <w:color w:val="004990"/>
          <w:sz w:val="21"/>
          <w:szCs w:val="21"/>
          <w:lang w:eastAsia="en-US"/>
        </w:rPr>
        <w:t>PROVEEDOR</w:t>
      </w:r>
      <w:r w:rsidRPr="00B27423">
        <w:rPr>
          <w:rFonts w:ascii="Tahoma" w:hAnsi="Tahoma" w:cs="Tahoma"/>
          <w:color w:val="004990"/>
          <w:sz w:val="21"/>
          <w:szCs w:val="21"/>
          <w:lang w:eastAsia="en-US"/>
        </w:rPr>
        <w:t>.</w:t>
      </w:r>
    </w:p>
    <w:p w14:paraId="6EE49D4F"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A los efectos del presente documento se podrá denominar a ENTEL S.A. y al PROVEEDOR de manera individual como “Parte” o “Partes” cuando la mención relacione a dichas empresas en forma conjunta.</w:t>
      </w:r>
    </w:p>
    <w:p w14:paraId="5373CF9B" w14:textId="77777777" w:rsidR="00DE39E1" w:rsidRPr="00B27423" w:rsidRDefault="00DE39E1" w:rsidP="00DE39E1">
      <w:pPr>
        <w:spacing w:before="120"/>
        <w:jc w:val="both"/>
        <w:rPr>
          <w:rFonts w:ascii="Tahoma" w:hAnsi="Tahoma" w:cs="Tahoma"/>
          <w:color w:val="004990"/>
          <w:sz w:val="21"/>
          <w:szCs w:val="21"/>
          <w:lang w:val="es-BO" w:eastAsia="en-US"/>
        </w:rPr>
      </w:pPr>
      <w:r w:rsidRPr="00B27423">
        <w:rPr>
          <w:rFonts w:ascii="Tahoma" w:hAnsi="Tahoma" w:cs="Tahoma"/>
          <w:b/>
          <w:color w:val="004990"/>
          <w:sz w:val="21"/>
          <w:szCs w:val="21"/>
          <w:u w:val="single"/>
          <w:lang w:eastAsia="en-US"/>
        </w:rPr>
        <w:t>SEGUNDA: ANTECEDENTES</w:t>
      </w:r>
      <w:r w:rsidRPr="00B27423">
        <w:rPr>
          <w:rFonts w:ascii="Tahoma" w:hAnsi="Tahoma" w:cs="Tahoma"/>
          <w:color w:val="004990"/>
          <w:sz w:val="21"/>
          <w:szCs w:val="21"/>
          <w:lang w:eastAsia="en-US"/>
        </w:rPr>
        <w:t>.-</w:t>
      </w:r>
      <w:r w:rsidRPr="00B27423">
        <w:rPr>
          <w:rFonts w:ascii="Tahoma" w:hAnsi="Tahoma" w:cs="Tahoma"/>
          <w:b/>
          <w:color w:val="004990"/>
          <w:sz w:val="21"/>
          <w:szCs w:val="21"/>
          <w:lang w:eastAsia="en-US"/>
        </w:rPr>
        <w:t xml:space="preserve"> </w:t>
      </w:r>
      <w:r w:rsidRPr="00B27423">
        <w:rPr>
          <w:rFonts w:ascii="Tahoma" w:hAnsi="Tahoma" w:cs="Tahoma"/>
          <w:color w:val="004990"/>
          <w:sz w:val="21"/>
          <w:szCs w:val="21"/>
          <w:lang w:eastAsia="en-US"/>
        </w:rPr>
        <w:t>La Subgerencia de ………………………………………</w:t>
      </w:r>
      <w:r w:rsidRPr="00B27423">
        <w:rPr>
          <w:rFonts w:ascii="Tahoma" w:hAnsi="Tahoma" w:cs="Tahoma"/>
          <w:color w:val="004990"/>
          <w:sz w:val="21"/>
          <w:szCs w:val="21"/>
          <w:lang w:val="es-BO" w:eastAsia="en-US"/>
        </w:rPr>
        <w:t xml:space="preserve">  mediante nota </w:t>
      </w:r>
      <w:proofErr w:type="gramStart"/>
      <w:r w:rsidRPr="00B27423">
        <w:rPr>
          <w:rFonts w:ascii="Tahoma" w:hAnsi="Tahoma" w:cs="Tahoma"/>
          <w:color w:val="004990"/>
          <w:sz w:val="21"/>
          <w:szCs w:val="21"/>
          <w:lang w:val="es-BO" w:eastAsia="en-US"/>
        </w:rPr>
        <w:t>……-</w:t>
      </w:r>
      <w:proofErr w:type="gramEnd"/>
      <w:r w:rsidRPr="00B27423">
        <w:rPr>
          <w:rFonts w:ascii="Tahoma" w:hAnsi="Tahoma" w:cs="Tahoma"/>
          <w:color w:val="004990"/>
          <w:sz w:val="21"/>
          <w:szCs w:val="21"/>
          <w:lang w:val="es-BO" w:eastAsia="en-US"/>
        </w:rPr>
        <w:t xml:space="preserve">…../…. </w:t>
      </w:r>
      <w:r w:rsidRPr="00B27423">
        <w:rPr>
          <w:rFonts w:ascii="Tahoma" w:hAnsi="Tahoma" w:cs="Tahoma"/>
          <w:iCs/>
          <w:color w:val="004990"/>
          <w:sz w:val="21"/>
          <w:szCs w:val="21"/>
          <w:lang w:val="es-BO" w:eastAsia="en-US"/>
        </w:rPr>
        <w:t>de fecha ../../..</w:t>
      </w:r>
      <w:r w:rsidRPr="00B27423">
        <w:rPr>
          <w:rFonts w:ascii="Tahoma" w:hAnsi="Tahoma" w:cs="Tahoma"/>
          <w:color w:val="004990"/>
          <w:sz w:val="21"/>
          <w:szCs w:val="21"/>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sidRPr="00B27423">
        <w:rPr>
          <w:rFonts w:ascii="Tahoma" w:hAnsi="Tahoma" w:cs="Tahoma"/>
          <w:color w:val="004990"/>
          <w:sz w:val="21"/>
          <w:szCs w:val="21"/>
          <w:lang w:val="es-BO" w:eastAsia="en-US"/>
        </w:rPr>
        <w:t>de</w:t>
      </w:r>
      <w:proofErr w:type="gramEnd"/>
      <w:r w:rsidRPr="00B27423">
        <w:rPr>
          <w:rFonts w:ascii="Tahoma" w:hAnsi="Tahoma" w:cs="Tahoma"/>
          <w:color w:val="004990"/>
          <w:sz w:val="21"/>
          <w:szCs w:val="21"/>
          <w:lang w:val="es-BO" w:eastAsia="en-US"/>
        </w:rPr>
        <w:t xml:space="preserve"> fecha ../../... </w:t>
      </w:r>
    </w:p>
    <w:p w14:paraId="1CF03EC2"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ENTEL S.A. mediante publicación de prensa en fecha </w:t>
      </w:r>
      <w:proofErr w:type="gramStart"/>
      <w:r w:rsidRPr="00B27423">
        <w:rPr>
          <w:rFonts w:ascii="Tahoma" w:hAnsi="Tahoma" w:cs="Tahoma"/>
          <w:color w:val="004990"/>
          <w:sz w:val="21"/>
          <w:szCs w:val="21"/>
          <w:lang w:val="es-BO"/>
        </w:rPr>
        <w:t>..</w:t>
      </w:r>
      <w:proofErr w:type="gramEnd"/>
      <w:r w:rsidRPr="00B27423">
        <w:rPr>
          <w:rFonts w:ascii="Tahoma" w:hAnsi="Tahoma" w:cs="Tahoma"/>
          <w:color w:val="004990"/>
          <w:sz w:val="21"/>
          <w:szCs w:val="21"/>
          <w:lang w:val="es-BO"/>
        </w:rPr>
        <w:t xml:space="preserve">/../.. </w:t>
      </w:r>
      <w:proofErr w:type="gramStart"/>
      <w:r w:rsidRPr="00B27423">
        <w:rPr>
          <w:rFonts w:ascii="Tahoma" w:hAnsi="Tahoma" w:cs="Tahoma"/>
          <w:color w:val="004990"/>
          <w:sz w:val="21"/>
          <w:szCs w:val="21"/>
          <w:lang w:val="es-BO"/>
        </w:rPr>
        <w:t>invitó</w:t>
      </w:r>
      <w:proofErr w:type="gramEnd"/>
      <w:r w:rsidRPr="00B27423">
        <w:rPr>
          <w:rFonts w:ascii="Tahoma" w:hAnsi="Tahoma" w:cs="Tahoma"/>
          <w:color w:val="004990"/>
          <w:sz w:val="21"/>
          <w:szCs w:val="21"/>
          <w:lang w:val="es-BO"/>
        </w:rPr>
        <w:t xml:space="preserve"> a las empresas interesadas en participar de la Licitación Pública N° ../2016 “ </w:t>
      </w:r>
      <w:proofErr w:type="gramStart"/>
      <w:r w:rsidRPr="00B27423">
        <w:rPr>
          <w:rFonts w:ascii="Tahoma" w:hAnsi="Tahoma" w:cs="Tahoma"/>
          <w:color w:val="004990"/>
          <w:sz w:val="21"/>
          <w:szCs w:val="21"/>
          <w:lang w:val="es-BO"/>
        </w:rPr>
        <w:t>……………………………………………….”</w:t>
      </w:r>
      <w:proofErr w:type="gramEnd"/>
      <w:r w:rsidRPr="00B27423">
        <w:rPr>
          <w:rFonts w:ascii="Tahoma" w:hAnsi="Tahoma" w:cs="Tahoma"/>
          <w:color w:val="004990"/>
          <w:sz w:val="21"/>
          <w:szCs w:val="21"/>
          <w:lang w:val="es-BO"/>
        </w:rPr>
        <w:t xml:space="preserve">, para que presenten sus propuestas en las oficinas de ENTEL S.A. hasta el día ../../.. </w:t>
      </w:r>
      <w:proofErr w:type="gramStart"/>
      <w:r w:rsidRPr="00B27423">
        <w:rPr>
          <w:rFonts w:ascii="Tahoma" w:hAnsi="Tahoma" w:cs="Tahoma"/>
          <w:color w:val="004990"/>
          <w:sz w:val="21"/>
          <w:szCs w:val="21"/>
          <w:lang w:val="es-BO"/>
        </w:rPr>
        <w:t>horas</w:t>
      </w:r>
      <w:proofErr w:type="gramEnd"/>
      <w:r w:rsidRPr="00B27423">
        <w:rPr>
          <w:rFonts w:ascii="Tahoma" w:hAnsi="Tahoma" w:cs="Tahoma"/>
          <w:color w:val="004990"/>
          <w:sz w:val="21"/>
          <w:szCs w:val="21"/>
          <w:lang w:val="es-BO"/>
        </w:rPr>
        <w:t xml:space="preserve"> 00:00.</w:t>
      </w:r>
    </w:p>
    <w:p w14:paraId="47A45CF6"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 término hábil y oportuno presentaron sus propuestas las empresas: </w:t>
      </w:r>
      <w:proofErr w:type="gramStart"/>
      <w:r w:rsidRPr="00B27423">
        <w:rPr>
          <w:rFonts w:ascii="Tahoma" w:hAnsi="Tahoma" w:cs="Tahoma"/>
          <w:color w:val="004990"/>
          <w:sz w:val="21"/>
          <w:szCs w:val="21"/>
          <w:lang w:val="es-BO"/>
        </w:rPr>
        <w:t>…………………………… …………………………………………………...</w:t>
      </w:r>
      <w:proofErr w:type="gramEnd"/>
    </w:p>
    <w:p w14:paraId="078F23F6"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Realizada las evaluaciones a las propuestas presentadas, se emite el Informe Final mediante nota AFA-…/……..de fecha </w:t>
      </w:r>
      <w:proofErr w:type="gramStart"/>
      <w:r w:rsidRPr="00B27423">
        <w:rPr>
          <w:rFonts w:ascii="Tahoma" w:hAnsi="Tahoma" w:cs="Tahoma"/>
          <w:color w:val="004990"/>
          <w:sz w:val="21"/>
          <w:szCs w:val="21"/>
          <w:lang w:val="es-BO"/>
        </w:rPr>
        <w:t>..</w:t>
      </w:r>
      <w:proofErr w:type="gramEnd"/>
      <w:r w:rsidRPr="00B27423">
        <w:rPr>
          <w:rFonts w:ascii="Tahoma" w:hAnsi="Tahoma" w:cs="Tahoma"/>
          <w:color w:val="004990"/>
          <w:sz w:val="21"/>
          <w:szCs w:val="21"/>
          <w:lang w:val="es-BO"/>
        </w:rPr>
        <w:t>/../16, correspondiente a la Licitación Pública N° …/2016 “…………………………” recomendando adjudicar este proceso a la empresa …………………………………….</w:t>
      </w:r>
    </w:p>
    <w:p w14:paraId="196338A3"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ENTEL S.A. mediante nota GG-…../2016 de fecha </w:t>
      </w:r>
      <w:proofErr w:type="gramStart"/>
      <w:r w:rsidRPr="00B27423">
        <w:rPr>
          <w:rFonts w:ascii="Tahoma" w:hAnsi="Tahoma" w:cs="Tahoma"/>
          <w:color w:val="004990"/>
          <w:sz w:val="21"/>
          <w:szCs w:val="21"/>
          <w:lang w:val="es-BO"/>
        </w:rPr>
        <w:t>..</w:t>
      </w:r>
      <w:proofErr w:type="gramEnd"/>
      <w:r w:rsidRPr="00B27423">
        <w:rPr>
          <w:rFonts w:ascii="Tahoma" w:hAnsi="Tahoma" w:cs="Tahoma"/>
          <w:color w:val="004990"/>
          <w:sz w:val="21"/>
          <w:szCs w:val="21"/>
          <w:lang w:val="es-BO"/>
        </w:rPr>
        <w:t>/../16, adjudica la Licitación Pública N° …./2016 “…………………………………………………………….” a la empresa ……………………………. aceptada por esta mediante nota ……………………de fecha ../../16.</w:t>
      </w:r>
    </w:p>
    <w:p w14:paraId="0E807566"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b/>
          <w:color w:val="004990"/>
          <w:sz w:val="21"/>
          <w:szCs w:val="21"/>
          <w:u w:val="single"/>
        </w:rPr>
        <w:t>TERCERA: DOCUMENTOS INTEGRANTES</w:t>
      </w:r>
      <w:r w:rsidRPr="00B27423">
        <w:rPr>
          <w:rFonts w:ascii="Tahoma" w:hAnsi="Tahoma" w:cs="Tahoma"/>
          <w:b/>
          <w:color w:val="004990"/>
          <w:sz w:val="21"/>
          <w:szCs w:val="21"/>
        </w:rPr>
        <w:t>.</w:t>
      </w:r>
      <w:r w:rsidRPr="00B27423">
        <w:rPr>
          <w:rFonts w:ascii="Tahoma" w:hAnsi="Tahoma" w:cs="Tahoma"/>
          <w:color w:val="004990"/>
          <w:sz w:val="21"/>
          <w:szCs w:val="21"/>
        </w:rPr>
        <w:t>- Forman parte integrante e indivisible del presente contrato, los siguientes documentos:</w:t>
      </w:r>
    </w:p>
    <w:p w14:paraId="712475A9" w14:textId="77777777" w:rsidR="00DE39E1" w:rsidRPr="00B27423" w:rsidRDefault="00DE39E1" w:rsidP="00DE39E1">
      <w:pPr>
        <w:spacing w:before="120"/>
        <w:ind w:left="284" w:hanging="284"/>
        <w:jc w:val="both"/>
        <w:rPr>
          <w:rFonts w:ascii="Tahoma" w:hAnsi="Tahoma" w:cs="Tahoma"/>
          <w:color w:val="004990"/>
          <w:sz w:val="21"/>
          <w:szCs w:val="21"/>
        </w:rPr>
      </w:pPr>
      <w:r w:rsidRPr="00B27423">
        <w:rPr>
          <w:rFonts w:ascii="Tahoma" w:hAnsi="Tahoma" w:cs="Tahoma"/>
          <w:color w:val="004990"/>
          <w:sz w:val="21"/>
          <w:szCs w:val="21"/>
        </w:rPr>
        <w:lastRenderedPageBreak/>
        <w:t>1.</w:t>
      </w:r>
      <w:r w:rsidRPr="00B27423">
        <w:rPr>
          <w:rFonts w:ascii="Tahoma" w:hAnsi="Tahoma" w:cs="Tahoma"/>
          <w:color w:val="004990"/>
          <w:sz w:val="21"/>
          <w:szCs w:val="21"/>
        </w:rPr>
        <w:tab/>
        <w:t xml:space="preserve">Términos Básicos de Contratación </w:t>
      </w:r>
    </w:p>
    <w:p w14:paraId="1EC2C9A9" w14:textId="77777777" w:rsidR="00DE39E1" w:rsidRPr="00B27423" w:rsidRDefault="00DE39E1" w:rsidP="00DE39E1">
      <w:pPr>
        <w:ind w:left="284" w:hanging="284"/>
        <w:jc w:val="both"/>
        <w:rPr>
          <w:rFonts w:ascii="Tahoma" w:hAnsi="Tahoma" w:cs="Tahoma"/>
          <w:color w:val="004990"/>
          <w:sz w:val="21"/>
          <w:szCs w:val="21"/>
        </w:rPr>
      </w:pPr>
      <w:r w:rsidRPr="00B27423">
        <w:rPr>
          <w:rFonts w:ascii="Tahoma" w:hAnsi="Tahoma" w:cs="Tahoma"/>
          <w:color w:val="004990"/>
          <w:sz w:val="21"/>
          <w:szCs w:val="21"/>
        </w:rPr>
        <w:t>2.</w:t>
      </w:r>
      <w:r w:rsidRPr="00B27423">
        <w:rPr>
          <w:rFonts w:ascii="Tahoma" w:hAnsi="Tahoma" w:cs="Tahoma"/>
          <w:color w:val="004990"/>
          <w:sz w:val="21"/>
          <w:szCs w:val="21"/>
        </w:rPr>
        <w:tab/>
        <w:t>Propuesta Técnica y Económica del PROVEEDOR y aceptada por ENTEL S.A.</w:t>
      </w:r>
    </w:p>
    <w:p w14:paraId="31BF1636" w14:textId="77777777" w:rsidR="00DE39E1" w:rsidRPr="00B27423" w:rsidRDefault="00DE39E1" w:rsidP="00DE39E1">
      <w:pPr>
        <w:ind w:left="284" w:hanging="284"/>
        <w:jc w:val="both"/>
        <w:rPr>
          <w:rFonts w:ascii="Tahoma" w:hAnsi="Tahoma" w:cs="Tahoma"/>
          <w:color w:val="004990"/>
          <w:sz w:val="21"/>
          <w:szCs w:val="21"/>
        </w:rPr>
      </w:pPr>
      <w:r w:rsidRPr="00B27423">
        <w:rPr>
          <w:rFonts w:ascii="Tahoma" w:hAnsi="Tahoma" w:cs="Tahoma"/>
          <w:color w:val="004990"/>
          <w:sz w:val="21"/>
          <w:szCs w:val="21"/>
        </w:rPr>
        <w:t>3.</w:t>
      </w:r>
      <w:r w:rsidRPr="00B27423">
        <w:rPr>
          <w:rFonts w:ascii="Tahoma" w:hAnsi="Tahoma" w:cs="Tahoma"/>
          <w:color w:val="004990"/>
          <w:sz w:val="21"/>
          <w:szCs w:val="21"/>
        </w:rPr>
        <w:tab/>
        <w:t xml:space="preserve">Carta de Adjudicación mediante nota </w:t>
      </w:r>
      <w:r w:rsidRPr="00B27423">
        <w:rPr>
          <w:rFonts w:ascii="Tahoma" w:hAnsi="Tahoma" w:cs="Tahoma"/>
          <w:color w:val="004990"/>
          <w:sz w:val="21"/>
          <w:szCs w:val="21"/>
          <w:lang w:val="es-BO"/>
        </w:rPr>
        <w:t xml:space="preserve">GG-…./2016 de fecha </w:t>
      </w:r>
      <w:proofErr w:type="gramStart"/>
      <w:r w:rsidRPr="00B27423">
        <w:rPr>
          <w:rFonts w:ascii="Tahoma" w:hAnsi="Tahoma" w:cs="Tahoma"/>
          <w:color w:val="004990"/>
          <w:sz w:val="21"/>
          <w:szCs w:val="21"/>
          <w:lang w:val="es-BO"/>
        </w:rPr>
        <w:t>..</w:t>
      </w:r>
      <w:proofErr w:type="gramEnd"/>
      <w:r w:rsidRPr="00B27423">
        <w:rPr>
          <w:rFonts w:ascii="Tahoma" w:hAnsi="Tahoma" w:cs="Tahoma"/>
          <w:color w:val="004990"/>
          <w:sz w:val="21"/>
          <w:szCs w:val="21"/>
          <w:lang w:val="es-BO"/>
        </w:rPr>
        <w:t>/../16.</w:t>
      </w:r>
    </w:p>
    <w:p w14:paraId="0AC3E9D7" w14:textId="77777777" w:rsidR="00DE39E1" w:rsidRPr="00B27423" w:rsidRDefault="00DE39E1" w:rsidP="00DE39E1">
      <w:pPr>
        <w:ind w:left="284" w:hanging="284"/>
        <w:jc w:val="both"/>
        <w:rPr>
          <w:rFonts w:ascii="Tahoma" w:hAnsi="Tahoma" w:cs="Tahoma"/>
          <w:iCs/>
          <w:color w:val="004990"/>
          <w:sz w:val="21"/>
          <w:szCs w:val="21"/>
          <w:lang w:val="es-BO"/>
        </w:rPr>
      </w:pPr>
      <w:r w:rsidRPr="00B27423">
        <w:rPr>
          <w:rFonts w:ascii="Tahoma" w:hAnsi="Tahoma" w:cs="Tahoma"/>
          <w:color w:val="004990"/>
          <w:sz w:val="21"/>
          <w:szCs w:val="21"/>
        </w:rPr>
        <w:t>4.</w:t>
      </w:r>
      <w:r w:rsidRPr="00B27423">
        <w:rPr>
          <w:rFonts w:ascii="Tahoma" w:hAnsi="Tahoma" w:cs="Tahoma"/>
          <w:color w:val="004990"/>
          <w:sz w:val="21"/>
          <w:szCs w:val="21"/>
        </w:rPr>
        <w:tab/>
        <w:t xml:space="preserve">Carta de Aceptación a la Adjudicación mediante nota ……………….. </w:t>
      </w:r>
      <w:proofErr w:type="gramStart"/>
      <w:r w:rsidRPr="00B27423">
        <w:rPr>
          <w:rFonts w:ascii="Tahoma" w:hAnsi="Tahoma" w:cs="Tahoma"/>
          <w:color w:val="004990"/>
          <w:sz w:val="21"/>
          <w:szCs w:val="21"/>
          <w:lang w:val="es-BO"/>
        </w:rPr>
        <w:t>de</w:t>
      </w:r>
      <w:proofErr w:type="gramEnd"/>
      <w:r w:rsidRPr="00B27423">
        <w:rPr>
          <w:rFonts w:ascii="Tahoma" w:hAnsi="Tahoma" w:cs="Tahoma"/>
          <w:color w:val="004990"/>
          <w:sz w:val="21"/>
          <w:szCs w:val="21"/>
          <w:lang w:val="es-BO"/>
        </w:rPr>
        <w:t xml:space="preserve"> fecha ../../16</w:t>
      </w:r>
    </w:p>
    <w:p w14:paraId="18EE96E1" w14:textId="77777777" w:rsidR="00DE39E1" w:rsidRPr="00B27423" w:rsidRDefault="00DE39E1" w:rsidP="00DE39E1">
      <w:pPr>
        <w:spacing w:before="120"/>
        <w:jc w:val="both"/>
        <w:rPr>
          <w:rFonts w:ascii="Tahoma" w:eastAsia="Calibri" w:hAnsi="Tahoma" w:cs="Tahoma"/>
          <w:color w:val="004990"/>
          <w:sz w:val="21"/>
          <w:szCs w:val="21"/>
          <w:lang w:val="es-BO" w:eastAsia="en-US"/>
        </w:rPr>
      </w:pPr>
      <w:r w:rsidRPr="00B27423">
        <w:rPr>
          <w:rFonts w:ascii="Tahoma" w:hAnsi="Tahoma" w:cs="Tahoma"/>
          <w:b/>
          <w:color w:val="004990"/>
          <w:sz w:val="21"/>
          <w:szCs w:val="21"/>
          <w:u w:val="single"/>
        </w:rPr>
        <w:t>CUARTA: OBJETO</w:t>
      </w:r>
      <w:r w:rsidRPr="00B27423">
        <w:rPr>
          <w:rFonts w:ascii="Tahoma" w:hAnsi="Tahoma" w:cs="Tahoma"/>
          <w:color w:val="004990"/>
          <w:sz w:val="21"/>
          <w:szCs w:val="21"/>
        </w:rPr>
        <w:t>.- El presente contrato tiene por objeto la</w:t>
      </w:r>
      <w:r w:rsidRPr="00B27423">
        <w:rPr>
          <w:rFonts w:ascii="Tahoma" w:hAnsi="Tahoma" w:cs="Tahoma"/>
          <w:color w:val="004990"/>
          <w:sz w:val="21"/>
          <w:szCs w:val="21"/>
          <w:lang w:val="es-BO"/>
        </w:rPr>
        <w:t xml:space="preserve"> provisión de ……………………………………………………………………………………………</w:t>
      </w:r>
      <w:r w:rsidRPr="00B27423">
        <w:rPr>
          <w:rFonts w:ascii="Tahoma" w:eastAsia="Calibri" w:hAnsi="Tahoma" w:cs="Tahoma"/>
          <w:color w:val="004990"/>
          <w:sz w:val="21"/>
          <w:szCs w:val="21"/>
          <w:lang w:val="es-BO" w:eastAsia="en-US"/>
        </w:rPr>
        <w:t>; que el PROVEEDOR se obliga a proveer y ejecutar en estricto cumplimiento a lo establecido en el presente contrato y los Términos Básicos de Contratación.</w:t>
      </w:r>
    </w:p>
    <w:p w14:paraId="141EEAF1"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b/>
          <w:color w:val="004990"/>
          <w:sz w:val="21"/>
          <w:szCs w:val="21"/>
          <w:u w:val="single"/>
        </w:rPr>
        <w:t>QUINTA: PRECIO E IMPUESTOS</w:t>
      </w:r>
      <w:r w:rsidRPr="00B27423">
        <w:rPr>
          <w:rFonts w:ascii="Tahoma" w:hAnsi="Tahoma" w:cs="Tahoma"/>
          <w:b/>
          <w:color w:val="004990"/>
          <w:sz w:val="21"/>
          <w:szCs w:val="21"/>
        </w:rPr>
        <w:t>.-</w:t>
      </w:r>
      <w:r w:rsidRPr="00B27423">
        <w:rPr>
          <w:rFonts w:ascii="Tahoma" w:hAnsi="Tahoma" w:cs="Tahoma"/>
          <w:color w:val="004990"/>
          <w:sz w:val="21"/>
          <w:szCs w:val="21"/>
        </w:rPr>
        <w:t xml:space="preserve"> El precio establecido para la provisión de los bienes y servicios objeto del presente contrato asciende a la suma de USD………………….. (………………………………..00/100 Dólares Americanos).</w:t>
      </w:r>
    </w:p>
    <w:p w14:paraId="0127D1AF"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color w:val="004990"/>
          <w:sz w:val="21"/>
          <w:szCs w:val="21"/>
          <w:lang w:val="es-BO"/>
        </w:rPr>
        <w:t xml:space="preserve">Las partes establecen que el precio antes mencionado es fijo e inmodificable durante la vigencia del contrato e incluye todos los tributos vigentes en Bolivia a la fecha de suscripción. </w:t>
      </w:r>
    </w:p>
    <w:p w14:paraId="6FA3C78A"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color w:val="004990"/>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792AF656" w14:textId="77777777" w:rsidR="00DE39E1" w:rsidRPr="00B27423" w:rsidRDefault="00DE39E1" w:rsidP="00DE39E1">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rPr>
        <w:t>SEXTA: MONEDA Y FORMA DE PAGO</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 xml:space="preserve">La moneda de pago del presente contrato </w:t>
      </w:r>
      <w:proofErr w:type="gramStart"/>
      <w:r w:rsidRPr="00B27423">
        <w:rPr>
          <w:rFonts w:ascii="Tahoma" w:hAnsi="Tahoma" w:cs="Tahoma"/>
          <w:iCs/>
          <w:color w:val="004990"/>
          <w:sz w:val="21"/>
          <w:szCs w:val="21"/>
          <w:lang w:val="es-BO"/>
        </w:rPr>
        <w:t>será</w:t>
      </w:r>
      <w:proofErr w:type="gramEnd"/>
      <w:r w:rsidRPr="00B27423">
        <w:rPr>
          <w:rFonts w:ascii="Tahoma" w:hAnsi="Tahoma" w:cs="Tahoma"/>
          <w:iCs/>
          <w:color w:val="004990"/>
          <w:sz w:val="21"/>
          <w:szCs w:val="21"/>
          <w:lang w:val="es-BO"/>
        </w:rPr>
        <w:t xml:space="preserve"> en Dólares Americanos o su equivalente en Bolivianos al tipo de cambio establecido por el Banco Central de Bolivia, de acuerdo al siguiente detalle:</w:t>
      </w:r>
    </w:p>
    <w:p w14:paraId="00393AB5" w14:textId="77777777" w:rsidR="00DE39E1" w:rsidRPr="00B27423" w:rsidRDefault="00DE39E1" w:rsidP="00C53AAB">
      <w:pPr>
        <w:numPr>
          <w:ilvl w:val="1"/>
          <w:numId w:val="46"/>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2E8DCFCD" w14:textId="77777777" w:rsidR="00DE39E1" w:rsidRPr="00B27423" w:rsidRDefault="00DE39E1" w:rsidP="00C53AAB">
      <w:pPr>
        <w:numPr>
          <w:ilvl w:val="1"/>
          <w:numId w:val="46"/>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1169BF19" w14:textId="77777777" w:rsidR="00DE39E1" w:rsidRPr="00B27423" w:rsidRDefault="00DE39E1" w:rsidP="00C53AAB">
      <w:pPr>
        <w:numPr>
          <w:ilvl w:val="1"/>
          <w:numId w:val="46"/>
        </w:numPr>
        <w:spacing w:before="120"/>
        <w:ind w:left="567" w:hanging="567"/>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20D4D8DB"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color w:val="004990"/>
          <w:sz w:val="21"/>
          <w:szCs w:val="21"/>
        </w:rPr>
        <w:t>Cualquier tributo, emergente del presente contrato, pagadero fuera y dentro del territorio boliviano estará a cargo del PROVEEDOR.</w:t>
      </w:r>
    </w:p>
    <w:p w14:paraId="20901AEF" w14:textId="77777777" w:rsidR="00DE39E1" w:rsidRPr="00B27423" w:rsidRDefault="00DE39E1" w:rsidP="00DE39E1">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53660057" w14:textId="77777777" w:rsidR="00DE39E1" w:rsidRPr="00B27423" w:rsidRDefault="00DE39E1" w:rsidP="00DE39E1">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0B27E852"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b/>
          <w:color w:val="004990"/>
          <w:sz w:val="21"/>
          <w:szCs w:val="21"/>
          <w:u w:val="single"/>
        </w:rPr>
        <w:t>SÉPTIMA: VIGENCIA</w:t>
      </w:r>
      <w:r w:rsidRPr="00B27423">
        <w:rPr>
          <w:rFonts w:ascii="Tahoma" w:hAnsi="Tahoma" w:cs="Tahoma"/>
          <w:color w:val="004990"/>
          <w:sz w:val="21"/>
          <w:szCs w:val="21"/>
        </w:rPr>
        <w:t xml:space="preserve">.- El presente contrato tendrá un periodo de duración ………………………… </w:t>
      </w:r>
      <w:proofErr w:type="gramStart"/>
      <w:r w:rsidRPr="00B27423">
        <w:rPr>
          <w:rFonts w:ascii="Tahoma" w:hAnsi="Tahoma" w:cs="Tahoma"/>
          <w:color w:val="004990"/>
          <w:sz w:val="21"/>
          <w:szCs w:val="21"/>
        </w:rPr>
        <w:t>(……)</w:t>
      </w:r>
      <w:proofErr w:type="gramEnd"/>
      <w:r w:rsidRPr="00B27423">
        <w:rPr>
          <w:rFonts w:ascii="Tahoma" w:hAnsi="Tahoma" w:cs="Tahoma"/>
          <w:color w:val="004990"/>
          <w:sz w:val="21"/>
          <w:szCs w:val="21"/>
        </w:rPr>
        <w:t xml:space="preserve"> días calendario computable a partir de la suscripción del contrato y se extenderá hasta que ambas partes hayan dado cumplimiento a todas las condiciones y estipulaciones contenidas en el mismo.</w:t>
      </w:r>
    </w:p>
    <w:p w14:paraId="150835AF" w14:textId="77777777" w:rsidR="00DE39E1" w:rsidRPr="00B27423" w:rsidRDefault="00DE39E1" w:rsidP="00DE39E1">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rPr>
        <w:t xml:space="preserve">OCTAVA: </w:t>
      </w:r>
      <w:r w:rsidRPr="00B27423">
        <w:rPr>
          <w:rFonts w:ascii="Tahoma" w:hAnsi="Tahoma" w:cs="Tahoma"/>
          <w:b/>
          <w:color w:val="004990"/>
          <w:sz w:val="21"/>
          <w:szCs w:val="21"/>
          <w:u w:val="single"/>
        </w:rPr>
        <w:t>PLAZO Y FORMA DE ENTREGA</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iCs/>
          <w:color w:val="004990"/>
          <w:sz w:val="21"/>
          <w:szCs w:val="21"/>
          <w:lang w:val="es-BO"/>
        </w:rPr>
        <w:t xml:space="preserve">El PROVEEDOR </w:t>
      </w:r>
      <w:proofErr w:type="gramStart"/>
      <w:r w:rsidRPr="00B27423">
        <w:rPr>
          <w:rFonts w:ascii="Tahoma" w:hAnsi="Tahoma" w:cs="Tahoma"/>
          <w:iCs/>
          <w:color w:val="004990"/>
          <w:sz w:val="21"/>
          <w:szCs w:val="21"/>
          <w:lang w:val="es-BO"/>
        </w:rPr>
        <w:t>entregará</w:t>
      </w:r>
      <w:proofErr w:type="gramEnd"/>
      <w:r w:rsidRPr="00B27423">
        <w:rPr>
          <w:rFonts w:ascii="Tahoma" w:hAnsi="Tahoma" w:cs="Tahoma"/>
          <w:iCs/>
          <w:color w:val="004990"/>
          <w:sz w:val="21"/>
          <w:szCs w:val="21"/>
          <w:lang w:val="es-BO"/>
        </w:rPr>
        <w:t xml:space="preserve"> a ENTEL S.A. la totalidad de los equipos y servicios ejecutados, de acuerdo a los términos y condiciones establecidos en los Términos Básicos de Contratación, de acuerdo a las condiciones:</w:t>
      </w:r>
    </w:p>
    <w:p w14:paraId="77002E46" w14:textId="77777777" w:rsidR="00DE39E1" w:rsidRPr="00B27423" w:rsidRDefault="00DE39E1" w:rsidP="00DE39E1">
      <w:pPr>
        <w:spacing w:before="120"/>
        <w:jc w:val="both"/>
        <w:rPr>
          <w:rFonts w:ascii="Tahoma" w:hAnsi="Tahoma" w:cs="Tahoma"/>
          <w:iCs/>
          <w:color w:val="004990"/>
          <w:sz w:val="21"/>
          <w:szCs w:val="21"/>
          <w:lang w:val="es-BO"/>
        </w:rPr>
      </w:pPr>
      <w:r w:rsidRPr="00B27423">
        <w:rPr>
          <w:rFonts w:ascii="Tahoma" w:hAnsi="Tahoma" w:cs="Tahoma"/>
          <w:iCs/>
          <w:color w:val="004990"/>
          <w:sz w:val="21"/>
          <w:szCs w:val="21"/>
          <w:lang w:val="es-BO"/>
        </w:rPr>
        <w:t>…………………………………………………………………………………………………………………………………………………………………………………………………………………………………………………………………………………………</w:t>
      </w:r>
    </w:p>
    <w:p w14:paraId="5CFC1A01" w14:textId="77777777" w:rsidR="00DE39E1" w:rsidRPr="00B27423" w:rsidRDefault="00DE39E1" w:rsidP="00DE39E1">
      <w:pPr>
        <w:spacing w:before="120"/>
        <w:jc w:val="both"/>
        <w:rPr>
          <w:rFonts w:ascii="Tahoma" w:hAnsi="Tahoma" w:cs="Tahoma"/>
          <w:iCs/>
          <w:color w:val="004990"/>
          <w:sz w:val="21"/>
          <w:szCs w:val="21"/>
          <w:lang w:val="es-BO"/>
        </w:rPr>
      </w:pPr>
      <w:r w:rsidRPr="00B27423">
        <w:rPr>
          <w:rFonts w:ascii="Tahoma" w:hAnsi="Tahoma" w:cs="Tahoma"/>
          <w:color w:val="004990"/>
          <w:sz w:val="21"/>
          <w:szCs w:val="21"/>
        </w:rPr>
        <w:t xml:space="preserve">Se consignará como fecha de entrega aquélla en la que todos los bienes sean entregados y los servicios sean ejecutados sin observaciones y se encuentren a disposición de ENTEL S.A. para su </w:t>
      </w:r>
      <w:r w:rsidRPr="00B27423">
        <w:rPr>
          <w:rFonts w:ascii="Tahoma" w:hAnsi="Tahoma" w:cs="Tahoma"/>
          <w:color w:val="004990"/>
          <w:sz w:val="21"/>
          <w:szCs w:val="21"/>
        </w:rPr>
        <w:lastRenderedPageBreak/>
        <w:t>uso, asimismo hayan cumplido con las inspecciones técnicas y cuenten con el Certificado de Aceptación Provisional.</w:t>
      </w:r>
    </w:p>
    <w:p w14:paraId="4E7E8BD4" w14:textId="77777777" w:rsidR="00DE39E1" w:rsidRPr="00B27423" w:rsidRDefault="00DE39E1" w:rsidP="00DE39E1">
      <w:pPr>
        <w:spacing w:before="120"/>
        <w:jc w:val="both"/>
        <w:rPr>
          <w:rFonts w:ascii="Tahoma" w:hAnsi="Tahoma" w:cs="Tahoma"/>
          <w:color w:val="004990"/>
          <w:sz w:val="21"/>
          <w:szCs w:val="21"/>
        </w:rPr>
      </w:pPr>
      <w:r w:rsidRPr="00B27423">
        <w:rPr>
          <w:rFonts w:ascii="Tahoma" w:hAnsi="Tahoma" w:cs="Tahoma"/>
          <w:b/>
          <w:color w:val="004990"/>
          <w:sz w:val="21"/>
          <w:szCs w:val="21"/>
          <w:u w:val="single"/>
          <w:lang w:val="es-BO"/>
        </w:rPr>
        <w:t>NOVENA</w:t>
      </w:r>
      <w:r w:rsidRPr="00B27423">
        <w:rPr>
          <w:rFonts w:ascii="Tahoma" w:hAnsi="Tahoma" w:cs="Tahoma"/>
          <w:b/>
          <w:color w:val="004990"/>
          <w:sz w:val="21"/>
          <w:szCs w:val="21"/>
          <w:u w:val="single"/>
        </w:rPr>
        <w:t>: GARANTÍAS Y SEGUROS</w:t>
      </w:r>
      <w:r w:rsidRPr="00B27423">
        <w:rPr>
          <w:rFonts w:ascii="Tahoma" w:hAnsi="Tahoma" w:cs="Tahoma"/>
          <w:color w:val="004990"/>
          <w:sz w:val="21"/>
          <w:szCs w:val="21"/>
        </w:rPr>
        <w:t xml:space="preserve">.- Las garantías y seguros señaladas en la presente cláusula, </w:t>
      </w:r>
      <w:r w:rsidRPr="00B27423">
        <w:rPr>
          <w:rFonts w:ascii="Tahoma" w:hAnsi="Tahoma" w:cs="Tahoma"/>
          <w:color w:val="004990"/>
          <w:sz w:val="21"/>
          <w:szCs w:val="21"/>
          <w:lang w:val="es-BO"/>
        </w:rPr>
        <w:t>serán exigibles y ejecutable de acuerdo a las leyes bolivianas</w:t>
      </w:r>
      <w:r w:rsidRPr="00B27423">
        <w:rPr>
          <w:rFonts w:ascii="Tahoma" w:hAnsi="Tahoma" w:cs="Tahoma"/>
          <w:color w:val="004990"/>
          <w:sz w:val="21"/>
          <w:szCs w:val="21"/>
        </w:rPr>
        <w:t xml:space="preserve">, si </w:t>
      </w:r>
      <w:r w:rsidRPr="00B27423">
        <w:rPr>
          <w:rFonts w:ascii="Tahoma" w:hAnsi="Tahoma" w:cs="Tahoma"/>
          <w:color w:val="004990"/>
          <w:sz w:val="21"/>
          <w:szCs w:val="21"/>
          <w:lang w:val="es-BO"/>
        </w:rPr>
        <w:t>el PROVEEDOR</w:t>
      </w:r>
      <w:r w:rsidRPr="00B27423">
        <w:rPr>
          <w:rFonts w:ascii="Tahoma" w:hAnsi="Tahoma" w:cs="Tahoma"/>
          <w:color w:val="004990"/>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67C71A55" w14:textId="77777777" w:rsidR="00DE39E1" w:rsidRPr="00B27423" w:rsidRDefault="00DE39E1" w:rsidP="00C53AAB">
      <w:pPr>
        <w:numPr>
          <w:ilvl w:val="1"/>
          <w:numId w:val="47"/>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color w:val="004990"/>
          <w:sz w:val="21"/>
          <w:szCs w:val="21"/>
          <w:u w:val="single"/>
          <w:lang w:val="es-BO" w:eastAsia="en-US"/>
        </w:rPr>
        <w:t>Garantía de Cumplimiento de Contrato</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Para garantizar el cumplimiento del presente contrato, el</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 xml:space="preserve">PROVEEDOR presentó a ENTEL S.A. la Boleta de Garantía N° ………………………… por la suma de USD………………… (……………………………………………..00/100 Dólares Americanos) con vigencia a partir del </w:t>
      </w:r>
      <w:proofErr w:type="gramStart"/>
      <w:r w:rsidRPr="00B27423">
        <w:rPr>
          <w:rFonts w:ascii="Tahoma" w:hAnsi="Tahoma" w:cs="Tahoma"/>
          <w:color w:val="004990"/>
          <w:sz w:val="21"/>
          <w:szCs w:val="21"/>
          <w:lang w:val="es-BO" w:eastAsia="en-US"/>
        </w:rPr>
        <w:t>..</w:t>
      </w:r>
      <w:proofErr w:type="gramEnd"/>
      <w:r w:rsidRPr="00B27423">
        <w:rPr>
          <w:rFonts w:ascii="Tahoma" w:hAnsi="Tahoma" w:cs="Tahoma"/>
          <w:color w:val="004990"/>
          <w:sz w:val="21"/>
          <w:szCs w:val="21"/>
          <w:lang w:val="es-BO" w:eastAsia="en-US"/>
        </w:rPr>
        <w:t xml:space="preserve">/../16 hasta el </w:t>
      </w:r>
      <w:proofErr w:type="gramStart"/>
      <w:r w:rsidRPr="00B27423">
        <w:rPr>
          <w:rFonts w:ascii="Tahoma" w:hAnsi="Tahoma" w:cs="Tahoma"/>
          <w:color w:val="004990"/>
          <w:sz w:val="21"/>
          <w:szCs w:val="21"/>
          <w:lang w:val="es-BO" w:eastAsia="en-US"/>
        </w:rPr>
        <w:t>..</w:t>
      </w:r>
      <w:proofErr w:type="gramEnd"/>
      <w:r w:rsidRPr="00B27423">
        <w:rPr>
          <w:rFonts w:ascii="Tahoma" w:hAnsi="Tahoma" w:cs="Tahoma"/>
          <w:color w:val="004990"/>
          <w:sz w:val="21"/>
          <w:szCs w:val="21"/>
          <w:lang w:val="es-BO" w:eastAsia="en-US"/>
        </w:rPr>
        <w:t>/../..,</w:t>
      </w:r>
      <w:r w:rsidRPr="00B27423">
        <w:rPr>
          <w:rFonts w:ascii="Tahoma" w:hAnsi="Tahoma" w:cs="Tahoma"/>
          <w:bCs/>
          <w:color w:val="004990"/>
          <w:sz w:val="21"/>
          <w:szCs w:val="21"/>
          <w:lang w:val="es-BO" w:eastAsia="en-US"/>
        </w:rPr>
        <w:t xml:space="preserve"> </w:t>
      </w:r>
      <w:r w:rsidRPr="00B27423">
        <w:rPr>
          <w:rFonts w:ascii="Tahoma" w:hAnsi="Tahoma" w:cs="Tahoma"/>
          <w:color w:val="004990"/>
          <w:sz w:val="21"/>
          <w:szCs w:val="21"/>
          <w:lang w:val="es-BO" w:eastAsia="en-US"/>
        </w:rPr>
        <w:t>emitida por el Banco ………………. con la característica de renovable, irrevocable, de ejecución inmediata a primer requerimiento, equivalente al diez por ciento (10%) del valor total del contrato.</w:t>
      </w:r>
    </w:p>
    <w:p w14:paraId="5C4A124F" w14:textId="77777777" w:rsidR="00DE39E1" w:rsidRPr="00B27423" w:rsidRDefault="00DE39E1" w:rsidP="00C53AAB">
      <w:pPr>
        <w:numPr>
          <w:ilvl w:val="1"/>
          <w:numId w:val="47"/>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de Bienes</w:t>
      </w:r>
      <w:r w:rsidRPr="00B27423">
        <w:rPr>
          <w:rFonts w:ascii="Tahoma" w:hAnsi="Tahoma" w:cs="Tahoma"/>
          <w:b/>
          <w:color w:val="004990"/>
          <w:sz w:val="21"/>
          <w:szCs w:val="21"/>
          <w:lang w:val="es-BO" w:eastAsia="en-US"/>
        </w:rPr>
        <w:t>.-</w:t>
      </w:r>
      <w:r w:rsidRPr="00B27423">
        <w:rPr>
          <w:rFonts w:ascii="Tahoma" w:hAnsi="Tahoma" w:cs="Tahoma"/>
          <w:color w:val="004990"/>
          <w:sz w:val="21"/>
          <w:szCs w:val="21"/>
          <w:lang w:val="es-BO" w:eastAsia="en-US"/>
        </w:rPr>
        <w:t xml:space="preserve"> El PROVEEDOR presentará un Certificado del fabricante para garantizar la calidad de los bienes objeto del presente contrato por el periodo de … (</w:t>
      </w:r>
      <w:proofErr w:type="gramStart"/>
      <w:r w:rsidRPr="00B27423">
        <w:rPr>
          <w:rFonts w:ascii="Tahoma" w:hAnsi="Tahoma" w:cs="Tahoma"/>
          <w:color w:val="004990"/>
          <w:sz w:val="21"/>
          <w:szCs w:val="21"/>
          <w:lang w:val="es-BO" w:eastAsia="en-US"/>
        </w:rPr>
        <w:t>..)</w:t>
      </w:r>
      <w:proofErr w:type="gramEnd"/>
      <w:r w:rsidRPr="00B27423">
        <w:rPr>
          <w:rFonts w:ascii="Tahoma" w:hAnsi="Tahoma" w:cs="Tahoma"/>
          <w:color w:val="004990"/>
          <w:sz w:val="21"/>
          <w:szCs w:val="21"/>
          <w:lang w:val="es-BO" w:eastAsia="en-US"/>
        </w:rPr>
        <w:t xml:space="preserve"> años computable a partir de la emisión del Certificado de Aceptación Provisional</w:t>
      </w:r>
      <w:r w:rsidRPr="00B27423">
        <w:rPr>
          <w:rFonts w:ascii="Tahoma" w:hAnsi="Tahoma" w:cs="Tahoma"/>
          <w:b/>
          <w:color w:val="004990"/>
          <w:sz w:val="21"/>
          <w:szCs w:val="21"/>
          <w:lang w:val="es-BO" w:eastAsia="en-US"/>
        </w:rPr>
        <w:t>.</w:t>
      </w:r>
    </w:p>
    <w:p w14:paraId="20AD3BF7" w14:textId="77777777" w:rsidR="00DE39E1" w:rsidRPr="00B27423" w:rsidRDefault="00DE39E1" w:rsidP="00C53AAB">
      <w:pPr>
        <w:numPr>
          <w:ilvl w:val="1"/>
          <w:numId w:val="47"/>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z w:val="21"/>
          <w:szCs w:val="21"/>
          <w:u w:val="single"/>
          <w:lang w:val="es-BO" w:eastAsia="en-US"/>
        </w:rPr>
        <w:t>Garantía de Calidad Técnica por Servicios Instalación</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El PROVEEDOR</w:t>
      </w:r>
      <w:r w:rsidRPr="00B27423">
        <w:rPr>
          <w:rFonts w:ascii="Tahoma" w:hAnsi="Tahoma" w:cs="Tahoma"/>
          <w:b/>
          <w:color w:val="004990"/>
          <w:sz w:val="21"/>
          <w:szCs w:val="21"/>
          <w:lang w:val="es-BO" w:eastAsia="en-US"/>
        </w:rPr>
        <w:t xml:space="preserve"> </w:t>
      </w:r>
      <w:r w:rsidRPr="00B27423">
        <w:rPr>
          <w:rFonts w:ascii="Tahoma" w:hAnsi="Tahoma" w:cs="Tahoma"/>
          <w:color w:val="004990"/>
          <w:sz w:val="21"/>
          <w:szCs w:val="21"/>
          <w:lang w:val="es-BO" w:eastAsia="en-US"/>
        </w:rPr>
        <w:t>garantiza la Calidad Técnica por los Servicios de Instalación objeto del presente contrato por un periodo de … (</w:t>
      </w:r>
      <w:proofErr w:type="gramStart"/>
      <w:r w:rsidRPr="00B27423">
        <w:rPr>
          <w:rFonts w:ascii="Tahoma" w:hAnsi="Tahoma" w:cs="Tahoma"/>
          <w:color w:val="004990"/>
          <w:sz w:val="21"/>
          <w:szCs w:val="21"/>
          <w:lang w:val="es-BO" w:eastAsia="en-US"/>
        </w:rPr>
        <w:t>..</w:t>
      </w:r>
      <w:proofErr w:type="gramEnd"/>
      <w:r w:rsidRPr="00B27423">
        <w:rPr>
          <w:rFonts w:ascii="Tahoma" w:hAnsi="Tahoma" w:cs="Tahoma"/>
          <w:color w:val="004990"/>
          <w:sz w:val="21"/>
          <w:szCs w:val="21"/>
          <w:lang w:val="es-BO" w:eastAsia="en-US"/>
        </w:rPr>
        <w:t xml:space="preserve"> año computable a partir de la emisión del Certificado de Aceptación Provisional.</w:t>
      </w:r>
    </w:p>
    <w:p w14:paraId="30E22F59" w14:textId="77777777" w:rsidR="00DE39E1" w:rsidRPr="00B27423" w:rsidRDefault="00DE39E1" w:rsidP="00C53AAB">
      <w:pPr>
        <w:numPr>
          <w:ilvl w:val="1"/>
          <w:numId w:val="47"/>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color w:val="004990"/>
          <w:spacing w:val="-3"/>
          <w:sz w:val="21"/>
          <w:szCs w:val="21"/>
          <w:u w:val="single"/>
          <w:lang w:eastAsia="en-US"/>
        </w:rPr>
        <w:t>Póliza de Responsabilidad Civil</w:t>
      </w:r>
      <w:r w:rsidRPr="00B27423">
        <w:rPr>
          <w:rFonts w:ascii="Tahoma" w:hAnsi="Tahoma" w:cs="Tahoma"/>
          <w:b/>
          <w:color w:val="004990"/>
          <w:spacing w:val="-3"/>
          <w:sz w:val="21"/>
          <w:szCs w:val="21"/>
          <w:lang w:eastAsia="en-US"/>
        </w:rPr>
        <w:t>.-</w:t>
      </w:r>
      <w:r w:rsidRPr="00B27423">
        <w:rPr>
          <w:rFonts w:ascii="Tahoma" w:hAnsi="Tahoma" w:cs="Tahoma"/>
          <w:iCs/>
          <w:color w:val="004990"/>
          <w:sz w:val="21"/>
          <w:szCs w:val="21"/>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703F4125" w14:textId="77777777" w:rsidR="00DE39E1" w:rsidRPr="00B27423" w:rsidRDefault="00DE39E1" w:rsidP="00C53AAB">
      <w:pPr>
        <w:numPr>
          <w:ilvl w:val="1"/>
          <w:numId w:val="47"/>
        </w:numPr>
        <w:tabs>
          <w:tab w:val="left" w:pos="-1843"/>
        </w:tabs>
        <w:spacing w:before="120"/>
        <w:ind w:left="567" w:hanging="567"/>
        <w:jc w:val="both"/>
        <w:rPr>
          <w:rFonts w:ascii="Tahoma" w:hAnsi="Tahoma" w:cs="Tahoma"/>
          <w:color w:val="004990"/>
          <w:sz w:val="21"/>
          <w:szCs w:val="21"/>
          <w:lang w:val="es-BO" w:eastAsia="en-US"/>
        </w:rPr>
      </w:pPr>
      <w:r w:rsidRPr="00B27423">
        <w:rPr>
          <w:rFonts w:ascii="Tahoma" w:hAnsi="Tahoma" w:cs="Tahoma"/>
          <w:b/>
          <w:bCs/>
          <w:iCs/>
          <w:color w:val="004990"/>
          <w:sz w:val="21"/>
          <w:szCs w:val="21"/>
          <w:u w:val="single"/>
          <w:lang w:eastAsia="en-US"/>
        </w:rPr>
        <w:t>Póliza de Seguro Contra Accidentes</w:t>
      </w:r>
      <w:r w:rsidRPr="00B27423">
        <w:rPr>
          <w:rFonts w:ascii="Tahoma" w:hAnsi="Tahoma" w:cs="Tahoma"/>
          <w:b/>
          <w:bCs/>
          <w:iCs/>
          <w:color w:val="004990"/>
          <w:sz w:val="21"/>
          <w:szCs w:val="21"/>
          <w:lang w:eastAsia="en-US"/>
        </w:rPr>
        <w:t>.-</w:t>
      </w:r>
      <w:r w:rsidRPr="00B27423">
        <w:rPr>
          <w:rFonts w:ascii="Tahoma" w:hAnsi="Tahoma" w:cs="Tahoma"/>
          <w:iCs/>
          <w:color w:val="004990"/>
          <w:sz w:val="21"/>
          <w:szCs w:val="21"/>
          <w:lang w:eastAsia="en-US"/>
        </w:rPr>
        <w:t xml:space="preserve"> El</w:t>
      </w:r>
      <w:r w:rsidRPr="00B27423">
        <w:rPr>
          <w:rFonts w:ascii="Tahoma" w:hAnsi="Tahoma" w:cs="Tahoma"/>
          <w:b/>
          <w:iCs/>
          <w:color w:val="004990"/>
          <w:sz w:val="21"/>
          <w:szCs w:val="21"/>
          <w:lang w:eastAsia="en-US"/>
        </w:rPr>
        <w:t xml:space="preserve"> </w:t>
      </w:r>
      <w:r w:rsidRPr="00B27423">
        <w:rPr>
          <w:rFonts w:ascii="Tahoma" w:hAnsi="Tahoma" w:cs="Tahoma"/>
          <w:iCs/>
          <w:color w:val="004990"/>
          <w:sz w:val="21"/>
          <w:szCs w:val="21"/>
          <w:lang w:eastAsia="en-US"/>
        </w:rPr>
        <w:t>PROVEEDOR, durante la vigencia del presente Contrato cubrirá los riesgos por accidentes de su personal, con una Póliza de Seguro Contra Accidentes de Trabajo.</w:t>
      </w:r>
    </w:p>
    <w:p w14:paraId="45B32426"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INSPECCIONES Y PRUEBAS</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será responsable de la calidad de los bienes y servicios que provee hasta el momento de su entrega de acuerdo a lo establecido en el presente documento.</w:t>
      </w:r>
    </w:p>
    <w:p w14:paraId="047E9B74"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10.1</w:t>
      </w:r>
      <w:r w:rsidRPr="00B27423">
        <w:rPr>
          <w:rFonts w:ascii="Tahoma" w:hAnsi="Tahoma" w:cs="Tahoma"/>
          <w:color w:val="004990"/>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081E55DC" w14:textId="77777777" w:rsidR="00DE39E1" w:rsidRPr="00B27423" w:rsidRDefault="00DE39E1" w:rsidP="00DE39E1">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10.1.1</w:t>
      </w:r>
      <w:r w:rsidRPr="00B27423">
        <w:rPr>
          <w:rFonts w:ascii="Tahoma" w:hAnsi="Tahoma" w:cs="Tahoma"/>
          <w:color w:val="004990"/>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0ED08C8D" w14:textId="77777777" w:rsidR="00DE39E1" w:rsidRPr="00B27423" w:rsidRDefault="00DE39E1" w:rsidP="00DE39E1">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10.1.2</w:t>
      </w:r>
      <w:r w:rsidRPr="00B27423">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71ACB677" w14:textId="77777777" w:rsidR="00DE39E1" w:rsidRPr="00B27423" w:rsidRDefault="00DE39E1" w:rsidP="00DE39E1">
      <w:p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10.1.3</w:t>
      </w:r>
      <w:r w:rsidRPr="00B27423">
        <w:rPr>
          <w:rFonts w:ascii="Tahoma" w:hAnsi="Tahoma" w:cs="Tahoma"/>
          <w:color w:val="004990"/>
          <w:sz w:val="21"/>
          <w:szCs w:val="21"/>
          <w:lang w:val="es-BO"/>
        </w:rPr>
        <w:tab/>
        <w:t xml:space="preserve">Finalizadas las inspecciones y certificaciones de los bienes provistos y los servicios ejecutados y en caso de existir observaciones, los que no cumplan con las </w:t>
      </w:r>
      <w:r w:rsidRPr="00B27423">
        <w:rPr>
          <w:rFonts w:ascii="Tahoma" w:hAnsi="Tahoma" w:cs="Tahoma"/>
          <w:color w:val="004990"/>
          <w:sz w:val="21"/>
          <w:szCs w:val="21"/>
          <w:lang w:val="es-BO"/>
        </w:rPr>
        <w:lastRenderedPageBreak/>
        <w:t xml:space="preserve">condiciones requeridas no podrán ser </w:t>
      </w:r>
      <w:proofErr w:type="spellStart"/>
      <w:r w:rsidRPr="00B27423">
        <w:rPr>
          <w:rFonts w:ascii="Tahoma" w:hAnsi="Tahoma" w:cs="Tahoma"/>
          <w:color w:val="004990"/>
          <w:sz w:val="21"/>
          <w:szCs w:val="21"/>
          <w:lang w:val="es-BO"/>
        </w:rPr>
        <w:t>recepcionados</w:t>
      </w:r>
      <w:proofErr w:type="spellEnd"/>
      <w:r w:rsidRPr="00B27423">
        <w:rPr>
          <w:rFonts w:ascii="Tahoma" w:hAnsi="Tahoma" w:cs="Tahoma"/>
          <w:color w:val="004990"/>
          <w:sz w:val="21"/>
          <w:szCs w:val="21"/>
          <w:lang w:val="es-BO"/>
        </w:rPr>
        <w:t xml:space="preserve"> por ENTEL S.A., por el cual el PROVEEDOR deberá cambiar o reemplazar en un plazo no mayor a treinta (30) días calendario a partir de la fecha de finalización de las inspecciones y certificación.</w:t>
      </w:r>
    </w:p>
    <w:p w14:paraId="09E0EABF"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10.2</w:t>
      </w:r>
      <w:r w:rsidRPr="00B27423">
        <w:rPr>
          <w:rFonts w:ascii="Tahoma" w:hAnsi="Tahoma" w:cs="Tahoma"/>
          <w:color w:val="004990"/>
          <w:sz w:val="21"/>
          <w:szCs w:val="21"/>
          <w:lang w:val="es-BO"/>
        </w:rPr>
        <w:tab/>
      </w:r>
      <w:r w:rsidRPr="00B27423">
        <w:rPr>
          <w:rFonts w:ascii="Tahoma" w:hAnsi="Tahoma" w:cs="Tahoma"/>
          <w:b/>
          <w:color w:val="004990"/>
          <w:sz w:val="21"/>
          <w:szCs w:val="21"/>
          <w:u w:val="single"/>
          <w:lang w:val="es-BO"/>
        </w:rPr>
        <w:t>Aceptación Definitiva</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149A4A13"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PRIMERA: OBLIGACIONES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Al margen de las obligaciones establecidas en este Contrato, las Partes se comprometen a cumplir las siguientes:</w:t>
      </w:r>
    </w:p>
    <w:p w14:paraId="7E188694" w14:textId="77777777" w:rsidR="00DE39E1" w:rsidRPr="00B27423" w:rsidRDefault="00DE39E1" w:rsidP="00C53AAB">
      <w:pPr>
        <w:numPr>
          <w:ilvl w:val="1"/>
          <w:numId w:val="48"/>
        </w:num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El PROVEEDOR:</w:t>
      </w:r>
    </w:p>
    <w:p w14:paraId="0DEFC724"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w:t>
      </w:r>
      <w:r w:rsidRPr="00B27423">
        <w:rPr>
          <w:rFonts w:ascii="Tahoma" w:eastAsia="Calibri" w:hAnsi="Tahoma" w:cs="Tahoma"/>
          <w:color w:val="004990"/>
          <w:sz w:val="21"/>
          <w:szCs w:val="21"/>
        </w:rPr>
        <w:tab/>
        <w:t>Entregar todos los equipos y accesorios objeto del presente contrato totalmente nuevos y sin uso.</w:t>
      </w:r>
    </w:p>
    <w:p w14:paraId="42B76ECB"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   En caso de existir dudas sobre los bienes o servicios objeto del presente contrato, consultar en forma inmediata y oportunamente a la supervisión de ENTEL S.A.</w:t>
      </w:r>
    </w:p>
    <w:p w14:paraId="12223CDD"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11.1.3   Custodiar y resguardar la integridad de los equipos y accesorios en todo momento mediante el uso de herramientas, métodos adecuados de conservación.</w:t>
      </w:r>
    </w:p>
    <w:p w14:paraId="468598F7"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11.1.4</w:t>
      </w:r>
      <w:r w:rsidRPr="00B27423">
        <w:rPr>
          <w:rFonts w:ascii="Tahoma" w:eastAsia="Calibri" w:hAnsi="Tahoma" w:cs="Tahoma"/>
          <w:color w:val="004990"/>
          <w:sz w:val="21"/>
          <w:szCs w:val="21"/>
        </w:rPr>
        <w:tab/>
        <w:t>Contar con garantías y seguros para el cumplimiento del presente contrato en previsión y resguardo de su personal o daño a terceros.</w:t>
      </w:r>
    </w:p>
    <w:p w14:paraId="0E4A1BCB"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11.1.5</w:t>
      </w:r>
      <w:r w:rsidRPr="00B27423">
        <w:rPr>
          <w:rFonts w:ascii="Tahoma" w:eastAsia="Calibri" w:hAnsi="Tahoma" w:cs="Tahoma"/>
          <w:color w:val="004990"/>
          <w:sz w:val="21"/>
          <w:szCs w:val="21"/>
        </w:rPr>
        <w:tab/>
        <w:t>Presentar y entregar toda la documentación técnica solicitada de acuerdo a lo requerido por ENTEL S.A.</w:t>
      </w:r>
    </w:p>
    <w:p w14:paraId="4C18E8FA"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11.1.6</w:t>
      </w:r>
      <w:r w:rsidRPr="00B27423">
        <w:rPr>
          <w:rFonts w:ascii="Tahoma" w:eastAsia="Calibri" w:hAnsi="Tahoma" w:cs="Tahoma"/>
          <w:color w:val="004990"/>
          <w:sz w:val="21"/>
          <w:szCs w:val="21"/>
        </w:rPr>
        <w:tab/>
        <w:t>El supervisor, será el interlocutor oficial con ENTEL S.A. y será responsable de la ejecución y seguimiento de la entrega de los equipos y accesorios en los lugares determinados por ENTEL S.A.</w:t>
      </w:r>
    </w:p>
    <w:p w14:paraId="72AE9B6E"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11.1.7   </w:t>
      </w:r>
      <w:r w:rsidRPr="00B27423">
        <w:rPr>
          <w:rFonts w:ascii="Tahoma" w:eastAsia="Calibri" w:hAnsi="Tahoma" w:cs="Tahoma"/>
          <w:color w:val="004990"/>
          <w:sz w:val="21"/>
          <w:szCs w:val="21"/>
        </w:rPr>
        <w:tab/>
        <w:t>Garantizar que los equipos y accesorios objeto del presente contrato se encuentren en perfectas condiciones, sin ningún daño, mediante un certificado emitido a favor de ENTEL S.A.</w:t>
      </w:r>
    </w:p>
    <w:p w14:paraId="2F8DB848"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11.1.8   </w:t>
      </w:r>
      <w:r w:rsidRPr="00B27423">
        <w:rPr>
          <w:rFonts w:ascii="Tahoma" w:eastAsia="Calibri" w:hAnsi="Tahoma" w:cs="Tahoma"/>
          <w:color w:val="004990"/>
          <w:sz w:val="21"/>
          <w:szCs w:val="21"/>
        </w:rPr>
        <w:tab/>
        <w:t>Responder por los vicios ocultos o mala calidad de los equipos y accesorios objeto del presente contrato, según lo establecido en el código civil boliviano.</w:t>
      </w:r>
    </w:p>
    <w:p w14:paraId="6AE37C98"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11.1.9   Contar con un stock de repuestos que garanticen la calidad de los equipos y accesorios, durante el período de garantía.</w:t>
      </w:r>
    </w:p>
    <w:p w14:paraId="342FB646"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11.1.10</w:t>
      </w:r>
      <w:r w:rsidRPr="00B27423">
        <w:rPr>
          <w:rFonts w:ascii="Tahoma" w:eastAsia="Calibri" w:hAnsi="Tahoma" w:cs="Tahoma"/>
          <w:color w:val="004990"/>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25707A5E"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11.1.11</w:t>
      </w:r>
      <w:r w:rsidRPr="00B27423">
        <w:rPr>
          <w:rFonts w:ascii="Tahoma" w:eastAsia="Calibri" w:hAnsi="Tahoma" w:cs="Tahoma"/>
          <w:color w:val="004990"/>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671320F1"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11.1.12</w:t>
      </w:r>
      <w:r w:rsidRPr="00B27423">
        <w:rPr>
          <w:rFonts w:ascii="Tahoma" w:eastAsia="Calibri" w:hAnsi="Tahoma" w:cs="Tahoma"/>
          <w:color w:val="004990"/>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w:t>
      </w:r>
      <w:r w:rsidRPr="00B27423">
        <w:rPr>
          <w:rFonts w:ascii="Tahoma" w:eastAsia="Calibri" w:hAnsi="Tahoma" w:cs="Tahoma"/>
          <w:color w:val="004990"/>
          <w:sz w:val="21"/>
          <w:szCs w:val="21"/>
        </w:rPr>
        <w:lastRenderedPageBreak/>
        <w:t xml:space="preserve">establecidos por Ley, deslindando a ENTEL S.A. de cualquier responsabilidad inherente. </w:t>
      </w:r>
    </w:p>
    <w:p w14:paraId="63E3B19D"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11.1.13</w:t>
      </w:r>
      <w:r w:rsidRPr="00B27423">
        <w:rPr>
          <w:rFonts w:ascii="Tahoma" w:eastAsia="Calibri" w:hAnsi="Tahoma" w:cs="Tahoma"/>
          <w:color w:val="004990"/>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3121BBBD"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11.1.14</w:t>
      </w:r>
      <w:r w:rsidRPr="00B27423">
        <w:rPr>
          <w:rFonts w:ascii="Tahoma" w:eastAsia="Calibri" w:hAnsi="Tahoma" w:cs="Tahoma"/>
          <w:color w:val="004990"/>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62C041E"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11.1.15</w:t>
      </w:r>
      <w:r w:rsidRPr="00B27423">
        <w:rPr>
          <w:rFonts w:ascii="Tahoma" w:eastAsia="Calibri" w:hAnsi="Tahoma" w:cs="Tahoma"/>
          <w:color w:val="004990"/>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11A6F786"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11.1.16</w:t>
      </w:r>
      <w:r w:rsidRPr="00B27423">
        <w:rPr>
          <w:rFonts w:ascii="Tahoma" w:eastAsia="Calibri" w:hAnsi="Tahoma" w:cs="Tahoma"/>
          <w:color w:val="004990"/>
          <w:sz w:val="21"/>
          <w:szCs w:val="21"/>
        </w:rPr>
        <w:tab/>
        <w:t>El personal del PROVEEDOR en tanto y cuanto se encuentre en ambientes, vehículos, predios, etc. de ENTEL S.A. deberá cumplir con todos los procedimientos y normas de seguridad establecidas por ENTEL S.A.</w:t>
      </w:r>
    </w:p>
    <w:p w14:paraId="4D7296A3" w14:textId="77777777" w:rsidR="00DE39E1" w:rsidRPr="00B27423" w:rsidRDefault="00DE39E1" w:rsidP="00DE39E1">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11.1.17</w:t>
      </w:r>
      <w:r w:rsidRPr="00B27423">
        <w:rPr>
          <w:rFonts w:ascii="Tahoma" w:hAnsi="Tahoma" w:cs="Tahoma"/>
          <w:color w:val="004990"/>
          <w:sz w:val="21"/>
          <w:szCs w:val="21"/>
        </w:rPr>
        <w:tab/>
        <w:t xml:space="preserve">Durante la ejecución del contrato y el periodo de garantía proporcionará un </w:t>
      </w:r>
      <w:proofErr w:type="spellStart"/>
      <w:r w:rsidRPr="00B27423">
        <w:rPr>
          <w:rFonts w:ascii="Tahoma" w:hAnsi="Tahoma" w:cs="Tahoma"/>
          <w:color w:val="004990"/>
          <w:sz w:val="21"/>
          <w:szCs w:val="21"/>
        </w:rPr>
        <w:t>toll</w:t>
      </w:r>
      <w:proofErr w:type="spellEnd"/>
      <w:r w:rsidRPr="00B27423">
        <w:rPr>
          <w:rFonts w:ascii="Tahoma" w:hAnsi="Tahoma" w:cs="Tahoma"/>
          <w:color w:val="004990"/>
          <w:sz w:val="21"/>
          <w:szCs w:val="21"/>
        </w:rPr>
        <w:t xml:space="preserve"> free para que ENTEL efectúe cualquier consulta que requiera.</w:t>
      </w:r>
    </w:p>
    <w:p w14:paraId="4009C594" w14:textId="77777777" w:rsidR="00DE39E1" w:rsidRPr="00B27423" w:rsidRDefault="00DE39E1" w:rsidP="00DE39E1">
      <w:pPr>
        <w:spacing w:before="120"/>
        <w:ind w:left="1418" w:hanging="851"/>
        <w:jc w:val="both"/>
        <w:rPr>
          <w:rFonts w:ascii="Tahoma" w:hAnsi="Tahoma" w:cs="Tahoma"/>
          <w:color w:val="004990"/>
          <w:sz w:val="21"/>
          <w:szCs w:val="21"/>
        </w:rPr>
      </w:pPr>
      <w:r w:rsidRPr="00B27423">
        <w:rPr>
          <w:rFonts w:ascii="Tahoma" w:eastAsia="Calibri" w:hAnsi="Tahoma" w:cs="Tahoma"/>
          <w:color w:val="004990"/>
          <w:spacing w:val="-3"/>
          <w:sz w:val="21"/>
          <w:szCs w:val="21"/>
          <w:lang w:val="es-BO"/>
        </w:rPr>
        <w:t>11.1.18</w:t>
      </w:r>
      <w:r w:rsidRPr="00B27423">
        <w:rPr>
          <w:rFonts w:ascii="Tahoma" w:eastAsia="Calibri" w:hAnsi="Tahoma" w:cs="Tahoma"/>
          <w:color w:val="004990"/>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51ED9ADA" w14:textId="77777777" w:rsidR="00DE39E1" w:rsidRPr="00B27423" w:rsidRDefault="00DE39E1" w:rsidP="00DE39E1">
      <w:pPr>
        <w:spacing w:before="120"/>
        <w:ind w:left="1418" w:hanging="851"/>
        <w:jc w:val="both"/>
        <w:rPr>
          <w:rFonts w:ascii="Tahoma" w:hAnsi="Tahoma" w:cs="Tahoma"/>
          <w:color w:val="004990"/>
          <w:sz w:val="21"/>
          <w:szCs w:val="21"/>
        </w:rPr>
      </w:pPr>
      <w:r w:rsidRPr="00B27423">
        <w:rPr>
          <w:rFonts w:ascii="Tahoma" w:hAnsi="Tahoma" w:cs="Tahoma"/>
          <w:color w:val="004990"/>
          <w:sz w:val="21"/>
          <w:szCs w:val="21"/>
        </w:rPr>
        <w:t>11.1.19</w:t>
      </w:r>
      <w:r w:rsidRPr="00B27423">
        <w:rPr>
          <w:rFonts w:ascii="Tahoma" w:hAnsi="Tahoma" w:cs="Tahoma"/>
          <w:color w:val="004990"/>
          <w:sz w:val="21"/>
          <w:szCs w:val="21"/>
        </w:rPr>
        <w:tab/>
        <w:t xml:space="preserve">Cumplir con la legislación laboral boliviana sobre seguridad industrial, accidentes de trabajo y cumplimiento total de lo dispuesto en materia de Protección Medio Ambiental.     </w:t>
      </w:r>
    </w:p>
    <w:p w14:paraId="235A801A" w14:textId="77777777" w:rsidR="00DE39E1" w:rsidRPr="00B27423" w:rsidRDefault="00DE39E1" w:rsidP="00DE39E1">
      <w:pPr>
        <w:spacing w:before="120"/>
        <w:ind w:left="1418" w:hanging="851"/>
        <w:jc w:val="both"/>
        <w:rPr>
          <w:rFonts w:ascii="Tahoma" w:eastAsia="Calibri" w:hAnsi="Tahoma" w:cs="Tahoma"/>
          <w:color w:val="004990"/>
          <w:sz w:val="21"/>
          <w:szCs w:val="21"/>
        </w:rPr>
      </w:pPr>
      <w:r w:rsidRPr="00B27423">
        <w:rPr>
          <w:rFonts w:ascii="Tahoma" w:eastAsia="Calibri" w:hAnsi="Tahoma" w:cs="Tahoma"/>
          <w:color w:val="004990"/>
          <w:sz w:val="21"/>
          <w:szCs w:val="21"/>
        </w:rPr>
        <w:t>11.1.20</w:t>
      </w:r>
      <w:r w:rsidRPr="00B27423">
        <w:rPr>
          <w:rFonts w:ascii="Tahoma" w:eastAsia="Calibri" w:hAnsi="Tahoma" w:cs="Tahoma"/>
          <w:color w:val="004990"/>
          <w:sz w:val="21"/>
          <w:szCs w:val="21"/>
        </w:rPr>
        <w:tab/>
        <w:t xml:space="preserve">Para fines de transporte y traslado de los bienes, el PROVEEDOR entregará a ENTEL S.A. copias legalizadas del documento único de importación DUI, copias legalizadas de la factura entregada a ENTEL S.A., copias del </w:t>
      </w:r>
      <w:proofErr w:type="spellStart"/>
      <w:r w:rsidRPr="00B27423">
        <w:rPr>
          <w:rFonts w:ascii="Tahoma" w:eastAsia="Calibri" w:hAnsi="Tahoma" w:cs="Tahoma"/>
          <w:color w:val="004990"/>
          <w:sz w:val="21"/>
          <w:szCs w:val="21"/>
        </w:rPr>
        <w:t>Packing</w:t>
      </w:r>
      <w:proofErr w:type="spellEnd"/>
      <w:r w:rsidRPr="00B27423">
        <w:rPr>
          <w:rFonts w:ascii="Tahoma" w:eastAsia="Calibri" w:hAnsi="Tahoma" w:cs="Tahoma"/>
          <w:color w:val="004990"/>
          <w:sz w:val="21"/>
          <w:szCs w:val="21"/>
        </w:rPr>
        <w:t xml:space="preserve"> </w:t>
      </w:r>
      <w:proofErr w:type="spellStart"/>
      <w:r w:rsidRPr="00B27423">
        <w:rPr>
          <w:rFonts w:ascii="Tahoma" w:eastAsia="Calibri" w:hAnsi="Tahoma" w:cs="Tahoma"/>
          <w:color w:val="004990"/>
          <w:sz w:val="21"/>
          <w:szCs w:val="21"/>
        </w:rPr>
        <w:t>List</w:t>
      </w:r>
      <w:proofErr w:type="spellEnd"/>
      <w:r w:rsidRPr="00B27423">
        <w:rPr>
          <w:rFonts w:ascii="Tahoma" w:eastAsia="Calibri" w:hAnsi="Tahoma" w:cs="Tahoma"/>
          <w:color w:val="004990"/>
          <w:sz w:val="21"/>
          <w:szCs w:val="21"/>
        </w:rPr>
        <w:t>.</w:t>
      </w:r>
    </w:p>
    <w:p w14:paraId="61F1364B" w14:textId="77777777" w:rsidR="00DE39E1" w:rsidRPr="00B27423" w:rsidRDefault="00DE39E1" w:rsidP="00C53AAB">
      <w:pPr>
        <w:numPr>
          <w:ilvl w:val="1"/>
          <w:numId w:val="48"/>
        </w:numPr>
        <w:spacing w:before="120"/>
        <w:ind w:left="567" w:hanging="567"/>
        <w:rPr>
          <w:rFonts w:ascii="Tahoma" w:eastAsia="Calibri" w:hAnsi="Tahoma" w:cs="Tahoma"/>
          <w:iCs/>
          <w:color w:val="004990"/>
          <w:sz w:val="21"/>
          <w:szCs w:val="21"/>
          <w:lang w:eastAsia="en-US"/>
        </w:rPr>
      </w:pPr>
      <w:r w:rsidRPr="00B27423">
        <w:rPr>
          <w:rFonts w:ascii="Tahoma" w:eastAsia="Calibri" w:hAnsi="Tahoma" w:cs="Tahoma"/>
          <w:iCs/>
          <w:color w:val="004990"/>
          <w:sz w:val="21"/>
          <w:szCs w:val="21"/>
          <w:lang w:eastAsia="en-US"/>
        </w:rPr>
        <w:t xml:space="preserve">ENTEL S.A. </w:t>
      </w:r>
    </w:p>
    <w:p w14:paraId="7DBCB4B5" w14:textId="77777777" w:rsidR="00DE39E1" w:rsidRPr="00B27423" w:rsidRDefault="00DE39E1" w:rsidP="00C53AAB">
      <w:pPr>
        <w:numPr>
          <w:ilvl w:val="2"/>
          <w:numId w:val="48"/>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Efectuar a favor del PROVEEDOR, los pagos por el objeto del contrato, en los plazos y forma previstos.</w:t>
      </w:r>
    </w:p>
    <w:p w14:paraId="4B6D7F4F" w14:textId="77777777" w:rsidR="00DE39E1" w:rsidRPr="00B27423" w:rsidRDefault="00DE39E1" w:rsidP="00C53AAB">
      <w:pPr>
        <w:numPr>
          <w:ilvl w:val="2"/>
          <w:numId w:val="48"/>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Proporcionar al personal del PROVEEDOR autorizaciones para el ingreso y uso de ambientes, en caso de ser necesario.</w:t>
      </w:r>
    </w:p>
    <w:p w14:paraId="42B9E7C5" w14:textId="77777777" w:rsidR="00DE39E1" w:rsidRPr="00B27423" w:rsidRDefault="00DE39E1" w:rsidP="00C53AAB">
      <w:pPr>
        <w:numPr>
          <w:ilvl w:val="2"/>
          <w:numId w:val="48"/>
        </w:numPr>
        <w:spacing w:before="120"/>
        <w:ind w:left="1418" w:hanging="851"/>
        <w:jc w:val="both"/>
        <w:rPr>
          <w:rFonts w:ascii="Tahoma" w:hAnsi="Tahoma" w:cs="Tahoma"/>
          <w:color w:val="004990"/>
          <w:sz w:val="21"/>
          <w:szCs w:val="21"/>
          <w:lang w:val="es-BO"/>
        </w:rPr>
      </w:pPr>
      <w:r w:rsidRPr="00B27423">
        <w:rPr>
          <w:rFonts w:ascii="Tahoma" w:hAnsi="Tahoma" w:cs="Tahoma"/>
          <w:color w:val="004990"/>
          <w:sz w:val="21"/>
          <w:szCs w:val="21"/>
          <w:lang w:val="es-BO"/>
        </w:rPr>
        <w:t>Disponer de personal para la recepción de los bienes y servicios objeto del presente contrato.</w:t>
      </w:r>
    </w:p>
    <w:p w14:paraId="70FD43E2" w14:textId="77777777" w:rsidR="00DE39E1" w:rsidRPr="00B27423" w:rsidRDefault="00DE39E1" w:rsidP="00C53AAB">
      <w:pPr>
        <w:keepNext/>
        <w:keepLines/>
        <w:numPr>
          <w:ilvl w:val="0"/>
          <w:numId w:val="47"/>
        </w:numPr>
        <w:spacing w:before="120"/>
        <w:ind w:left="0" w:right="-1" w:firstLine="0"/>
        <w:jc w:val="both"/>
        <w:outlineLvl w:val="0"/>
        <w:rPr>
          <w:rFonts w:ascii="Tahoma" w:hAnsi="Tahoma" w:cs="Tahoma"/>
          <w:bCs/>
          <w:iCs/>
          <w:color w:val="004990"/>
          <w:spacing w:val="-3"/>
          <w:sz w:val="21"/>
          <w:szCs w:val="21"/>
          <w:lang w:val="es-BO"/>
        </w:rPr>
      </w:pPr>
      <w:r w:rsidRPr="00B27423">
        <w:rPr>
          <w:rFonts w:ascii="Tahoma" w:hAnsi="Tahoma" w:cs="Tahoma"/>
          <w:b/>
          <w:bCs/>
          <w:color w:val="004990"/>
          <w:sz w:val="21"/>
          <w:szCs w:val="21"/>
          <w:u w:val="single"/>
        </w:rPr>
        <w:lastRenderedPageBreak/>
        <w:t>DÉCIMA SEGUNDA: SUPERVISIÓN</w:t>
      </w:r>
      <w:r w:rsidRPr="00B27423">
        <w:rPr>
          <w:rFonts w:ascii="Tahoma" w:hAnsi="Tahoma" w:cs="Tahoma"/>
          <w:b/>
          <w:bCs/>
          <w:color w:val="004990"/>
          <w:sz w:val="21"/>
          <w:szCs w:val="21"/>
        </w:rPr>
        <w:t xml:space="preserve">.- </w:t>
      </w:r>
      <w:r w:rsidRPr="00B27423">
        <w:rPr>
          <w:rFonts w:ascii="Tahoma" w:hAnsi="Tahoma" w:cs="Tahoma"/>
          <w:bCs/>
          <w:iCs/>
          <w:color w:val="004990"/>
          <w:spacing w:val="-3"/>
          <w:sz w:val="21"/>
          <w:szCs w:val="21"/>
          <w:lang w:val="es-BO"/>
        </w:rPr>
        <w:t xml:space="preserve">La responsabilidad de supervisión, fiscalización y verificación del cumplimiento del presente contrato por parte de ENTEL S.A. estará a cargo de la Subgerencia </w:t>
      </w:r>
      <w:proofErr w:type="gramStart"/>
      <w:r w:rsidRPr="00B27423">
        <w:rPr>
          <w:rFonts w:ascii="Tahoma" w:hAnsi="Tahoma" w:cs="Tahoma"/>
          <w:bCs/>
          <w:iCs/>
          <w:color w:val="004990"/>
          <w:spacing w:val="-3"/>
          <w:sz w:val="21"/>
          <w:szCs w:val="21"/>
          <w:lang w:val="es-BO"/>
        </w:rPr>
        <w:t>de …</w:t>
      </w:r>
      <w:proofErr w:type="gramEnd"/>
      <w:r w:rsidRPr="00B27423">
        <w:rPr>
          <w:rFonts w:ascii="Tahoma" w:hAnsi="Tahoma" w:cs="Tahoma"/>
          <w:bCs/>
          <w:iCs/>
          <w:color w:val="004990"/>
          <w:spacing w:val="-3"/>
          <w:sz w:val="21"/>
          <w:szCs w:val="21"/>
          <w:lang w:val="es-BO"/>
        </w:rPr>
        <w:t xml:space="preserve">…………………………………………………………………………………... </w:t>
      </w:r>
    </w:p>
    <w:p w14:paraId="3F2234B4"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rPr>
        <w:t>DÉCIMA TERCERA: MULTAS</w:t>
      </w:r>
      <w:r w:rsidRPr="00B27423">
        <w:rPr>
          <w:rFonts w:ascii="Tahoma" w:hAnsi="Tahoma" w:cs="Tahoma"/>
          <w:b/>
          <w:color w:val="004990"/>
          <w:sz w:val="21"/>
          <w:szCs w:val="21"/>
        </w:rPr>
        <w:t>.-</w:t>
      </w:r>
      <w:r w:rsidRPr="00B27423">
        <w:rPr>
          <w:rFonts w:ascii="Tahoma" w:hAnsi="Tahoma" w:cs="Tahoma"/>
          <w:color w:val="004990"/>
          <w:sz w:val="21"/>
          <w:szCs w:val="21"/>
        </w:rPr>
        <w:t xml:space="preserve"> </w:t>
      </w:r>
      <w:r w:rsidRPr="00B27423">
        <w:rPr>
          <w:rFonts w:ascii="Tahoma" w:hAnsi="Tahoma" w:cs="Tahoma"/>
          <w:color w:val="004990"/>
          <w:sz w:val="21"/>
          <w:szCs w:val="21"/>
          <w:lang w:val="es-BO"/>
        </w:rPr>
        <w:t>En casos de incumplimiento de plazos del PROVEEDOR en la entrega de los bienes y servicios objeto del presente contrato, ENTEL S.A. aplicará las siguientes multas:</w:t>
      </w:r>
    </w:p>
    <w:p w14:paraId="1E4CC41F"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13.1</w:t>
      </w:r>
      <w:r w:rsidRPr="00B27423">
        <w:rPr>
          <w:rFonts w:ascii="Tahoma" w:hAnsi="Tahoma" w:cs="Tahoma"/>
          <w:color w:val="004990"/>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020C8DDE"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13.2</w:t>
      </w:r>
      <w:r w:rsidRPr="00B27423">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36AB1E65"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13.3</w:t>
      </w:r>
      <w:r w:rsidRPr="00B27423">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DB9CAA1"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DÉCIMA CUARTA: MODIFICACIONES Y/O CAMBIOS</w:t>
      </w:r>
      <w:r w:rsidRPr="00B27423">
        <w:rPr>
          <w:rFonts w:ascii="Tahoma" w:hAnsi="Tahoma" w:cs="Tahoma"/>
          <w:b/>
          <w:color w:val="004990"/>
          <w:sz w:val="21"/>
          <w:szCs w:val="21"/>
          <w:lang w:val="es-BO"/>
        </w:rPr>
        <w:t>.-</w:t>
      </w:r>
      <w:r w:rsidRPr="00B27423">
        <w:rPr>
          <w:rFonts w:ascii="Tahoma" w:hAnsi="Tahoma" w:cs="Tahoma"/>
          <w:color w:val="004990"/>
          <w:sz w:val="21"/>
          <w:szCs w:val="21"/>
          <w:lang w:val="es-BO"/>
        </w:rPr>
        <w:t xml:space="preserve"> El PROVEDOR no podrá hacer modificaciones y/o cambios en los bienes y servicios contratados sin autorización expresa y por escrito de ENTEL.</w:t>
      </w:r>
    </w:p>
    <w:p w14:paraId="3B9F6D56"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6E3256D4"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1C39F403"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Los cambios y/o modificaciones al presente contrato deberán ser </w:t>
      </w:r>
      <w:proofErr w:type="gramStart"/>
      <w:r w:rsidRPr="00B27423">
        <w:rPr>
          <w:rFonts w:ascii="Tahoma" w:hAnsi="Tahoma" w:cs="Tahoma"/>
          <w:color w:val="004990"/>
          <w:sz w:val="21"/>
          <w:szCs w:val="21"/>
          <w:lang w:val="es-BO"/>
        </w:rPr>
        <w:t>acordadas</w:t>
      </w:r>
      <w:proofErr w:type="gramEnd"/>
      <w:r w:rsidRPr="00B27423">
        <w:rPr>
          <w:rFonts w:ascii="Tahoma" w:hAnsi="Tahoma" w:cs="Tahoma"/>
          <w:color w:val="004990"/>
          <w:sz w:val="21"/>
          <w:szCs w:val="21"/>
          <w:lang w:val="es-BO"/>
        </w:rPr>
        <w:t xml:space="preserve"> mediante la suscripción de una adenda o contrato modificatorio.</w:t>
      </w:r>
    </w:p>
    <w:p w14:paraId="7652C744"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60B37409" w14:textId="77777777" w:rsidR="00DE39E1" w:rsidRPr="00B27423" w:rsidRDefault="00DE39E1" w:rsidP="00DE39E1">
      <w:pPr>
        <w:spacing w:before="120"/>
        <w:jc w:val="both"/>
        <w:rPr>
          <w:rFonts w:ascii="Tahoma" w:eastAsia="Calibri" w:hAnsi="Tahoma" w:cs="Tahoma"/>
          <w:color w:val="004990"/>
          <w:spacing w:val="-3"/>
          <w:sz w:val="21"/>
          <w:szCs w:val="21"/>
          <w:lang w:val="es-BO"/>
        </w:rPr>
      </w:pPr>
      <w:r w:rsidRPr="00B27423">
        <w:rPr>
          <w:rFonts w:ascii="Tahoma" w:eastAsia="Calibri" w:hAnsi="Tahoma" w:cs="Tahoma"/>
          <w:b/>
          <w:color w:val="004990"/>
          <w:spacing w:val="-3"/>
          <w:sz w:val="21"/>
          <w:szCs w:val="21"/>
          <w:u w:val="single"/>
          <w:lang w:val="es-BO"/>
        </w:rPr>
        <w:t>DÉCIMA QUINTA: TRANSFERENCIA DE LOS DERECHOS DE PROPIEDAD</w:t>
      </w:r>
      <w:r w:rsidRPr="00B27423">
        <w:rPr>
          <w:rFonts w:ascii="Tahoma" w:eastAsia="Calibri" w:hAnsi="Tahoma" w:cs="Tahoma"/>
          <w:b/>
          <w:color w:val="004990"/>
          <w:spacing w:val="-3"/>
          <w:sz w:val="21"/>
          <w:szCs w:val="21"/>
          <w:lang w:val="es-BO"/>
        </w:rPr>
        <w:t xml:space="preserve">.- </w:t>
      </w:r>
      <w:r w:rsidRPr="00B27423">
        <w:rPr>
          <w:rFonts w:ascii="Tahoma" w:eastAsia="Calibri" w:hAnsi="Tahoma" w:cs="Tahoma"/>
          <w:color w:val="004990"/>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14:paraId="5F7772AE" w14:textId="77777777" w:rsidR="00DE39E1" w:rsidRPr="00B27423" w:rsidRDefault="00DE39E1" w:rsidP="00DE39E1">
      <w:pPr>
        <w:tabs>
          <w:tab w:val="left" w:pos="-3969"/>
        </w:tabs>
        <w:suppressAutoHyphens/>
        <w:spacing w:before="120"/>
        <w:jc w:val="both"/>
        <w:rPr>
          <w:rFonts w:ascii="Tahoma" w:eastAsia="Calibri" w:hAnsi="Tahoma" w:cs="Tahoma"/>
          <w:color w:val="004990"/>
          <w:spacing w:val="-3"/>
          <w:sz w:val="21"/>
          <w:szCs w:val="21"/>
          <w:lang w:val="es-BO"/>
        </w:rPr>
      </w:pPr>
      <w:r w:rsidRPr="00B27423">
        <w:rPr>
          <w:rFonts w:ascii="Tahoma" w:eastAsia="Calibri" w:hAnsi="Tahoma" w:cs="Tahoma"/>
          <w:color w:val="004990"/>
          <w:spacing w:val="-3"/>
          <w:sz w:val="21"/>
          <w:szCs w:val="21"/>
          <w:lang w:val="es-BO"/>
        </w:rPr>
        <w:t>Cualquier programa, procedimiento, datos, planos u otros que pudieran surgir de la ejecución del presente contrato quedarán en propiedad y libre disponibilidad de ENTEL S.A.</w:t>
      </w:r>
    </w:p>
    <w:p w14:paraId="04776F41" w14:textId="77777777" w:rsidR="00DE39E1" w:rsidRPr="00B27423" w:rsidRDefault="00DE39E1" w:rsidP="00DE39E1">
      <w:pPr>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lastRenderedPageBreak/>
        <w:t>DÉCIMA SEXTA:</w:t>
      </w:r>
      <w:r w:rsidRPr="00B27423">
        <w:rPr>
          <w:rFonts w:ascii="Tahoma" w:hAnsi="Tahoma" w:cs="Tahoma"/>
          <w:b/>
          <w:bCs/>
          <w:color w:val="004990"/>
          <w:sz w:val="21"/>
          <w:szCs w:val="21"/>
          <w:u w:val="single"/>
          <w:lang w:val="es-BO"/>
        </w:rPr>
        <w:t xml:space="preserve"> SOLUCIÓN DE CONTROVERSIAS</w:t>
      </w:r>
      <w:r w:rsidRPr="00B27423">
        <w:rPr>
          <w:rFonts w:ascii="Tahoma" w:hAnsi="Tahoma" w:cs="Tahoma"/>
          <w:color w:val="004990"/>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74F3D59F"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495719C4" w14:textId="77777777" w:rsidR="00DE39E1" w:rsidRPr="00B27423" w:rsidRDefault="00DE39E1" w:rsidP="00DE39E1">
      <w:pPr>
        <w:widowControl w:val="0"/>
        <w:suppressLineNumbers/>
        <w:tabs>
          <w:tab w:val="decimal" w:pos="-2835"/>
          <w:tab w:val="left" w:pos="851"/>
        </w:tabs>
        <w:suppressAutoHyphens/>
        <w:spacing w:before="120"/>
        <w:jc w:val="both"/>
        <w:rPr>
          <w:rFonts w:ascii="Tahoma" w:hAnsi="Tahoma" w:cs="Tahoma"/>
          <w:color w:val="004990"/>
          <w:spacing w:val="-3"/>
          <w:sz w:val="21"/>
          <w:szCs w:val="21"/>
        </w:rPr>
      </w:pPr>
      <w:r w:rsidRPr="00B27423">
        <w:rPr>
          <w:rFonts w:ascii="Tahoma" w:hAnsi="Tahoma" w:cs="Tahoma"/>
          <w:b/>
          <w:bCs/>
          <w:color w:val="004990"/>
          <w:sz w:val="21"/>
          <w:szCs w:val="21"/>
          <w:u w:val="single"/>
        </w:rPr>
        <w:t>DÉCIMA SÉPTIMA: NORMAS SOCIO LABORALES</w:t>
      </w:r>
      <w:r w:rsidRPr="00B27423">
        <w:rPr>
          <w:rFonts w:ascii="Tahoma" w:hAnsi="Tahoma" w:cs="Tahoma"/>
          <w:bCs/>
          <w:color w:val="004990"/>
          <w:sz w:val="21"/>
          <w:szCs w:val="21"/>
        </w:rPr>
        <w:t xml:space="preserve">.- </w:t>
      </w:r>
      <w:r w:rsidRPr="00B27423">
        <w:rPr>
          <w:rFonts w:ascii="Tahoma" w:hAnsi="Tahoma" w:cs="Tahoma"/>
          <w:color w:val="004990"/>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2D844859" w14:textId="77777777" w:rsidR="00DE39E1" w:rsidRPr="00B27423" w:rsidRDefault="00DE39E1" w:rsidP="00DE39E1">
      <w:pPr>
        <w:widowControl w:val="0"/>
        <w:suppressLineNumbers/>
        <w:tabs>
          <w:tab w:val="decimal" w:pos="-2835"/>
        </w:tabs>
        <w:suppressAutoHyphens/>
        <w:spacing w:before="120"/>
        <w:jc w:val="both"/>
        <w:rPr>
          <w:rFonts w:ascii="Tahoma" w:hAnsi="Tahoma" w:cs="Tahoma"/>
          <w:color w:val="004990"/>
          <w:spacing w:val="-3"/>
          <w:sz w:val="21"/>
          <w:szCs w:val="21"/>
        </w:rPr>
      </w:pPr>
      <w:r w:rsidRPr="00B27423">
        <w:rPr>
          <w:rFonts w:ascii="Tahoma" w:hAnsi="Tahoma" w:cs="Tahoma"/>
          <w:color w:val="004990"/>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6D8577F" w14:textId="77777777" w:rsidR="00DE39E1" w:rsidRPr="00B27423" w:rsidRDefault="00DE39E1" w:rsidP="00DE39E1">
      <w:pPr>
        <w:autoSpaceDE w:val="0"/>
        <w:autoSpaceDN w:val="0"/>
        <w:adjustRightInd w:val="0"/>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OCTAVA: NORMAS DE SEGURIDAD Y MEDIO AMBIENTE</w:t>
      </w:r>
      <w:r w:rsidRPr="00B27423">
        <w:rPr>
          <w:rFonts w:ascii="Tahoma" w:hAnsi="Tahoma" w:cs="Tahoma"/>
          <w:bCs/>
          <w:color w:val="004990"/>
          <w:sz w:val="21"/>
          <w:szCs w:val="21"/>
        </w:rPr>
        <w:t xml:space="preserve">.- El PROVEEDOR se compromete a cumplir estrictamente con todas las disposiciones sobre Higiene, Seguridad Ocupacional y Bienestar. </w:t>
      </w:r>
    </w:p>
    <w:p w14:paraId="74A182D1" w14:textId="77777777" w:rsidR="00DE39E1" w:rsidRPr="00B27423" w:rsidRDefault="00DE39E1" w:rsidP="00DE39E1">
      <w:pPr>
        <w:autoSpaceDE w:val="0"/>
        <w:autoSpaceDN w:val="0"/>
        <w:adjustRightInd w:val="0"/>
        <w:spacing w:before="120"/>
        <w:jc w:val="both"/>
        <w:rPr>
          <w:rFonts w:ascii="Tahoma" w:hAnsi="Tahoma" w:cs="Tahoma"/>
          <w:bCs/>
          <w:color w:val="004990"/>
          <w:sz w:val="21"/>
          <w:szCs w:val="21"/>
        </w:rPr>
      </w:pPr>
      <w:r w:rsidRPr="00B27423">
        <w:rPr>
          <w:rFonts w:ascii="Tahoma" w:hAnsi="Tahoma" w:cs="Tahoma"/>
          <w:bCs/>
          <w:color w:val="004990"/>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3248A67" w14:textId="77777777" w:rsidR="00DE39E1" w:rsidRPr="00B27423" w:rsidRDefault="00DE39E1" w:rsidP="00DE39E1">
      <w:pPr>
        <w:spacing w:before="120"/>
        <w:jc w:val="both"/>
        <w:rPr>
          <w:rFonts w:ascii="Tahoma" w:hAnsi="Tahoma" w:cs="Tahoma"/>
          <w:bCs/>
          <w:color w:val="004990"/>
          <w:sz w:val="21"/>
          <w:szCs w:val="21"/>
        </w:rPr>
      </w:pPr>
      <w:r w:rsidRPr="00B27423">
        <w:rPr>
          <w:rFonts w:ascii="Tahoma" w:hAnsi="Tahoma" w:cs="Tahoma"/>
          <w:b/>
          <w:bCs/>
          <w:color w:val="004990"/>
          <w:sz w:val="21"/>
          <w:szCs w:val="21"/>
          <w:u w:val="single"/>
        </w:rPr>
        <w:t>DÉCIMA NOVENA: FUERZA MAYOR O CASO FORTUITO</w:t>
      </w:r>
      <w:r w:rsidRPr="00B27423">
        <w:rPr>
          <w:rFonts w:ascii="Tahoma" w:hAnsi="Tahoma" w:cs="Tahoma"/>
          <w:b/>
          <w:bCs/>
          <w:color w:val="004990"/>
          <w:sz w:val="21"/>
          <w:szCs w:val="21"/>
        </w:rPr>
        <w:t>.-</w:t>
      </w:r>
      <w:r w:rsidRPr="00B27423">
        <w:rPr>
          <w:rFonts w:ascii="Tahoma" w:hAnsi="Tahoma" w:cs="Tahoma"/>
          <w:bCs/>
          <w:color w:val="004990"/>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5BDE82A2" w14:textId="77777777" w:rsidR="00DE39E1" w:rsidRPr="00B27423" w:rsidRDefault="00DE39E1" w:rsidP="00DE39E1">
      <w:pPr>
        <w:spacing w:before="120"/>
        <w:jc w:val="both"/>
        <w:rPr>
          <w:rFonts w:ascii="Tahoma" w:hAnsi="Tahoma" w:cs="Tahoma"/>
          <w:bCs/>
          <w:color w:val="004990"/>
          <w:sz w:val="21"/>
          <w:szCs w:val="21"/>
        </w:rPr>
      </w:pPr>
      <w:r w:rsidRPr="00B27423">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2466C61" w14:textId="77777777" w:rsidR="00DE39E1" w:rsidRPr="00B27423" w:rsidRDefault="00DE39E1" w:rsidP="00DE39E1">
      <w:pPr>
        <w:autoSpaceDE w:val="0"/>
        <w:autoSpaceDN w:val="0"/>
        <w:adjustRightInd w:val="0"/>
        <w:spacing w:before="120"/>
        <w:jc w:val="both"/>
        <w:rPr>
          <w:rFonts w:ascii="Tahoma" w:hAnsi="Tahoma" w:cs="Tahoma"/>
          <w:iCs/>
          <w:color w:val="004990"/>
          <w:sz w:val="21"/>
          <w:szCs w:val="21"/>
          <w:lang w:val="es-BO" w:eastAsia="es-BO"/>
        </w:rPr>
      </w:pPr>
      <w:r w:rsidRPr="00B27423">
        <w:rPr>
          <w:rFonts w:ascii="Tahoma" w:hAnsi="Tahoma" w:cs="Tahoma"/>
          <w:b/>
          <w:bCs/>
          <w:color w:val="004990"/>
          <w:sz w:val="21"/>
          <w:szCs w:val="21"/>
          <w:u w:val="single"/>
        </w:rPr>
        <w:t>VIGÉSIMA: PROHIBICIÓN DE COMPETENCIA</w:t>
      </w:r>
      <w:r w:rsidRPr="00B27423">
        <w:rPr>
          <w:rFonts w:ascii="Tahoma" w:hAnsi="Tahoma" w:cs="Tahoma"/>
          <w:bCs/>
          <w:color w:val="004990"/>
          <w:sz w:val="21"/>
          <w:szCs w:val="21"/>
        </w:rPr>
        <w:t xml:space="preserve">.- </w:t>
      </w:r>
      <w:r w:rsidRPr="00B27423">
        <w:rPr>
          <w:rFonts w:ascii="Tahoma" w:hAnsi="Tahoma" w:cs="Tahoma"/>
          <w:color w:val="004990"/>
          <w:sz w:val="21"/>
          <w:szCs w:val="21"/>
          <w:lang w:val="es-BO" w:eastAsia="es-BO"/>
        </w:rPr>
        <w:t>El PROVEEDOR</w:t>
      </w:r>
      <w:r w:rsidRPr="00B27423">
        <w:rPr>
          <w:rFonts w:ascii="Tahoma" w:hAnsi="Tahoma" w:cs="Tahoma"/>
          <w:iCs/>
          <w:color w:val="00499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62B86B73" w14:textId="77777777" w:rsidR="00DE39E1" w:rsidRPr="00B27423" w:rsidRDefault="00DE39E1" w:rsidP="00DE39E1">
      <w:pPr>
        <w:spacing w:before="120"/>
        <w:jc w:val="both"/>
        <w:rPr>
          <w:rFonts w:ascii="Tahoma" w:hAnsi="Tahoma" w:cs="Tahoma"/>
          <w:iCs/>
          <w:color w:val="004990"/>
          <w:sz w:val="21"/>
          <w:szCs w:val="21"/>
          <w:lang w:val="es-BO"/>
        </w:rPr>
      </w:pPr>
      <w:r w:rsidRPr="00B27423">
        <w:rPr>
          <w:rFonts w:ascii="Tahoma" w:hAnsi="Tahoma" w:cs="Tahoma"/>
          <w:b/>
          <w:color w:val="004990"/>
          <w:sz w:val="21"/>
          <w:szCs w:val="21"/>
          <w:u w:val="single"/>
          <w:lang w:val="es-BO" w:eastAsia="es-BO"/>
        </w:rPr>
        <w:t>VIGÉSIMA PRIMERA: ENMIENDAS COMPLEMENTARIAS Y MODIFICACIONES</w:t>
      </w:r>
      <w:r w:rsidRPr="00B27423">
        <w:rPr>
          <w:rFonts w:ascii="Tahoma" w:hAnsi="Tahoma" w:cs="Tahoma"/>
          <w:b/>
          <w:color w:val="004990"/>
          <w:sz w:val="21"/>
          <w:szCs w:val="21"/>
          <w:lang w:val="es-BO" w:eastAsia="es-BO"/>
        </w:rPr>
        <w:t xml:space="preserve">.- </w:t>
      </w:r>
      <w:r w:rsidRPr="00B27423">
        <w:rPr>
          <w:rFonts w:ascii="Tahoma" w:hAnsi="Tahoma" w:cs="Tahoma"/>
          <w:iCs/>
          <w:color w:val="004990"/>
          <w:sz w:val="21"/>
          <w:szCs w:val="21"/>
          <w:lang w:val="es-BO"/>
        </w:rPr>
        <w:t xml:space="preserve">Lo estipulado en el presente documento, podrá ser enmendado, complementado y modificado por </w:t>
      </w:r>
      <w:r w:rsidRPr="00B27423">
        <w:rPr>
          <w:rFonts w:ascii="Tahoma" w:hAnsi="Tahoma" w:cs="Tahoma"/>
          <w:iCs/>
          <w:color w:val="004990"/>
          <w:sz w:val="21"/>
          <w:szCs w:val="21"/>
          <w:lang w:val="es-BO"/>
        </w:rPr>
        <w:lastRenderedPageBreak/>
        <w:t>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57FF0D0B" w14:textId="77777777" w:rsidR="00DE39E1" w:rsidRPr="00B27423" w:rsidRDefault="00DE39E1" w:rsidP="00DE39E1">
      <w:pPr>
        <w:spacing w:before="120"/>
        <w:jc w:val="both"/>
        <w:rPr>
          <w:rFonts w:ascii="Tahoma" w:hAnsi="Tahoma" w:cs="Tahoma"/>
          <w:color w:val="004990"/>
          <w:sz w:val="21"/>
          <w:szCs w:val="21"/>
          <w:lang w:val="es-BO" w:eastAsia="es-BO"/>
        </w:rPr>
      </w:pPr>
      <w:r w:rsidRPr="00B27423">
        <w:rPr>
          <w:rFonts w:ascii="Tahoma" w:hAnsi="Tahoma" w:cs="Tahoma"/>
          <w:b/>
          <w:color w:val="004990"/>
          <w:sz w:val="21"/>
          <w:szCs w:val="21"/>
          <w:u w:val="single"/>
          <w:lang w:val="es-BO" w:eastAsia="es-BO"/>
        </w:rPr>
        <w:t>VIGÉSIMA SEGUNDA: PROHIBICIÓN DE TRANSFERENCIA O SUBROGACIÓN</w:t>
      </w:r>
      <w:r w:rsidRPr="00B27423">
        <w:rPr>
          <w:rFonts w:ascii="Tahoma" w:hAnsi="Tahoma" w:cs="Tahoma"/>
          <w:b/>
          <w:color w:val="004990"/>
          <w:sz w:val="21"/>
          <w:szCs w:val="21"/>
          <w:lang w:val="es-BO" w:eastAsia="es-BO"/>
        </w:rPr>
        <w:t>.-</w:t>
      </w:r>
      <w:r w:rsidRPr="00B27423">
        <w:rPr>
          <w:rFonts w:ascii="Tahoma" w:hAnsi="Tahoma" w:cs="Tahoma"/>
          <w:color w:val="004990"/>
          <w:sz w:val="21"/>
          <w:szCs w:val="21"/>
          <w:lang w:val="es-BO" w:eastAsia="es-BO"/>
        </w:rPr>
        <w:t xml:space="preserve"> </w:t>
      </w:r>
      <w:r w:rsidRPr="00B27423">
        <w:rPr>
          <w:rFonts w:ascii="Tahoma" w:hAnsi="Tahoma" w:cs="Tahoma"/>
          <w:iCs/>
          <w:color w:val="00499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B27423">
        <w:rPr>
          <w:rFonts w:ascii="Tahoma" w:hAnsi="Tahoma" w:cs="Tahoma"/>
          <w:color w:val="004990"/>
          <w:sz w:val="21"/>
          <w:szCs w:val="21"/>
          <w:lang w:val="es-BO" w:eastAsia="es-BO"/>
        </w:rPr>
        <w:t xml:space="preserve"> y el inicio de las acciones legales respectivas.</w:t>
      </w:r>
    </w:p>
    <w:p w14:paraId="6EA44FE9" w14:textId="77777777" w:rsidR="00DE39E1" w:rsidRPr="00B27423" w:rsidRDefault="00DE39E1" w:rsidP="00DE39E1">
      <w:pPr>
        <w:tabs>
          <w:tab w:val="left" w:pos="-2977"/>
        </w:tabs>
        <w:spacing w:before="120"/>
        <w:jc w:val="both"/>
        <w:rPr>
          <w:rFonts w:ascii="Tahoma" w:hAnsi="Tahoma" w:cs="Tahoma"/>
          <w:b/>
          <w:color w:val="004990"/>
          <w:sz w:val="21"/>
          <w:szCs w:val="21"/>
          <w:lang w:val="es-BO"/>
        </w:rPr>
      </w:pPr>
      <w:r w:rsidRPr="00B27423">
        <w:rPr>
          <w:rFonts w:ascii="Tahoma" w:hAnsi="Tahoma" w:cs="Tahoma"/>
          <w:b/>
          <w:color w:val="004990"/>
          <w:sz w:val="21"/>
          <w:szCs w:val="21"/>
          <w:u w:val="single"/>
          <w:lang w:val="es-BO"/>
        </w:rPr>
        <w:t>VIGÉSIMA TERCERA: RESOLUCIÓN</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presente contrato podrá ser resuelto por las siguientes causales:</w:t>
      </w:r>
    </w:p>
    <w:p w14:paraId="309A9395"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23.1</w:t>
      </w:r>
      <w:r w:rsidRPr="00B27423">
        <w:rPr>
          <w:rFonts w:ascii="Tahoma" w:hAnsi="Tahoma" w:cs="Tahoma"/>
          <w:color w:val="004990"/>
          <w:sz w:val="21"/>
          <w:szCs w:val="21"/>
          <w:lang w:val="es-BO"/>
        </w:rPr>
        <w:tab/>
        <w:t>Por ENTEL S.A.:</w:t>
      </w:r>
    </w:p>
    <w:p w14:paraId="351C915F" w14:textId="77777777" w:rsidR="00DE39E1" w:rsidRPr="00B27423" w:rsidRDefault="00DE39E1" w:rsidP="00DE39E1">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23.1.1</w:t>
      </w:r>
      <w:r w:rsidRPr="00B27423">
        <w:rPr>
          <w:rFonts w:ascii="Tahoma" w:hAnsi="Tahoma" w:cs="Tahoma"/>
          <w:color w:val="004990"/>
          <w:sz w:val="21"/>
          <w:szCs w:val="21"/>
          <w:lang w:val="es-BO"/>
        </w:rPr>
        <w:tab/>
        <w:t>Cuando el PROVEEDOR, incurra en negligencia o cometa incumplimiento de sus obligaciones objeto del presente contrato.</w:t>
      </w:r>
    </w:p>
    <w:p w14:paraId="2401C5FA" w14:textId="77777777" w:rsidR="00DE39E1" w:rsidRPr="00B27423" w:rsidRDefault="00DE39E1" w:rsidP="00DE39E1">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23.1.2</w:t>
      </w:r>
      <w:r w:rsidRPr="00B27423">
        <w:rPr>
          <w:rFonts w:ascii="Tahoma" w:hAnsi="Tahoma" w:cs="Tahoma"/>
          <w:color w:val="004990"/>
          <w:sz w:val="21"/>
          <w:szCs w:val="21"/>
          <w:lang w:val="es-BO"/>
        </w:rPr>
        <w:tab/>
        <w:t>Quiebra declarada del PROVEEDOR.</w:t>
      </w:r>
    </w:p>
    <w:p w14:paraId="7314C0D7" w14:textId="77777777" w:rsidR="00DE39E1" w:rsidRPr="00B27423" w:rsidRDefault="00DE39E1" w:rsidP="00DE39E1">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23.1.3</w:t>
      </w:r>
      <w:r w:rsidRPr="00B27423">
        <w:rPr>
          <w:rFonts w:ascii="Tahoma" w:hAnsi="Tahoma" w:cs="Tahoma"/>
          <w:color w:val="004990"/>
          <w:sz w:val="21"/>
          <w:szCs w:val="21"/>
          <w:lang w:val="es-BO"/>
        </w:rPr>
        <w:tab/>
        <w:t>Si el PROVEEDOR se disuelve como sociedad.</w:t>
      </w:r>
    </w:p>
    <w:p w14:paraId="7E36DAB5" w14:textId="77777777" w:rsidR="00DE39E1" w:rsidRPr="00B27423" w:rsidRDefault="00DE39E1" w:rsidP="00DE39E1">
      <w:pPr>
        <w:spacing w:before="120"/>
        <w:ind w:left="1418" w:hanging="847"/>
        <w:jc w:val="both"/>
        <w:rPr>
          <w:rFonts w:ascii="Tahoma" w:hAnsi="Tahoma" w:cs="Tahoma"/>
          <w:color w:val="004990"/>
          <w:sz w:val="21"/>
          <w:szCs w:val="21"/>
          <w:lang w:val="es-BO"/>
        </w:rPr>
      </w:pPr>
      <w:r w:rsidRPr="00B27423">
        <w:rPr>
          <w:rFonts w:ascii="Tahoma" w:hAnsi="Tahoma" w:cs="Tahoma"/>
          <w:color w:val="004990"/>
          <w:sz w:val="21"/>
          <w:szCs w:val="21"/>
          <w:lang w:val="es-BO"/>
        </w:rPr>
        <w:t>23.1.4</w:t>
      </w:r>
      <w:r w:rsidRPr="00B27423">
        <w:rPr>
          <w:rFonts w:ascii="Tahoma" w:hAnsi="Tahoma" w:cs="Tahoma"/>
          <w:color w:val="004990"/>
          <w:sz w:val="21"/>
          <w:szCs w:val="21"/>
          <w:lang w:val="es-BO"/>
        </w:rPr>
        <w:tab/>
        <w:t>Facultativamente si la aplicación de sanciones alcanza al porcentaje de multas expresado en el presente contrato.</w:t>
      </w:r>
    </w:p>
    <w:p w14:paraId="19715375"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color w:val="004990"/>
          <w:sz w:val="21"/>
          <w:szCs w:val="21"/>
          <w:lang w:val="es-BO"/>
        </w:rPr>
        <w:t>23.2</w:t>
      </w:r>
      <w:r w:rsidRPr="00B27423">
        <w:rPr>
          <w:rFonts w:ascii="Tahoma" w:hAnsi="Tahoma" w:cs="Tahoma"/>
          <w:color w:val="004990"/>
          <w:sz w:val="21"/>
          <w:szCs w:val="21"/>
          <w:lang w:val="es-BO"/>
        </w:rPr>
        <w:tab/>
        <w:t>Por el PROVEEDOR.</w:t>
      </w:r>
    </w:p>
    <w:p w14:paraId="2B9B732A" w14:textId="77777777" w:rsidR="00DE39E1" w:rsidRPr="00B27423" w:rsidRDefault="00DE39E1" w:rsidP="00DE39E1">
      <w:pPr>
        <w:autoSpaceDE w:val="0"/>
        <w:autoSpaceDN w:val="0"/>
        <w:adjustRightInd w:val="0"/>
        <w:spacing w:before="120"/>
        <w:ind w:left="1416" w:hanging="850"/>
        <w:jc w:val="both"/>
        <w:rPr>
          <w:rFonts w:ascii="Tahoma" w:hAnsi="Tahoma" w:cs="Tahoma"/>
          <w:bCs/>
          <w:color w:val="004990"/>
          <w:sz w:val="21"/>
          <w:szCs w:val="21"/>
          <w:lang w:val="es-BO"/>
        </w:rPr>
      </w:pPr>
      <w:r w:rsidRPr="00B27423">
        <w:rPr>
          <w:rFonts w:ascii="Tahoma" w:hAnsi="Tahoma" w:cs="Tahoma"/>
          <w:bCs/>
          <w:color w:val="004990"/>
          <w:sz w:val="21"/>
          <w:szCs w:val="21"/>
          <w:lang w:val="es-BO"/>
        </w:rPr>
        <w:t>23.2.1</w:t>
      </w:r>
      <w:r w:rsidRPr="00B27423">
        <w:rPr>
          <w:rFonts w:ascii="Tahoma" w:hAnsi="Tahoma" w:cs="Tahoma"/>
          <w:bCs/>
          <w:color w:val="004990"/>
          <w:sz w:val="21"/>
          <w:szCs w:val="21"/>
          <w:lang w:val="es-BO"/>
        </w:rPr>
        <w:tab/>
        <w:t>Si ENTEL S.A. demora injustificadamente en los pagos acordados.</w:t>
      </w:r>
    </w:p>
    <w:p w14:paraId="059DECED" w14:textId="77777777" w:rsidR="00DE39E1" w:rsidRPr="00B27423" w:rsidRDefault="00DE39E1" w:rsidP="00DE39E1">
      <w:pPr>
        <w:autoSpaceDE w:val="0"/>
        <w:autoSpaceDN w:val="0"/>
        <w:adjustRightInd w:val="0"/>
        <w:spacing w:before="120"/>
        <w:jc w:val="both"/>
        <w:rPr>
          <w:rFonts w:ascii="Tahoma" w:hAnsi="Tahoma" w:cs="Tahoma"/>
          <w:bCs/>
          <w:color w:val="004990"/>
          <w:sz w:val="21"/>
          <w:szCs w:val="21"/>
          <w:lang w:val="es-BO"/>
        </w:rPr>
      </w:pPr>
      <w:r w:rsidRPr="00B27423">
        <w:rPr>
          <w:rFonts w:ascii="Tahoma" w:hAnsi="Tahoma" w:cs="Tahoma"/>
          <w:color w:val="004990"/>
          <w:sz w:val="21"/>
          <w:szCs w:val="21"/>
          <w:lang w:val="es-BO"/>
        </w:rPr>
        <w:t>ENTEL S.A. realizará la evaluación del incumplimiento y podrá definir si es aplicable la resolución del contrato ya sea parcial o total, sin que el PROVEEDOR, tenga la posibilidad de impugnar tal decisión.</w:t>
      </w:r>
    </w:p>
    <w:p w14:paraId="1696EB56"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36CEEE4D"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3B98D252"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70C95F2A"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9C02705" w14:textId="77777777" w:rsidR="00C53AAB" w:rsidRDefault="00C53AAB" w:rsidP="00DE39E1">
      <w:pPr>
        <w:spacing w:before="120"/>
        <w:jc w:val="both"/>
        <w:rPr>
          <w:rFonts w:ascii="Tahoma" w:hAnsi="Tahoma" w:cs="Tahoma"/>
          <w:b/>
          <w:bCs/>
          <w:color w:val="004990"/>
          <w:sz w:val="21"/>
          <w:szCs w:val="21"/>
          <w:u w:val="single"/>
        </w:rPr>
      </w:pPr>
    </w:p>
    <w:p w14:paraId="7854C41E" w14:textId="77777777" w:rsidR="00DE39E1" w:rsidRPr="00B27423" w:rsidRDefault="00DE39E1" w:rsidP="00DE39E1">
      <w:pPr>
        <w:spacing w:before="120"/>
        <w:jc w:val="both"/>
        <w:rPr>
          <w:rFonts w:ascii="Tahoma" w:hAnsi="Tahoma" w:cs="Tahoma"/>
          <w:color w:val="004990"/>
          <w:sz w:val="21"/>
          <w:szCs w:val="21"/>
          <w:lang w:val="es-BO" w:eastAsia="es-BO"/>
        </w:rPr>
      </w:pPr>
      <w:r w:rsidRPr="00B27423">
        <w:rPr>
          <w:rFonts w:ascii="Tahoma" w:hAnsi="Tahoma" w:cs="Tahoma"/>
          <w:b/>
          <w:bCs/>
          <w:color w:val="004990"/>
          <w:sz w:val="21"/>
          <w:szCs w:val="21"/>
          <w:u w:val="single"/>
        </w:rPr>
        <w:t>VIGÉSIMA CUARTA: CONCLUSIÓN ANTICIPADA</w:t>
      </w:r>
      <w:r w:rsidRPr="00B27423">
        <w:rPr>
          <w:rFonts w:ascii="Tahoma" w:hAnsi="Tahoma" w:cs="Tahoma"/>
          <w:bCs/>
          <w:color w:val="004990"/>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66F4A875" w14:textId="77777777" w:rsidR="00DE39E1" w:rsidRPr="00B27423" w:rsidRDefault="00DE39E1" w:rsidP="00DE39E1">
      <w:pPr>
        <w:spacing w:before="120"/>
        <w:jc w:val="both"/>
        <w:rPr>
          <w:rFonts w:ascii="Tahoma" w:hAnsi="Tahoma" w:cs="Tahoma"/>
          <w:snapToGrid w:val="0"/>
          <w:color w:val="004990"/>
          <w:sz w:val="21"/>
          <w:szCs w:val="21"/>
          <w:lang w:val="es-BO"/>
        </w:rPr>
      </w:pPr>
      <w:r w:rsidRPr="00B27423">
        <w:rPr>
          <w:rFonts w:ascii="Tahoma" w:hAnsi="Tahoma" w:cs="Tahoma"/>
          <w:b/>
          <w:bCs/>
          <w:color w:val="004990"/>
          <w:sz w:val="21"/>
          <w:szCs w:val="21"/>
          <w:u w:val="single"/>
          <w:lang w:val="es-BO"/>
        </w:rPr>
        <w:lastRenderedPageBreak/>
        <w:t>VIGÉSIMA QUINTA:</w:t>
      </w:r>
      <w:r w:rsidRPr="00B27423">
        <w:rPr>
          <w:rFonts w:ascii="Tahoma" w:hAnsi="Tahoma" w:cs="Tahoma"/>
          <w:b/>
          <w:snapToGrid w:val="0"/>
          <w:color w:val="004990"/>
          <w:sz w:val="21"/>
          <w:szCs w:val="21"/>
          <w:u w:val="single"/>
          <w:lang w:val="es-BO"/>
        </w:rPr>
        <w:t xml:space="preserve"> AUDITAJE</w:t>
      </w:r>
      <w:r w:rsidRPr="00B27423">
        <w:rPr>
          <w:rFonts w:ascii="Tahoma" w:hAnsi="Tahoma" w:cs="Tahoma"/>
          <w:b/>
          <w:snapToGrid w:val="0"/>
          <w:color w:val="004990"/>
          <w:sz w:val="21"/>
          <w:szCs w:val="21"/>
          <w:lang w:val="es-BO"/>
        </w:rPr>
        <w:t xml:space="preserve">.- </w:t>
      </w:r>
      <w:r w:rsidRPr="00B27423">
        <w:rPr>
          <w:rFonts w:ascii="Tahoma" w:hAnsi="Tahoma" w:cs="Tahoma"/>
          <w:snapToGrid w:val="0"/>
          <w:color w:val="00499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523CEC6" w14:textId="77777777" w:rsidR="00C53AAB" w:rsidRDefault="00C53AAB" w:rsidP="00DE39E1">
      <w:pPr>
        <w:spacing w:before="120"/>
        <w:jc w:val="both"/>
        <w:rPr>
          <w:rFonts w:ascii="Tahoma" w:hAnsi="Tahoma" w:cs="Tahoma"/>
          <w:b/>
          <w:color w:val="004990"/>
          <w:sz w:val="21"/>
          <w:szCs w:val="21"/>
          <w:u w:val="single"/>
          <w:lang w:val="es-BO"/>
        </w:rPr>
      </w:pPr>
    </w:p>
    <w:p w14:paraId="52EF908E"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VIGÉSIMA SEXTA: CONFIDENCIALIDAD</w:t>
      </w:r>
      <w:r w:rsidRPr="00B27423">
        <w:rPr>
          <w:rFonts w:ascii="Tahoma" w:hAnsi="Tahoma" w:cs="Tahoma"/>
          <w:b/>
          <w:color w:val="004990"/>
          <w:sz w:val="21"/>
          <w:szCs w:val="21"/>
          <w:lang w:val="es-BO"/>
        </w:rPr>
        <w:t xml:space="preserve">.- </w:t>
      </w:r>
      <w:r w:rsidRPr="00B27423">
        <w:rPr>
          <w:rFonts w:ascii="Tahoma" w:hAnsi="Tahoma" w:cs="Tahoma"/>
          <w:color w:val="004990"/>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4B8981AF"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La información es de propiedad exclusiva de</w:t>
      </w:r>
      <w:r w:rsidRPr="00B27423">
        <w:rPr>
          <w:rFonts w:ascii="Tahoma" w:hAnsi="Tahoma" w:cs="Tahoma"/>
          <w:bCs/>
          <w:color w:val="004990"/>
          <w:sz w:val="21"/>
          <w:szCs w:val="21"/>
          <w:lang w:val="es-BO"/>
        </w:rPr>
        <w:t xml:space="preserve"> ENTEL S.A., </w:t>
      </w:r>
      <w:r w:rsidRPr="00B27423">
        <w:rPr>
          <w:rFonts w:ascii="Tahoma" w:hAnsi="Tahoma" w:cs="Tahoma"/>
          <w:color w:val="004990"/>
          <w:sz w:val="21"/>
          <w:szCs w:val="21"/>
          <w:lang w:val="es-BO"/>
        </w:rPr>
        <w:t>razón por la</w:t>
      </w:r>
      <w:r w:rsidRPr="00B27423">
        <w:rPr>
          <w:rFonts w:ascii="Tahoma" w:hAnsi="Tahoma" w:cs="Tahoma"/>
          <w:bCs/>
          <w:color w:val="004990"/>
          <w:sz w:val="21"/>
          <w:szCs w:val="21"/>
          <w:lang w:val="es-BO"/>
        </w:rPr>
        <w:t xml:space="preserve"> </w:t>
      </w:r>
      <w:r w:rsidRPr="00B27423">
        <w:rPr>
          <w:rFonts w:ascii="Tahoma" w:hAnsi="Tahoma" w:cs="Tahoma"/>
          <w:color w:val="004990"/>
          <w:sz w:val="21"/>
          <w:szCs w:val="21"/>
          <w:lang w:val="es-BO"/>
        </w:rPr>
        <w:t xml:space="preserve">cual el PROVEEDOR está expresamente prohibido de utilizar la misma para fines distintos a los señalados en este contrato. </w:t>
      </w:r>
    </w:p>
    <w:p w14:paraId="7540F834"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color w:val="004990"/>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1FEC04A" w14:textId="77777777" w:rsidR="00C53AAB" w:rsidRDefault="00C53AAB" w:rsidP="00DE39E1">
      <w:pPr>
        <w:spacing w:before="120"/>
        <w:jc w:val="both"/>
        <w:rPr>
          <w:rFonts w:ascii="Tahoma" w:hAnsi="Tahoma" w:cs="Tahoma"/>
          <w:b/>
          <w:bCs/>
          <w:color w:val="004990"/>
          <w:sz w:val="21"/>
          <w:szCs w:val="21"/>
          <w:u w:val="single"/>
          <w:lang w:val="es-BO"/>
        </w:rPr>
      </w:pPr>
    </w:p>
    <w:p w14:paraId="587ED6BB" w14:textId="77777777" w:rsidR="00DE39E1" w:rsidRDefault="00DE39E1" w:rsidP="00DE39E1">
      <w:pPr>
        <w:spacing w:before="120"/>
        <w:jc w:val="both"/>
        <w:rPr>
          <w:rFonts w:ascii="Tahoma" w:hAnsi="Tahoma" w:cs="Tahoma"/>
          <w:color w:val="004990"/>
          <w:sz w:val="21"/>
          <w:szCs w:val="21"/>
          <w:lang w:val="es-BO"/>
        </w:rPr>
      </w:pPr>
      <w:r w:rsidRPr="00B27423">
        <w:rPr>
          <w:rFonts w:ascii="Tahoma" w:hAnsi="Tahoma" w:cs="Tahoma"/>
          <w:b/>
          <w:bCs/>
          <w:color w:val="004990"/>
          <w:sz w:val="21"/>
          <w:szCs w:val="21"/>
          <w:u w:val="single"/>
          <w:lang w:val="es-BO"/>
        </w:rPr>
        <w:t xml:space="preserve">VIGÉSIMA SÉPTIMA: </w:t>
      </w:r>
      <w:r w:rsidRPr="00B27423">
        <w:rPr>
          <w:rFonts w:ascii="Tahoma" w:hAnsi="Tahoma" w:cs="Tahoma"/>
          <w:b/>
          <w:color w:val="004990"/>
          <w:sz w:val="21"/>
          <w:szCs w:val="21"/>
          <w:u w:val="single"/>
          <w:lang w:val="es-BO"/>
        </w:rPr>
        <w:t>EXONERACIÓN DE RESPONSABILIDADES POR DAÑO A TERCEROS</w:t>
      </w:r>
      <w:r w:rsidRPr="00B27423">
        <w:rPr>
          <w:rFonts w:ascii="Tahoma" w:hAnsi="Tahoma" w:cs="Tahoma"/>
          <w:color w:val="004990"/>
          <w:sz w:val="21"/>
          <w:szCs w:val="21"/>
          <w:lang w:val="es-BO"/>
        </w:rPr>
        <w:t>.- El PROVEEDOR se obliga tomar todas las previsiones que pudiesen surgir por daño a terceros en la provisión de sus servicios dentro de este contrato, exonerando de este tipo de obligación a ENTEL S.A.</w:t>
      </w:r>
    </w:p>
    <w:p w14:paraId="468DD056" w14:textId="77777777" w:rsidR="00C53AAB" w:rsidRPr="00B27423" w:rsidRDefault="00C53AAB" w:rsidP="00DE39E1">
      <w:pPr>
        <w:spacing w:before="120"/>
        <w:jc w:val="both"/>
        <w:rPr>
          <w:rFonts w:ascii="Tahoma" w:hAnsi="Tahoma" w:cs="Tahoma"/>
          <w:color w:val="004990"/>
          <w:sz w:val="21"/>
          <w:szCs w:val="21"/>
          <w:lang w:val="es-BO"/>
        </w:rPr>
      </w:pPr>
    </w:p>
    <w:p w14:paraId="150096E2"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OCTAVA: </w:t>
      </w:r>
      <w:r w:rsidRPr="00B27423">
        <w:rPr>
          <w:rFonts w:ascii="Tahoma" w:hAnsi="Tahoma" w:cs="Tahoma"/>
          <w:b/>
          <w:bCs/>
          <w:color w:val="004990"/>
          <w:sz w:val="21"/>
          <w:szCs w:val="21"/>
          <w:u w:val="single"/>
        </w:rPr>
        <w:t>NOTIFICACIONES</w:t>
      </w:r>
      <w:r w:rsidRPr="00B27423">
        <w:rPr>
          <w:rFonts w:ascii="Tahoma" w:hAnsi="Tahoma" w:cs="Tahoma"/>
          <w:bCs/>
          <w:color w:val="004990"/>
          <w:sz w:val="21"/>
          <w:szCs w:val="21"/>
        </w:rPr>
        <w:t>.- Toda comunicación entre Partes emergente del presente contrato, deberán ser entregadas en los siguientes domicilios:</w:t>
      </w:r>
    </w:p>
    <w:p w14:paraId="52A91280" w14:textId="77777777" w:rsidR="00DE39E1" w:rsidRPr="00B27423" w:rsidRDefault="00DE39E1" w:rsidP="00DE39E1">
      <w:pPr>
        <w:spacing w:before="120"/>
        <w:ind w:left="567" w:hanging="567"/>
        <w:jc w:val="both"/>
        <w:rPr>
          <w:rFonts w:ascii="Tahoma" w:hAnsi="Tahoma" w:cs="Tahoma"/>
          <w:color w:val="004990"/>
          <w:sz w:val="21"/>
          <w:szCs w:val="21"/>
          <w:lang w:val="es-BO"/>
        </w:rPr>
      </w:pPr>
      <w:r w:rsidRPr="00B27423">
        <w:rPr>
          <w:rFonts w:ascii="Tahoma" w:hAnsi="Tahoma" w:cs="Tahoma"/>
          <w:bCs/>
          <w:iCs/>
          <w:color w:val="004990"/>
          <w:sz w:val="21"/>
          <w:szCs w:val="21"/>
          <w:lang w:val="es-BO"/>
        </w:rPr>
        <w:t>28.1</w:t>
      </w:r>
      <w:r w:rsidRPr="00B27423">
        <w:rPr>
          <w:rFonts w:ascii="Tahoma" w:hAnsi="Tahoma" w:cs="Tahoma"/>
          <w:bCs/>
          <w:iCs/>
          <w:color w:val="004990"/>
          <w:sz w:val="21"/>
          <w:szCs w:val="21"/>
          <w:lang w:val="es-BO"/>
        </w:rPr>
        <w:tab/>
      </w:r>
      <w:proofErr w:type="gramStart"/>
      <w:r w:rsidRPr="00B27423">
        <w:rPr>
          <w:rFonts w:ascii="Tahoma" w:hAnsi="Tahoma" w:cs="Tahoma"/>
          <w:color w:val="004990"/>
          <w:sz w:val="21"/>
          <w:szCs w:val="21"/>
          <w:lang w:val="es-BO"/>
        </w:rPr>
        <w:t>A  ENTEL</w:t>
      </w:r>
      <w:proofErr w:type="gramEnd"/>
      <w:r w:rsidRPr="00B27423">
        <w:rPr>
          <w:rFonts w:ascii="Tahoma" w:hAnsi="Tahoma" w:cs="Tahoma"/>
          <w:color w:val="004990"/>
          <w:sz w:val="21"/>
          <w:szCs w:val="21"/>
          <w:lang w:val="es-BO"/>
        </w:rPr>
        <w:t xml:space="preserve"> S.A.:</w:t>
      </w:r>
      <w:r w:rsidRPr="00B27423">
        <w:rPr>
          <w:rFonts w:ascii="Tahoma" w:hAnsi="Tahoma" w:cs="Tahoma"/>
          <w:color w:val="004990"/>
          <w:sz w:val="21"/>
          <w:szCs w:val="21"/>
          <w:lang w:val="es-BO"/>
        </w:rPr>
        <w:tab/>
      </w:r>
    </w:p>
    <w:p w14:paraId="3B378D65" w14:textId="77777777" w:rsidR="00DE39E1" w:rsidRPr="00B27423" w:rsidRDefault="00DE39E1" w:rsidP="00DE39E1">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Federico Zuazo N° 1771, Edificio Tower.</w:t>
      </w:r>
    </w:p>
    <w:p w14:paraId="5D382DD0" w14:textId="77777777" w:rsidR="00DE39E1" w:rsidRPr="00B27423" w:rsidRDefault="00DE39E1" w:rsidP="00DE39E1">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Teléfono: 2141010</w:t>
      </w:r>
    </w:p>
    <w:p w14:paraId="4F426166" w14:textId="77777777" w:rsidR="00DE39E1" w:rsidRPr="00B27423" w:rsidRDefault="00DE39E1" w:rsidP="00DE39E1">
      <w:pPr>
        <w:ind w:left="1701" w:hanging="1134"/>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14:paraId="409F61EB" w14:textId="77777777" w:rsidR="00DE39E1" w:rsidRPr="00B27423" w:rsidRDefault="00DE39E1" w:rsidP="00DE39E1">
      <w:pPr>
        <w:spacing w:before="120"/>
        <w:ind w:left="567" w:hanging="567"/>
        <w:jc w:val="both"/>
        <w:rPr>
          <w:rFonts w:ascii="Tahoma" w:hAnsi="Tahoma" w:cs="Tahoma"/>
          <w:bCs/>
          <w:color w:val="004990"/>
          <w:sz w:val="21"/>
          <w:szCs w:val="21"/>
        </w:rPr>
      </w:pPr>
      <w:r w:rsidRPr="00B27423">
        <w:rPr>
          <w:rFonts w:ascii="Tahoma" w:hAnsi="Tahoma" w:cs="Tahoma"/>
          <w:color w:val="004990"/>
          <w:sz w:val="21"/>
          <w:szCs w:val="21"/>
          <w:lang w:val="es-BO"/>
        </w:rPr>
        <w:t>28.2</w:t>
      </w:r>
      <w:r w:rsidRPr="00B27423">
        <w:rPr>
          <w:rFonts w:ascii="Tahoma" w:hAnsi="Tahoma" w:cs="Tahoma"/>
          <w:color w:val="004990"/>
          <w:sz w:val="21"/>
          <w:szCs w:val="21"/>
          <w:lang w:val="es-BO"/>
        </w:rPr>
        <w:tab/>
        <w:t>El PROVEEDOR:</w:t>
      </w:r>
    </w:p>
    <w:p w14:paraId="3D7C425F" w14:textId="77777777" w:rsidR="00DE39E1" w:rsidRPr="00B27423" w:rsidRDefault="00DE39E1" w:rsidP="00DE39E1">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Dirección: Calle ………………………………………………………………….</w:t>
      </w:r>
    </w:p>
    <w:p w14:paraId="630B13B8" w14:textId="77777777" w:rsidR="00DE39E1" w:rsidRPr="00B27423" w:rsidRDefault="00DE39E1" w:rsidP="00DE39E1">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 xml:space="preserve">Teléfonos: </w:t>
      </w:r>
      <w:proofErr w:type="gramStart"/>
      <w:r w:rsidRPr="00B27423">
        <w:rPr>
          <w:rFonts w:ascii="Tahoma" w:hAnsi="Tahoma" w:cs="Tahoma"/>
          <w:color w:val="004990"/>
          <w:sz w:val="21"/>
          <w:szCs w:val="21"/>
          <w:lang w:val="es-BO"/>
        </w:rPr>
        <w:t>……………………… …………………………..</w:t>
      </w:r>
      <w:proofErr w:type="gramEnd"/>
    </w:p>
    <w:p w14:paraId="3B00788C" w14:textId="77777777" w:rsidR="00DE39E1" w:rsidRPr="00B27423" w:rsidRDefault="00DE39E1" w:rsidP="00DE39E1">
      <w:pPr>
        <w:ind w:left="567"/>
        <w:jc w:val="both"/>
        <w:rPr>
          <w:rFonts w:ascii="Tahoma" w:hAnsi="Tahoma" w:cs="Tahoma"/>
          <w:color w:val="004990"/>
          <w:sz w:val="21"/>
          <w:szCs w:val="21"/>
          <w:lang w:val="es-BO"/>
        </w:rPr>
      </w:pPr>
      <w:r w:rsidRPr="00B27423">
        <w:rPr>
          <w:rFonts w:ascii="Tahoma" w:hAnsi="Tahoma" w:cs="Tahoma"/>
          <w:color w:val="004990"/>
          <w:sz w:val="21"/>
          <w:szCs w:val="21"/>
          <w:lang w:val="es-BO"/>
        </w:rPr>
        <w:t>La Paz – Bolivia</w:t>
      </w:r>
    </w:p>
    <w:p w14:paraId="1C1D729F" w14:textId="77777777" w:rsidR="00DE39E1" w:rsidRPr="00B27423" w:rsidRDefault="00DE39E1" w:rsidP="00DE39E1">
      <w:pPr>
        <w:spacing w:before="120"/>
        <w:jc w:val="both"/>
        <w:rPr>
          <w:rFonts w:ascii="Tahoma" w:hAnsi="Tahoma" w:cs="Tahoma"/>
          <w:color w:val="004990"/>
          <w:sz w:val="21"/>
          <w:szCs w:val="21"/>
          <w:lang w:val="es-BO"/>
        </w:rPr>
      </w:pPr>
      <w:r w:rsidRPr="00B27423">
        <w:rPr>
          <w:rFonts w:ascii="Tahoma" w:hAnsi="Tahoma" w:cs="Tahoma"/>
          <w:b/>
          <w:color w:val="004990"/>
          <w:sz w:val="21"/>
          <w:szCs w:val="21"/>
          <w:u w:val="single"/>
          <w:lang w:val="es-BO"/>
        </w:rPr>
        <w:t xml:space="preserve">VIGÉSIMA NOVENA: </w:t>
      </w:r>
      <w:r w:rsidRPr="00B27423">
        <w:rPr>
          <w:rFonts w:ascii="Tahoma" w:hAnsi="Tahoma" w:cs="Tahoma"/>
          <w:b/>
          <w:snapToGrid w:val="0"/>
          <w:color w:val="004990"/>
          <w:sz w:val="21"/>
          <w:szCs w:val="21"/>
          <w:u w:val="single"/>
          <w:lang w:val="es-BO"/>
        </w:rPr>
        <w:t>ACEPTACIÓN Y CONFORMIDAD</w:t>
      </w:r>
      <w:r w:rsidRPr="00B27423">
        <w:rPr>
          <w:rFonts w:ascii="Tahoma" w:hAnsi="Tahoma" w:cs="Tahoma"/>
          <w:b/>
          <w:iCs/>
          <w:color w:val="004990"/>
          <w:sz w:val="21"/>
          <w:szCs w:val="21"/>
          <w:lang w:val="es-BO"/>
        </w:rPr>
        <w:t xml:space="preserve">.- </w:t>
      </w:r>
      <w:r w:rsidRPr="00B27423">
        <w:rPr>
          <w:rFonts w:ascii="Tahoma" w:hAnsi="Tahoma" w:cs="Tahoma"/>
          <w:color w:val="004990"/>
          <w:sz w:val="21"/>
          <w:szCs w:val="21"/>
        </w:rPr>
        <w:t xml:space="preserve">Nosotros, Sergio Alberto Tejerina Camacho y Lorena Diva Molina Canedo en representación de ENTEL S.A. y </w:t>
      </w:r>
      <w:proofErr w:type="gramStart"/>
      <w:r w:rsidRPr="00B27423">
        <w:rPr>
          <w:rFonts w:ascii="Tahoma" w:hAnsi="Tahoma" w:cs="Tahoma"/>
          <w:color w:val="004990"/>
          <w:sz w:val="21"/>
          <w:szCs w:val="21"/>
        </w:rPr>
        <w:t>………………………………..</w:t>
      </w:r>
      <w:proofErr w:type="gramEnd"/>
      <w:r w:rsidRPr="00B27423">
        <w:rPr>
          <w:rFonts w:ascii="Tahoma" w:hAnsi="Tahoma" w:cs="Tahoma"/>
          <w:color w:val="004990"/>
          <w:sz w:val="21"/>
          <w:szCs w:val="21"/>
        </w:rPr>
        <w:t xml:space="preserve"> </w:t>
      </w:r>
      <w:proofErr w:type="gramStart"/>
      <w:r w:rsidRPr="00B27423">
        <w:rPr>
          <w:rFonts w:ascii="Tahoma" w:hAnsi="Tahoma" w:cs="Tahoma"/>
          <w:color w:val="004990"/>
          <w:sz w:val="21"/>
          <w:szCs w:val="21"/>
        </w:rPr>
        <w:t>en</w:t>
      </w:r>
      <w:proofErr w:type="gramEnd"/>
      <w:r w:rsidRPr="00B27423">
        <w:rPr>
          <w:rFonts w:ascii="Tahoma" w:hAnsi="Tahoma" w:cs="Tahoma"/>
          <w:color w:val="004990"/>
          <w:sz w:val="21"/>
          <w:szCs w:val="21"/>
        </w:rPr>
        <w:t xml:space="preserve"> representación del PROVEEDOR</w:t>
      </w:r>
      <w:r w:rsidRPr="00B27423">
        <w:rPr>
          <w:rFonts w:ascii="Tahoma" w:hAnsi="Tahoma" w:cs="Tahoma"/>
          <w:b/>
          <w:color w:val="004990"/>
          <w:sz w:val="21"/>
          <w:szCs w:val="21"/>
        </w:rPr>
        <w:t>,</w:t>
      </w:r>
      <w:r w:rsidRPr="00B27423">
        <w:rPr>
          <w:rFonts w:ascii="Tahoma" w:hAnsi="Tahoma" w:cs="Tahoma"/>
          <w:color w:val="004990"/>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B27423">
        <w:rPr>
          <w:rFonts w:ascii="Tahoma" w:hAnsi="Tahoma" w:cs="Tahoma"/>
          <w:color w:val="004990"/>
          <w:sz w:val="21"/>
          <w:szCs w:val="21"/>
        </w:rPr>
        <w:t>días</w:t>
      </w:r>
      <w:proofErr w:type="gramEnd"/>
      <w:r w:rsidRPr="00B27423">
        <w:rPr>
          <w:rFonts w:ascii="Tahoma" w:hAnsi="Tahoma" w:cs="Tahoma"/>
          <w:color w:val="004990"/>
          <w:sz w:val="21"/>
          <w:szCs w:val="21"/>
        </w:rPr>
        <w:t xml:space="preserve"> del mes de ………….. </w:t>
      </w:r>
      <w:proofErr w:type="gramStart"/>
      <w:r w:rsidRPr="00B27423">
        <w:rPr>
          <w:rFonts w:ascii="Tahoma" w:hAnsi="Tahoma" w:cs="Tahoma"/>
          <w:color w:val="004990"/>
          <w:sz w:val="21"/>
          <w:szCs w:val="21"/>
        </w:rPr>
        <w:t>del</w:t>
      </w:r>
      <w:proofErr w:type="gramEnd"/>
      <w:r w:rsidRPr="00B27423">
        <w:rPr>
          <w:rFonts w:ascii="Tahoma" w:hAnsi="Tahoma" w:cs="Tahoma"/>
          <w:color w:val="004990"/>
          <w:sz w:val="21"/>
          <w:szCs w:val="21"/>
        </w:rPr>
        <w:t xml:space="preserve"> año dos mil dieciséis.</w:t>
      </w:r>
    </w:p>
    <w:p w14:paraId="30C2F67C" w14:textId="77777777" w:rsidR="00DE39E1" w:rsidRDefault="00DE39E1" w:rsidP="00DE39E1">
      <w:pPr>
        <w:jc w:val="both"/>
        <w:rPr>
          <w:rFonts w:ascii="Tahoma" w:hAnsi="Tahoma" w:cs="Tahoma"/>
          <w:b/>
          <w:color w:val="004990"/>
          <w:sz w:val="21"/>
          <w:szCs w:val="21"/>
        </w:rPr>
      </w:pPr>
    </w:p>
    <w:p w14:paraId="497E50D4" w14:textId="77777777" w:rsidR="00C53AAB" w:rsidRDefault="00C53AAB" w:rsidP="00DE39E1">
      <w:pPr>
        <w:jc w:val="both"/>
        <w:rPr>
          <w:rFonts w:ascii="Tahoma" w:hAnsi="Tahoma" w:cs="Tahoma"/>
          <w:b/>
          <w:color w:val="004990"/>
          <w:sz w:val="21"/>
          <w:szCs w:val="21"/>
        </w:rPr>
      </w:pPr>
    </w:p>
    <w:p w14:paraId="0DEFA9D6" w14:textId="77777777" w:rsidR="00C53AAB" w:rsidRDefault="00C53AAB" w:rsidP="00DE39E1">
      <w:pPr>
        <w:jc w:val="both"/>
        <w:rPr>
          <w:rFonts w:ascii="Tahoma" w:hAnsi="Tahoma" w:cs="Tahoma"/>
          <w:b/>
          <w:color w:val="004990"/>
          <w:sz w:val="21"/>
          <w:szCs w:val="21"/>
        </w:rPr>
      </w:pPr>
    </w:p>
    <w:p w14:paraId="3E5341E5" w14:textId="77777777" w:rsidR="00C53AAB" w:rsidRDefault="00C53AAB" w:rsidP="00DE39E1">
      <w:pPr>
        <w:jc w:val="both"/>
        <w:rPr>
          <w:rFonts w:ascii="Tahoma" w:hAnsi="Tahoma" w:cs="Tahoma"/>
          <w:b/>
          <w:color w:val="004990"/>
          <w:sz w:val="21"/>
          <w:szCs w:val="21"/>
        </w:rPr>
      </w:pPr>
    </w:p>
    <w:p w14:paraId="6BA5C148" w14:textId="77777777" w:rsidR="00C53AAB" w:rsidRDefault="00C53AAB" w:rsidP="00DE39E1">
      <w:pPr>
        <w:jc w:val="both"/>
        <w:rPr>
          <w:rFonts w:ascii="Tahoma" w:hAnsi="Tahoma" w:cs="Tahoma"/>
          <w:b/>
          <w:color w:val="004990"/>
          <w:sz w:val="21"/>
          <w:szCs w:val="21"/>
        </w:rPr>
      </w:pPr>
    </w:p>
    <w:p w14:paraId="50F4D886" w14:textId="77777777" w:rsidR="00C53AAB" w:rsidRDefault="00C53AAB" w:rsidP="00DE39E1">
      <w:pPr>
        <w:jc w:val="both"/>
        <w:rPr>
          <w:rFonts w:ascii="Tahoma" w:hAnsi="Tahoma" w:cs="Tahoma"/>
          <w:b/>
          <w:color w:val="004990"/>
          <w:sz w:val="21"/>
          <w:szCs w:val="21"/>
        </w:rPr>
      </w:pPr>
    </w:p>
    <w:p w14:paraId="1B13CF27" w14:textId="77777777" w:rsidR="00C53AAB" w:rsidRPr="00B27423" w:rsidRDefault="00C53AAB" w:rsidP="00DE39E1">
      <w:pPr>
        <w:jc w:val="both"/>
        <w:rPr>
          <w:rFonts w:ascii="Tahoma" w:hAnsi="Tahoma" w:cs="Tahoma"/>
          <w:b/>
          <w:color w:val="004990"/>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DE39E1" w:rsidRPr="00B27423" w14:paraId="3BB195B6" w14:textId="77777777" w:rsidTr="00BB7170">
        <w:trPr>
          <w:trHeight w:val="841"/>
        </w:trPr>
        <w:tc>
          <w:tcPr>
            <w:tcW w:w="4786" w:type="dxa"/>
            <w:hideMark/>
          </w:tcPr>
          <w:p w14:paraId="6B3BB203" w14:textId="77777777" w:rsidR="00DE39E1" w:rsidRPr="00B27423" w:rsidRDefault="00DE39E1" w:rsidP="00BB7170">
            <w:pPr>
              <w:ind w:right="45"/>
              <w:jc w:val="center"/>
              <w:rPr>
                <w:rFonts w:ascii="Tahoma" w:hAnsi="Tahoma" w:cs="Tahoma"/>
                <w:b/>
                <w:color w:val="004990"/>
                <w:sz w:val="21"/>
                <w:szCs w:val="21"/>
                <w:lang w:val="pt-PT"/>
              </w:rPr>
            </w:pPr>
            <w:r w:rsidRPr="00B27423">
              <w:rPr>
                <w:rFonts w:ascii="Tahoma" w:hAnsi="Tahoma" w:cs="Tahoma"/>
                <w:color w:val="004990"/>
                <w:sz w:val="21"/>
                <w:szCs w:val="21"/>
              </w:rPr>
              <w:t>Sergio Alberto Tejerina Camacho</w:t>
            </w:r>
          </w:p>
          <w:p w14:paraId="6C291319" w14:textId="77777777" w:rsidR="00DE39E1" w:rsidRPr="00B27423" w:rsidRDefault="00DE39E1" w:rsidP="00BB7170">
            <w:pPr>
              <w:ind w:right="45"/>
              <w:jc w:val="center"/>
              <w:rPr>
                <w:rFonts w:ascii="Tahoma" w:hAnsi="Tahoma" w:cs="Tahoma"/>
                <w:b/>
                <w:color w:val="004990"/>
                <w:sz w:val="21"/>
                <w:szCs w:val="21"/>
                <w:lang w:val="pt-PT"/>
              </w:rPr>
            </w:pPr>
            <w:r w:rsidRPr="00B27423">
              <w:rPr>
                <w:rFonts w:ascii="Tahoma" w:hAnsi="Tahoma" w:cs="Tahoma"/>
                <w:b/>
                <w:color w:val="004990"/>
                <w:sz w:val="21"/>
                <w:szCs w:val="21"/>
                <w:lang w:val="pt-PT"/>
              </w:rPr>
              <w:t>Gerente Nacional de Clientes a.i.</w:t>
            </w:r>
          </w:p>
          <w:p w14:paraId="7ECEA994" w14:textId="77777777" w:rsidR="00DE39E1" w:rsidRPr="00B27423" w:rsidRDefault="00DE39E1" w:rsidP="00BB7170">
            <w:pPr>
              <w:ind w:right="45"/>
              <w:jc w:val="center"/>
              <w:rPr>
                <w:rFonts w:ascii="Tahoma" w:hAnsi="Tahoma" w:cs="Tahoma"/>
                <w:bCs/>
                <w:color w:val="004990"/>
                <w:sz w:val="21"/>
                <w:szCs w:val="21"/>
              </w:rPr>
            </w:pPr>
            <w:r w:rsidRPr="00B27423">
              <w:rPr>
                <w:rFonts w:ascii="Tahoma" w:hAnsi="Tahoma" w:cs="Tahoma"/>
                <w:b/>
                <w:color w:val="004990"/>
                <w:sz w:val="21"/>
                <w:szCs w:val="21"/>
              </w:rPr>
              <w:t>ENTEL S.A.</w:t>
            </w:r>
          </w:p>
        </w:tc>
        <w:tc>
          <w:tcPr>
            <w:tcW w:w="4536" w:type="dxa"/>
            <w:hideMark/>
          </w:tcPr>
          <w:p w14:paraId="594C8A93" w14:textId="77777777" w:rsidR="00DE39E1" w:rsidRPr="00B27423" w:rsidRDefault="00DE39E1" w:rsidP="00BB7170">
            <w:pPr>
              <w:ind w:right="45"/>
              <w:jc w:val="center"/>
              <w:rPr>
                <w:rFonts w:ascii="Tahoma" w:hAnsi="Tahoma" w:cs="Tahoma"/>
                <w:b/>
                <w:color w:val="004990"/>
                <w:sz w:val="21"/>
                <w:szCs w:val="21"/>
                <w:lang w:val="pt-PT"/>
              </w:rPr>
            </w:pPr>
            <w:r w:rsidRPr="00B27423">
              <w:rPr>
                <w:rFonts w:ascii="Tahoma" w:hAnsi="Tahoma" w:cs="Tahoma"/>
                <w:color w:val="004990"/>
                <w:sz w:val="21"/>
                <w:szCs w:val="21"/>
              </w:rPr>
              <w:t>Lorena Diva Molina Canedo</w:t>
            </w:r>
          </w:p>
          <w:p w14:paraId="686D1453" w14:textId="77777777" w:rsidR="00DE39E1" w:rsidRPr="00B27423" w:rsidRDefault="00DE39E1" w:rsidP="00BB7170">
            <w:pPr>
              <w:ind w:right="45"/>
              <w:jc w:val="center"/>
              <w:rPr>
                <w:rFonts w:ascii="Tahoma" w:hAnsi="Tahoma" w:cs="Tahoma"/>
                <w:color w:val="004990"/>
                <w:sz w:val="21"/>
                <w:szCs w:val="21"/>
              </w:rPr>
            </w:pPr>
            <w:r w:rsidRPr="00B27423">
              <w:rPr>
                <w:rFonts w:ascii="Tahoma" w:hAnsi="Tahoma" w:cs="Tahoma"/>
                <w:b/>
                <w:color w:val="004990"/>
                <w:sz w:val="21"/>
                <w:szCs w:val="21"/>
                <w:lang w:val="pt-PT"/>
              </w:rPr>
              <w:t xml:space="preserve">Gerente Nacional de Administración y Finanzas </w:t>
            </w:r>
            <w:r w:rsidRPr="00B27423">
              <w:rPr>
                <w:rFonts w:ascii="Tahoma" w:hAnsi="Tahoma" w:cs="Tahoma"/>
                <w:b/>
                <w:color w:val="004990"/>
                <w:sz w:val="21"/>
                <w:szCs w:val="21"/>
              </w:rPr>
              <w:t>ENTEL S.A.</w:t>
            </w:r>
          </w:p>
        </w:tc>
      </w:tr>
    </w:tbl>
    <w:p w14:paraId="05E11413" w14:textId="77777777" w:rsidR="00DE39E1" w:rsidRPr="00B27423" w:rsidRDefault="00DE39E1" w:rsidP="00DE39E1">
      <w:pPr>
        <w:ind w:right="45"/>
        <w:jc w:val="both"/>
        <w:rPr>
          <w:rFonts w:ascii="Tahoma" w:hAnsi="Tahoma" w:cs="Tahoma"/>
          <w:color w:val="004990"/>
          <w:sz w:val="21"/>
          <w:szCs w:val="21"/>
          <w:lang w:val="es-BO"/>
        </w:rPr>
      </w:pPr>
    </w:p>
    <w:p w14:paraId="26CBDCAB" w14:textId="77777777" w:rsidR="00DE39E1" w:rsidRPr="00B27423" w:rsidRDefault="00DE39E1" w:rsidP="00DE39E1">
      <w:pPr>
        <w:ind w:right="45"/>
        <w:jc w:val="both"/>
        <w:rPr>
          <w:rFonts w:ascii="Tahoma" w:hAnsi="Tahoma" w:cs="Tahoma"/>
          <w:color w:val="004990"/>
          <w:sz w:val="21"/>
          <w:szCs w:val="21"/>
          <w:lang w:val="es-BO"/>
        </w:rPr>
      </w:pPr>
    </w:p>
    <w:p w14:paraId="75DD55B3" w14:textId="77777777" w:rsidR="00DE39E1" w:rsidRPr="00B27423" w:rsidRDefault="00DE39E1" w:rsidP="00DE39E1">
      <w:pPr>
        <w:ind w:right="45"/>
        <w:jc w:val="center"/>
        <w:rPr>
          <w:rFonts w:ascii="Tahoma" w:hAnsi="Tahoma" w:cs="Tahoma"/>
          <w:b/>
          <w:color w:val="004990"/>
          <w:sz w:val="21"/>
          <w:szCs w:val="21"/>
          <w:lang w:val="es-BO"/>
        </w:rPr>
      </w:pPr>
      <w:r w:rsidRPr="00B27423">
        <w:rPr>
          <w:rFonts w:ascii="Tahoma" w:hAnsi="Tahoma" w:cs="Tahoma"/>
          <w:color w:val="004990"/>
          <w:sz w:val="21"/>
          <w:szCs w:val="21"/>
          <w:lang w:val="es-BO"/>
        </w:rPr>
        <w:t>……………………………</w:t>
      </w:r>
    </w:p>
    <w:p w14:paraId="472D9C1A" w14:textId="77777777" w:rsidR="00DE39E1" w:rsidRPr="00B27423" w:rsidRDefault="00DE39E1" w:rsidP="00DE39E1">
      <w:pPr>
        <w:ind w:right="45"/>
        <w:jc w:val="center"/>
        <w:rPr>
          <w:rFonts w:ascii="Tahoma" w:hAnsi="Tahoma" w:cs="Tahoma"/>
          <w:b/>
          <w:color w:val="004990"/>
          <w:sz w:val="21"/>
          <w:szCs w:val="21"/>
          <w:lang w:val="es-BO"/>
        </w:rPr>
      </w:pPr>
      <w:r w:rsidRPr="00B27423">
        <w:rPr>
          <w:rFonts w:ascii="Tahoma" w:hAnsi="Tahoma" w:cs="Tahoma"/>
          <w:b/>
          <w:color w:val="004990"/>
          <w:sz w:val="21"/>
          <w:szCs w:val="21"/>
          <w:lang w:val="es-BO"/>
        </w:rPr>
        <w:t>Representante Legal</w:t>
      </w:r>
    </w:p>
    <w:p w14:paraId="3BCA76D3" w14:textId="77777777" w:rsidR="00DE39E1" w:rsidRPr="00B27423" w:rsidRDefault="00DE39E1" w:rsidP="00DE39E1">
      <w:pPr>
        <w:ind w:right="45"/>
        <w:jc w:val="center"/>
        <w:rPr>
          <w:rFonts w:ascii="Tahoma" w:hAnsi="Tahoma" w:cs="Tahoma"/>
          <w:color w:val="004990"/>
          <w:sz w:val="21"/>
          <w:szCs w:val="21"/>
          <w:lang w:val="es-BO"/>
        </w:rPr>
      </w:pPr>
      <w:r w:rsidRPr="00B27423">
        <w:rPr>
          <w:rFonts w:ascii="Tahoma" w:hAnsi="Tahoma" w:cs="Tahoma"/>
          <w:b/>
          <w:color w:val="004990"/>
          <w:sz w:val="21"/>
          <w:szCs w:val="21"/>
          <w:lang w:val="es-BO"/>
        </w:rPr>
        <w:t>………………………………………..</w:t>
      </w:r>
    </w:p>
    <w:p w14:paraId="613D4D46" w14:textId="77777777" w:rsidR="00DE39E1" w:rsidRPr="00CB010A" w:rsidRDefault="00DE39E1" w:rsidP="00DE39E1">
      <w:pPr>
        <w:tabs>
          <w:tab w:val="left" w:pos="360"/>
          <w:tab w:val="left" w:pos="1080"/>
        </w:tabs>
        <w:jc w:val="center"/>
        <w:rPr>
          <w:lang w:eastAsia="en-US"/>
        </w:rPr>
      </w:pPr>
    </w:p>
    <w:p w14:paraId="7C1E8AE3" w14:textId="77777777" w:rsidR="007325B2" w:rsidRDefault="007325B2" w:rsidP="00E05452">
      <w:pPr>
        <w:rPr>
          <w:rFonts w:ascii="Arial" w:hAnsi="Arial" w:cs="Arial"/>
          <w:i/>
          <w:color w:val="004990"/>
          <w:szCs w:val="20"/>
        </w:rPr>
      </w:pPr>
    </w:p>
    <w:sectPr w:rsidR="007325B2" w:rsidSect="00CC0372">
      <w:pgSz w:w="12240" w:h="15840"/>
      <w:pgMar w:top="363" w:right="1418" w:bottom="357"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BF7D76" w15:done="0"/>
  <w15:commentEx w15:paraId="4FCF294B" w15:done="0"/>
  <w15:commentEx w15:paraId="0206F095" w15:done="0"/>
  <w15:commentEx w15:paraId="76E7E386" w15:done="0"/>
  <w15:commentEx w15:paraId="32609158" w15:done="0"/>
  <w15:commentEx w15:paraId="7E769526" w15:done="0"/>
  <w15:commentEx w15:paraId="6E937CB2" w15:done="0"/>
  <w15:commentEx w15:paraId="640640C7" w15:paraIdParent="6E937CB2" w15:done="0"/>
  <w15:commentEx w15:paraId="47CDF1B6" w15:done="0"/>
  <w15:commentEx w15:paraId="42BEB6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FF67C" w14:textId="77777777" w:rsidR="00090728" w:rsidRDefault="00090728">
      <w:r>
        <w:separator/>
      </w:r>
    </w:p>
  </w:endnote>
  <w:endnote w:type="continuationSeparator" w:id="0">
    <w:p w14:paraId="1C572F2E" w14:textId="77777777" w:rsidR="00090728" w:rsidRDefault="00090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7D4D5" w14:textId="77777777" w:rsidR="00C841A3" w:rsidRPr="003D0008" w:rsidRDefault="00C841A3">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6C2A2323" wp14:editId="2792ED74">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EE04E8E"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01CE04C" w14:textId="77777777" w:rsidR="00C841A3" w:rsidRPr="003D0008" w:rsidRDefault="00C841A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BAE7E" w14:textId="77777777" w:rsidR="00C841A3" w:rsidRDefault="00C841A3"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61312" behindDoc="0" locked="0" layoutInCell="1" allowOverlap="1" wp14:anchorId="08BA0E10" wp14:editId="64BA3043">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4754293" id="3 Conector recto" o:spid="_x0000_s1026" style="position:absolute;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37E1DAAF" w14:textId="60724CC4" w:rsidR="00C841A3" w:rsidRDefault="00C841A3"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53AAB">
      <w:rPr>
        <w:b/>
        <w:bCs/>
        <w:noProof/>
      </w:rPr>
      <w:t>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53AAB">
      <w:rPr>
        <w:b/>
        <w:bCs/>
        <w:noProof/>
      </w:rPr>
      <w:t>39</w:t>
    </w:r>
    <w:r>
      <w:rPr>
        <w:b/>
        <w:bCs/>
        <w:sz w:val="24"/>
        <w:szCs w:val="24"/>
      </w:rPr>
      <w:fldChar w:fldCharType="end"/>
    </w:r>
  </w:p>
  <w:p w14:paraId="6E8F4D47" w14:textId="77777777" w:rsidR="00C841A3" w:rsidRDefault="00C841A3">
    <w:pPr>
      <w:pStyle w:val="Piedepgina"/>
    </w:pPr>
  </w:p>
  <w:p w14:paraId="0A94979B" w14:textId="77777777" w:rsidR="00C841A3" w:rsidRDefault="00C841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AD8CE" w14:textId="77777777" w:rsidR="00090728" w:rsidRDefault="00090728">
      <w:r>
        <w:separator/>
      </w:r>
    </w:p>
  </w:footnote>
  <w:footnote w:type="continuationSeparator" w:id="0">
    <w:p w14:paraId="1B2F01DD" w14:textId="77777777" w:rsidR="00090728" w:rsidRDefault="00090728">
      <w:r>
        <w:continuationSeparator/>
      </w:r>
    </w:p>
  </w:footnote>
  <w:footnote w:id="1">
    <w:p w14:paraId="55DA59DF" w14:textId="77777777" w:rsidR="00C841A3" w:rsidRPr="00C7497F" w:rsidRDefault="00C841A3"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34B6B08E" w14:textId="77777777" w:rsidR="00C841A3" w:rsidRPr="00353B1C" w:rsidRDefault="00C841A3"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5F21C" w14:textId="3C2ACDE3" w:rsidR="00C841A3" w:rsidRPr="00003973" w:rsidRDefault="00C841A3"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00B85FE1" wp14:editId="3C42DD22">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016/2017</w:t>
    </w:r>
    <w:r>
      <w:rPr>
        <w:rFonts w:ascii="Tahoma" w:hAnsi="Tahoma" w:cs="Tahoma"/>
        <w:b/>
        <w:color w:val="365F91"/>
        <w:lang w:val="es-BO"/>
      </w:rPr>
      <w:t xml:space="preserve"> </w:t>
    </w:r>
  </w:p>
  <w:p w14:paraId="5355C90E" w14:textId="77777777" w:rsidR="00C841A3" w:rsidRPr="00156607" w:rsidRDefault="00C841A3" w:rsidP="00903472">
    <w:pPr>
      <w:pStyle w:val="Encabezado"/>
      <w:pBdr>
        <w:bottom w:val="single" w:sz="4" w:space="1" w:color="auto"/>
      </w:pBdr>
      <w:jc w:val="right"/>
      <w:rPr>
        <w:rFonts w:ascii="Tahoma" w:hAnsi="Tahoma" w:cs="Tahoma"/>
        <w:b/>
        <w:color w:val="004990"/>
        <w:lang w:val="es-BO"/>
      </w:rPr>
    </w:pPr>
    <w:r>
      <w:rPr>
        <w:rFonts w:ascii="Tahoma" w:hAnsi="Tahoma" w:cs="Tahoma"/>
        <w:b/>
        <w:color w:val="004990"/>
        <w:lang w:val="es-BO"/>
      </w:rPr>
      <w:t xml:space="preserve">                      </w:t>
    </w:r>
    <w:r w:rsidRPr="00156607">
      <w:rPr>
        <w:rFonts w:ascii="Tahoma" w:hAnsi="Tahoma" w:cs="Tahoma"/>
        <w:b/>
        <w:color w:val="004990"/>
        <w:lang w:val="es-BO"/>
      </w:rPr>
      <w:t>“</w:t>
    </w:r>
    <w:r w:rsidRPr="00633C38">
      <w:rPr>
        <w:rFonts w:ascii="Tahoma" w:hAnsi="Tahoma" w:cs="Tahoma"/>
        <w:b/>
        <w:color w:val="004990"/>
        <w:lang w:val="es-BO"/>
      </w:rPr>
      <w:t xml:space="preserve">SOLUCIÓN INTEGRAL PARA LA PROVISION DE UN SISTEMA DE ENTREGA DE SERVICIOS DE VALOR AGREGADO (SDP/VAS) Y </w:t>
    </w:r>
    <w:r w:rsidRPr="00633C38">
      <w:rPr>
        <w:rFonts w:ascii="Tahoma" w:hAnsi="Tahoma" w:cs="Tahoma"/>
        <w:b/>
        <w:i/>
        <w:color w:val="004990"/>
        <w:lang w:val="es-BO"/>
      </w:rPr>
      <w:t>CALLING CARD</w:t>
    </w:r>
    <w:r w:rsidRPr="00633C38">
      <w:rPr>
        <w:rFonts w:ascii="Tahoma" w:hAnsi="Tahoma" w:cs="Tahoma"/>
        <w:b/>
        <w:color w:val="004990"/>
        <w:lang w:val="es-BO"/>
      </w:rPr>
      <w:t xml:space="preserve"> PARA ENTEL S.A</w:t>
    </w:r>
    <w:proofErr w:type="gramStart"/>
    <w:r w:rsidRPr="00633C38">
      <w:rPr>
        <w:rFonts w:ascii="Tahoma" w:hAnsi="Tahoma" w:cs="Tahoma"/>
        <w:b/>
        <w:color w:val="004990"/>
        <w:lang w:val="es-BO"/>
      </w:rPr>
      <w:t>.“</w:t>
    </w:r>
    <w:proofErr w:type="gramEnd"/>
    <w:r w:rsidRPr="00156607" w:rsidDel="00516023">
      <w:rPr>
        <w:rFonts w:ascii="Tahoma" w:hAnsi="Tahoma" w:cs="Tahoma"/>
        <w:b/>
        <w:color w:val="004990"/>
      </w:rPr>
      <w:t xml:space="preserve"> </w:t>
    </w:r>
    <w:r w:rsidRPr="00156607">
      <w:rPr>
        <w:rFonts w:ascii="Tahoma" w:hAnsi="Tahoma" w:cs="Tahoma"/>
        <w:b/>
        <w:color w:val="00499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C482A" w14:textId="77777777" w:rsidR="00C841A3" w:rsidRPr="00E46C8D" w:rsidRDefault="00C841A3"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7424" behindDoc="0" locked="0" layoutInCell="1" allowOverlap="1" wp14:anchorId="4AAC38CE" wp14:editId="4C0C237B">
          <wp:simplePos x="0" y="0"/>
          <wp:positionH relativeFrom="column">
            <wp:posOffset>-119380</wp:posOffset>
          </wp:positionH>
          <wp:positionV relativeFrom="paragraph">
            <wp:posOffset>-131445</wp:posOffset>
          </wp:positionV>
          <wp:extent cx="714375" cy="541655"/>
          <wp:effectExtent l="19050" t="0" r="9525" b="0"/>
          <wp:wrapNone/>
          <wp:docPr id="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54E96838" w14:textId="1E4B4B07" w:rsidR="00C841A3" w:rsidRPr="000436CF" w:rsidRDefault="00C841A3" w:rsidP="000436CF">
    <w:pPr>
      <w:pStyle w:val="Encabezado"/>
      <w:pBdr>
        <w:bottom w:val="single" w:sz="4" w:space="1" w:color="auto"/>
      </w:pBdr>
      <w:jc w:val="right"/>
      <w:rPr>
        <w:rFonts w:ascii="Tahoma" w:hAnsi="Tahoma" w:cs="Tahoma"/>
        <w:b/>
        <w:color w:val="365F91"/>
        <w:lang w:val="es-BO"/>
      </w:rPr>
    </w:pPr>
    <w:r>
      <w:rPr>
        <w:rFonts w:ascii="Tahoma" w:hAnsi="Tahoma" w:cs="Tahoma"/>
        <w:b/>
        <w:lang w:val="es-BO"/>
      </w:rPr>
      <w:t xml:space="preserve">                                                                                                                                         </w:t>
    </w:r>
    <w:r w:rsidRPr="000436CF">
      <w:rPr>
        <w:rFonts w:ascii="Tahoma" w:hAnsi="Tahoma" w:cs="Tahoma"/>
        <w:b/>
        <w:color w:val="365F91"/>
        <w:lang w:val="es-BO"/>
      </w:rPr>
      <w:t>LICITACIÓN PÚBLICAN°</w:t>
    </w:r>
    <w:r>
      <w:rPr>
        <w:rFonts w:ascii="Tahoma" w:hAnsi="Tahoma" w:cs="Tahoma"/>
        <w:b/>
        <w:color w:val="365F91"/>
        <w:lang w:val="es-BO"/>
      </w:rPr>
      <w:t>016</w:t>
    </w:r>
    <w:r w:rsidRPr="000436CF">
      <w:rPr>
        <w:rFonts w:ascii="Tahoma" w:hAnsi="Tahoma" w:cs="Tahoma"/>
        <w:b/>
        <w:color w:val="365F91"/>
        <w:lang w:val="es-BO"/>
      </w:rPr>
      <w:t>/</w:t>
    </w:r>
    <w:r>
      <w:rPr>
        <w:rFonts w:ascii="Tahoma" w:hAnsi="Tahoma" w:cs="Tahoma"/>
        <w:b/>
        <w:color w:val="365F91"/>
        <w:lang w:val="es-BO"/>
      </w:rPr>
      <w:t>2017</w:t>
    </w:r>
    <w:r w:rsidRPr="000436CF">
      <w:rPr>
        <w:rFonts w:ascii="Tahoma" w:hAnsi="Tahoma" w:cs="Tahoma"/>
        <w:b/>
        <w:color w:val="365F91"/>
        <w:lang w:val="es-BO"/>
      </w:rPr>
      <w:t xml:space="preserve"> </w:t>
    </w:r>
  </w:p>
  <w:p w14:paraId="19501AF1" w14:textId="77777777" w:rsidR="00C841A3" w:rsidRDefault="00C841A3" w:rsidP="002B20F1">
    <w:pPr>
      <w:pStyle w:val="Encabezado"/>
      <w:pBdr>
        <w:bottom w:val="single" w:sz="4" w:space="1" w:color="auto"/>
      </w:pBdr>
      <w:tabs>
        <w:tab w:val="clear" w:pos="8838"/>
      </w:tabs>
      <w:jc w:val="right"/>
    </w:pPr>
    <w:r w:rsidRPr="00E37086">
      <w:rPr>
        <w:rFonts w:ascii="Tahoma" w:hAnsi="Tahoma" w:cs="Tahoma"/>
        <w:b/>
        <w:color w:val="365F91"/>
        <w:lang w:val="es-BO"/>
      </w:rPr>
      <w:t>“</w:t>
    </w:r>
    <w:r>
      <w:rPr>
        <w:rFonts w:ascii="Tahoma" w:hAnsi="Tahoma" w:cs="Tahoma"/>
        <w:b/>
        <w:color w:val="365F91"/>
        <w:lang w:val="es-BO"/>
      </w:rPr>
      <w:t xml:space="preserve">             </w:t>
    </w:r>
    <w:r w:rsidRPr="00156607">
      <w:rPr>
        <w:rFonts w:ascii="Tahoma" w:hAnsi="Tahoma" w:cs="Tahoma"/>
        <w:b/>
        <w:color w:val="004990"/>
        <w:lang w:val="es-BO"/>
      </w:rPr>
      <w:t>“</w:t>
    </w:r>
    <w:r w:rsidRPr="00702955">
      <w:rPr>
        <w:rFonts w:ascii="Tahoma" w:hAnsi="Tahoma" w:cs="Tahoma"/>
        <w:b/>
        <w:color w:val="004990"/>
        <w:lang w:val="es-BO"/>
      </w:rPr>
      <w:t xml:space="preserve">SOLUCIÓN INTEGRAL PARA LA PROVISION DE UN SISTEMA DE ENTREGA DE SERVICIOS DE VALOR AGREGADO (SDP/VAS) Y </w:t>
    </w:r>
    <w:r w:rsidRPr="00633C38">
      <w:rPr>
        <w:rFonts w:ascii="Tahoma" w:hAnsi="Tahoma" w:cs="Tahoma"/>
        <w:b/>
        <w:i/>
        <w:color w:val="004990"/>
        <w:lang w:val="es-BO"/>
      </w:rPr>
      <w:t>CALLING CARD</w:t>
    </w:r>
    <w:r w:rsidRPr="00702955">
      <w:rPr>
        <w:rFonts w:ascii="Tahoma" w:hAnsi="Tahoma" w:cs="Tahoma"/>
        <w:b/>
        <w:color w:val="004990"/>
        <w:lang w:val="es-BO"/>
      </w:rPr>
      <w:t xml:space="preserve"> PARA ENTEL S.A</w:t>
    </w:r>
    <w:proofErr w:type="gramStart"/>
    <w:r w:rsidRPr="00702955">
      <w:rPr>
        <w:rFonts w:ascii="Tahoma" w:hAnsi="Tahoma" w:cs="Tahoma"/>
        <w:b/>
        <w:color w:val="004990"/>
        <w:lang w:val="es-BO"/>
      </w:rPr>
      <w:t>.“</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A1338BD"/>
    <w:multiLevelType w:val="multilevel"/>
    <w:tmpl w:val="CABC03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4">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705310F"/>
    <w:multiLevelType w:val="hybridMultilevel"/>
    <w:tmpl w:val="AC723ED8"/>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2B715574"/>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0">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BAF6D7F"/>
    <w:multiLevelType w:val="hybridMultilevel"/>
    <w:tmpl w:val="E1AE56E0"/>
    <w:lvl w:ilvl="0" w:tplc="400A0001">
      <w:start w:val="1"/>
      <w:numFmt w:val="bullet"/>
      <w:lvlText w:val=""/>
      <w:lvlJc w:val="left"/>
      <w:pPr>
        <w:ind w:left="778" w:hanging="360"/>
      </w:pPr>
      <w:rPr>
        <w:rFonts w:ascii="Symbol" w:hAnsi="Symbol" w:hint="default"/>
      </w:rPr>
    </w:lvl>
    <w:lvl w:ilvl="1" w:tplc="400A0003" w:tentative="1">
      <w:start w:val="1"/>
      <w:numFmt w:val="bullet"/>
      <w:lvlText w:val="o"/>
      <w:lvlJc w:val="left"/>
      <w:pPr>
        <w:ind w:left="1498" w:hanging="360"/>
      </w:pPr>
      <w:rPr>
        <w:rFonts w:ascii="Courier New" w:hAnsi="Courier New" w:cs="Courier New" w:hint="default"/>
      </w:rPr>
    </w:lvl>
    <w:lvl w:ilvl="2" w:tplc="400A0005" w:tentative="1">
      <w:start w:val="1"/>
      <w:numFmt w:val="bullet"/>
      <w:lvlText w:val=""/>
      <w:lvlJc w:val="left"/>
      <w:pPr>
        <w:ind w:left="2218" w:hanging="360"/>
      </w:pPr>
      <w:rPr>
        <w:rFonts w:ascii="Wingdings" w:hAnsi="Wingdings" w:hint="default"/>
      </w:rPr>
    </w:lvl>
    <w:lvl w:ilvl="3" w:tplc="400A0001" w:tentative="1">
      <w:start w:val="1"/>
      <w:numFmt w:val="bullet"/>
      <w:lvlText w:val=""/>
      <w:lvlJc w:val="left"/>
      <w:pPr>
        <w:ind w:left="2938" w:hanging="360"/>
      </w:pPr>
      <w:rPr>
        <w:rFonts w:ascii="Symbol" w:hAnsi="Symbol" w:hint="default"/>
      </w:rPr>
    </w:lvl>
    <w:lvl w:ilvl="4" w:tplc="400A0003" w:tentative="1">
      <w:start w:val="1"/>
      <w:numFmt w:val="bullet"/>
      <w:lvlText w:val="o"/>
      <w:lvlJc w:val="left"/>
      <w:pPr>
        <w:ind w:left="3658" w:hanging="360"/>
      </w:pPr>
      <w:rPr>
        <w:rFonts w:ascii="Courier New" w:hAnsi="Courier New" w:cs="Courier New" w:hint="default"/>
      </w:rPr>
    </w:lvl>
    <w:lvl w:ilvl="5" w:tplc="400A0005" w:tentative="1">
      <w:start w:val="1"/>
      <w:numFmt w:val="bullet"/>
      <w:lvlText w:val=""/>
      <w:lvlJc w:val="left"/>
      <w:pPr>
        <w:ind w:left="4378" w:hanging="360"/>
      </w:pPr>
      <w:rPr>
        <w:rFonts w:ascii="Wingdings" w:hAnsi="Wingdings" w:hint="default"/>
      </w:rPr>
    </w:lvl>
    <w:lvl w:ilvl="6" w:tplc="400A0001" w:tentative="1">
      <w:start w:val="1"/>
      <w:numFmt w:val="bullet"/>
      <w:lvlText w:val=""/>
      <w:lvlJc w:val="left"/>
      <w:pPr>
        <w:ind w:left="5098" w:hanging="360"/>
      </w:pPr>
      <w:rPr>
        <w:rFonts w:ascii="Symbol" w:hAnsi="Symbol" w:hint="default"/>
      </w:rPr>
    </w:lvl>
    <w:lvl w:ilvl="7" w:tplc="400A0003" w:tentative="1">
      <w:start w:val="1"/>
      <w:numFmt w:val="bullet"/>
      <w:lvlText w:val="o"/>
      <w:lvlJc w:val="left"/>
      <w:pPr>
        <w:ind w:left="5818" w:hanging="360"/>
      </w:pPr>
      <w:rPr>
        <w:rFonts w:ascii="Courier New" w:hAnsi="Courier New" w:cs="Courier New" w:hint="default"/>
      </w:rPr>
    </w:lvl>
    <w:lvl w:ilvl="8" w:tplc="400A0005" w:tentative="1">
      <w:start w:val="1"/>
      <w:numFmt w:val="bullet"/>
      <w:lvlText w:val=""/>
      <w:lvlJc w:val="left"/>
      <w:pPr>
        <w:ind w:left="6538" w:hanging="360"/>
      </w:pPr>
      <w:rPr>
        <w:rFonts w:ascii="Wingdings" w:hAnsi="Wingdings" w:hint="default"/>
      </w:r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24460E2"/>
    <w:multiLevelType w:val="hybridMultilevel"/>
    <w:tmpl w:val="662AC0B4"/>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nsid w:val="4996438B"/>
    <w:multiLevelType w:val="multilevel"/>
    <w:tmpl w:val="BDE48176"/>
    <w:lvl w:ilvl="0">
      <w:start w:val="3"/>
      <w:numFmt w:val="decimal"/>
      <w:lvlText w:val="%1"/>
      <w:lvlJc w:val="left"/>
      <w:pPr>
        <w:ind w:left="375" w:hanging="3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35E76D1"/>
    <w:multiLevelType w:val="hybridMultilevel"/>
    <w:tmpl w:val="83C0C5A0"/>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1EA4F42C">
      <w:start w:val="2"/>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2">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3">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5">
    <w:nsid w:val="5D2C2ED2"/>
    <w:multiLevelType w:val="hybridMultilevel"/>
    <w:tmpl w:val="66C065A2"/>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3">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1"/>
  </w:num>
  <w:num w:numId="3">
    <w:abstractNumId w:val="33"/>
  </w:num>
  <w:num w:numId="4">
    <w:abstractNumId w:val="30"/>
  </w:num>
  <w:num w:numId="5">
    <w:abstractNumId w:val="6"/>
  </w:num>
  <w:num w:numId="6">
    <w:abstractNumId w:val="37"/>
  </w:num>
  <w:num w:numId="7">
    <w:abstractNumId w:val="40"/>
  </w:num>
  <w:num w:numId="8">
    <w:abstractNumId w:val="10"/>
  </w:num>
  <w:num w:numId="9">
    <w:abstractNumId w:val="42"/>
  </w:num>
  <w:num w:numId="10">
    <w:abstractNumId w:val="44"/>
  </w:num>
  <w:num w:numId="11">
    <w:abstractNumId w:val="5"/>
  </w:num>
  <w:num w:numId="12">
    <w:abstractNumId w:val="25"/>
  </w:num>
  <w:num w:numId="13">
    <w:abstractNumId w:val="29"/>
  </w:num>
  <w:num w:numId="14">
    <w:abstractNumId w:val="35"/>
  </w:num>
  <w:num w:numId="15">
    <w:abstractNumId w:val="39"/>
  </w:num>
  <w:num w:numId="16">
    <w:abstractNumId w:val="28"/>
  </w:num>
  <w:num w:numId="17">
    <w:abstractNumId w:val="23"/>
  </w:num>
  <w:num w:numId="18">
    <w:abstractNumId w:val="8"/>
  </w:num>
  <w:num w:numId="19">
    <w:abstractNumId w:val="41"/>
  </w:num>
  <w:num w:numId="20">
    <w:abstractNumId w:val="31"/>
  </w:num>
  <w:num w:numId="21">
    <w:abstractNumId w:val="1"/>
  </w:num>
  <w:num w:numId="22">
    <w:abstractNumId w:val="9"/>
  </w:num>
  <w:num w:numId="23">
    <w:abstractNumId w:val="45"/>
  </w:num>
  <w:num w:numId="24">
    <w:abstractNumId w:val="18"/>
  </w:num>
  <w:num w:numId="25">
    <w:abstractNumId w:val="38"/>
  </w:num>
  <w:num w:numId="26">
    <w:abstractNumId w:val="48"/>
  </w:num>
  <w:num w:numId="27">
    <w:abstractNumId w:val="46"/>
  </w:num>
  <w:num w:numId="28">
    <w:abstractNumId w:val="12"/>
  </w:num>
  <w:num w:numId="29">
    <w:abstractNumId w:val="17"/>
  </w:num>
  <w:num w:numId="30">
    <w:abstractNumId w:val="34"/>
  </w:num>
  <w:num w:numId="31">
    <w:abstractNumId w:val="36"/>
  </w:num>
  <w:num w:numId="3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4"/>
  </w:num>
  <w:num w:numId="36">
    <w:abstractNumId w:val="20"/>
  </w:num>
  <w:num w:numId="37">
    <w:abstractNumId w:val="43"/>
  </w:num>
  <w:num w:numId="38">
    <w:abstractNumId w:val="47"/>
  </w:num>
  <w:num w:numId="39">
    <w:abstractNumId w:val="22"/>
  </w:num>
  <w:num w:numId="40">
    <w:abstractNumId w:val="24"/>
  </w:num>
  <w:num w:numId="41">
    <w:abstractNumId w:val="16"/>
  </w:num>
  <w:num w:numId="42">
    <w:abstractNumId w:val="15"/>
  </w:num>
  <w:num w:numId="43">
    <w:abstractNumId w:val="26"/>
  </w:num>
  <w:num w:numId="44">
    <w:abstractNumId w:val="13"/>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IdMacAtCleanup w:val="4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loria Cardenas">
    <w15:presenceInfo w15:providerId="AD" w15:userId="S-1-5-21-59184239-1140552701-328618392-7355"/>
  </w15:person>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4FF"/>
    <w:rsid w:val="00001E0E"/>
    <w:rsid w:val="000021C9"/>
    <w:rsid w:val="00002B9F"/>
    <w:rsid w:val="00003228"/>
    <w:rsid w:val="00003973"/>
    <w:rsid w:val="00004D50"/>
    <w:rsid w:val="000052F0"/>
    <w:rsid w:val="0000612E"/>
    <w:rsid w:val="00006E73"/>
    <w:rsid w:val="00006FE4"/>
    <w:rsid w:val="00007591"/>
    <w:rsid w:val="00011571"/>
    <w:rsid w:val="00011E43"/>
    <w:rsid w:val="00013010"/>
    <w:rsid w:val="00014549"/>
    <w:rsid w:val="000151EB"/>
    <w:rsid w:val="000158AE"/>
    <w:rsid w:val="000162CE"/>
    <w:rsid w:val="00017A0E"/>
    <w:rsid w:val="00020431"/>
    <w:rsid w:val="00021992"/>
    <w:rsid w:val="00022458"/>
    <w:rsid w:val="00023416"/>
    <w:rsid w:val="000236F6"/>
    <w:rsid w:val="00023D64"/>
    <w:rsid w:val="000251FF"/>
    <w:rsid w:val="00025D3A"/>
    <w:rsid w:val="00025E3F"/>
    <w:rsid w:val="00027666"/>
    <w:rsid w:val="00030E97"/>
    <w:rsid w:val="000314EE"/>
    <w:rsid w:val="00031D69"/>
    <w:rsid w:val="0003217F"/>
    <w:rsid w:val="000334A3"/>
    <w:rsid w:val="000368BB"/>
    <w:rsid w:val="00037EBE"/>
    <w:rsid w:val="000408FC"/>
    <w:rsid w:val="000409C0"/>
    <w:rsid w:val="0004103C"/>
    <w:rsid w:val="000418AB"/>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0EA2"/>
    <w:rsid w:val="0006220D"/>
    <w:rsid w:val="000648A1"/>
    <w:rsid w:val="000649DE"/>
    <w:rsid w:val="00065064"/>
    <w:rsid w:val="000655EA"/>
    <w:rsid w:val="00065DBA"/>
    <w:rsid w:val="00066F63"/>
    <w:rsid w:val="000676AD"/>
    <w:rsid w:val="000704F3"/>
    <w:rsid w:val="00070D8F"/>
    <w:rsid w:val="00070F0F"/>
    <w:rsid w:val="00071FE3"/>
    <w:rsid w:val="000723A5"/>
    <w:rsid w:val="00072C1C"/>
    <w:rsid w:val="0007436C"/>
    <w:rsid w:val="0007483E"/>
    <w:rsid w:val="00074AD0"/>
    <w:rsid w:val="00074F0D"/>
    <w:rsid w:val="00077285"/>
    <w:rsid w:val="00081529"/>
    <w:rsid w:val="000829EE"/>
    <w:rsid w:val="00084BAC"/>
    <w:rsid w:val="000853B1"/>
    <w:rsid w:val="00085F18"/>
    <w:rsid w:val="00086388"/>
    <w:rsid w:val="00087149"/>
    <w:rsid w:val="000873CC"/>
    <w:rsid w:val="00090728"/>
    <w:rsid w:val="00092B13"/>
    <w:rsid w:val="00092DB9"/>
    <w:rsid w:val="000935FE"/>
    <w:rsid w:val="0009431C"/>
    <w:rsid w:val="0009443E"/>
    <w:rsid w:val="00095743"/>
    <w:rsid w:val="00096CE1"/>
    <w:rsid w:val="000A09A9"/>
    <w:rsid w:val="000A09C9"/>
    <w:rsid w:val="000A268E"/>
    <w:rsid w:val="000A3F54"/>
    <w:rsid w:val="000A40CC"/>
    <w:rsid w:val="000A4A5A"/>
    <w:rsid w:val="000A7FFD"/>
    <w:rsid w:val="000B12B7"/>
    <w:rsid w:val="000B1456"/>
    <w:rsid w:val="000B2840"/>
    <w:rsid w:val="000B3591"/>
    <w:rsid w:val="000B6395"/>
    <w:rsid w:val="000C04E8"/>
    <w:rsid w:val="000C0AD5"/>
    <w:rsid w:val="000C1AF6"/>
    <w:rsid w:val="000C21C8"/>
    <w:rsid w:val="000C25B6"/>
    <w:rsid w:val="000C3C25"/>
    <w:rsid w:val="000C40BE"/>
    <w:rsid w:val="000C4932"/>
    <w:rsid w:val="000C586A"/>
    <w:rsid w:val="000C5C75"/>
    <w:rsid w:val="000C6C69"/>
    <w:rsid w:val="000C7007"/>
    <w:rsid w:val="000C7B95"/>
    <w:rsid w:val="000D08D2"/>
    <w:rsid w:val="000D0B3E"/>
    <w:rsid w:val="000D11C9"/>
    <w:rsid w:val="000D1536"/>
    <w:rsid w:val="000D1B36"/>
    <w:rsid w:val="000D2B91"/>
    <w:rsid w:val="000D2CAF"/>
    <w:rsid w:val="000D2EE0"/>
    <w:rsid w:val="000D32F2"/>
    <w:rsid w:val="000D3E67"/>
    <w:rsid w:val="000D51FB"/>
    <w:rsid w:val="000D60F6"/>
    <w:rsid w:val="000D67A8"/>
    <w:rsid w:val="000D6FDE"/>
    <w:rsid w:val="000D7333"/>
    <w:rsid w:val="000D7D00"/>
    <w:rsid w:val="000E0BB8"/>
    <w:rsid w:val="000E1191"/>
    <w:rsid w:val="000E1807"/>
    <w:rsid w:val="000E1BA2"/>
    <w:rsid w:val="000E20B0"/>
    <w:rsid w:val="000E34C1"/>
    <w:rsid w:val="000E3D4C"/>
    <w:rsid w:val="000E4C44"/>
    <w:rsid w:val="000E5071"/>
    <w:rsid w:val="000E52E8"/>
    <w:rsid w:val="000E6E60"/>
    <w:rsid w:val="000F105A"/>
    <w:rsid w:val="000F41EA"/>
    <w:rsid w:val="000F4855"/>
    <w:rsid w:val="000F4963"/>
    <w:rsid w:val="000F554E"/>
    <w:rsid w:val="000F66DF"/>
    <w:rsid w:val="000F700E"/>
    <w:rsid w:val="000F751E"/>
    <w:rsid w:val="000F7C9A"/>
    <w:rsid w:val="000F7DC7"/>
    <w:rsid w:val="00100024"/>
    <w:rsid w:val="00100220"/>
    <w:rsid w:val="00100FD0"/>
    <w:rsid w:val="00101E78"/>
    <w:rsid w:val="00106EE7"/>
    <w:rsid w:val="00107538"/>
    <w:rsid w:val="00107965"/>
    <w:rsid w:val="001109C9"/>
    <w:rsid w:val="00110DD5"/>
    <w:rsid w:val="00111051"/>
    <w:rsid w:val="00111054"/>
    <w:rsid w:val="001118AF"/>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B32"/>
    <w:rsid w:val="001359D6"/>
    <w:rsid w:val="00136EFB"/>
    <w:rsid w:val="00140AF1"/>
    <w:rsid w:val="00140BA9"/>
    <w:rsid w:val="0014101D"/>
    <w:rsid w:val="0014105C"/>
    <w:rsid w:val="00141FB3"/>
    <w:rsid w:val="0014345C"/>
    <w:rsid w:val="00144C8E"/>
    <w:rsid w:val="00146BA6"/>
    <w:rsid w:val="00147AAA"/>
    <w:rsid w:val="001508FE"/>
    <w:rsid w:val="00150C6A"/>
    <w:rsid w:val="00150EBB"/>
    <w:rsid w:val="0015233B"/>
    <w:rsid w:val="001528A4"/>
    <w:rsid w:val="00152E5F"/>
    <w:rsid w:val="001541FA"/>
    <w:rsid w:val="00155320"/>
    <w:rsid w:val="001558B5"/>
    <w:rsid w:val="00156607"/>
    <w:rsid w:val="00156F70"/>
    <w:rsid w:val="00160F29"/>
    <w:rsid w:val="0016265C"/>
    <w:rsid w:val="0016265F"/>
    <w:rsid w:val="0016338F"/>
    <w:rsid w:val="00163803"/>
    <w:rsid w:val="00163F60"/>
    <w:rsid w:val="0016534F"/>
    <w:rsid w:val="00165D53"/>
    <w:rsid w:val="00166A9C"/>
    <w:rsid w:val="00166F60"/>
    <w:rsid w:val="001702A0"/>
    <w:rsid w:val="0017096C"/>
    <w:rsid w:val="00171FE7"/>
    <w:rsid w:val="0017263A"/>
    <w:rsid w:val="0017279D"/>
    <w:rsid w:val="0017340E"/>
    <w:rsid w:val="0017367B"/>
    <w:rsid w:val="001754B0"/>
    <w:rsid w:val="001759CF"/>
    <w:rsid w:val="00176788"/>
    <w:rsid w:val="001767A0"/>
    <w:rsid w:val="00177E94"/>
    <w:rsid w:val="0018118F"/>
    <w:rsid w:val="00182A40"/>
    <w:rsid w:val="00182AAD"/>
    <w:rsid w:val="00183DA8"/>
    <w:rsid w:val="001846CA"/>
    <w:rsid w:val="0018564F"/>
    <w:rsid w:val="00186F09"/>
    <w:rsid w:val="00186F2B"/>
    <w:rsid w:val="00190B42"/>
    <w:rsid w:val="001911F5"/>
    <w:rsid w:val="0019127F"/>
    <w:rsid w:val="0019128F"/>
    <w:rsid w:val="00192B92"/>
    <w:rsid w:val="001937F0"/>
    <w:rsid w:val="00194B3C"/>
    <w:rsid w:val="0019505C"/>
    <w:rsid w:val="00195CD5"/>
    <w:rsid w:val="00196127"/>
    <w:rsid w:val="00197700"/>
    <w:rsid w:val="001A1C0D"/>
    <w:rsid w:val="001A3F07"/>
    <w:rsid w:val="001A471A"/>
    <w:rsid w:val="001A4D9A"/>
    <w:rsid w:val="001A6BD4"/>
    <w:rsid w:val="001A7715"/>
    <w:rsid w:val="001B0777"/>
    <w:rsid w:val="001B20C2"/>
    <w:rsid w:val="001B20E2"/>
    <w:rsid w:val="001B2591"/>
    <w:rsid w:val="001B33E4"/>
    <w:rsid w:val="001B3821"/>
    <w:rsid w:val="001B40FC"/>
    <w:rsid w:val="001B46C5"/>
    <w:rsid w:val="001B5FED"/>
    <w:rsid w:val="001B6042"/>
    <w:rsid w:val="001B66CE"/>
    <w:rsid w:val="001B6A3C"/>
    <w:rsid w:val="001B7E8F"/>
    <w:rsid w:val="001C06C0"/>
    <w:rsid w:val="001C0809"/>
    <w:rsid w:val="001C09E3"/>
    <w:rsid w:val="001C1C22"/>
    <w:rsid w:val="001C1E38"/>
    <w:rsid w:val="001C2AD7"/>
    <w:rsid w:val="001C313A"/>
    <w:rsid w:val="001C3239"/>
    <w:rsid w:val="001C35BD"/>
    <w:rsid w:val="001C3963"/>
    <w:rsid w:val="001C3F80"/>
    <w:rsid w:val="001C5231"/>
    <w:rsid w:val="001C5772"/>
    <w:rsid w:val="001C57E4"/>
    <w:rsid w:val="001C6005"/>
    <w:rsid w:val="001C6634"/>
    <w:rsid w:val="001C6FA6"/>
    <w:rsid w:val="001D2154"/>
    <w:rsid w:val="001D22C4"/>
    <w:rsid w:val="001D25BA"/>
    <w:rsid w:val="001D47B0"/>
    <w:rsid w:val="001D58BA"/>
    <w:rsid w:val="001D64F3"/>
    <w:rsid w:val="001E08E2"/>
    <w:rsid w:val="001E147E"/>
    <w:rsid w:val="001E1A11"/>
    <w:rsid w:val="001E2FC8"/>
    <w:rsid w:val="001E4F0B"/>
    <w:rsid w:val="001E5779"/>
    <w:rsid w:val="001E62EF"/>
    <w:rsid w:val="001E7243"/>
    <w:rsid w:val="001E7518"/>
    <w:rsid w:val="001E7F7B"/>
    <w:rsid w:val="001F07E4"/>
    <w:rsid w:val="001F1482"/>
    <w:rsid w:val="001F15EB"/>
    <w:rsid w:val="001F286C"/>
    <w:rsid w:val="001F39D7"/>
    <w:rsid w:val="001F400A"/>
    <w:rsid w:val="001F46AC"/>
    <w:rsid w:val="001F5328"/>
    <w:rsid w:val="001F5F78"/>
    <w:rsid w:val="001F6474"/>
    <w:rsid w:val="001F7AD4"/>
    <w:rsid w:val="00200375"/>
    <w:rsid w:val="00200875"/>
    <w:rsid w:val="002008B2"/>
    <w:rsid w:val="00201070"/>
    <w:rsid w:val="002014A5"/>
    <w:rsid w:val="00201902"/>
    <w:rsid w:val="00202D5F"/>
    <w:rsid w:val="00203768"/>
    <w:rsid w:val="00203BCA"/>
    <w:rsid w:val="002041AD"/>
    <w:rsid w:val="0020442D"/>
    <w:rsid w:val="00206727"/>
    <w:rsid w:val="002069A0"/>
    <w:rsid w:val="002122BC"/>
    <w:rsid w:val="002128D9"/>
    <w:rsid w:val="00212A0A"/>
    <w:rsid w:val="00212F70"/>
    <w:rsid w:val="00214506"/>
    <w:rsid w:val="00215DC3"/>
    <w:rsid w:val="00216F80"/>
    <w:rsid w:val="00220400"/>
    <w:rsid w:val="00220B96"/>
    <w:rsid w:val="00220F24"/>
    <w:rsid w:val="00221A51"/>
    <w:rsid w:val="0022255F"/>
    <w:rsid w:val="002228A2"/>
    <w:rsid w:val="00223C35"/>
    <w:rsid w:val="002241E9"/>
    <w:rsid w:val="00224726"/>
    <w:rsid w:val="00224732"/>
    <w:rsid w:val="002247C6"/>
    <w:rsid w:val="00225235"/>
    <w:rsid w:val="002271D0"/>
    <w:rsid w:val="002275B2"/>
    <w:rsid w:val="00227E45"/>
    <w:rsid w:val="00230110"/>
    <w:rsid w:val="00230485"/>
    <w:rsid w:val="00231C20"/>
    <w:rsid w:val="00232ABF"/>
    <w:rsid w:val="00232B8E"/>
    <w:rsid w:val="0023337D"/>
    <w:rsid w:val="00234A8A"/>
    <w:rsid w:val="00235763"/>
    <w:rsid w:val="00235776"/>
    <w:rsid w:val="00235AEB"/>
    <w:rsid w:val="00236425"/>
    <w:rsid w:val="002375FB"/>
    <w:rsid w:val="00237DC1"/>
    <w:rsid w:val="002412B6"/>
    <w:rsid w:val="00241573"/>
    <w:rsid w:val="002418C5"/>
    <w:rsid w:val="0024258D"/>
    <w:rsid w:val="00242C43"/>
    <w:rsid w:val="00243587"/>
    <w:rsid w:val="00243D58"/>
    <w:rsid w:val="00246345"/>
    <w:rsid w:val="002464C1"/>
    <w:rsid w:val="00247013"/>
    <w:rsid w:val="00247877"/>
    <w:rsid w:val="0024789B"/>
    <w:rsid w:val="00247FFD"/>
    <w:rsid w:val="0025294F"/>
    <w:rsid w:val="00254075"/>
    <w:rsid w:val="002559E4"/>
    <w:rsid w:val="00256562"/>
    <w:rsid w:val="0025656C"/>
    <w:rsid w:val="002566CD"/>
    <w:rsid w:val="0025712A"/>
    <w:rsid w:val="00257599"/>
    <w:rsid w:val="0025778B"/>
    <w:rsid w:val="00260215"/>
    <w:rsid w:val="00260473"/>
    <w:rsid w:val="00261B63"/>
    <w:rsid w:val="00261D1E"/>
    <w:rsid w:val="00261D5A"/>
    <w:rsid w:val="00261F42"/>
    <w:rsid w:val="00262004"/>
    <w:rsid w:val="002625F4"/>
    <w:rsid w:val="00262E34"/>
    <w:rsid w:val="00262FDF"/>
    <w:rsid w:val="00263836"/>
    <w:rsid w:val="00263C83"/>
    <w:rsid w:val="00263F94"/>
    <w:rsid w:val="00266740"/>
    <w:rsid w:val="00267491"/>
    <w:rsid w:val="00267C54"/>
    <w:rsid w:val="002705DF"/>
    <w:rsid w:val="0027071D"/>
    <w:rsid w:val="0027131F"/>
    <w:rsid w:val="00272CF3"/>
    <w:rsid w:val="0027510F"/>
    <w:rsid w:val="002754B3"/>
    <w:rsid w:val="002761CD"/>
    <w:rsid w:val="00276748"/>
    <w:rsid w:val="00276C3D"/>
    <w:rsid w:val="002772AF"/>
    <w:rsid w:val="002773C2"/>
    <w:rsid w:val="0028060E"/>
    <w:rsid w:val="002810E2"/>
    <w:rsid w:val="0028113B"/>
    <w:rsid w:val="0028188C"/>
    <w:rsid w:val="002835C0"/>
    <w:rsid w:val="002836D5"/>
    <w:rsid w:val="002837F3"/>
    <w:rsid w:val="0028399F"/>
    <w:rsid w:val="00284E40"/>
    <w:rsid w:val="002857BC"/>
    <w:rsid w:val="00285E9F"/>
    <w:rsid w:val="00287037"/>
    <w:rsid w:val="00287450"/>
    <w:rsid w:val="002908A8"/>
    <w:rsid w:val="0029124E"/>
    <w:rsid w:val="0029149A"/>
    <w:rsid w:val="00291BC9"/>
    <w:rsid w:val="00292F9B"/>
    <w:rsid w:val="00294CC8"/>
    <w:rsid w:val="00296845"/>
    <w:rsid w:val="002973D2"/>
    <w:rsid w:val="00297669"/>
    <w:rsid w:val="00297954"/>
    <w:rsid w:val="002A0C10"/>
    <w:rsid w:val="002A1C2F"/>
    <w:rsid w:val="002A25A5"/>
    <w:rsid w:val="002A2A63"/>
    <w:rsid w:val="002A34FB"/>
    <w:rsid w:val="002A40F2"/>
    <w:rsid w:val="002A482D"/>
    <w:rsid w:val="002A4F27"/>
    <w:rsid w:val="002A4F82"/>
    <w:rsid w:val="002A589B"/>
    <w:rsid w:val="002A6149"/>
    <w:rsid w:val="002A66B9"/>
    <w:rsid w:val="002A6BCD"/>
    <w:rsid w:val="002A739A"/>
    <w:rsid w:val="002B0BE4"/>
    <w:rsid w:val="002B20F1"/>
    <w:rsid w:val="002B2462"/>
    <w:rsid w:val="002B344D"/>
    <w:rsid w:val="002B3659"/>
    <w:rsid w:val="002B4308"/>
    <w:rsid w:val="002B5010"/>
    <w:rsid w:val="002B51D8"/>
    <w:rsid w:val="002B5930"/>
    <w:rsid w:val="002B5EF6"/>
    <w:rsid w:val="002B79EB"/>
    <w:rsid w:val="002C0AD9"/>
    <w:rsid w:val="002C1074"/>
    <w:rsid w:val="002C1093"/>
    <w:rsid w:val="002C1A40"/>
    <w:rsid w:val="002C261E"/>
    <w:rsid w:val="002C2677"/>
    <w:rsid w:val="002C2BDC"/>
    <w:rsid w:val="002C3226"/>
    <w:rsid w:val="002C3600"/>
    <w:rsid w:val="002C3828"/>
    <w:rsid w:val="002C4726"/>
    <w:rsid w:val="002C47C9"/>
    <w:rsid w:val="002C645B"/>
    <w:rsid w:val="002C6F25"/>
    <w:rsid w:val="002C7927"/>
    <w:rsid w:val="002C7FDA"/>
    <w:rsid w:val="002D0473"/>
    <w:rsid w:val="002D1F5D"/>
    <w:rsid w:val="002D2F02"/>
    <w:rsid w:val="002D3820"/>
    <w:rsid w:val="002D3CC0"/>
    <w:rsid w:val="002D3D46"/>
    <w:rsid w:val="002D5AD2"/>
    <w:rsid w:val="002D5C1B"/>
    <w:rsid w:val="002D622B"/>
    <w:rsid w:val="002E1040"/>
    <w:rsid w:val="002E2044"/>
    <w:rsid w:val="002E3365"/>
    <w:rsid w:val="002E44CE"/>
    <w:rsid w:val="002E472F"/>
    <w:rsid w:val="002E4965"/>
    <w:rsid w:val="002E5488"/>
    <w:rsid w:val="002E7001"/>
    <w:rsid w:val="002F05BB"/>
    <w:rsid w:val="002F1204"/>
    <w:rsid w:val="002F1C21"/>
    <w:rsid w:val="002F3248"/>
    <w:rsid w:val="002F3600"/>
    <w:rsid w:val="002F4336"/>
    <w:rsid w:val="002F5046"/>
    <w:rsid w:val="002F51BF"/>
    <w:rsid w:val="002F5869"/>
    <w:rsid w:val="002F7049"/>
    <w:rsid w:val="002F7C52"/>
    <w:rsid w:val="0030079D"/>
    <w:rsid w:val="003019C3"/>
    <w:rsid w:val="00301A70"/>
    <w:rsid w:val="0030228C"/>
    <w:rsid w:val="00302C1E"/>
    <w:rsid w:val="00302C73"/>
    <w:rsid w:val="00306913"/>
    <w:rsid w:val="00306BA9"/>
    <w:rsid w:val="003073A7"/>
    <w:rsid w:val="0030761A"/>
    <w:rsid w:val="00307692"/>
    <w:rsid w:val="00307C4B"/>
    <w:rsid w:val="0031086B"/>
    <w:rsid w:val="003114A7"/>
    <w:rsid w:val="003128ED"/>
    <w:rsid w:val="0031437A"/>
    <w:rsid w:val="00314593"/>
    <w:rsid w:val="003147FE"/>
    <w:rsid w:val="00315C3E"/>
    <w:rsid w:val="00316846"/>
    <w:rsid w:val="003169BB"/>
    <w:rsid w:val="00316DCF"/>
    <w:rsid w:val="00317666"/>
    <w:rsid w:val="00317FDA"/>
    <w:rsid w:val="00320D6C"/>
    <w:rsid w:val="0032182A"/>
    <w:rsid w:val="00321867"/>
    <w:rsid w:val="00324EA9"/>
    <w:rsid w:val="00325BD8"/>
    <w:rsid w:val="00327DA0"/>
    <w:rsid w:val="00330975"/>
    <w:rsid w:val="00330B98"/>
    <w:rsid w:val="0033141A"/>
    <w:rsid w:val="003317E9"/>
    <w:rsid w:val="00332389"/>
    <w:rsid w:val="00332548"/>
    <w:rsid w:val="003334BB"/>
    <w:rsid w:val="00333A81"/>
    <w:rsid w:val="00334F4D"/>
    <w:rsid w:val="0033524D"/>
    <w:rsid w:val="00336E39"/>
    <w:rsid w:val="00337081"/>
    <w:rsid w:val="00342036"/>
    <w:rsid w:val="00342EBA"/>
    <w:rsid w:val="00343667"/>
    <w:rsid w:val="0034393A"/>
    <w:rsid w:val="00343DEF"/>
    <w:rsid w:val="003464C6"/>
    <w:rsid w:val="003478C2"/>
    <w:rsid w:val="00350FE7"/>
    <w:rsid w:val="0035133C"/>
    <w:rsid w:val="003521E2"/>
    <w:rsid w:val="00352547"/>
    <w:rsid w:val="00353AD0"/>
    <w:rsid w:val="003561DC"/>
    <w:rsid w:val="003568CF"/>
    <w:rsid w:val="003572E1"/>
    <w:rsid w:val="003578A9"/>
    <w:rsid w:val="0036145A"/>
    <w:rsid w:val="00361469"/>
    <w:rsid w:val="00361EB8"/>
    <w:rsid w:val="00362A1C"/>
    <w:rsid w:val="00363A70"/>
    <w:rsid w:val="0036430B"/>
    <w:rsid w:val="00365802"/>
    <w:rsid w:val="00365F48"/>
    <w:rsid w:val="003675D7"/>
    <w:rsid w:val="00370506"/>
    <w:rsid w:val="00370549"/>
    <w:rsid w:val="0037260C"/>
    <w:rsid w:val="00373C1B"/>
    <w:rsid w:val="00374ACE"/>
    <w:rsid w:val="00375E95"/>
    <w:rsid w:val="00377C6F"/>
    <w:rsid w:val="00380C4A"/>
    <w:rsid w:val="00380F9D"/>
    <w:rsid w:val="00384896"/>
    <w:rsid w:val="00384B1C"/>
    <w:rsid w:val="00384EEF"/>
    <w:rsid w:val="00386738"/>
    <w:rsid w:val="00387450"/>
    <w:rsid w:val="003877F5"/>
    <w:rsid w:val="003908E5"/>
    <w:rsid w:val="00392C4F"/>
    <w:rsid w:val="003930E6"/>
    <w:rsid w:val="00393ED2"/>
    <w:rsid w:val="003951B3"/>
    <w:rsid w:val="003968AC"/>
    <w:rsid w:val="00396E8A"/>
    <w:rsid w:val="00397BB3"/>
    <w:rsid w:val="00397D11"/>
    <w:rsid w:val="003A03C8"/>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3039"/>
    <w:rsid w:val="003B30E5"/>
    <w:rsid w:val="003B3EF9"/>
    <w:rsid w:val="003B4A90"/>
    <w:rsid w:val="003B5462"/>
    <w:rsid w:val="003B5712"/>
    <w:rsid w:val="003B632A"/>
    <w:rsid w:val="003B741C"/>
    <w:rsid w:val="003B7CC0"/>
    <w:rsid w:val="003B7E30"/>
    <w:rsid w:val="003C0C2D"/>
    <w:rsid w:val="003C19D2"/>
    <w:rsid w:val="003C37CB"/>
    <w:rsid w:val="003C4319"/>
    <w:rsid w:val="003C4676"/>
    <w:rsid w:val="003C4F13"/>
    <w:rsid w:val="003C763E"/>
    <w:rsid w:val="003D0008"/>
    <w:rsid w:val="003D0298"/>
    <w:rsid w:val="003D0EA1"/>
    <w:rsid w:val="003D3106"/>
    <w:rsid w:val="003D5156"/>
    <w:rsid w:val="003D6DBE"/>
    <w:rsid w:val="003E1101"/>
    <w:rsid w:val="003E36AA"/>
    <w:rsid w:val="003E4EC0"/>
    <w:rsid w:val="003E62DB"/>
    <w:rsid w:val="003E68D1"/>
    <w:rsid w:val="003E7145"/>
    <w:rsid w:val="003E7166"/>
    <w:rsid w:val="003E7362"/>
    <w:rsid w:val="003F2410"/>
    <w:rsid w:val="003F3151"/>
    <w:rsid w:val="003F3499"/>
    <w:rsid w:val="003F3D17"/>
    <w:rsid w:val="003F4C75"/>
    <w:rsid w:val="003F4D56"/>
    <w:rsid w:val="003F5F0D"/>
    <w:rsid w:val="003F6F11"/>
    <w:rsid w:val="003F7E9B"/>
    <w:rsid w:val="004010E1"/>
    <w:rsid w:val="004023C1"/>
    <w:rsid w:val="004026DA"/>
    <w:rsid w:val="00402C68"/>
    <w:rsid w:val="0040305B"/>
    <w:rsid w:val="004030F7"/>
    <w:rsid w:val="00403334"/>
    <w:rsid w:val="00403528"/>
    <w:rsid w:val="004038A0"/>
    <w:rsid w:val="00403B1A"/>
    <w:rsid w:val="004041FD"/>
    <w:rsid w:val="0040521B"/>
    <w:rsid w:val="004061E8"/>
    <w:rsid w:val="00406367"/>
    <w:rsid w:val="00407155"/>
    <w:rsid w:val="00407DA3"/>
    <w:rsid w:val="00407FC9"/>
    <w:rsid w:val="00410FA7"/>
    <w:rsid w:val="004115F6"/>
    <w:rsid w:val="00411DF3"/>
    <w:rsid w:val="00411F70"/>
    <w:rsid w:val="004136A9"/>
    <w:rsid w:val="004139D6"/>
    <w:rsid w:val="004157AA"/>
    <w:rsid w:val="0041662D"/>
    <w:rsid w:val="00420983"/>
    <w:rsid w:val="004232A7"/>
    <w:rsid w:val="004238F2"/>
    <w:rsid w:val="00423D46"/>
    <w:rsid w:val="0042492C"/>
    <w:rsid w:val="00425049"/>
    <w:rsid w:val="00425E05"/>
    <w:rsid w:val="0042626F"/>
    <w:rsid w:val="00426F43"/>
    <w:rsid w:val="00426F58"/>
    <w:rsid w:val="004309B1"/>
    <w:rsid w:val="00432559"/>
    <w:rsid w:val="004336C2"/>
    <w:rsid w:val="00435402"/>
    <w:rsid w:val="004357FE"/>
    <w:rsid w:val="0043727C"/>
    <w:rsid w:val="00437803"/>
    <w:rsid w:val="00440018"/>
    <w:rsid w:val="004407FF"/>
    <w:rsid w:val="00442875"/>
    <w:rsid w:val="0044423C"/>
    <w:rsid w:val="00444271"/>
    <w:rsid w:val="00446716"/>
    <w:rsid w:val="00446A95"/>
    <w:rsid w:val="00447A35"/>
    <w:rsid w:val="00447FC7"/>
    <w:rsid w:val="004502C6"/>
    <w:rsid w:val="00450A1E"/>
    <w:rsid w:val="00450C25"/>
    <w:rsid w:val="00452688"/>
    <w:rsid w:val="00453E8C"/>
    <w:rsid w:val="00454933"/>
    <w:rsid w:val="00455E74"/>
    <w:rsid w:val="00455EE3"/>
    <w:rsid w:val="004571AF"/>
    <w:rsid w:val="00457511"/>
    <w:rsid w:val="00462D6B"/>
    <w:rsid w:val="00462F8B"/>
    <w:rsid w:val="0046308D"/>
    <w:rsid w:val="00463918"/>
    <w:rsid w:val="00464AD9"/>
    <w:rsid w:val="00465217"/>
    <w:rsid w:val="0046662C"/>
    <w:rsid w:val="004668DB"/>
    <w:rsid w:val="00470E5A"/>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0C41"/>
    <w:rsid w:val="00481CA9"/>
    <w:rsid w:val="0048285E"/>
    <w:rsid w:val="004838A8"/>
    <w:rsid w:val="004845AC"/>
    <w:rsid w:val="00484B33"/>
    <w:rsid w:val="00486C13"/>
    <w:rsid w:val="00487767"/>
    <w:rsid w:val="00492001"/>
    <w:rsid w:val="004924F5"/>
    <w:rsid w:val="00492776"/>
    <w:rsid w:val="004933D3"/>
    <w:rsid w:val="00494192"/>
    <w:rsid w:val="00495EE8"/>
    <w:rsid w:val="00496252"/>
    <w:rsid w:val="004968E3"/>
    <w:rsid w:val="004A01F1"/>
    <w:rsid w:val="004A101C"/>
    <w:rsid w:val="004A6E1E"/>
    <w:rsid w:val="004B1C43"/>
    <w:rsid w:val="004B2377"/>
    <w:rsid w:val="004B27EA"/>
    <w:rsid w:val="004B423D"/>
    <w:rsid w:val="004B5392"/>
    <w:rsid w:val="004B5906"/>
    <w:rsid w:val="004B602A"/>
    <w:rsid w:val="004B6F30"/>
    <w:rsid w:val="004B7BF0"/>
    <w:rsid w:val="004C086B"/>
    <w:rsid w:val="004C2224"/>
    <w:rsid w:val="004C22F4"/>
    <w:rsid w:val="004C23FA"/>
    <w:rsid w:val="004C38F5"/>
    <w:rsid w:val="004C3D81"/>
    <w:rsid w:val="004C42EC"/>
    <w:rsid w:val="004C4476"/>
    <w:rsid w:val="004C561C"/>
    <w:rsid w:val="004C5AD7"/>
    <w:rsid w:val="004C68D9"/>
    <w:rsid w:val="004C6D19"/>
    <w:rsid w:val="004C6F4F"/>
    <w:rsid w:val="004D07BD"/>
    <w:rsid w:val="004D144D"/>
    <w:rsid w:val="004D145D"/>
    <w:rsid w:val="004D23AB"/>
    <w:rsid w:val="004D2518"/>
    <w:rsid w:val="004D3D25"/>
    <w:rsid w:val="004D4C22"/>
    <w:rsid w:val="004D61E0"/>
    <w:rsid w:val="004D6D11"/>
    <w:rsid w:val="004D7985"/>
    <w:rsid w:val="004D7A64"/>
    <w:rsid w:val="004E1DAE"/>
    <w:rsid w:val="004E424A"/>
    <w:rsid w:val="004E7E87"/>
    <w:rsid w:val="004F04D2"/>
    <w:rsid w:val="004F11CE"/>
    <w:rsid w:val="004F162A"/>
    <w:rsid w:val="004F2CD2"/>
    <w:rsid w:val="004F477A"/>
    <w:rsid w:val="004F4AF8"/>
    <w:rsid w:val="004F68BF"/>
    <w:rsid w:val="004F68EB"/>
    <w:rsid w:val="004F6E62"/>
    <w:rsid w:val="004F73F0"/>
    <w:rsid w:val="00503092"/>
    <w:rsid w:val="005056DA"/>
    <w:rsid w:val="005059F9"/>
    <w:rsid w:val="005060A3"/>
    <w:rsid w:val="0050628B"/>
    <w:rsid w:val="005074F1"/>
    <w:rsid w:val="00507D9F"/>
    <w:rsid w:val="005101FD"/>
    <w:rsid w:val="00510D3A"/>
    <w:rsid w:val="00511219"/>
    <w:rsid w:val="005113EF"/>
    <w:rsid w:val="00511895"/>
    <w:rsid w:val="0051245B"/>
    <w:rsid w:val="00513E67"/>
    <w:rsid w:val="00515204"/>
    <w:rsid w:val="005154E2"/>
    <w:rsid w:val="00516023"/>
    <w:rsid w:val="00517194"/>
    <w:rsid w:val="00517BCE"/>
    <w:rsid w:val="0052007A"/>
    <w:rsid w:val="00521169"/>
    <w:rsid w:val="005212CB"/>
    <w:rsid w:val="00522508"/>
    <w:rsid w:val="00522850"/>
    <w:rsid w:val="00524273"/>
    <w:rsid w:val="00524A15"/>
    <w:rsid w:val="00526255"/>
    <w:rsid w:val="00526870"/>
    <w:rsid w:val="005302F3"/>
    <w:rsid w:val="00530DFC"/>
    <w:rsid w:val="00530F1E"/>
    <w:rsid w:val="0053117C"/>
    <w:rsid w:val="0053296E"/>
    <w:rsid w:val="005338CC"/>
    <w:rsid w:val="0053434D"/>
    <w:rsid w:val="00534A40"/>
    <w:rsid w:val="00534B9B"/>
    <w:rsid w:val="005356D3"/>
    <w:rsid w:val="00535CDC"/>
    <w:rsid w:val="005369CC"/>
    <w:rsid w:val="00537982"/>
    <w:rsid w:val="00540C26"/>
    <w:rsid w:val="00541683"/>
    <w:rsid w:val="00542696"/>
    <w:rsid w:val="00542A45"/>
    <w:rsid w:val="00543BFD"/>
    <w:rsid w:val="005441CD"/>
    <w:rsid w:val="0054499A"/>
    <w:rsid w:val="0054570C"/>
    <w:rsid w:val="0054591C"/>
    <w:rsid w:val="00545E6C"/>
    <w:rsid w:val="00547972"/>
    <w:rsid w:val="00547C0F"/>
    <w:rsid w:val="00547E27"/>
    <w:rsid w:val="00552B0E"/>
    <w:rsid w:val="005540EB"/>
    <w:rsid w:val="00554E8B"/>
    <w:rsid w:val="00555442"/>
    <w:rsid w:val="00555A58"/>
    <w:rsid w:val="00561143"/>
    <w:rsid w:val="005617AE"/>
    <w:rsid w:val="005649CE"/>
    <w:rsid w:val="00566462"/>
    <w:rsid w:val="00566D5C"/>
    <w:rsid w:val="00567686"/>
    <w:rsid w:val="00573619"/>
    <w:rsid w:val="00573896"/>
    <w:rsid w:val="00573B77"/>
    <w:rsid w:val="00575C0F"/>
    <w:rsid w:val="0057617D"/>
    <w:rsid w:val="00576235"/>
    <w:rsid w:val="00577EDD"/>
    <w:rsid w:val="0058125B"/>
    <w:rsid w:val="005812E6"/>
    <w:rsid w:val="005817F3"/>
    <w:rsid w:val="005822A1"/>
    <w:rsid w:val="005826F2"/>
    <w:rsid w:val="00582AB5"/>
    <w:rsid w:val="0058313F"/>
    <w:rsid w:val="00583CED"/>
    <w:rsid w:val="00584555"/>
    <w:rsid w:val="00584F2E"/>
    <w:rsid w:val="00586013"/>
    <w:rsid w:val="005900E3"/>
    <w:rsid w:val="00591092"/>
    <w:rsid w:val="005911CF"/>
    <w:rsid w:val="00592611"/>
    <w:rsid w:val="0059333E"/>
    <w:rsid w:val="0059447A"/>
    <w:rsid w:val="00594D44"/>
    <w:rsid w:val="00596780"/>
    <w:rsid w:val="005A05E5"/>
    <w:rsid w:val="005A1704"/>
    <w:rsid w:val="005A170C"/>
    <w:rsid w:val="005A2809"/>
    <w:rsid w:val="005A36D5"/>
    <w:rsid w:val="005A3831"/>
    <w:rsid w:val="005A4727"/>
    <w:rsid w:val="005A5080"/>
    <w:rsid w:val="005A567A"/>
    <w:rsid w:val="005A6F74"/>
    <w:rsid w:val="005A74A2"/>
    <w:rsid w:val="005B1557"/>
    <w:rsid w:val="005B2597"/>
    <w:rsid w:val="005B27FD"/>
    <w:rsid w:val="005B409A"/>
    <w:rsid w:val="005B4B68"/>
    <w:rsid w:val="005B6211"/>
    <w:rsid w:val="005B6346"/>
    <w:rsid w:val="005B6567"/>
    <w:rsid w:val="005B658F"/>
    <w:rsid w:val="005B702D"/>
    <w:rsid w:val="005B7705"/>
    <w:rsid w:val="005B7D4B"/>
    <w:rsid w:val="005C0D9C"/>
    <w:rsid w:val="005C0E35"/>
    <w:rsid w:val="005C0E87"/>
    <w:rsid w:val="005C1576"/>
    <w:rsid w:val="005C2AE6"/>
    <w:rsid w:val="005C3486"/>
    <w:rsid w:val="005D0288"/>
    <w:rsid w:val="005D06B6"/>
    <w:rsid w:val="005D1B5A"/>
    <w:rsid w:val="005D1E3D"/>
    <w:rsid w:val="005D3510"/>
    <w:rsid w:val="005D4AE7"/>
    <w:rsid w:val="005D65A9"/>
    <w:rsid w:val="005D6CD8"/>
    <w:rsid w:val="005E04F0"/>
    <w:rsid w:val="005E0E0E"/>
    <w:rsid w:val="005E1529"/>
    <w:rsid w:val="005E1992"/>
    <w:rsid w:val="005E2A61"/>
    <w:rsid w:val="005E2F83"/>
    <w:rsid w:val="005E40F8"/>
    <w:rsid w:val="005F0F20"/>
    <w:rsid w:val="005F286C"/>
    <w:rsid w:val="005F31FC"/>
    <w:rsid w:val="005F3973"/>
    <w:rsid w:val="005F3F98"/>
    <w:rsid w:val="005F4912"/>
    <w:rsid w:val="005F5EED"/>
    <w:rsid w:val="005F7AA6"/>
    <w:rsid w:val="00601FA8"/>
    <w:rsid w:val="006022D6"/>
    <w:rsid w:val="006027BE"/>
    <w:rsid w:val="0060535B"/>
    <w:rsid w:val="00607F9A"/>
    <w:rsid w:val="0061106F"/>
    <w:rsid w:val="00612356"/>
    <w:rsid w:val="00612D42"/>
    <w:rsid w:val="00612D84"/>
    <w:rsid w:val="006136EC"/>
    <w:rsid w:val="00613A0F"/>
    <w:rsid w:val="00614FDE"/>
    <w:rsid w:val="006155DF"/>
    <w:rsid w:val="00615D19"/>
    <w:rsid w:val="00620269"/>
    <w:rsid w:val="0062030C"/>
    <w:rsid w:val="006208DA"/>
    <w:rsid w:val="00620E79"/>
    <w:rsid w:val="00621691"/>
    <w:rsid w:val="006230E6"/>
    <w:rsid w:val="006243B0"/>
    <w:rsid w:val="00627766"/>
    <w:rsid w:val="00627D7C"/>
    <w:rsid w:val="00627EFB"/>
    <w:rsid w:val="00630560"/>
    <w:rsid w:val="00631249"/>
    <w:rsid w:val="00633C38"/>
    <w:rsid w:val="006344C7"/>
    <w:rsid w:val="00634F10"/>
    <w:rsid w:val="00636538"/>
    <w:rsid w:val="0063696A"/>
    <w:rsid w:val="00637143"/>
    <w:rsid w:val="00637CFF"/>
    <w:rsid w:val="006411F3"/>
    <w:rsid w:val="0064150D"/>
    <w:rsid w:val="00641ABD"/>
    <w:rsid w:val="00642229"/>
    <w:rsid w:val="0064437E"/>
    <w:rsid w:val="00644FD6"/>
    <w:rsid w:val="006458D2"/>
    <w:rsid w:val="006460F4"/>
    <w:rsid w:val="00647053"/>
    <w:rsid w:val="00650D13"/>
    <w:rsid w:val="0065127C"/>
    <w:rsid w:val="00653147"/>
    <w:rsid w:val="006539C1"/>
    <w:rsid w:val="00653F1E"/>
    <w:rsid w:val="006547AE"/>
    <w:rsid w:val="00654BEB"/>
    <w:rsid w:val="00654E08"/>
    <w:rsid w:val="00655D39"/>
    <w:rsid w:val="00662AB4"/>
    <w:rsid w:val="00664AD0"/>
    <w:rsid w:val="00666321"/>
    <w:rsid w:val="00666BD3"/>
    <w:rsid w:val="00667D29"/>
    <w:rsid w:val="00667E38"/>
    <w:rsid w:val="00667F49"/>
    <w:rsid w:val="006704E7"/>
    <w:rsid w:val="00671229"/>
    <w:rsid w:val="00671401"/>
    <w:rsid w:val="00672EB3"/>
    <w:rsid w:val="006736CF"/>
    <w:rsid w:val="00675A11"/>
    <w:rsid w:val="006768BD"/>
    <w:rsid w:val="00676D02"/>
    <w:rsid w:val="00676DE3"/>
    <w:rsid w:val="00677CF5"/>
    <w:rsid w:val="006800F2"/>
    <w:rsid w:val="00681480"/>
    <w:rsid w:val="00681A34"/>
    <w:rsid w:val="006828C8"/>
    <w:rsid w:val="00682ED4"/>
    <w:rsid w:val="006832CA"/>
    <w:rsid w:val="00684991"/>
    <w:rsid w:val="00684E06"/>
    <w:rsid w:val="00685A03"/>
    <w:rsid w:val="0068764A"/>
    <w:rsid w:val="00687A78"/>
    <w:rsid w:val="00690FAD"/>
    <w:rsid w:val="00691BF8"/>
    <w:rsid w:val="0069280E"/>
    <w:rsid w:val="00692A36"/>
    <w:rsid w:val="00692E7A"/>
    <w:rsid w:val="00694FD6"/>
    <w:rsid w:val="00696A28"/>
    <w:rsid w:val="00696B12"/>
    <w:rsid w:val="00696DDC"/>
    <w:rsid w:val="0069719F"/>
    <w:rsid w:val="00697367"/>
    <w:rsid w:val="00697685"/>
    <w:rsid w:val="00697689"/>
    <w:rsid w:val="006A1827"/>
    <w:rsid w:val="006A22B5"/>
    <w:rsid w:val="006A2722"/>
    <w:rsid w:val="006A2BE5"/>
    <w:rsid w:val="006A2D39"/>
    <w:rsid w:val="006A4381"/>
    <w:rsid w:val="006A51C1"/>
    <w:rsid w:val="006A52BA"/>
    <w:rsid w:val="006A54BE"/>
    <w:rsid w:val="006A5A07"/>
    <w:rsid w:val="006A6467"/>
    <w:rsid w:val="006B0020"/>
    <w:rsid w:val="006B0B25"/>
    <w:rsid w:val="006B0B9B"/>
    <w:rsid w:val="006B1626"/>
    <w:rsid w:val="006B27AA"/>
    <w:rsid w:val="006B3934"/>
    <w:rsid w:val="006B421C"/>
    <w:rsid w:val="006B4F24"/>
    <w:rsid w:val="006B769C"/>
    <w:rsid w:val="006C0B01"/>
    <w:rsid w:val="006C29E4"/>
    <w:rsid w:val="006C50B8"/>
    <w:rsid w:val="006C59BB"/>
    <w:rsid w:val="006C5D85"/>
    <w:rsid w:val="006C5ED5"/>
    <w:rsid w:val="006C6ECA"/>
    <w:rsid w:val="006C7E7D"/>
    <w:rsid w:val="006D0D8C"/>
    <w:rsid w:val="006D2CFF"/>
    <w:rsid w:val="006D2E44"/>
    <w:rsid w:val="006D3497"/>
    <w:rsid w:val="006D5BCF"/>
    <w:rsid w:val="006D5CA7"/>
    <w:rsid w:val="006D693B"/>
    <w:rsid w:val="006D72E5"/>
    <w:rsid w:val="006E090F"/>
    <w:rsid w:val="006E1FF1"/>
    <w:rsid w:val="006E2F90"/>
    <w:rsid w:val="006E308B"/>
    <w:rsid w:val="006E320F"/>
    <w:rsid w:val="006E3367"/>
    <w:rsid w:val="006E33BE"/>
    <w:rsid w:val="006E40F9"/>
    <w:rsid w:val="006E48E1"/>
    <w:rsid w:val="006E4CC9"/>
    <w:rsid w:val="006E71FE"/>
    <w:rsid w:val="006E7349"/>
    <w:rsid w:val="006F0C5C"/>
    <w:rsid w:val="006F2C7B"/>
    <w:rsid w:val="006F2D76"/>
    <w:rsid w:val="006F30EC"/>
    <w:rsid w:val="006F38CD"/>
    <w:rsid w:val="006F3F2E"/>
    <w:rsid w:val="006F4A44"/>
    <w:rsid w:val="006F55EE"/>
    <w:rsid w:val="006F68F7"/>
    <w:rsid w:val="006F6B17"/>
    <w:rsid w:val="00700A64"/>
    <w:rsid w:val="00702610"/>
    <w:rsid w:val="00702DD1"/>
    <w:rsid w:val="0070588F"/>
    <w:rsid w:val="00706A53"/>
    <w:rsid w:val="00706D9B"/>
    <w:rsid w:val="00710C4F"/>
    <w:rsid w:val="0071206D"/>
    <w:rsid w:val="0071453B"/>
    <w:rsid w:val="007148AF"/>
    <w:rsid w:val="0071510F"/>
    <w:rsid w:val="007204B8"/>
    <w:rsid w:val="00722883"/>
    <w:rsid w:val="00723550"/>
    <w:rsid w:val="00723D48"/>
    <w:rsid w:val="00724AF4"/>
    <w:rsid w:val="007259DC"/>
    <w:rsid w:val="0072607F"/>
    <w:rsid w:val="0072667B"/>
    <w:rsid w:val="00727E60"/>
    <w:rsid w:val="00730485"/>
    <w:rsid w:val="007314F6"/>
    <w:rsid w:val="00731825"/>
    <w:rsid w:val="007325B2"/>
    <w:rsid w:val="00732DAD"/>
    <w:rsid w:val="00734538"/>
    <w:rsid w:val="00737772"/>
    <w:rsid w:val="00741CFC"/>
    <w:rsid w:val="007420AF"/>
    <w:rsid w:val="007468F9"/>
    <w:rsid w:val="007514BC"/>
    <w:rsid w:val="007519E1"/>
    <w:rsid w:val="00753655"/>
    <w:rsid w:val="00754551"/>
    <w:rsid w:val="007556F7"/>
    <w:rsid w:val="00755B71"/>
    <w:rsid w:val="00755EF4"/>
    <w:rsid w:val="00756321"/>
    <w:rsid w:val="0075671A"/>
    <w:rsid w:val="00756D49"/>
    <w:rsid w:val="007600C4"/>
    <w:rsid w:val="00760AD9"/>
    <w:rsid w:val="00761A27"/>
    <w:rsid w:val="00762D7F"/>
    <w:rsid w:val="00763500"/>
    <w:rsid w:val="007635C4"/>
    <w:rsid w:val="00763D74"/>
    <w:rsid w:val="00764E27"/>
    <w:rsid w:val="00767490"/>
    <w:rsid w:val="007675F4"/>
    <w:rsid w:val="007727D2"/>
    <w:rsid w:val="00772EEA"/>
    <w:rsid w:val="00774758"/>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0398"/>
    <w:rsid w:val="0079086F"/>
    <w:rsid w:val="0079131E"/>
    <w:rsid w:val="00791668"/>
    <w:rsid w:val="00793C4C"/>
    <w:rsid w:val="00795C3E"/>
    <w:rsid w:val="007973A2"/>
    <w:rsid w:val="007978DB"/>
    <w:rsid w:val="007A1607"/>
    <w:rsid w:val="007A3320"/>
    <w:rsid w:val="007A3E4E"/>
    <w:rsid w:val="007A446D"/>
    <w:rsid w:val="007A601D"/>
    <w:rsid w:val="007A6822"/>
    <w:rsid w:val="007A79ED"/>
    <w:rsid w:val="007A7BE9"/>
    <w:rsid w:val="007A7E82"/>
    <w:rsid w:val="007B011B"/>
    <w:rsid w:val="007B141C"/>
    <w:rsid w:val="007B164B"/>
    <w:rsid w:val="007B1933"/>
    <w:rsid w:val="007B44B8"/>
    <w:rsid w:val="007B4D77"/>
    <w:rsid w:val="007B517A"/>
    <w:rsid w:val="007B60A3"/>
    <w:rsid w:val="007B6DB1"/>
    <w:rsid w:val="007B7045"/>
    <w:rsid w:val="007B75FB"/>
    <w:rsid w:val="007B79EA"/>
    <w:rsid w:val="007B7AC2"/>
    <w:rsid w:val="007C1445"/>
    <w:rsid w:val="007C14A8"/>
    <w:rsid w:val="007C1A0C"/>
    <w:rsid w:val="007C1D49"/>
    <w:rsid w:val="007C1FDE"/>
    <w:rsid w:val="007C3B60"/>
    <w:rsid w:val="007C4FCE"/>
    <w:rsid w:val="007C523F"/>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63F"/>
    <w:rsid w:val="007E5AA1"/>
    <w:rsid w:val="007E5E50"/>
    <w:rsid w:val="007F0F5F"/>
    <w:rsid w:val="007F1EB1"/>
    <w:rsid w:val="007F25CF"/>
    <w:rsid w:val="007F2C70"/>
    <w:rsid w:val="007F2FAC"/>
    <w:rsid w:val="007F397F"/>
    <w:rsid w:val="007F3D47"/>
    <w:rsid w:val="007F4A49"/>
    <w:rsid w:val="007F5409"/>
    <w:rsid w:val="00800854"/>
    <w:rsid w:val="008008C7"/>
    <w:rsid w:val="00801AC1"/>
    <w:rsid w:val="00801B09"/>
    <w:rsid w:val="008026A5"/>
    <w:rsid w:val="0080523A"/>
    <w:rsid w:val="0080543A"/>
    <w:rsid w:val="008067E5"/>
    <w:rsid w:val="00807054"/>
    <w:rsid w:val="00812572"/>
    <w:rsid w:val="008128E4"/>
    <w:rsid w:val="00812D94"/>
    <w:rsid w:val="008137F4"/>
    <w:rsid w:val="0081384E"/>
    <w:rsid w:val="00814B7C"/>
    <w:rsid w:val="008154A6"/>
    <w:rsid w:val="00820E26"/>
    <w:rsid w:val="00822081"/>
    <w:rsid w:val="0082260A"/>
    <w:rsid w:val="0082476C"/>
    <w:rsid w:val="008248C5"/>
    <w:rsid w:val="00824E01"/>
    <w:rsid w:val="008251E1"/>
    <w:rsid w:val="0082541E"/>
    <w:rsid w:val="00825BDA"/>
    <w:rsid w:val="00825C7C"/>
    <w:rsid w:val="00826F01"/>
    <w:rsid w:val="00830A42"/>
    <w:rsid w:val="00830E16"/>
    <w:rsid w:val="00830F10"/>
    <w:rsid w:val="00831091"/>
    <w:rsid w:val="00831EF4"/>
    <w:rsid w:val="00832072"/>
    <w:rsid w:val="008324CB"/>
    <w:rsid w:val="00832A1C"/>
    <w:rsid w:val="0083329D"/>
    <w:rsid w:val="00833AD9"/>
    <w:rsid w:val="00834904"/>
    <w:rsid w:val="00835479"/>
    <w:rsid w:val="008358BD"/>
    <w:rsid w:val="00835C63"/>
    <w:rsid w:val="00836D38"/>
    <w:rsid w:val="00837958"/>
    <w:rsid w:val="00837B8A"/>
    <w:rsid w:val="0084027C"/>
    <w:rsid w:val="00841EF3"/>
    <w:rsid w:val="00843EE9"/>
    <w:rsid w:val="0084401D"/>
    <w:rsid w:val="008440AE"/>
    <w:rsid w:val="00844828"/>
    <w:rsid w:val="008463D3"/>
    <w:rsid w:val="00846A19"/>
    <w:rsid w:val="00846A8A"/>
    <w:rsid w:val="008470B4"/>
    <w:rsid w:val="00847408"/>
    <w:rsid w:val="00847534"/>
    <w:rsid w:val="00847CE8"/>
    <w:rsid w:val="008502B8"/>
    <w:rsid w:val="00850BDD"/>
    <w:rsid w:val="0085315E"/>
    <w:rsid w:val="00854240"/>
    <w:rsid w:val="00854264"/>
    <w:rsid w:val="00855874"/>
    <w:rsid w:val="00857211"/>
    <w:rsid w:val="008575FE"/>
    <w:rsid w:val="008603B4"/>
    <w:rsid w:val="00860B18"/>
    <w:rsid w:val="00860F34"/>
    <w:rsid w:val="00861478"/>
    <w:rsid w:val="00861B0C"/>
    <w:rsid w:val="0086302F"/>
    <w:rsid w:val="008636EE"/>
    <w:rsid w:val="008638F1"/>
    <w:rsid w:val="00864F76"/>
    <w:rsid w:val="00866814"/>
    <w:rsid w:val="00867026"/>
    <w:rsid w:val="0086707D"/>
    <w:rsid w:val="00867EB6"/>
    <w:rsid w:val="00871675"/>
    <w:rsid w:val="008724E1"/>
    <w:rsid w:val="0087448E"/>
    <w:rsid w:val="00874CD7"/>
    <w:rsid w:val="0087601F"/>
    <w:rsid w:val="0087660D"/>
    <w:rsid w:val="008806CF"/>
    <w:rsid w:val="00882A3D"/>
    <w:rsid w:val="00883307"/>
    <w:rsid w:val="00883BE3"/>
    <w:rsid w:val="00884664"/>
    <w:rsid w:val="008851E0"/>
    <w:rsid w:val="00885F43"/>
    <w:rsid w:val="0088689F"/>
    <w:rsid w:val="00886CB5"/>
    <w:rsid w:val="00887B9C"/>
    <w:rsid w:val="0089014E"/>
    <w:rsid w:val="00890D37"/>
    <w:rsid w:val="00891DE9"/>
    <w:rsid w:val="00893085"/>
    <w:rsid w:val="00893DFC"/>
    <w:rsid w:val="00895377"/>
    <w:rsid w:val="0089664C"/>
    <w:rsid w:val="00897356"/>
    <w:rsid w:val="00897697"/>
    <w:rsid w:val="00897DF6"/>
    <w:rsid w:val="008A0BB8"/>
    <w:rsid w:val="008A128E"/>
    <w:rsid w:val="008A160B"/>
    <w:rsid w:val="008A3416"/>
    <w:rsid w:val="008A4FA5"/>
    <w:rsid w:val="008A5A57"/>
    <w:rsid w:val="008A5EA0"/>
    <w:rsid w:val="008A627A"/>
    <w:rsid w:val="008A7FAD"/>
    <w:rsid w:val="008B0604"/>
    <w:rsid w:val="008B2605"/>
    <w:rsid w:val="008B2EFC"/>
    <w:rsid w:val="008B3986"/>
    <w:rsid w:val="008B3AF4"/>
    <w:rsid w:val="008B3E97"/>
    <w:rsid w:val="008B48C2"/>
    <w:rsid w:val="008B4DF8"/>
    <w:rsid w:val="008B5E60"/>
    <w:rsid w:val="008B620D"/>
    <w:rsid w:val="008B67DA"/>
    <w:rsid w:val="008B6AF9"/>
    <w:rsid w:val="008B6C47"/>
    <w:rsid w:val="008B7070"/>
    <w:rsid w:val="008B7570"/>
    <w:rsid w:val="008C0B5B"/>
    <w:rsid w:val="008C0BAC"/>
    <w:rsid w:val="008C13A6"/>
    <w:rsid w:val="008C162D"/>
    <w:rsid w:val="008C18C3"/>
    <w:rsid w:val="008C27CF"/>
    <w:rsid w:val="008C4000"/>
    <w:rsid w:val="008C40E5"/>
    <w:rsid w:val="008C5004"/>
    <w:rsid w:val="008C5ABF"/>
    <w:rsid w:val="008C5CFC"/>
    <w:rsid w:val="008C7D2E"/>
    <w:rsid w:val="008D0813"/>
    <w:rsid w:val="008D0E9A"/>
    <w:rsid w:val="008D45ED"/>
    <w:rsid w:val="008D49C6"/>
    <w:rsid w:val="008D4AA5"/>
    <w:rsid w:val="008D75A1"/>
    <w:rsid w:val="008E2E39"/>
    <w:rsid w:val="008E4545"/>
    <w:rsid w:val="008E55C7"/>
    <w:rsid w:val="008E57ED"/>
    <w:rsid w:val="008E58B2"/>
    <w:rsid w:val="008E5C28"/>
    <w:rsid w:val="008E638B"/>
    <w:rsid w:val="008E6FBA"/>
    <w:rsid w:val="008E7393"/>
    <w:rsid w:val="008E7DBF"/>
    <w:rsid w:val="008F291D"/>
    <w:rsid w:val="008F3298"/>
    <w:rsid w:val="008F470A"/>
    <w:rsid w:val="00900DAD"/>
    <w:rsid w:val="00900EA7"/>
    <w:rsid w:val="00903434"/>
    <w:rsid w:val="00903472"/>
    <w:rsid w:val="0090438E"/>
    <w:rsid w:val="00907B99"/>
    <w:rsid w:val="00910329"/>
    <w:rsid w:val="009104C8"/>
    <w:rsid w:val="00911518"/>
    <w:rsid w:val="009115BC"/>
    <w:rsid w:val="00912900"/>
    <w:rsid w:val="00912DED"/>
    <w:rsid w:val="00912FDB"/>
    <w:rsid w:val="00914E9D"/>
    <w:rsid w:val="00914EC1"/>
    <w:rsid w:val="009179FA"/>
    <w:rsid w:val="00917F53"/>
    <w:rsid w:val="009205C9"/>
    <w:rsid w:val="00921147"/>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6CD1"/>
    <w:rsid w:val="009374EF"/>
    <w:rsid w:val="00937C9B"/>
    <w:rsid w:val="00937E95"/>
    <w:rsid w:val="00942440"/>
    <w:rsid w:val="00943027"/>
    <w:rsid w:val="009431FA"/>
    <w:rsid w:val="00944038"/>
    <w:rsid w:val="00944C23"/>
    <w:rsid w:val="00944F79"/>
    <w:rsid w:val="00945636"/>
    <w:rsid w:val="00947DDA"/>
    <w:rsid w:val="0095028C"/>
    <w:rsid w:val="009503B6"/>
    <w:rsid w:val="0095040D"/>
    <w:rsid w:val="009505CD"/>
    <w:rsid w:val="00950910"/>
    <w:rsid w:val="00951B38"/>
    <w:rsid w:val="00954A56"/>
    <w:rsid w:val="00956A40"/>
    <w:rsid w:val="009604F5"/>
    <w:rsid w:val="0096147E"/>
    <w:rsid w:val="009629D7"/>
    <w:rsid w:val="009640D6"/>
    <w:rsid w:val="00964488"/>
    <w:rsid w:val="009647FF"/>
    <w:rsid w:val="00964F61"/>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2D9B"/>
    <w:rsid w:val="00983390"/>
    <w:rsid w:val="00983444"/>
    <w:rsid w:val="00984C8B"/>
    <w:rsid w:val="009879D5"/>
    <w:rsid w:val="00987AA4"/>
    <w:rsid w:val="009903BF"/>
    <w:rsid w:val="0099125A"/>
    <w:rsid w:val="009913BD"/>
    <w:rsid w:val="00991422"/>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405E"/>
    <w:rsid w:val="009C5B6B"/>
    <w:rsid w:val="009C5E99"/>
    <w:rsid w:val="009C612C"/>
    <w:rsid w:val="009C6B2C"/>
    <w:rsid w:val="009C6CF6"/>
    <w:rsid w:val="009C7B61"/>
    <w:rsid w:val="009D035A"/>
    <w:rsid w:val="009D0370"/>
    <w:rsid w:val="009D0626"/>
    <w:rsid w:val="009D271F"/>
    <w:rsid w:val="009D4DA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A6"/>
    <w:rsid w:val="00A0184A"/>
    <w:rsid w:val="00A02190"/>
    <w:rsid w:val="00A02786"/>
    <w:rsid w:val="00A02BEC"/>
    <w:rsid w:val="00A05580"/>
    <w:rsid w:val="00A07058"/>
    <w:rsid w:val="00A07244"/>
    <w:rsid w:val="00A108EB"/>
    <w:rsid w:val="00A13110"/>
    <w:rsid w:val="00A140C1"/>
    <w:rsid w:val="00A16471"/>
    <w:rsid w:val="00A17275"/>
    <w:rsid w:val="00A20A04"/>
    <w:rsid w:val="00A20AF1"/>
    <w:rsid w:val="00A20FD8"/>
    <w:rsid w:val="00A21DB8"/>
    <w:rsid w:val="00A21DBB"/>
    <w:rsid w:val="00A2247D"/>
    <w:rsid w:val="00A22B0A"/>
    <w:rsid w:val="00A22F0E"/>
    <w:rsid w:val="00A250C9"/>
    <w:rsid w:val="00A27303"/>
    <w:rsid w:val="00A277CD"/>
    <w:rsid w:val="00A3162A"/>
    <w:rsid w:val="00A332C8"/>
    <w:rsid w:val="00A338C1"/>
    <w:rsid w:val="00A343E2"/>
    <w:rsid w:val="00A34A60"/>
    <w:rsid w:val="00A353BC"/>
    <w:rsid w:val="00A35912"/>
    <w:rsid w:val="00A36884"/>
    <w:rsid w:val="00A400FC"/>
    <w:rsid w:val="00A407BF"/>
    <w:rsid w:val="00A40E51"/>
    <w:rsid w:val="00A417EF"/>
    <w:rsid w:val="00A45E1C"/>
    <w:rsid w:val="00A47576"/>
    <w:rsid w:val="00A507AF"/>
    <w:rsid w:val="00A52335"/>
    <w:rsid w:val="00A52F65"/>
    <w:rsid w:val="00A52FDB"/>
    <w:rsid w:val="00A536F0"/>
    <w:rsid w:val="00A53800"/>
    <w:rsid w:val="00A53964"/>
    <w:rsid w:val="00A540A5"/>
    <w:rsid w:val="00A5458C"/>
    <w:rsid w:val="00A55784"/>
    <w:rsid w:val="00A567C9"/>
    <w:rsid w:val="00A56F5F"/>
    <w:rsid w:val="00A60E94"/>
    <w:rsid w:val="00A61175"/>
    <w:rsid w:val="00A61BBA"/>
    <w:rsid w:val="00A628E6"/>
    <w:rsid w:val="00A64DC0"/>
    <w:rsid w:val="00A6512C"/>
    <w:rsid w:val="00A66B31"/>
    <w:rsid w:val="00A67485"/>
    <w:rsid w:val="00A67637"/>
    <w:rsid w:val="00A72354"/>
    <w:rsid w:val="00A725DE"/>
    <w:rsid w:val="00A72FB0"/>
    <w:rsid w:val="00A73E44"/>
    <w:rsid w:val="00A75842"/>
    <w:rsid w:val="00A76619"/>
    <w:rsid w:val="00A76DCB"/>
    <w:rsid w:val="00A811C2"/>
    <w:rsid w:val="00A817C8"/>
    <w:rsid w:val="00A8244F"/>
    <w:rsid w:val="00A836AD"/>
    <w:rsid w:val="00A83BF5"/>
    <w:rsid w:val="00A83C63"/>
    <w:rsid w:val="00A8403E"/>
    <w:rsid w:val="00A84B05"/>
    <w:rsid w:val="00A84B1D"/>
    <w:rsid w:val="00A84F5A"/>
    <w:rsid w:val="00A85300"/>
    <w:rsid w:val="00A8546F"/>
    <w:rsid w:val="00A865A1"/>
    <w:rsid w:val="00A871A0"/>
    <w:rsid w:val="00A8752C"/>
    <w:rsid w:val="00A90D29"/>
    <w:rsid w:val="00A9145D"/>
    <w:rsid w:val="00A91B5C"/>
    <w:rsid w:val="00A91EED"/>
    <w:rsid w:val="00A922A3"/>
    <w:rsid w:val="00A944A0"/>
    <w:rsid w:val="00A94E61"/>
    <w:rsid w:val="00A965B5"/>
    <w:rsid w:val="00A97AF0"/>
    <w:rsid w:val="00AA2199"/>
    <w:rsid w:val="00AA53E2"/>
    <w:rsid w:val="00AA69DC"/>
    <w:rsid w:val="00AA7E15"/>
    <w:rsid w:val="00AB1C3E"/>
    <w:rsid w:val="00AB273B"/>
    <w:rsid w:val="00AB4114"/>
    <w:rsid w:val="00AB583B"/>
    <w:rsid w:val="00AB5C36"/>
    <w:rsid w:val="00AB5F72"/>
    <w:rsid w:val="00AB6BA2"/>
    <w:rsid w:val="00AB7024"/>
    <w:rsid w:val="00AB7117"/>
    <w:rsid w:val="00AB7243"/>
    <w:rsid w:val="00AC2958"/>
    <w:rsid w:val="00AC3062"/>
    <w:rsid w:val="00AC30FC"/>
    <w:rsid w:val="00AC3486"/>
    <w:rsid w:val="00AC5BC0"/>
    <w:rsid w:val="00AC7CDC"/>
    <w:rsid w:val="00AD07E8"/>
    <w:rsid w:val="00AD1734"/>
    <w:rsid w:val="00AD1BB7"/>
    <w:rsid w:val="00AD315C"/>
    <w:rsid w:val="00AD3EED"/>
    <w:rsid w:val="00AD4484"/>
    <w:rsid w:val="00AD494F"/>
    <w:rsid w:val="00AD4AF1"/>
    <w:rsid w:val="00AD651B"/>
    <w:rsid w:val="00AD700A"/>
    <w:rsid w:val="00AD7D96"/>
    <w:rsid w:val="00AD7FDF"/>
    <w:rsid w:val="00AE16EC"/>
    <w:rsid w:val="00AE56EC"/>
    <w:rsid w:val="00AE5A79"/>
    <w:rsid w:val="00AE5B89"/>
    <w:rsid w:val="00AE7576"/>
    <w:rsid w:val="00AF1A15"/>
    <w:rsid w:val="00AF28F3"/>
    <w:rsid w:val="00AF3BA7"/>
    <w:rsid w:val="00AF4FE3"/>
    <w:rsid w:val="00AF5724"/>
    <w:rsid w:val="00AF5D20"/>
    <w:rsid w:val="00AF5D48"/>
    <w:rsid w:val="00AF606B"/>
    <w:rsid w:val="00AF680C"/>
    <w:rsid w:val="00AF7905"/>
    <w:rsid w:val="00B00B5B"/>
    <w:rsid w:val="00B01A3C"/>
    <w:rsid w:val="00B01A87"/>
    <w:rsid w:val="00B024CD"/>
    <w:rsid w:val="00B028E9"/>
    <w:rsid w:val="00B02FA3"/>
    <w:rsid w:val="00B046D7"/>
    <w:rsid w:val="00B0743C"/>
    <w:rsid w:val="00B074EB"/>
    <w:rsid w:val="00B10540"/>
    <w:rsid w:val="00B11292"/>
    <w:rsid w:val="00B11367"/>
    <w:rsid w:val="00B1226A"/>
    <w:rsid w:val="00B13A26"/>
    <w:rsid w:val="00B13BAD"/>
    <w:rsid w:val="00B16D0B"/>
    <w:rsid w:val="00B178B9"/>
    <w:rsid w:val="00B20171"/>
    <w:rsid w:val="00B20273"/>
    <w:rsid w:val="00B20EC9"/>
    <w:rsid w:val="00B2133B"/>
    <w:rsid w:val="00B2336E"/>
    <w:rsid w:val="00B23968"/>
    <w:rsid w:val="00B240EE"/>
    <w:rsid w:val="00B2439E"/>
    <w:rsid w:val="00B25377"/>
    <w:rsid w:val="00B26D29"/>
    <w:rsid w:val="00B2713A"/>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6F4"/>
    <w:rsid w:val="00B52927"/>
    <w:rsid w:val="00B5376A"/>
    <w:rsid w:val="00B53B00"/>
    <w:rsid w:val="00B54CDD"/>
    <w:rsid w:val="00B5604F"/>
    <w:rsid w:val="00B60265"/>
    <w:rsid w:val="00B61A8B"/>
    <w:rsid w:val="00B63006"/>
    <w:rsid w:val="00B64271"/>
    <w:rsid w:val="00B642B4"/>
    <w:rsid w:val="00B645E8"/>
    <w:rsid w:val="00B6464F"/>
    <w:rsid w:val="00B652F1"/>
    <w:rsid w:val="00B6588B"/>
    <w:rsid w:val="00B66D54"/>
    <w:rsid w:val="00B67892"/>
    <w:rsid w:val="00B67DD7"/>
    <w:rsid w:val="00B7249C"/>
    <w:rsid w:val="00B72C54"/>
    <w:rsid w:val="00B730DE"/>
    <w:rsid w:val="00B7372A"/>
    <w:rsid w:val="00B742F4"/>
    <w:rsid w:val="00B753CE"/>
    <w:rsid w:val="00B769D7"/>
    <w:rsid w:val="00B76BA6"/>
    <w:rsid w:val="00B76D25"/>
    <w:rsid w:val="00B77344"/>
    <w:rsid w:val="00B777AF"/>
    <w:rsid w:val="00B778BB"/>
    <w:rsid w:val="00B77A23"/>
    <w:rsid w:val="00B80713"/>
    <w:rsid w:val="00B813E5"/>
    <w:rsid w:val="00B82058"/>
    <w:rsid w:val="00B8458D"/>
    <w:rsid w:val="00B85315"/>
    <w:rsid w:val="00B86D68"/>
    <w:rsid w:val="00B87E0A"/>
    <w:rsid w:val="00B87FD4"/>
    <w:rsid w:val="00B90636"/>
    <w:rsid w:val="00B90735"/>
    <w:rsid w:val="00B90A43"/>
    <w:rsid w:val="00B90B66"/>
    <w:rsid w:val="00B90E02"/>
    <w:rsid w:val="00B91DE7"/>
    <w:rsid w:val="00B92E93"/>
    <w:rsid w:val="00B93939"/>
    <w:rsid w:val="00B9439A"/>
    <w:rsid w:val="00B945C6"/>
    <w:rsid w:val="00B951F2"/>
    <w:rsid w:val="00B95AF4"/>
    <w:rsid w:val="00B962D0"/>
    <w:rsid w:val="00B96C0E"/>
    <w:rsid w:val="00B96F51"/>
    <w:rsid w:val="00BA1CC0"/>
    <w:rsid w:val="00BA2327"/>
    <w:rsid w:val="00BA6366"/>
    <w:rsid w:val="00BA649E"/>
    <w:rsid w:val="00BA71DF"/>
    <w:rsid w:val="00BA741C"/>
    <w:rsid w:val="00BB189B"/>
    <w:rsid w:val="00BB2421"/>
    <w:rsid w:val="00BB3A6C"/>
    <w:rsid w:val="00BB5B83"/>
    <w:rsid w:val="00BB7170"/>
    <w:rsid w:val="00BB7214"/>
    <w:rsid w:val="00BB752B"/>
    <w:rsid w:val="00BB7657"/>
    <w:rsid w:val="00BC239B"/>
    <w:rsid w:val="00BC5C1B"/>
    <w:rsid w:val="00BC5F07"/>
    <w:rsid w:val="00BC6B3F"/>
    <w:rsid w:val="00BC6C95"/>
    <w:rsid w:val="00BC7EA3"/>
    <w:rsid w:val="00BD1333"/>
    <w:rsid w:val="00BD1809"/>
    <w:rsid w:val="00BD21EC"/>
    <w:rsid w:val="00BD222B"/>
    <w:rsid w:val="00BD23AE"/>
    <w:rsid w:val="00BD2EAC"/>
    <w:rsid w:val="00BD32B1"/>
    <w:rsid w:val="00BD3494"/>
    <w:rsid w:val="00BD34D8"/>
    <w:rsid w:val="00BD5D8F"/>
    <w:rsid w:val="00BD5E40"/>
    <w:rsid w:val="00BD6D9B"/>
    <w:rsid w:val="00BD6E1F"/>
    <w:rsid w:val="00BE2182"/>
    <w:rsid w:val="00BE4AD4"/>
    <w:rsid w:val="00BE5321"/>
    <w:rsid w:val="00BE7303"/>
    <w:rsid w:val="00BE7D1D"/>
    <w:rsid w:val="00BF15A8"/>
    <w:rsid w:val="00BF163A"/>
    <w:rsid w:val="00BF1B8E"/>
    <w:rsid w:val="00BF2474"/>
    <w:rsid w:val="00BF269E"/>
    <w:rsid w:val="00BF28E4"/>
    <w:rsid w:val="00BF3095"/>
    <w:rsid w:val="00BF3A53"/>
    <w:rsid w:val="00BF555C"/>
    <w:rsid w:val="00BF5923"/>
    <w:rsid w:val="00C017AA"/>
    <w:rsid w:val="00C018E0"/>
    <w:rsid w:val="00C01932"/>
    <w:rsid w:val="00C01D00"/>
    <w:rsid w:val="00C02198"/>
    <w:rsid w:val="00C0250E"/>
    <w:rsid w:val="00C02D23"/>
    <w:rsid w:val="00C03B9E"/>
    <w:rsid w:val="00C03E1C"/>
    <w:rsid w:val="00C077F3"/>
    <w:rsid w:val="00C120CE"/>
    <w:rsid w:val="00C121E4"/>
    <w:rsid w:val="00C1273D"/>
    <w:rsid w:val="00C12D73"/>
    <w:rsid w:val="00C13040"/>
    <w:rsid w:val="00C1598F"/>
    <w:rsid w:val="00C15CDD"/>
    <w:rsid w:val="00C1628F"/>
    <w:rsid w:val="00C162C5"/>
    <w:rsid w:val="00C16752"/>
    <w:rsid w:val="00C16841"/>
    <w:rsid w:val="00C17ECE"/>
    <w:rsid w:val="00C204C8"/>
    <w:rsid w:val="00C208A2"/>
    <w:rsid w:val="00C22A52"/>
    <w:rsid w:val="00C23B0C"/>
    <w:rsid w:val="00C25934"/>
    <w:rsid w:val="00C2785E"/>
    <w:rsid w:val="00C27F58"/>
    <w:rsid w:val="00C31622"/>
    <w:rsid w:val="00C3253C"/>
    <w:rsid w:val="00C32624"/>
    <w:rsid w:val="00C34DBF"/>
    <w:rsid w:val="00C37CFE"/>
    <w:rsid w:val="00C40521"/>
    <w:rsid w:val="00C41605"/>
    <w:rsid w:val="00C429D3"/>
    <w:rsid w:val="00C433DD"/>
    <w:rsid w:val="00C436C4"/>
    <w:rsid w:val="00C4416F"/>
    <w:rsid w:val="00C44540"/>
    <w:rsid w:val="00C44FD6"/>
    <w:rsid w:val="00C46BA1"/>
    <w:rsid w:val="00C5104A"/>
    <w:rsid w:val="00C51EEB"/>
    <w:rsid w:val="00C52B5A"/>
    <w:rsid w:val="00C52D1D"/>
    <w:rsid w:val="00C535C2"/>
    <w:rsid w:val="00C53AAB"/>
    <w:rsid w:val="00C54516"/>
    <w:rsid w:val="00C56190"/>
    <w:rsid w:val="00C568B6"/>
    <w:rsid w:val="00C577AF"/>
    <w:rsid w:val="00C61025"/>
    <w:rsid w:val="00C614FA"/>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06A8"/>
    <w:rsid w:val="00C81DD3"/>
    <w:rsid w:val="00C8209D"/>
    <w:rsid w:val="00C824B1"/>
    <w:rsid w:val="00C830FF"/>
    <w:rsid w:val="00C841A3"/>
    <w:rsid w:val="00C846CC"/>
    <w:rsid w:val="00C84B58"/>
    <w:rsid w:val="00C8522A"/>
    <w:rsid w:val="00C85F0A"/>
    <w:rsid w:val="00C86EAF"/>
    <w:rsid w:val="00C900AE"/>
    <w:rsid w:val="00C90FCC"/>
    <w:rsid w:val="00C9127F"/>
    <w:rsid w:val="00C916E8"/>
    <w:rsid w:val="00C91995"/>
    <w:rsid w:val="00C92C20"/>
    <w:rsid w:val="00C938E9"/>
    <w:rsid w:val="00C94961"/>
    <w:rsid w:val="00C955C6"/>
    <w:rsid w:val="00C96E57"/>
    <w:rsid w:val="00C970C8"/>
    <w:rsid w:val="00C97BDA"/>
    <w:rsid w:val="00CA160E"/>
    <w:rsid w:val="00CA31A8"/>
    <w:rsid w:val="00CA32D3"/>
    <w:rsid w:val="00CA373C"/>
    <w:rsid w:val="00CA3E6A"/>
    <w:rsid w:val="00CA49CA"/>
    <w:rsid w:val="00CA5373"/>
    <w:rsid w:val="00CA5955"/>
    <w:rsid w:val="00CA5A40"/>
    <w:rsid w:val="00CA780E"/>
    <w:rsid w:val="00CB0984"/>
    <w:rsid w:val="00CB09AF"/>
    <w:rsid w:val="00CB0FD4"/>
    <w:rsid w:val="00CB28B1"/>
    <w:rsid w:val="00CB3CEF"/>
    <w:rsid w:val="00CB4548"/>
    <w:rsid w:val="00CB5744"/>
    <w:rsid w:val="00CB63B3"/>
    <w:rsid w:val="00CB6D23"/>
    <w:rsid w:val="00CB70B7"/>
    <w:rsid w:val="00CC0160"/>
    <w:rsid w:val="00CC0372"/>
    <w:rsid w:val="00CC04C2"/>
    <w:rsid w:val="00CC0894"/>
    <w:rsid w:val="00CC0A37"/>
    <w:rsid w:val="00CC0AB9"/>
    <w:rsid w:val="00CC2AF7"/>
    <w:rsid w:val="00CC2DF3"/>
    <w:rsid w:val="00CC3C53"/>
    <w:rsid w:val="00CC3DF5"/>
    <w:rsid w:val="00CC49B0"/>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442"/>
    <w:rsid w:val="00CD6D02"/>
    <w:rsid w:val="00CE0C28"/>
    <w:rsid w:val="00CE14E1"/>
    <w:rsid w:val="00CE21B3"/>
    <w:rsid w:val="00CE2209"/>
    <w:rsid w:val="00CE334F"/>
    <w:rsid w:val="00CE4589"/>
    <w:rsid w:val="00CE46C5"/>
    <w:rsid w:val="00CE4EA7"/>
    <w:rsid w:val="00CE546B"/>
    <w:rsid w:val="00CE5DED"/>
    <w:rsid w:val="00CE71F0"/>
    <w:rsid w:val="00CF04A8"/>
    <w:rsid w:val="00CF0C0E"/>
    <w:rsid w:val="00CF1DE6"/>
    <w:rsid w:val="00CF24FF"/>
    <w:rsid w:val="00CF31B6"/>
    <w:rsid w:val="00CF34EA"/>
    <w:rsid w:val="00CF35A6"/>
    <w:rsid w:val="00CF569F"/>
    <w:rsid w:val="00CF5788"/>
    <w:rsid w:val="00CF6439"/>
    <w:rsid w:val="00CF7568"/>
    <w:rsid w:val="00D00C26"/>
    <w:rsid w:val="00D02B11"/>
    <w:rsid w:val="00D0452C"/>
    <w:rsid w:val="00D049C4"/>
    <w:rsid w:val="00D04BF3"/>
    <w:rsid w:val="00D04FFA"/>
    <w:rsid w:val="00D05793"/>
    <w:rsid w:val="00D05CC0"/>
    <w:rsid w:val="00D05E76"/>
    <w:rsid w:val="00D10A27"/>
    <w:rsid w:val="00D10AFD"/>
    <w:rsid w:val="00D1364D"/>
    <w:rsid w:val="00D138C6"/>
    <w:rsid w:val="00D143EE"/>
    <w:rsid w:val="00D14F76"/>
    <w:rsid w:val="00D16413"/>
    <w:rsid w:val="00D206D8"/>
    <w:rsid w:val="00D2113E"/>
    <w:rsid w:val="00D21B36"/>
    <w:rsid w:val="00D21F74"/>
    <w:rsid w:val="00D2200F"/>
    <w:rsid w:val="00D22668"/>
    <w:rsid w:val="00D22E79"/>
    <w:rsid w:val="00D24266"/>
    <w:rsid w:val="00D24A0C"/>
    <w:rsid w:val="00D274F9"/>
    <w:rsid w:val="00D30BC1"/>
    <w:rsid w:val="00D31FBB"/>
    <w:rsid w:val="00D34409"/>
    <w:rsid w:val="00D35325"/>
    <w:rsid w:val="00D37AC6"/>
    <w:rsid w:val="00D41BA3"/>
    <w:rsid w:val="00D42131"/>
    <w:rsid w:val="00D42821"/>
    <w:rsid w:val="00D4349C"/>
    <w:rsid w:val="00D448CB"/>
    <w:rsid w:val="00D4597D"/>
    <w:rsid w:val="00D45EFA"/>
    <w:rsid w:val="00D4672C"/>
    <w:rsid w:val="00D46D6F"/>
    <w:rsid w:val="00D47263"/>
    <w:rsid w:val="00D478B2"/>
    <w:rsid w:val="00D500F0"/>
    <w:rsid w:val="00D520F6"/>
    <w:rsid w:val="00D53311"/>
    <w:rsid w:val="00D5419D"/>
    <w:rsid w:val="00D6104D"/>
    <w:rsid w:val="00D624DA"/>
    <w:rsid w:val="00D6320B"/>
    <w:rsid w:val="00D632C5"/>
    <w:rsid w:val="00D63C64"/>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37A1"/>
    <w:rsid w:val="00D83937"/>
    <w:rsid w:val="00D83CDE"/>
    <w:rsid w:val="00D84C33"/>
    <w:rsid w:val="00D87580"/>
    <w:rsid w:val="00D91BA2"/>
    <w:rsid w:val="00D92562"/>
    <w:rsid w:val="00D93260"/>
    <w:rsid w:val="00D953E1"/>
    <w:rsid w:val="00D95F19"/>
    <w:rsid w:val="00D96F05"/>
    <w:rsid w:val="00DA02AE"/>
    <w:rsid w:val="00DA14A8"/>
    <w:rsid w:val="00DA189B"/>
    <w:rsid w:val="00DA3DAA"/>
    <w:rsid w:val="00DA40F4"/>
    <w:rsid w:val="00DA4EAE"/>
    <w:rsid w:val="00DA4ECA"/>
    <w:rsid w:val="00DA648E"/>
    <w:rsid w:val="00DA6F78"/>
    <w:rsid w:val="00DA72A3"/>
    <w:rsid w:val="00DA7F24"/>
    <w:rsid w:val="00DB1D1A"/>
    <w:rsid w:val="00DB1FD8"/>
    <w:rsid w:val="00DB2369"/>
    <w:rsid w:val="00DB3AF2"/>
    <w:rsid w:val="00DB6E9F"/>
    <w:rsid w:val="00DB6EB9"/>
    <w:rsid w:val="00DB76A9"/>
    <w:rsid w:val="00DC010F"/>
    <w:rsid w:val="00DC0364"/>
    <w:rsid w:val="00DC0416"/>
    <w:rsid w:val="00DC051D"/>
    <w:rsid w:val="00DC0A18"/>
    <w:rsid w:val="00DC0B06"/>
    <w:rsid w:val="00DC0B78"/>
    <w:rsid w:val="00DC13D7"/>
    <w:rsid w:val="00DC144A"/>
    <w:rsid w:val="00DC1DA3"/>
    <w:rsid w:val="00DC4E39"/>
    <w:rsid w:val="00DC5E9B"/>
    <w:rsid w:val="00DC76F9"/>
    <w:rsid w:val="00DC7F11"/>
    <w:rsid w:val="00DD0943"/>
    <w:rsid w:val="00DD228F"/>
    <w:rsid w:val="00DD27C0"/>
    <w:rsid w:val="00DD392C"/>
    <w:rsid w:val="00DD4776"/>
    <w:rsid w:val="00DD48DF"/>
    <w:rsid w:val="00DD5DA7"/>
    <w:rsid w:val="00DD61E1"/>
    <w:rsid w:val="00DD7591"/>
    <w:rsid w:val="00DD77D3"/>
    <w:rsid w:val="00DD78D3"/>
    <w:rsid w:val="00DE0469"/>
    <w:rsid w:val="00DE04E4"/>
    <w:rsid w:val="00DE10F4"/>
    <w:rsid w:val="00DE142D"/>
    <w:rsid w:val="00DE15A4"/>
    <w:rsid w:val="00DE2DFB"/>
    <w:rsid w:val="00DE3110"/>
    <w:rsid w:val="00DE31BE"/>
    <w:rsid w:val="00DE39E1"/>
    <w:rsid w:val="00DE3E34"/>
    <w:rsid w:val="00DE3F33"/>
    <w:rsid w:val="00DE5643"/>
    <w:rsid w:val="00DE58AF"/>
    <w:rsid w:val="00DE59A2"/>
    <w:rsid w:val="00DE7BFB"/>
    <w:rsid w:val="00DF100F"/>
    <w:rsid w:val="00DF19E8"/>
    <w:rsid w:val="00DF1AD5"/>
    <w:rsid w:val="00DF21A5"/>
    <w:rsid w:val="00DF334F"/>
    <w:rsid w:val="00DF4705"/>
    <w:rsid w:val="00DF487E"/>
    <w:rsid w:val="00DF5ED0"/>
    <w:rsid w:val="00DF6BEB"/>
    <w:rsid w:val="00DF7A2E"/>
    <w:rsid w:val="00DF7BF4"/>
    <w:rsid w:val="00DF7C63"/>
    <w:rsid w:val="00E01C2E"/>
    <w:rsid w:val="00E03FA5"/>
    <w:rsid w:val="00E05452"/>
    <w:rsid w:val="00E07FC0"/>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0DD4"/>
    <w:rsid w:val="00E31883"/>
    <w:rsid w:val="00E32D88"/>
    <w:rsid w:val="00E330B5"/>
    <w:rsid w:val="00E33184"/>
    <w:rsid w:val="00E3343A"/>
    <w:rsid w:val="00E336FF"/>
    <w:rsid w:val="00E338D1"/>
    <w:rsid w:val="00E33C3A"/>
    <w:rsid w:val="00E34158"/>
    <w:rsid w:val="00E34595"/>
    <w:rsid w:val="00E35090"/>
    <w:rsid w:val="00E35168"/>
    <w:rsid w:val="00E35B49"/>
    <w:rsid w:val="00E35D8D"/>
    <w:rsid w:val="00E365FA"/>
    <w:rsid w:val="00E36987"/>
    <w:rsid w:val="00E37086"/>
    <w:rsid w:val="00E43577"/>
    <w:rsid w:val="00E43738"/>
    <w:rsid w:val="00E43A21"/>
    <w:rsid w:val="00E45C32"/>
    <w:rsid w:val="00E471B3"/>
    <w:rsid w:val="00E471FD"/>
    <w:rsid w:val="00E50609"/>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57C1D"/>
    <w:rsid w:val="00E60D44"/>
    <w:rsid w:val="00E6108F"/>
    <w:rsid w:val="00E62BBF"/>
    <w:rsid w:val="00E62C89"/>
    <w:rsid w:val="00E677F5"/>
    <w:rsid w:val="00E67932"/>
    <w:rsid w:val="00E70193"/>
    <w:rsid w:val="00E70295"/>
    <w:rsid w:val="00E73C38"/>
    <w:rsid w:val="00E74F9E"/>
    <w:rsid w:val="00E75635"/>
    <w:rsid w:val="00E75C1C"/>
    <w:rsid w:val="00E76984"/>
    <w:rsid w:val="00E80A44"/>
    <w:rsid w:val="00E82262"/>
    <w:rsid w:val="00E822F8"/>
    <w:rsid w:val="00E82D1D"/>
    <w:rsid w:val="00E8608A"/>
    <w:rsid w:val="00E86639"/>
    <w:rsid w:val="00E90405"/>
    <w:rsid w:val="00E913B6"/>
    <w:rsid w:val="00E93472"/>
    <w:rsid w:val="00E93CE3"/>
    <w:rsid w:val="00E93E2B"/>
    <w:rsid w:val="00EA060E"/>
    <w:rsid w:val="00EA10EA"/>
    <w:rsid w:val="00EA378A"/>
    <w:rsid w:val="00EA3C05"/>
    <w:rsid w:val="00EB06CD"/>
    <w:rsid w:val="00EB17F8"/>
    <w:rsid w:val="00EB3620"/>
    <w:rsid w:val="00EB4283"/>
    <w:rsid w:val="00EB498E"/>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2D0"/>
    <w:rsid w:val="00ED55A8"/>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54"/>
    <w:rsid w:val="00EF50CE"/>
    <w:rsid w:val="00EF5CFA"/>
    <w:rsid w:val="00EF6D20"/>
    <w:rsid w:val="00EF7763"/>
    <w:rsid w:val="00F011A8"/>
    <w:rsid w:val="00F01DFC"/>
    <w:rsid w:val="00F067A1"/>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7C1"/>
    <w:rsid w:val="00F25EE8"/>
    <w:rsid w:val="00F26C50"/>
    <w:rsid w:val="00F26F2F"/>
    <w:rsid w:val="00F27224"/>
    <w:rsid w:val="00F27CAA"/>
    <w:rsid w:val="00F3043C"/>
    <w:rsid w:val="00F3136D"/>
    <w:rsid w:val="00F31D87"/>
    <w:rsid w:val="00F32725"/>
    <w:rsid w:val="00F33EA5"/>
    <w:rsid w:val="00F375A3"/>
    <w:rsid w:val="00F40C52"/>
    <w:rsid w:val="00F418A0"/>
    <w:rsid w:val="00F42E63"/>
    <w:rsid w:val="00F43456"/>
    <w:rsid w:val="00F44DEE"/>
    <w:rsid w:val="00F454DB"/>
    <w:rsid w:val="00F45690"/>
    <w:rsid w:val="00F4579B"/>
    <w:rsid w:val="00F45DC8"/>
    <w:rsid w:val="00F47F8A"/>
    <w:rsid w:val="00F506B6"/>
    <w:rsid w:val="00F52B72"/>
    <w:rsid w:val="00F52F60"/>
    <w:rsid w:val="00F537EF"/>
    <w:rsid w:val="00F53DC7"/>
    <w:rsid w:val="00F543BE"/>
    <w:rsid w:val="00F572FC"/>
    <w:rsid w:val="00F57579"/>
    <w:rsid w:val="00F6137D"/>
    <w:rsid w:val="00F62775"/>
    <w:rsid w:val="00F62EED"/>
    <w:rsid w:val="00F63231"/>
    <w:rsid w:val="00F63C93"/>
    <w:rsid w:val="00F652C7"/>
    <w:rsid w:val="00F70C52"/>
    <w:rsid w:val="00F70C7E"/>
    <w:rsid w:val="00F728B0"/>
    <w:rsid w:val="00F7466A"/>
    <w:rsid w:val="00F7515E"/>
    <w:rsid w:val="00F769FD"/>
    <w:rsid w:val="00F76AE9"/>
    <w:rsid w:val="00F7717C"/>
    <w:rsid w:val="00F77E57"/>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1969"/>
    <w:rsid w:val="00F9259D"/>
    <w:rsid w:val="00F933D0"/>
    <w:rsid w:val="00F94CB1"/>
    <w:rsid w:val="00F9507E"/>
    <w:rsid w:val="00F954E1"/>
    <w:rsid w:val="00F955C3"/>
    <w:rsid w:val="00F960D9"/>
    <w:rsid w:val="00F97719"/>
    <w:rsid w:val="00FA25B2"/>
    <w:rsid w:val="00FA28C0"/>
    <w:rsid w:val="00FA2C5B"/>
    <w:rsid w:val="00FA41AE"/>
    <w:rsid w:val="00FA4AD8"/>
    <w:rsid w:val="00FA51F2"/>
    <w:rsid w:val="00FA54F7"/>
    <w:rsid w:val="00FB02D1"/>
    <w:rsid w:val="00FB0923"/>
    <w:rsid w:val="00FB10F5"/>
    <w:rsid w:val="00FB1ADB"/>
    <w:rsid w:val="00FB24BF"/>
    <w:rsid w:val="00FB324F"/>
    <w:rsid w:val="00FB3D33"/>
    <w:rsid w:val="00FB4D57"/>
    <w:rsid w:val="00FB51C4"/>
    <w:rsid w:val="00FB5896"/>
    <w:rsid w:val="00FB7621"/>
    <w:rsid w:val="00FB76E3"/>
    <w:rsid w:val="00FB7CCA"/>
    <w:rsid w:val="00FB7E9C"/>
    <w:rsid w:val="00FC0DA1"/>
    <w:rsid w:val="00FC2242"/>
    <w:rsid w:val="00FC38F5"/>
    <w:rsid w:val="00FC416A"/>
    <w:rsid w:val="00FC7A6C"/>
    <w:rsid w:val="00FD23B1"/>
    <w:rsid w:val="00FD290B"/>
    <w:rsid w:val="00FD426D"/>
    <w:rsid w:val="00FD4D1C"/>
    <w:rsid w:val="00FD6485"/>
    <w:rsid w:val="00FD775B"/>
    <w:rsid w:val="00FD7BE7"/>
    <w:rsid w:val="00FE042B"/>
    <w:rsid w:val="00FE0B2D"/>
    <w:rsid w:val="00FE15D9"/>
    <w:rsid w:val="00FE49C0"/>
    <w:rsid w:val="00FE5567"/>
    <w:rsid w:val="00FE5605"/>
    <w:rsid w:val="00FE6380"/>
    <w:rsid w:val="00FE65CB"/>
    <w:rsid w:val="00FE673F"/>
    <w:rsid w:val="00FE7EF9"/>
    <w:rsid w:val="00FE7FEA"/>
    <w:rsid w:val="00FF1706"/>
    <w:rsid w:val="00FF208F"/>
    <w:rsid w:val="00FF307A"/>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08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Fuentedeprrafopredeter"/>
    <w:rsid w:val="006F2D76"/>
  </w:style>
  <w:style w:type="paragraph" w:styleId="HTMLconformatoprevio">
    <w:name w:val="HTML Preformatted"/>
    <w:basedOn w:val="Normal"/>
    <w:link w:val="HTMLconformatoprevioCar"/>
    <w:uiPriority w:val="99"/>
    <w:unhideWhenUsed/>
    <w:rsid w:val="006F2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BO" w:eastAsia="es-BO"/>
    </w:rPr>
  </w:style>
  <w:style w:type="character" w:customStyle="1" w:styleId="HTMLconformatoprevioCar">
    <w:name w:val="HTML con formato previo Car"/>
    <w:basedOn w:val="Fuentedeprrafopredeter"/>
    <w:link w:val="HTMLconformatoprevio"/>
    <w:uiPriority w:val="99"/>
    <w:rsid w:val="006F2D76"/>
    <w:rPr>
      <w:rFonts w:ascii="Courier New" w:hAnsi="Courier New" w:cs="Courier New"/>
      <w:lang w:val="es-BO" w:eastAsia="es-BO"/>
    </w:rPr>
  </w:style>
  <w:style w:type="paragraph" w:customStyle="1" w:styleId="DocParagraph">
    <w:name w:val="DocParagraph"/>
    <w:uiPriority w:val="1"/>
    <w:qFormat/>
    <w:rsid w:val="002D3820"/>
    <w:pPr>
      <w:spacing w:before="240" w:after="200" w:line="288" w:lineRule="auto"/>
      <w:ind w:left="1247"/>
      <w:jc w:val="both"/>
    </w:pPr>
    <w:rPr>
      <w:rFonts w:ascii="Arial" w:eastAsia="Arial" w:hAnsi="Arial" w:cstheme="minorBidi"/>
      <w:kern w:val="44"/>
      <w:szCs w:val="44"/>
      <w:lang w:val="en-US" w:eastAsia="zh-CN"/>
    </w:rPr>
  </w:style>
  <w:style w:type="paragraph" w:styleId="Revisin">
    <w:name w:val="Revision"/>
    <w:hidden/>
    <w:uiPriority w:val="99"/>
    <w:semiHidden/>
    <w:rsid w:val="001B20C2"/>
    <w:rPr>
      <w:rFonts w:ascii="Verdana" w:hAnsi="Verdana"/>
      <w:sz w:val="16"/>
      <w:szCs w:val="16"/>
    </w:rPr>
  </w:style>
  <w:style w:type="table" w:customStyle="1" w:styleId="Tablaconcuadrcula3">
    <w:name w:val="Tabla con cuadrícula3"/>
    <w:basedOn w:val="Tablanormal"/>
    <w:rsid w:val="00DE39E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Fuentedeprrafopredeter"/>
    <w:rsid w:val="006F2D76"/>
  </w:style>
  <w:style w:type="paragraph" w:styleId="HTMLconformatoprevio">
    <w:name w:val="HTML Preformatted"/>
    <w:basedOn w:val="Normal"/>
    <w:link w:val="HTMLconformatoprevioCar"/>
    <w:uiPriority w:val="99"/>
    <w:unhideWhenUsed/>
    <w:rsid w:val="006F2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BO" w:eastAsia="es-BO"/>
    </w:rPr>
  </w:style>
  <w:style w:type="character" w:customStyle="1" w:styleId="HTMLconformatoprevioCar">
    <w:name w:val="HTML con formato previo Car"/>
    <w:basedOn w:val="Fuentedeprrafopredeter"/>
    <w:link w:val="HTMLconformatoprevio"/>
    <w:uiPriority w:val="99"/>
    <w:rsid w:val="006F2D76"/>
    <w:rPr>
      <w:rFonts w:ascii="Courier New" w:hAnsi="Courier New" w:cs="Courier New"/>
      <w:lang w:val="es-BO" w:eastAsia="es-BO"/>
    </w:rPr>
  </w:style>
  <w:style w:type="paragraph" w:customStyle="1" w:styleId="DocParagraph">
    <w:name w:val="DocParagraph"/>
    <w:uiPriority w:val="1"/>
    <w:qFormat/>
    <w:rsid w:val="002D3820"/>
    <w:pPr>
      <w:spacing w:before="240" w:after="200" w:line="288" w:lineRule="auto"/>
      <w:ind w:left="1247"/>
      <w:jc w:val="both"/>
    </w:pPr>
    <w:rPr>
      <w:rFonts w:ascii="Arial" w:eastAsia="Arial" w:hAnsi="Arial" w:cstheme="minorBidi"/>
      <w:kern w:val="44"/>
      <w:szCs w:val="44"/>
      <w:lang w:val="en-US" w:eastAsia="zh-CN"/>
    </w:rPr>
  </w:style>
  <w:style w:type="paragraph" w:styleId="Revisin">
    <w:name w:val="Revision"/>
    <w:hidden/>
    <w:uiPriority w:val="99"/>
    <w:semiHidden/>
    <w:rsid w:val="001B20C2"/>
    <w:rPr>
      <w:rFonts w:ascii="Verdana" w:hAnsi="Verdana"/>
      <w:sz w:val="16"/>
      <w:szCs w:val="16"/>
    </w:rPr>
  </w:style>
  <w:style w:type="table" w:customStyle="1" w:styleId="Tablaconcuadrcula3">
    <w:name w:val="Tabla con cuadrícula3"/>
    <w:basedOn w:val="Tablanormal"/>
    <w:rsid w:val="00DE39E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67503421">
      <w:bodyDiv w:val="1"/>
      <w:marLeft w:val="0"/>
      <w:marRight w:val="0"/>
      <w:marTop w:val="0"/>
      <w:marBottom w:val="0"/>
      <w:divBdr>
        <w:top w:val="none" w:sz="0" w:space="0" w:color="auto"/>
        <w:left w:val="none" w:sz="0" w:space="0" w:color="auto"/>
        <w:bottom w:val="none" w:sz="0" w:space="0" w:color="auto"/>
        <w:right w:val="none" w:sz="0" w:space="0" w:color="auto"/>
      </w:divBdr>
      <w:divsChild>
        <w:div w:id="1598170735">
          <w:marLeft w:val="0"/>
          <w:marRight w:val="0"/>
          <w:marTop w:val="0"/>
          <w:marBottom w:val="0"/>
          <w:divBdr>
            <w:top w:val="none" w:sz="0" w:space="0" w:color="auto"/>
            <w:left w:val="none" w:sz="0" w:space="0" w:color="auto"/>
            <w:bottom w:val="none" w:sz="0" w:space="0" w:color="auto"/>
            <w:right w:val="none" w:sz="0" w:space="0" w:color="auto"/>
          </w:divBdr>
          <w:divsChild>
            <w:div w:id="614213594">
              <w:marLeft w:val="0"/>
              <w:marRight w:val="0"/>
              <w:marTop w:val="0"/>
              <w:marBottom w:val="0"/>
              <w:divBdr>
                <w:top w:val="none" w:sz="0" w:space="0" w:color="auto"/>
                <w:left w:val="none" w:sz="0" w:space="0" w:color="auto"/>
                <w:bottom w:val="none" w:sz="0" w:space="0" w:color="auto"/>
                <w:right w:val="none" w:sz="0" w:space="0" w:color="auto"/>
              </w:divBdr>
              <w:divsChild>
                <w:div w:id="1572810726">
                  <w:marLeft w:val="0"/>
                  <w:marRight w:val="0"/>
                  <w:marTop w:val="0"/>
                  <w:marBottom w:val="0"/>
                  <w:divBdr>
                    <w:top w:val="none" w:sz="0" w:space="0" w:color="auto"/>
                    <w:left w:val="none" w:sz="0" w:space="0" w:color="auto"/>
                    <w:bottom w:val="none" w:sz="0" w:space="0" w:color="auto"/>
                    <w:right w:val="none" w:sz="0" w:space="0" w:color="auto"/>
                  </w:divBdr>
                  <w:divsChild>
                    <w:div w:id="1777478865">
                      <w:marLeft w:val="0"/>
                      <w:marRight w:val="0"/>
                      <w:marTop w:val="0"/>
                      <w:marBottom w:val="0"/>
                      <w:divBdr>
                        <w:top w:val="none" w:sz="0" w:space="0" w:color="auto"/>
                        <w:left w:val="none" w:sz="0" w:space="0" w:color="auto"/>
                        <w:bottom w:val="none" w:sz="0" w:space="0" w:color="auto"/>
                        <w:right w:val="none" w:sz="0" w:space="0" w:color="auto"/>
                      </w:divBdr>
                      <w:divsChild>
                        <w:div w:id="1374233558">
                          <w:marLeft w:val="0"/>
                          <w:marRight w:val="0"/>
                          <w:marTop w:val="45"/>
                          <w:marBottom w:val="0"/>
                          <w:divBdr>
                            <w:top w:val="none" w:sz="0" w:space="0" w:color="auto"/>
                            <w:left w:val="none" w:sz="0" w:space="0" w:color="auto"/>
                            <w:bottom w:val="none" w:sz="0" w:space="0" w:color="auto"/>
                            <w:right w:val="none" w:sz="0" w:space="0" w:color="auto"/>
                          </w:divBdr>
                          <w:divsChild>
                            <w:div w:id="1041517689">
                              <w:marLeft w:val="0"/>
                              <w:marRight w:val="0"/>
                              <w:marTop w:val="0"/>
                              <w:marBottom w:val="0"/>
                              <w:divBdr>
                                <w:top w:val="none" w:sz="0" w:space="0" w:color="auto"/>
                                <w:left w:val="none" w:sz="0" w:space="0" w:color="auto"/>
                                <w:bottom w:val="none" w:sz="0" w:space="0" w:color="auto"/>
                                <w:right w:val="none" w:sz="0" w:space="0" w:color="auto"/>
                              </w:divBdr>
                              <w:divsChild>
                                <w:div w:id="1200045986">
                                  <w:marLeft w:val="2070"/>
                                  <w:marRight w:val="3810"/>
                                  <w:marTop w:val="0"/>
                                  <w:marBottom w:val="0"/>
                                  <w:divBdr>
                                    <w:top w:val="none" w:sz="0" w:space="0" w:color="auto"/>
                                    <w:left w:val="none" w:sz="0" w:space="0" w:color="auto"/>
                                    <w:bottom w:val="none" w:sz="0" w:space="0" w:color="auto"/>
                                    <w:right w:val="none" w:sz="0" w:space="0" w:color="auto"/>
                                  </w:divBdr>
                                  <w:divsChild>
                                    <w:div w:id="20252718">
                                      <w:marLeft w:val="0"/>
                                      <w:marRight w:val="0"/>
                                      <w:marTop w:val="0"/>
                                      <w:marBottom w:val="0"/>
                                      <w:divBdr>
                                        <w:top w:val="none" w:sz="0" w:space="0" w:color="auto"/>
                                        <w:left w:val="none" w:sz="0" w:space="0" w:color="auto"/>
                                        <w:bottom w:val="none" w:sz="0" w:space="0" w:color="auto"/>
                                        <w:right w:val="none" w:sz="0" w:space="0" w:color="auto"/>
                                      </w:divBdr>
                                      <w:divsChild>
                                        <w:div w:id="1593078942">
                                          <w:marLeft w:val="0"/>
                                          <w:marRight w:val="0"/>
                                          <w:marTop w:val="0"/>
                                          <w:marBottom w:val="0"/>
                                          <w:divBdr>
                                            <w:top w:val="none" w:sz="0" w:space="0" w:color="auto"/>
                                            <w:left w:val="none" w:sz="0" w:space="0" w:color="auto"/>
                                            <w:bottom w:val="none" w:sz="0" w:space="0" w:color="auto"/>
                                            <w:right w:val="none" w:sz="0" w:space="0" w:color="auto"/>
                                          </w:divBdr>
                                          <w:divsChild>
                                            <w:div w:id="57099241">
                                              <w:marLeft w:val="0"/>
                                              <w:marRight w:val="0"/>
                                              <w:marTop w:val="0"/>
                                              <w:marBottom w:val="0"/>
                                              <w:divBdr>
                                                <w:top w:val="none" w:sz="0" w:space="0" w:color="auto"/>
                                                <w:left w:val="none" w:sz="0" w:space="0" w:color="auto"/>
                                                <w:bottom w:val="none" w:sz="0" w:space="0" w:color="auto"/>
                                                <w:right w:val="none" w:sz="0" w:space="0" w:color="auto"/>
                                              </w:divBdr>
                                              <w:divsChild>
                                                <w:div w:id="42484911">
                                                  <w:marLeft w:val="0"/>
                                                  <w:marRight w:val="0"/>
                                                  <w:marTop w:val="90"/>
                                                  <w:marBottom w:val="0"/>
                                                  <w:divBdr>
                                                    <w:top w:val="none" w:sz="0" w:space="0" w:color="auto"/>
                                                    <w:left w:val="none" w:sz="0" w:space="0" w:color="auto"/>
                                                    <w:bottom w:val="none" w:sz="0" w:space="0" w:color="auto"/>
                                                    <w:right w:val="none" w:sz="0" w:space="0" w:color="auto"/>
                                                  </w:divBdr>
                                                  <w:divsChild>
                                                    <w:div w:id="1865897580">
                                                      <w:marLeft w:val="0"/>
                                                      <w:marRight w:val="0"/>
                                                      <w:marTop w:val="0"/>
                                                      <w:marBottom w:val="0"/>
                                                      <w:divBdr>
                                                        <w:top w:val="none" w:sz="0" w:space="0" w:color="auto"/>
                                                        <w:left w:val="none" w:sz="0" w:space="0" w:color="auto"/>
                                                        <w:bottom w:val="none" w:sz="0" w:space="0" w:color="auto"/>
                                                        <w:right w:val="none" w:sz="0" w:space="0" w:color="auto"/>
                                                      </w:divBdr>
                                                      <w:divsChild>
                                                        <w:div w:id="1687247217">
                                                          <w:marLeft w:val="0"/>
                                                          <w:marRight w:val="0"/>
                                                          <w:marTop w:val="0"/>
                                                          <w:marBottom w:val="0"/>
                                                          <w:divBdr>
                                                            <w:top w:val="none" w:sz="0" w:space="0" w:color="auto"/>
                                                            <w:left w:val="none" w:sz="0" w:space="0" w:color="auto"/>
                                                            <w:bottom w:val="none" w:sz="0" w:space="0" w:color="auto"/>
                                                            <w:right w:val="none" w:sz="0" w:space="0" w:color="auto"/>
                                                          </w:divBdr>
                                                          <w:divsChild>
                                                            <w:div w:id="1333794727">
                                                              <w:marLeft w:val="0"/>
                                                              <w:marRight w:val="0"/>
                                                              <w:marTop w:val="0"/>
                                                              <w:marBottom w:val="390"/>
                                                              <w:divBdr>
                                                                <w:top w:val="none" w:sz="0" w:space="0" w:color="auto"/>
                                                                <w:left w:val="none" w:sz="0" w:space="0" w:color="auto"/>
                                                                <w:bottom w:val="none" w:sz="0" w:space="0" w:color="auto"/>
                                                                <w:right w:val="none" w:sz="0" w:space="0" w:color="auto"/>
                                                              </w:divBdr>
                                                              <w:divsChild>
                                                                <w:div w:id="869030997">
                                                                  <w:marLeft w:val="0"/>
                                                                  <w:marRight w:val="0"/>
                                                                  <w:marTop w:val="0"/>
                                                                  <w:marBottom w:val="0"/>
                                                                  <w:divBdr>
                                                                    <w:top w:val="none" w:sz="0" w:space="0" w:color="auto"/>
                                                                    <w:left w:val="none" w:sz="0" w:space="0" w:color="auto"/>
                                                                    <w:bottom w:val="none" w:sz="0" w:space="0" w:color="auto"/>
                                                                    <w:right w:val="none" w:sz="0" w:space="0" w:color="auto"/>
                                                                  </w:divBdr>
                                                                  <w:divsChild>
                                                                    <w:div w:id="1216232840">
                                                                      <w:marLeft w:val="0"/>
                                                                      <w:marRight w:val="0"/>
                                                                      <w:marTop w:val="0"/>
                                                                      <w:marBottom w:val="0"/>
                                                                      <w:divBdr>
                                                                        <w:top w:val="none" w:sz="0" w:space="0" w:color="auto"/>
                                                                        <w:left w:val="none" w:sz="0" w:space="0" w:color="auto"/>
                                                                        <w:bottom w:val="none" w:sz="0" w:space="0" w:color="auto"/>
                                                                        <w:right w:val="none" w:sz="0" w:space="0" w:color="auto"/>
                                                                      </w:divBdr>
                                                                      <w:divsChild>
                                                                        <w:div w:id="1772780534">
                                                                          <w:marLeft w:val="0"/>
                                                                          <w:marRight w:val="0"/>
                                                                          <w:marTop w:val="0"/>
                                                                          <w:marBottom w:val="0"/>
                                                                          <w:divBdr>
                                                                            <w:top w:val="none" w:sz="0" w:space="0" w:color="auto"/>
                                                                            <w:left w:val="none" w:sz="0" w:space="0" w:color="auto"/>
                                                                            <w:bottom w:val="none" w:sz="0" w:space="0" w:color="auto"/>
                                                                            <w:right w:val="none" w:sz="0" w:space="0" w:color="auto"/>
                                                                          </w:divBdr>
                                                                          <w:divsChild>
                                                                            <w:div w:id="340743046">
                                                                              <w:marLeft w:val="0"/>
                                                                              <w:marRight w:val="0"/>
                                                                              <w:marTop w:val="0"/>
                                                                              <w:marBottom w:val="0"/>
                                                                              <w:divBdr>
                                                                                <w:top w:val="none" w:sz="0" w:space="0" w:color="auto"/>
                                                                                <w:left w:val="none" w:sz="0" w:space="0" w:color="auto"/>
                                                                                <w:bottom w:val="none" w:sz="0" w:space="0" w:color="auto"/>
                                                                                <w:right w:val="none" w:sz="0" w:space="0" w:color="auto"/>
                                                                              </w:divBdr>
                                                                              <w:divsChild>
                                                                                <w:div w:id="2115401810">
                                                                                  <w:marLeft w:val="0"/>
                                                                                  <w:marRight w:val="0"/>
                                                                                  <w:marTop w:val="0"/>
                                                                                  <w:marBottom w:val="0"/>
                                                                                  <w:divBdr>
                                                                                    <w:top w:val="none" w:sz="0" w:space="0" w:color="auto"/>
                                                                                    <w:left w:val="none" w:sz="0" w:space="0" w:color="auto"/>
                                                                                    <w:bottom w:val="none" w:sz="0" w:space="0" w:color="auto"/>
                                                                                    <w:right w:val="none" w:sz="0" w:space="0" w:color="auto"/>
                                                                                  </w:divBdr>
                                                                                  <w:divsChild>
                                                                                    <w:div w:id="1988825339">
                                                                                      <w:marLeft w:val="0"/>
                                                                                      <w:marRight w:val="0"/>
                                                                                      <w:marTop w:val="0"/>
                                                                                      <w:marBottom w:val="0"/>
                                                                                      <w:divBdr>
                                                                                        <w:top w:val="none" w:sz="0" w:space="0" w:color="auto"/>
                                                                                        <w:left w:val="none" w:sz="0" w:space="0" w:color="auto"/>
                                                                                        <w:bottom w:val="none" w:sz="0" w:space="0" w:color="auto"/>
                                                                                        <w:right w:val="none" w:sz="0" w:space="0" w:color="auto"/>
                                                                                      </w:divBdr>
                                                                                      <w:divsChild>
                                                                                        <w:div w:id="1941138506">
                                                                                          <w:marLeft w:val="0"/>
                                                                                          <w:marRight w:val="0"/>
                                                                                          <w:marTop w:val="0"/>
                                                                                          <w:marBottom w:val="0"/>
                                                                                          <w:divBdr>
                                                                                            <w:top w:val="none" w:sz="0" w:space="0" w:color="auto"/>
                                                                                            <w:left w:val="none" w:sz="0" w:space="0" w:color="auto"/>
                                                                                            <w:bottom w:val="none" w:sz="0" w:space="0" w:color="auto"/>
                                                                                            <w:right w:val="none" w:sz="0" w:space="0" w:color="auto"/>
                                                                                          </w:divBdr>
                                                                                          <w:divsChild>
                                                                                            <w:div w:id="6075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81533">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480775728">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028557">
      <w:bodyDiv w:val="1"/>
      <w:marLeft w:val="0"/>
      <w:marRight w:val="0"/>
      <w:marTop w:val="0"/>
      <w:marBottom w:val="0"/>
      <w:divBdr>
        <w:top w:val="none" w:sz="0" w:space="0" w:color="auto"/>
        <w:left w:val="none" w:sz="0" w:space="0" w:color="auto"/>
        <w:bottom w:val="none" w:sz="0" w:space="0" w:color="auto"/>
        <w:right w:val="none" w:sz="0" w:space="0" w:color="auto"/>
      </w:divBdr>
      <w:divsChild>
        <w:div w:id="262035243">
          <w:marLeft w:val="0"/>
          <w:marRight w:val="0"/>
          <w:marTop w:val="0"/>
          <w:marBottom w:val="0"/>
          <w:divBdr>
            <w:top w:val="none" w:sz="0" w:space="0" w:color="auto"/>
            <w:left w:val="none" w:sz="0" w:space="0" w:color="auto"/>
            <w:bottom w:val="none" w:sz="0" w:space="0" w:color="auto"/>
            <w:right w:val="none" w:sz="0" w:space="0" w:color="auto"/>
          </w:divBdr>
          <w:divsChild>
            <w:div w:id="2010794787">
              <w:marLeft w:val="0"/>
              <w:marRight w:val="0"/>
              <w:marTop w:val="0"/>
              <w:marBottom w:val="0"/>
              <w:divBdr>
                <w:top w:val="none" w:sz="0" w:space="0" w:color="auto"/>
                <w:left w:val="none" w:sz="0" w:space="0" w:color="auto"/>
                <w:bottom w:val="none" w:sz="0" w:space="0" w:color="auto"/>
                <w:right w:val="none" w:sz="0" w:space="0" w:color="auto"/>
              </w:divBdr>
              <w:divsChild>
                <w:div w:id="1797216308">
                  <w:marLeft w:val="0"/>
                  <w:marRight w:val="0"/>
                  <w:marTop w:val="0"/>
                  <w:marBottom w:val="0"/>
                  <w:divBdr>
                    <w:top w:val="none" w:sz="0" w:space="0" w:color="auto"/>
                    <w:left w:val="none" w:sz="0" w:space="0" w:color="auto"/>
                    <w:bottom w:val="none" w:sz="0" w:space="0" w:color="auto"/>
                    <w:right w:val="none" w:sz="0" w:space="0" w:color="auto"/>
                  </w:divBdr>
                  <w:divsChild>
                    <w:div w:id="928199049">
                      <w:marLeft w:val="0"/>
                      <w:marRight w:val="0"/>
                      <w:marTop w:val="0"/>
                      <w:marBottom w:val="0"/>
                      <w:divBdr>
                        <w:top w:val="none" w:sz="0" w:space="0" w:color="auto"/>
                        <w:left w:val="none" w:sz="0" w:space="0" w:color="auto"/>
                        <w:bottom w:val="none" w:sz="0" w:space="0" w:color="auto"/>
                        <w:right w:val="none" w:sz="0" w:space="0" w:color="auto"/>
                      </w:divBdr>
                      <w:divsChild>
                        <w:div w:id="1615675538">
                          <w:marLeft w:val="0"/>
                          <w:marRight w:val="0"/>
                          <w:marTop w:val="45"/>
                          <w:marBottom w:val="0"/>
                          <w:divBdr>
                            <w:top w:val="none" w:sz="0" w:space="0" w:color="auto"/>
                            <w:left w:val="none" w:sz="0" w:space="0" w:color="auto"/>
                            <w:bottom w:val="none" w:sz="0" w:space="0" w:color="auto"/>
                            <w:right w:val="none" w:sz="0" w:space="0" w:color="auto"/>
                          </w:divBdr>
                          <w:divsChild>
                            <w:div w:id="764880714">
                              <w:marLeft w:val="0"/>
                              <w:marRight w:val="0"/>
                              <w:marTop w:val="0"/>
                              <w:marBottom w:val="0"/>
                              <w:divBdr>
                                <w:top w:val="none" w:sz="0" w:space="0" w:color="auto"/>
                                <w:left w:val="none" w:sz="0" w:space="0" w:color="auto"/>
                                <w:bottom w:val="none" w:sz="0" w:space="0" w:color="auto"/>
                                <w:right w:val="none" w:sz="0" w:space="0" w:color="auto"/>
                              </w:divBdr>
                              <w:divsChild>
                                <w:div w:id="824977078">
                                  <w:marLeft w:val="2070"/>
                                  <w:marRight w:val="3810"/>
                                  <w:marTop w:val="0"/>
                                  <w:marBottom w:val="0"/>
                                  <w:divBdr>
                                    <w:top w:val="none" w:sz="0" w:space="0" w:color="auto"/>
                                    <w:left w:val="none" w:sz="0" w:space="0" w:color="auto"/>
                                    <w:bottom w:val="none" w:sz="0" w:space="0" w:color="auto"/>
                                    <w:right w:val="none" w:sz="0" w:space="0" w:color="auto"/>
                                  </w:divBdr>
                                  <w:divsChild>
                                    <w:div w:id="1728145176">
                                      <w:marLeft w:val="0"/>
                                      <w:marRight w:val="0"/>
                                      <w:marTop w:val="0"/>
                                      <w:marBottom w:val="0"/>
                                      <w:divBdr>
                                        <w:top w:val="none" w:sz="0" w:space="0" w:color="auto"/>
                                        <w:left w:val="none" w:sz="0" w:space="0" w:color="auto"/>
                                        <w:bottom w:val="none" w:sz="0" w:space="0" w:color="auto"/>
                                        <w:right w:val="none" w:sz="0" w:space="0" w:color="auto"/>
                                      </w:divBdr>
                                      <w:divsChild>
                                        <w:div w:id="760564984">
                                          <w:marLeft w:val="0"/>
                                          <w:marRight w:val="0"/>
                                          <w:marTop w:val="0"/>
                                          <w:marBottom w:val="0"/>
                                          <w:divBdr>
                                            <w:top w:val="none" w:sz="0" w:space="0" w:color="auto"/>
                                            <w:left w:val="none" w:sz="0" w:space="0" w:color="auto"/>
                                            <w:bottom w:val="none" w:sz="0" w:space="0" w:color="auto"/>
                                            <w:right w:val="none" w:sz="0" w:space="0" w:color="auto"/>
                                          </w:divBdr>
                                          <w:divsChild>
                                            <w:div w:id="706225976">
                                              <w:marLeft w:val="0"/>
                                              <w:marRight w:val="0"/>
                                              <w:marTop w:val="0"/>
                                              <w:marBottom w:val="0"/>
                                              <w:divBdr>
                                                <w:top w:val="none" w:sz="0" w:space="0" w:color="auto"/>
                                                <w:left w:val="none" w:sz="0" w:space="0" w:color="auto"/>
                                                <w:bottom w:val="none" w:sz="0" w:space="0" w:color="auto"/>
                                                <w:right w:val="none" w:sz="0" w:space="0" w:color="auto"/>
                                              </w:divBdr>
                                              <w:divsChild>
                                                <w:div w:id="726998226">
                                                  <w:marLeft w:val="0"/>
                                                  <w:marRight w:val="0"/>
                                                  <w:marTop w:val="90"/>
                                                  <w:marBottom w:val="0"/>
                                                  <w:divBdr>
                                                    <w:top w:val="none" w:sz="0" w:space="0" w:color="auto"/>
                                                    <w:left w:val="none" w:sz="0" w:space="0" w:color="auto"/>
                                                    <w:bottom w:val="none" w:sz="0" w:space="0" w:color="auto"/>
                                                    <w:right w:val="none" w:sz="0" w:space="0" w:color="auto"/>
                                                  </w:divBdr>
                                                  <w:divsChild>
                                                    <w:div w:id="1460297869">
                                                      <w:marLeft w:val="0"/>
                                                      <w:marRight w:val="0"/>
                                                      <w:marTop w:val="0"/>
                                                      <w:marBottom w:val="0"/>
                                                      <w:divBdr>
                                                        <w:top w:val="none" w:sz="0" w:space="0" w:color="auto"/>
                                                        <w:left w:val="none" w:sz="0" w:space="0" w:color="auto"/>
                                                        <w:bottom w:val="none" w:sz="0" w:space="0" w:color="auto"/>
                                                        <w:right w:val="none" w:sz="0" w:space="0" w:color="auto"/>
                                                      </w:divBdr>
                                                      <w:divsChild>
                                                        <w:div w:id="2128810918">
                                                          <w:marLeft w:val="0"/>
                                                          <w:marRight w:val="0"/>
                                                          <w:marTop w:val="0"/>
                                                          <w:marBottom w:val="0"/>
                                                          <w:divBdr>
                                                            <w:top w:val="none" w:sz="0" w:space="0" w:color="auto"/>
                                                            <w:left w:val="none" w:sz="0" w:space="0" w:color="auto"/>
                                                            <w:bottom w:val="none" w:sz="0" w:space="0" w:color="auto"/>
                                                            <w:right w:val="none" w:sz="0" w:space="0" w:color="auto"/>
                                                          </w:divBdr>
                                                          <w:divsChild>
                                                            <w:div w:id="533271793">
                                                              <w:marLeft w:val="0"/>
                                                              <w:marRight w:val="0"/>
                                                              <w:marTop w:val="0"/>
                                                              <w:marBottom w:val="390"/>
                                                              <w:divBdr>
                                                                <w:top w:val="none" w:sz="0" w:space="0" w:color="auto"/>
                                                                <w:left w:val="none" w:sz="0" w:space="0" w:color="auto"/>
                                                                <w:bottom w:val="none" w:sz="0" w:space="0" w:color="auto"/>
                                                                <w:right w:val="none" w:sz="0" w:space="0" w:color="auto"/>
                                                              </w:divBdr>
                                                              <w:divsChild>
                                                                <w:div w:id="1443767616">
                                                                  <w:marLeft w:val="0"/>
                                                                  <w:marRight w:val="0"/>
                                                                  <w:marTop w:val="0"/>
                                                                  <w:marBottom w:val="0"/>
                                                                  <w:divBdr>
                                                                    <w:top w:val="none" w:sz="0" w:space="0" w:color="auto"/>
                                                                    <w:left w:val="none" w:sz="0" w:space="0" w:color="auto"/>
                                                                    <w:bottom w:val="none" w:sz="0" w:space="0" w:color="auto"/>
                                                                    <w:right w:val="none" w:sz="0" w:space="0" w:color="auto"/>
                                                                  </w:divBdr>
                                                                  <w:divsChild>
                                                                    <w:div w:id="1661032400">
                                                                      <w:marLeft w:val="0"/>
                                                                      <w:marRight w:val="0"/>
                                                                      <w:marTop w:val="0"/>
                                                                      <w:marBottom w:val="0"/>
                                                                      <w:divBdr>
                                                                        <w:top w:val="none" w:sz="0" w:space="0" w:color="auto"/>
                                                                        <w:left w:val="none" w:sz="0" w:space="0" w:color="auto"/>
                                                                        <w:bottom w:val="none" w:sz="0" w:space="0" w:color="auto"/>
                                                                        <w:right w:val="none" w:sz="0" w:space="0" w:color="auto"/>
                                                                      </w:divBdr>
                                                                      <w:divsChild>
                                                                        <w:div w:id="436947746">
                                                                          <w:marLeft w:val="0"/>
                                                                          <w:marRight w:val="0"/>
                                                                          <w:marTop w:val="0"/>
                                                                          <w:marBottom w:val="0"/>
                                                                          <w:divBdr>
                                                                            <w:top w:val="none" w:sz="0" w:space="0" w:color="auto"/>
                                                                            <w:left w:val="none" w:sz="0" w:space="0" w:color="auto"/>
                                                                            <w:bottom w:val="none" w:sz="0" w:space="0" w:color="auto"/>
                                                                            <w:right w:val="none" w:sz="0" w:space="0" w:color="auto"/>
                                                                          </w:divBdr>
                                                                          <w:divsChild>
                                                                            <w:div w:id="903759527">
                                                                              <w:marLeft w:val="0"/>
                                                                              <w:marRight w:val="0"/>
                                                                              <w:marTop w:val="0"/>
                                                                              <w:marBottom w:val="0"/>
                                                                              <w:divBdr>
                                                                                <w:top w:val="none" w:sz="0" w:space="0" w:color="auto"/>
                                                                                <w:left w:val="none" w:sz="0" w:space="0" w:color="auto"/>
                                                                                <w:bottom w:val="none" w:sz="0" w:space="0" w:color="auto"/>
                                                                                <w:right w:val="none" w:sz="0" w:space="0" w:color="auto"/>
                                                                              </w:divBdr>
                                                                              <w:divsChild>
                                                                                <w:div w:id="1699426886">
                                                                                  <w:marLeft w:val="0"/>
                                                                                  <w:marRight w:val="0"/>
                                                                                  <w:marTop w:val="0"/>
                                                                                  <w:marBottom w:val="0"/>
                                                                                  <w:divBdr>
                                                                                    <w:top w:val="none" w:sz="0" w:space="0" w:color="auto"/>
                                                                                    <w:left w:val="none" w:sz="0" w:space="0" w:color="auto"/>
                                                                                    <w:bottom w:val="none" w:sz="0" w:space="0" w:color="auto"/>
                                                                                    <w:right w:val="none" w:sz="0" w:space="0" w:color="auto"/>
                                                                                  </w:divBdr>
                                                                                  <w:divsChild>
                                                                                    <w:div w:id="1333604568">
                                                                                      <w:marLeft w:val="0"/>
                                                                                      <w:marRight w:val="0"/>
                                                                                      <w:marTop w:val="0"/>
                                                                                      <w:marBottom w:val="0"/>
                                                                                      <w:divBdr>
                                                                                        <w:top w:val="none" w:sz="0" w:space="0" w:color="auto"/>
                                                                                        <w:left w:val="none" w:sz="0" w:space="0" w:color="auto"/>
                                                                                        <w:bottom w:val="none" w:sz="0" w:space="0" w:color="auto"/>
                                                                                        <w:right w:val="none" w:sz="0" w:space="0" w:color="auto"/>
                                                                                      </w:divBdr>
                                                                                      <w:divsChild>
                                                                                        <w:div w:id="1194147546">
                                                                                          <w:marLeft w:val="0"/>
                                                                                          <w:marRight w:val="0"/>
                                                                                          <w:marTop w:val="0"/>
                                                                                          <w:marBottom w:val="0"/>
                                                                                          <w:divBdr>
                                                                                            <w:top w:val="none" w:sz="0" w:space="0" w:color="auto"/>
                                                                                            <w:left w:val="none" w:sz="0" w:space="0" w:color="auto"/>
                                                                                            <w:bottom w:val="none" w:sz="0" w:space="0" w:color="auto"/>
                                                                                            <w:right w:val="none" w:sz="0" w:space="0" w:color="auto"/>
                                                                                          </w:divBdr>
                                                                                          <w:divsChild>
                                                                                            <w:div w:id="18223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02702665">
      <w:bodyDiv w:val="1"/>
      <w:marLeft w:val="0"/>
      <w:marRight w:val="0"/>
      <w:marTop w:val="0"/>
      <w:marBottom w:val="0"/>
      <w:divBdr>
        <w:top w:val="none" w:sz="0" w:space="0" w:color="auto"/>
        <w:left w:val="none" w:sz="0" w:space="0" w:color="auto"/>
        <w:bottom w:val="none" w:sz="0" w:space="0" w:color="auto"/>
        <w:right w:val="none" w:sz="0" w:space="0" w:color="auto"/>
      </w:divBdr>
      <w:divsChild>
        <w:div w:id="542404527">
          <w:marLeft w:val="0"/>
          <w:marRight w:val="0"/>
          <w:marTop w:val="0"/>
          <w:marBottom w:val="0"/>
          <w:divBdr>
            <w:top w:val="none" w:sz="0" w:space="0" w:color="auto"/>
            <w:left w:val="none" w:sz="0" w:space="0" w:color="auto"/>
            <w:bottom w:val="none" w:sz="0" w:space="0" w:color="auto"/>
            <w:right w:val="none" w:sz="0" w:space="0" w:color="auto"/>
          </w:divBdr>
          <w:divsChild>
            <w:div w:id="55401876">
              <w:marLeft w:val="0"/>
              <w:marRight w:val="0"/>
              <w:marTop w:val="0"/>
              <w:marBottom w:val="0"/>
              <w:divBdr>
                <w:top w:val="none" w:sz="0" w:space="0" w:color="auto"/>
                <w:left w:val="none" w:sz="0" w:space="0" w:color="auto"/>
                <w:bottom w:val="none" w:sz="0" w:space="0" w:color="auto"/>
                <w:right w:val="none" w:sz="0" w:space="0" w:color="auto"/>
              </w:divBdr>
              <w:divsChild>
                <w:div w:id="220019076">
                  <w:marLeft w:val="0"/>
                  <w:marRight w:val="0"/>
                  <w:marTop w:val="0"/>
                  <w:marBottom w:val="0"/>
                  <w:divBdr>
                    <w:top w:val="none" w:sz="0" w:space="0" w:color="auto"/>
                    <w:left w:val="none" w:sz="0" w:space="0" w:color="auto"/>
                    <w:bottom w:val="none" w:sz="0" w:space="0" w:color="auto"/>
                    <w:right w:val="none" w:sz="0" w:space="0" w:color="auto"/>
                  </w:divBdr>
                  <w:divsChild>
                    <w:div w:id="519322765">
                      <w:marLeft w:val="0"/>
                      <w:marRight w:val="0"/>
                      <w:marTop w:val="0"/>
                      <w:marBottom w:val="0"/>
                      <w:divBdr>
                        <w:top w:val="none" w:sz="0" w:space="0" w:color="auto"/>
                        <w:left w:val="none" w:sz="0" w:space="0" w:color="auto"/>
                        <w:bottom w:val="none" w:sz="0" w:space="0" w:color="auto"/>
                        <w:right w:val="none" w:sz="0" w:space="0" w:color="auto"/>
                      </w:divBdr>
                      <w:divsChild>
                        <w:div w:id="11612111">
                          <w:marLeft w:val="0"/>
                          <w:marRight w:val="0"/>
                          <w:marTop w:val="45"/>
                          <w:marBottom w:val="0"/>
                          <w:divBdr>
                            <w:top w:val="none" w:sz="0" w:space="0" w:color="auto"/>
                            <w:left w:val="none" w:sz="0" w:space="0" w:color="auto"/>
                            <w:bottom w:val="none" w:sz="0" w:space="0" w:color="auto"/>
                            <w:right w:val="none" w:sz="0" w:space="0" w:color="auto"/>
                          </w:divBdr>
                          <w:divsChild>
                            <w:div w:id="1667319042">
                              <w:marLeft w:val="0"/>
                              <w:marRight w:val="0"/>
                              <w:marTop w:val="0"/>
                              <w:marBottom w:val="0"/>
                              <w:divBdr>
                                <w:top w:val="none" w:sz="0" w:space="0" w:color="auto"/>
                                <w:left w:val="none" w:sz="0" w:space="0" w:color="auto"/>
                                <w:bottom w:val="none" w:sz="0" w:space="0" w:color="auto"/>
                                <w:right w:val="none" w:sz="0" w:space="0" w:color="auto"/>
                              </w:divBdr>
                              <w:divsChild>
                                <w:div w:id="536897529">
                                  <w:marLeft w:val="2070"/>
                                  <w:marRight w:val="3810"/>
                                  <w:marTop w:val="0"/>
                                  <w:marBottom w:val="0"/>
                                  <w:divBdr>
                                    <w:top w:val="none" w:sz="0" w:space="0" w:color="auto"/>
                                    <w:left w:val="none" w:sz="0" w:space="0" w:color="auto"/>
                                    <w:bottom w:val="none" w:sz="0" w:space="0" w:color="auto"/>
                                    <w:right w:val="none" w:sz="0" w:space="0" w:color="auto"/>
                                  </w:divBdr>
                                  <w:divsChild>
                                    <w:div w:id="831026845">
                                      <w:marLeft w:val="0"/>
                                      <w:marRight w:val="0"/>
                                      <w:marTop w:val="0"/>
                                      <w:marBottom w:val="0"/>
                                      <w:divBdr>
                                        <w:top w:val="none" w:sz="0" w:space="0" w:color="auto"/>
                                        <w:left w:val="none" w:sz="0" w:space="0" w:color="auto"/>
                                        <w:bottom w:val="none" w:sz="0" w:space="0" w:color="auto"/>
                                        <w:right w:val="none" w:sz="0" w:space="0" w:color="auto"/>
                                      </w:divBdr>
                                      <w:divsChild>
                                        <w:div w:id="1701469949">
                                          <w:marLeft w:val="0"/>
                                          <w:marRight w:val="0"/>
                                          <w:marTop w:val="0"/>
                                          <w:marBottom w:val="0"/>
                                          <w:divBdr>
                                            <w:top w:val="none" w:sz="0" w:space="0" w:color="auto"/>
                                            <w:left w:val="none" w:sz="0" w:space="0" w:color="auto"/>
                                            <w:bottom w:val="none" w:sz="0" w:space="0" w:color="auto"/>
                                            <w:right w:val="none" w:sz="0" w:space="0" w:color="auto"/>
                                          </w:divBdr>
                                          <w:divsChild>
                                            <w:div w:id="476143472">
                                              <w:marLeft w:val="0"/>
                                              <w:marRight w:val="0"/>
                                              <w:marTop w:val="0"/>
                                              <w:marBottom w:val="0"/>
                                              <w:divBdr>
                                                <w:top w:val="none" w:sz="0" w:space="0" w:color="auto"/>
                                                <w:left w:val="none" w:sz="0" w:space="0" w:color="auto"/>
                                                <w:bottom w:val="none" w:sz="0" w:space="0" w:color="auto"/>
                                                <w:right w:val="none" w:sz="0" w:space="0" w:color="auto"/>
                                              </w:divBdr>
                                              <w:divsChild>
                                                <w:div w:id="195387680">
                                                  <w:marLeft w:val="0"/>
                                                  <w:marRight w:val="0"/>
                                                  <w:marTop w:val="90"/>
                                                  <w:marBottom w:val="0"/>
                                                  <w:divBdr>
                                                    <w:top w:val="none" w:sz="0" w:space="0" w:color="auto"/>
                                                    <w:left w:val="none" w:sz="0" w:space="0" w:color="auto"/>
                                                    <w:bottom w:val="none" w:sz="0" w:space="0" w:color="auto"/>
                                                    <w:right w:val="none" w:sz="0" w:space="0" w:color="auto"/>
                                                  </w:divBdr>
                                                  <w:divsChild>
                                                    <w:div w:id="175652028">
                                                      <w:marLeft w:val="0"/>
                                                      <w:marRight w:val="0"/>
                                                      <w:marTop w:val="0"/>
                                                      <w:marBottom w:val="0"/>
                                                      <w:divBdr>
                                                        <w:top w:val="none" w:sz="0" w:space="0" w:color="auto"/>
                                                        <w:left w:val="none" w:sz="0" w:space="0" w:color="auto"/>
                                                        <w:bottom w:val="none" w:sz="0" w:space="0" w:color="auto"/>
                                                        <w:right w:val="none" w:sz="0" w:space="0" w:color="auto"/>
                                                      </w:divBdr>
                                                      <w:divsChild>
                                                        <w:div w:id="10648071">
                                                          <w:marLeft w:val="0"/>
                                                          <w:marRight w:val="0"/>
                                                          <w:marTop w:val="0"/>
                                                          <w:marBottom w:val="0"/>
                                                          <w:divBdr>
                                                            <w:top w:val="none" w:sz="0" w:space="0" w:color="auto"/>
                                                            <w:left w:val="none" w:sz="0" w:space="0" w:color="auto"/>
                                                            <w:bottom w:val="none" w:sz="0" w:space="0" w:color="auto"/>
                                                            <w:right w:val="none" w:sz="0" w:space="0" w:color="auto"/>
                                                          </w:divBdr>
                                                          <w:divsChild>
                                                            <w:div w:id="1874030940">
                                                              <w:marLeft w:val="0"/>
                                                              <w:marRight w:val="0"/>
                                                              <w:marTop w:val="0"/>
                                                              <w:marBottom w:val="390"/>
                                                              <w:divBdr>
                                                                <w:top w:val="none" w:sz="0" w:space="0" w:color="auto"/>
                                                                <w:left w:val="none" w:sz="0" w:space="0" w:color="auto"/>
                                                                <w:bottom w:val="none" w:sz="0" w:space="0" w:color="auto"/>
                                                                <w:right w:val="none" w:sz="0" w:space="0" w:color="auto"/>
                                                              </w:divBdr>
                                                              <w:divsChild>
                                                                <w:div w:id="1175151893">
                                                                  <w:marLeft w:val="0"/>
                                                                  <w:marRight w:val="0"/>
                                                                  <w:marTop w:val="0"/>
                                                                  <w:marBottom w:val="0"/>
                                                                  <w:divBdr>
                                                                    <w:top w:val="none" w:sz="0" w:space="0" w:color="auto"/>
                                                                    <w:left w:val="none" w:sz="0" w:space="0" w:color="auto"/>
                                                                    <w:bottom w:val="none" w:sz="0" w:space="0" w:color="auto"/>
                                                                    <w:right w:val="none" w:sz="0" w:space="0" w:color="auto"/>
                                                                  </w:divBdr>
                                                                  <w:divsChild>
                                                                    <w:div w:id="1346635718">
                                                                      <w:marLeft w:val="0"/>
                                                                      <w:marRight w:val="0"/>
                                                                      <w:marTop w:val="0"/>
                                                                      <w:marBottom w:val="0"/>
                                                                      <w:divBdr>
                                                                        <w:top w:val="none" w:sz="0" w:space="0" w:color="auto"/>
                                                                        <w:left w:val="none" w:sz="0" w:space="0" w:color="auto"/>
                                                                        <w:bottom w:val="none" w:sz="0" w:space="0" w:color="auto"/>
                                                                        <w:right w:val="none" w:sz="0" w:space="0" w:color="auto"/>
                                                                      </w:divBdr>
                                                                      <w:divsChild>
                                                                        <w:div w:id="1138451889">
                                                                          <w:marLeft w:val="0"/>
                                                                          <w:marRight w:val="0"/>
                                                                          <w:marTop w:val="0"/>
                                                                          <w:marBottom w:val="0"/>
                                                                          <w:divBdr>
                                                                            <w:top w:val="none" w:sz="0" w:space="0" w:color="auto"/>
                                                                            <w:left w:val="none" w:sz="0" w:space="0" w:color="auto"/>
                                                                            <w:bottom w:val="none" w:sz="0" w:space="0" w:color="auto"/>
                                                                            <w:right w:val="none" w:sz="0" w:space="0" w:color="auto"/>
                                                                          </w:divBdr>
                                                                          <w:divsChild>
                                                                            <w:div w:id="664669333">
                                                                              <w:marLeft w:val="0"/>
                                                                              <w:marRight w:val="0"/>
                                                                              <w:marTop w:val="0"/>
                                                                              <w:marBottom w:val="0"/>
                                                                              <w:divBdr>
                                                                                <w:top w:val="none" w:sz="0" w:space="0" w:color="auto"/>
                                                                                <w:left w:val="none" w:sz="0" w:space="0" w:color="auto"/>
                                                                                <w:bottom w:val="none" w:sz="0" w:space="0" w:color="auto"/>
                                                                                <w:right w:val="none" w:sz="0" w:space="0" w:color="auto"/>
                                                                              </w:divBdr>
                                                                              <w:divsChild>
                                                                                <w:div w:id="655183435">
                                                                                  <w:marLeft w:val="0"/>
                                                                                  <w:marRight w:val="0"/>
                                                                                  <w:marTop w:val="0"/>
                                                                                  <w:marBottom w:val="0"/>
                                                                                  <w:divBdr>
                                                                                    <w:top w:val="none" w:sz="0" w:space="0" w:color="auto"/>
                                                                                    <w:left w:val="none" w:sz="0" w:space="0" w:color="auto"/>
                                                                                    <w:bottom w:val="none" w:sz="0" w:space="0" w:color="auto"/>
                                                                                    <w:right w:val="none" w:sz="0" w:space="0" w:color="auto"/>
                                                                                  </w:divBdr>
                                                                                  <w:divsChild>
                                                                                    <w:div w:id="510073005">
                                                                                      <w:marLeft w:val="0"/>
                                                                                      <w:marRight w:val="0"/>
                                                                                      <w:marTop w:val="0"/>
                                                                                      <w:marBottom w:val="0"/>
                                                                                      <w:divBdr>
                                                                                        <w:top w:val="none" w:sz="0" w:space="0" w:color="auto"/>
                                                                                        <w:left w:val="none" w:sz="0" w:space="0" w:color="auto"/>
                                                                                        <w:bottom w:val="none" w:sz="0" w:space="0" w:color="auto"/>
                                                                                        <w:right w:val="none" w:sz="0" w:space="0" w:color="auto"/>
                                                                                      </w:divBdr>
                                                                                      <w:divsChild>
                                                                                        <w:div w:id="137773889">
                                                                                          <w:marLeft w:val="0"/>
                                                                                          <w:marRight w:val="0"/>
                                                                                          <w:marTop w:val="0"/>
                                                                                          <w:marBottom w:val="0"/>
                                                                                          <w:divBdr>
                                                                                            <w:top w:val="none" w:sz="0" w:space="0" w:color="auto"/>
                                                                                            <w:left w:val="none" w:sz="0" w:space="0" w:color="auto"/>
                                                                                            <w:bottom w:val="none" w:sz="0" w:space="0" w:color="auto"/>
                                                                                            <w:right w:val="none" w:sz="0" w:space="0" w:color="auto"/>
                                                                                          </w:divBdr>
                                                                                          <w:divsChild>
                                                                                            <w:div w:id="126441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6539710">
      <w:bodyDiv w:val="1"/>
      <w:marLeft w:val="0"/>
      <w:marRight w:val="0"/>
      <w:marTop w:val="0"/>
      <w:marBottom w:val="0"/>
      <w:divBdr>
        <w:top w:val="none" w:sz="0" w:space="0" w:color="auto"/>
        <w:left w:val="none" w:sz="0" w:space="0" w:color="auto"/>
        <w:bottom w:val="none" w:sz="0" w:space="0" w:color="auto"/>
        <w:right w:val="none" w:sz="0" w:space="0" w:color="auto"/>
      </w:divBdr>
      <w:divsChild>
        <w:div w:id="197470769">
          <w:marLeft w:val="0"/>
          <w:marRight w:val="0"/>
          <w:marTop w:val="0"/>
          <w:marBottom w:val="0"/>
          <w:divBdr>
            <w:top w:val="none" w:sz="0" w:space="0" w:color="auto"/>
            <w:left w:val="none" w:sz="0" w:space="0" w:color="auto"/>
            <w:bottom w:val="none" w:sz="0" w:space="0" w:color="auto"/>
            <w:right w:val="none" w:sz="0" w:space="0" w:color="auto"/>
          </w:divBdr>
          <w:divsChild>
            <w:div w:id="556168287">
              <w:marLeft w:val="0"/>
              <w:marRight w:val="0"/>
              <w:marTop w:val="0"/>
              <w:marBottom w:val="0"/>
              <w:divBdr>
                <w:top w:val="none" w:sz="0" w:space="0" w:color="auto"/>
                <w:left w:val="none" w:sz="0" w:space="0" w:color="auto"/>
                <w:bottom w:val="none" w:sz="0" w:space="0" w:color="auto"/>
                <w:right w:val="none" w:sz="0" w:space="0" w:color="auto"/>
              </w:divBdr>
              <w:divsChild>
                <w:div w:id="126170013">
                  <w:marLeft w:val="0"/>
                  <w:marRight w:val="0"/>
                  <w:marTop w:val="0"/>
                  <w:marBottom w:val="0"/>
                  <w:divBdr>
                    <w:top w:val="none" w:sz="0" w:space="0" w:color="auto"/>
                    <w:left w:val="none" w:sz="0" w:space="0" w:color="auto"/>
                    <w:bottom w:val="none" w:sz="0" w:space="0" w:color="auto"/>
                    <w:right w:val="none" w:sz="0" w:space="0" w:color="auto"/>
                  </w:divBdr>
                  <w:divsChild>
                    <w:div w:id="1760250115">
                      <w:marLeft w:val="0"/>
                      <w:marRight w:val="0"/>
                      <w:marTop w:val="0"/>
                      <w:marBottom w:val="0"/>
                      <w:divBdr>
                        <w:top w:val="none" w:sz="0" w:space="0" w:color="auto"/>
                        <w:left w:val="none" w:sz="0" w:space="0" w:color="auto"/>
                        <w:bottom w:val="none" w:sz="0" w:space="0" w:color="auto"/>
                        <w:right w:val="none" w:sz="0" w:space="0" w:color="auto"/>
                      </w:divBdr>
                      <w:divsChild>
                        <w:div w:id="1920749042">
                          <w:marLeft w:val="0"/>
                          <w:marRight w:val="0"/>
                          <w:marTop w:val="45"/>
                          <w:marBottom w:val="0"/>
                          <w:divBdr>
                            <w:top w:val="none" w:sz="0" w:space="0" w:color="auto"/>
                            <w:left w:val="none" w:sz="0" w:space="0" w:color="auto"/>
                            <w:bottom w:val="none" w:sz="0" w:space="0" w:color="auto"/>
                            <w:right w:val="none" w:sz="0" w:space="0" w:color="auto"/>
                          </w:divBdr>
                          <w:divsChild>
                            <w:div w:id="938954463">
                              <w:marLeft w:val="0"/>
                              <w:marRight w:val="0"/>
                              <w:marTop w:val="0"/>
                              <w:marBottom w:val="0"/>
                              <w:divBdr>
                                <w:top w:val="none" w:sz="0" w:space="0" w:color="auto"/>
                                <w:left w:val="none" w:sz="0" w:space="0" w:color="auto"/>
                                <w:bottom w:val="none" w:sz="0" w:space="0" w:color="auto"/>
                                <w:right w:val="none" w:sz="0" w:space="0" w:color="auto"/>
                              </w:divBdr>
                              <w:divsChild>
                                <w:div w:id="729693967">
                                  <w:marLeft w:val="2070"/>
                                  <w:marRight w:val="3810"/>
                                  <w:marTop w:val="0"/>
                                  <w:marBottom w:val="0"/>
                                  <w:divBdr>
                                    <w:top w:val="none" w:sz="0" w:space="0" w:color="auto"/>
                                    <w:left w:val="none" w:sz="0" w:space="0" w:color="auto"/>
                                    <w:bottom w:val="none" w:sz="0" w:space="0" w:color="auto"/>
                                    <w:right w:val="none" w:sz="0" w:space="0" w:color="auto"/>
                                  </w:divBdr>
                                  <w:divsChild>
                                    <w:div w:id="210188460">
                                      <w:marLeft w:val="0"/>
                                      <w:marRight w:val="0"/>
                                      <w:marTop w:val="0"/>
                                      <w:marBottom w:val="0"/>
                                      <w:divBdr>
                                        <w:top w:val="none" w:sz="0" w:space="0" w:color="auto"/>
                                        <w:left w:val="none" w:sz="0" w:space="0" w:color="auto"/>
                                        <w:bottom w:val="none" w:sz="0" w:space="0" w:color="auto"/>
                                        <w:right w:val="none" w:sz="0" w:space="0" w:color="auto"/>
                                      </w:divBdr>
                                      <w:divsChild>
                                        <w:div w:id="1420953404">
                                          <w:marLeft w:val="0"/>
                                          <w:marRight w:val="0"/>
                                          <w:marTop w:val="0"/>
                                          <w:marBottom w:val="0"/>
                                          <w:divBdr>
                                            <w:top w:val="none" w:sz="0" w:space="0" w:color="auto"/>
                                            <w:left w:val="none" w:sz="0" w:space="0" w:color="auto"/>
                                            <w:bottom w:val="none" w:sz="0" w:space="0" w:color="auto"/>
                                            <w:right w:val="none" w:sz="0" w:space="0" w:color="auto"/>
                                          </w:divBdr>
                                          <w:divsChild>
                                            <w:div w:id="1579097322">
                                              <w:marLeft w:val="0"/>
                                              <w:marRight w:val="0"/>
                                              <w:marTop w:val="0"/>
                                              <w:marBottom w:val="0"/>
                                              <w:divBdr>
                                                <w:top w:val="none" w:sz="0" w:space="0" w:color="auto"/>
                                                <w:left w:val="none" w:sz="0" w:space="0" w:color="auto"/>
                                                <w:bottom w:val="none" w:sz="0" w:space="0" w:color="auto"/>
                                                <w:right w:val="none" w:sz="0" w:space="0" w:color="auto"/>
                                              </w:divBdr>
                                              <w:divsChild>
                                                <w:div w:id="1584097940">
                                                  <w:marLeft w:val="0"/>
                                                  <w:marRight w:val="0"/>
                                                  <w:marTop w:val="90"/>
                                                  <w:marBottom w:val="0"/>
                                                  <w:divBdr>
                                                    <w:top w:val="none" w:sz="0" w:space="0" w:color="auto"/>
                                                    <w:left w:val="none" w:sz="0" w:space="0" w:color="auto"/>
                                                    <w:bottom w:val="none" w:sz="0" w:space="0" w:color="auto"/>
                                                    <w:right w:val="none" w:sz="0" w:space="0" w:color="auto"/>
                                                  </w:divBdr>
                                                  <w:divsChild>
                                                    <w:div w:id="1368524179">
                                                      <w:marLeft w:val="0"/>
                                                      <w:marRight w:val="0"/>
                                                      <w:marTop w:val="0"/>
                                                      <w:marBottom w:val="0"/>
                                                      <w:divBdr>
                                                        <w:top w:val="none" w:sz="0" w:space="0" w:color="auto"/>
                                                        <w:left w:val="none" w:sz="0" w:space="0" w:color="auto"/>
                                                        <w:bottom w:val="none" w:sz="0" w:space="0" w:color="auto"/>
                                                        <w:right w:val="none" w:sz="0" w:space="0" w:color="auto"/>
                                                      </w:divBdr>
                                                      <w:divsChild>
                                                        <w:div w:id="1612129461">
                                                          <w:marLeft w:val="0"/>
                                                          <w:marRight w:val="0"/>
                                                          <w:marTop w:val="0"/>
                                                          <w:marBottom w:val="0"/>
                                                          <w:divBdr>
                                                            <w:top w:val="none" w:sz="0" w:space="0" w:color="auto"/>
                                                            <w:left w:val="none" w:sz="0" w:space="0" w:color="auto"/>
                                                            <w:bottom w:val="none" w:sz="0" w:space="0" w:color="auto"/>
                                                            <w:right w:val="none" w:sz="0" w:space="0" w:color="auto"/>
                                                          </w:divBdr>
                                                          <w:divsChild>
                                                            <w:div w:id="990445734">
                                                              <w:marLeft w:val="0"/>
                                                              <w:marRight w:val="0"/>
                                                              <w:marTop w:val="0"/>
                                                              <w:marBottom w:val="390"/>
                                                              <w:divBdr>
                                                                <w:top w:val="none" w:sz="0" w:space="0" w:color="auto"/>
                                                                <w:left w:val="none" w:sz="0" w:space="0" w:color="auto"/>
                                                                <w:bottom w:val="none" w:sz="0" w:space="0" w:color="auto"/>
                                                                <w:right w:val="none" w:sz="0" w:space="0" w:color="auto"/>
                                                              </w:divBdr>
                                                              <w:divsChild>
                                                                <w:div w:id="1267884757">
                                                                  <w:marLeft w:val="0"/>
                                                                  <w:marRight w:val="0"/>
                                                                  <w:marTop w:val="0"/>
                                                                  <w:marBottom w:val="0"/>
                                                                  <w:divBdr>
                                                                    <w:top w:val="none" w:sz="0" w:space="0" w:color="auto"/>
                                                                    <w:left w:val="none" w:sz="0" w:space="0" w:color="auto"/>
                                                                    <w:bottom w:val="none" w:sz="0" w:space="0" w:color="auto"/>
                                                                    <w:right w:val="none" w:sz="0" w:space="0" w:color="auto"/>
                                                                  </w:divBdr>
                                                                  <w:divsChild>
                                                                    <w:div w:id="127360472">
                                                                      <w:marLeft w:val="0"/>
                                                                      <w:marRight w:val="0"/>
                                                                      <w:marTop w:val="0"/>
                                                                      <w:marBottom w:val="0"/>
                                                                      <w:divBdr>
                                                                        <w:top w:val="none" w:sz="0" w:space="0" w:color="auto"/>
                                                                        <w:left w:val="none" w:sz="0" w:space="0" w:color="auto"/>
                                                                        <w:bottom w:val="none" w:sz="0" w:space="0" w:color="auto"/>
                                                                        <w:right w:val="none" w:sz="0" w:space="0" w:color="auto"/>
                                                                      </w:divBdr>
                                                                      <w:divsChild>
                                                                        <w:div w:id="1963027130">
                                                                          <w:marLeft w:val="0"/>
                                                                          <w:marRight w:val="0"/>
                                                                          <w:marTop w:val="0"/>
                                                                          <w:marBottom w:val="0"/>
                                                                          <w:divBdr>
                                                                            <w:top w:val="none" w:sz="0" w:space="0" w:color="auto"/>
                                                                            <w:left w:val="none" w:sz="0" w:space="0" w:color="auto"/>
                                                                            <w:bottom w:val="none" w:sz="0" w:space="0" w:color="auto"/>
                                                                            <w:right w:val="none" w:sz="0" w:space="0" w:color="auto"/>
                                                                          </w:divBdr>
                                                                          <w:divsChild>
                                                                            <w:div w:id="950817918">
                                                                              <w:marLeft w:val="0"/>
                                                                              <w:marRight w:val="0"/>
                                                                              <w:marTop w:val="0"/>
                                                                              <w:marBottom w:val="0"/>
                                                                              <w:divBdr>
                                                                                <w:top w:val="none" w:sz="0" w:space="0" w:color="auto"/>
                                                                                <w:left w:val="none" w:sz="0" w:space="0" w:color="auto"/>
                                                                                <w:bottom w:val="none" w:sz="0" w:space="0" w:color="auto"/>
                                                                                <w:right w:val="none" w:sz="0" w:space="0" w:color="auto"/>
                                                                              </w:divBdr>
                                                                              <w:divsChild>
                                                                                <w:div w:id="205945412">
                                                                                  <w:marLeft w:val="0"/>
                                                                                  <w:marRight w:val="0"/>
                                                                                  <w:marTop w:val="0"/>
                                                                                  <w:marBottom w:val="0"/>
                                                                                  <w:divBdr>
                                                                                    <w:top w:val="none" w:sz="0" w:space="0" w:color="auto"/>
                                                                                    <w:left w:val="none" w:sz="0" w:space="0" w:color="auto"/>
                                                                                    <w:bottom w:val="none" w:sz="0" w:space="0" w:color="auto"/>
                                                                                    <w:right w:val="none" w:sz="0" w:space="0" w:color="auto"/>
                                                                                  </w:divBdr>
                                                                                  <w:divsChild>
                                                                                    <w:div w:id="318463566">
                                                                                      <w:marLeft w:val="0"/>
                                                                                      <w:marRight w:val="0"/>
                                                                                      <w:marTop w:val="0"/>
                                                                                      <w:marBottom w:val="0"/>
                                                                                      <w:divBdr>
                                                                                        <w:top w:val="none" w:sz="0" w:space="0" w:color="auto"/>
                                                                                        <w:left w:val="none" w:sz="0" w:space="0" w:color="auto"/>
                                                                                        <w:bottom w:val="none" w:sz="0" w:space="0" w:color="auto"/>
                                                                                        <w:right w:val="none" w:sz="0" w:space="0" w:color="auto"/>
                                                                                      </w:divBdr>
                                                                                      <w:divsChild>
                                                                                        <w:div w:id="314068177">
                                                                                          <w:marLeft w:val="0"/>
                                                                                          <w:marRight w:val="0"/>
                                                                                          <w:marTop w:val="0"/>
                                                                                          <w:marBottom w:val="0"/>
                                                                                          <w:divBdr>
                                                                                            <w:top w:val="none" w:sz="0" w:space="0" w:color="auto"/>
                                                                                            <w:left w:val="none" w:sz="0" w:space="0" w:color="auto"/>
                                                                                            <w:bottom w:val="none" w:sz="0" w:space="0" w:color="auto"/>
                                                                                            <w:right w:val="none" w:sz="0" w:space="0" w:color="auto"/>
                                                                                          </w:divBdr>
                                                                                          <w:divsChild>
                                                                                            <w:div w:id="11809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458909455">
      <w:bodyDiv w:val="1"/>
      <w:marLeft w:val="0"/>
      <w:marRight w:val="0"/>
      <w:marTop w:val="0"/>
      <w:marBottom w:val="0"/>
      <w:divBdr>
        <w:top w:val="none" w:sz="0" w:space="0" w:color="auto"/>
        <w:left w:val="none" w:sz="0" w:space="0" w:color="auto"/>
        <w:bottom w:val="none" w:sz="0" w:space="0" w:color="auto"/>
        <w:right w:val="none" w:sz="0" w:space="0" w:color="auto"/>
      </w:divBdr>
    </w:div>
    <w:div w:id="1615361055">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4740329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en.wikipedia.org/wiki/IP_Multimedia_Subsystem" TargetMode="External"/><Relationship Id="rId2" Type="http://schemas.openxmlformats.org/officeDocument/2006/relationships/customXml" Target="../customXml/item2.xml"/><Relationship Id="rId16" Type="http://schemas.openxmlformats.org/officeDocument/2006/relationships/hyperlink" Target="https://en.wikipedia.org/wiki/Software_as_a_servi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E53D61E2-C964-419B-ADAA-BEFDAEC9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14308</Words>
  <Characters>78694</Characters>
  <Application>Microsoft Office Word</Application>
  <DocSecurity>0</DocSecurity>
  <Lines>655</Lines>
  <Paragraphs>185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92817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2</cp:revision>
  <cp:lastPrinted>2017-02-08T19:59:00Z</cp:lastPrinted>
  <dcterms:created xsi:type="dcterms:W3CDTF">2017-02-14T22:20:00Z</dcterms:created>
  <dcterms:modified xsi:type="dcterms:W3CDTF">2017-02-14T22:20:00Z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